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EE1727" w14:textId="77777777" w:rsidR="0050553B" w:rsidRDefault="0050553B" w:rsidP="0050553B">
      <w:pPr>
        <w:tabs>
          <w:tab w:val="left" w:pos="5000"/>
          <w:tab w:val="right" w:pos="14004"/>
        </w:tabs>
        <w:spacing w:after="0" w:line="240" w:lineRule="auto"/>
        <w:rPr>
          <w:rFonts w:eastAsia="Times New Roman" w:cstheme="minorHAnsi"/>
          <w:i/>
          <w:sz w:val="20"/>
          <w:szCs w:val="20"/>
          <w:lang w:eastAsia="sk-SK"/>
        </w:rPr>
      </w:pPr>
      <w:bookmarkStart w:id="0" w:name="_GoBack"/>
      <w:bookmarkEnd w:id="0"/>
      <w:r>
        <w:rPr>
          <w:rFonts w:eastAsia="Times New Roman" w:cstheme="minorHAnsi"/>
          <w:i/>
          <w:sz w:val="20"/>
          <w:szCs w:val="20"/>
          <w:lang w:eastAsia="sk-SK"/>
        </w:rPr>
        <w:tab/>
      </w:r>
    </w:p>
    <w:p w14:paraId="0FFB1D58" w14:textId="6FD0EF88" w:rsidR="0050553B" w:rsidRPr="0050553B" w:rsidRDefault="0050553B" w:rsidP="006F74DB">
      <w:pPr>
        <w:pStyle w:val="Nadpis2"/>
      </w:pPr>
      <w:r>
        <w:tab/>
      </w:r>
      <w:r w:rsidR="006F74DB">
        <w:tab/>
      </w:r>
      <w:r w:rsidRPr="0050553B">
        <w:t xml:space="preserve">Príloha č. 3 výzvy </w:t>
      </w:r>
    </w:p>
    <w:p w14:paraId="2FA17B48" w14:textId="1CFE7F17" w:rsidR="0050553B" w:rsidRPr="0050553B" w:rsidRDefault="0050553B" w:rsidP="0050553B">
      <w:pPr>
        <w:keepNext/>
        <w:spacing w:after="0" w:line="240" w:lineRule="auto"/>
        <w:jc w:val="center"/>
        <w:outlineLvl w:val="2"/>
        <w:rPr>
          <w:rFonts w:eastAsia="Times New Roman" w:cstheme="minorHAnsi"/>
          <w:b/>
          <w:lang w:eastAsia="sk-SK"/>
        </w:rPr>
      </w:pPr>
      <w:bookmarkStart w:id="1" w:name="_Toc482964924"/>
      <w:r w:rsidRPr="0050553B">
        <w:rPr>
          <w:rFonts w:eastAsia="Times New Roman" w:cstheme="minorHAnsi"/>
          <w:b/>
          <w:lang w:eastAsia="sk-SK"/>
        </w:rPr>
        <w:t>Zoznam povinných merateľných ukazovateľov</w:t>
      </w:r>
      <w:bookmarkEnd w:id="1"/>
    </w:p>
    <w:p w14:paraId="6103497A" w14:textId="77777777" w:rsidR="0050553B" w:rsidRDefault="0050553B" w:rsidP="0050553B">
      <w:pPr>
        <w:spacing w:after="0" w:line="240" w:lineRule="auto"/>
        <w:rPr>
          <w:rFonts w:eastAsia="Times New Roman" w:cstheme="minorHAnsi"/>
          <w:i/>
          <w:sz w:val="10"/>
          <w:szCs w:val="10"/>
          <w:lang w:eastAsia="sk-SK"/>
        </w:rPr>
      </w:pPr>
    </w:p>
    <w:p w14:paraId="5626C2BB" w14:textId="77777777" w:rsidR="0050553B" w:rsidRDefault="0050553B" w:rsidP="0050553B">
      <w:pPr>
        <w:spacing w:after="0" w:line="240" w:lineRule="auto"/>
        <w:rPr>
          <w:rFonts w:eastAsia="Times New Roman" w:cstheme="minorHAnsi"/>
          <w:i/>
          <w:sz w:val="10"/>
          <w:szCs w:val="10"/>
          <w:lang w:eastAsia="sk-SK"/>
        </w:rPr>
      </w:pPr>
    </w:p>
    <w:p w14:paraId="6426267A" w14:textId="77777777" w:rsidR="00CE5238" w:rsidRDefault="00CE5238" w:rsidP="0050553B">
      <w:pPr>
        <w:spacing w:after="0" w:line="240" w:lineRule="auto"/>
        <w:rPr>
          <w:rFonts w:eastAsia="Times New Roman" w:cstheme="minorHAnsi"/>
          <w:i/>
          <w:sz w:val="10"/>
          <w:szCs w:val="10"/>
          <w:lang w:eastAsia="sk-SK"/>
        </w:rPr>
      </w:pPr>
    </w:p>
    <w:p w14:paraId="269F0704" w14:textId="77777777" w:rsidR="00CE5238" w:rsidRPr="0050553B" w:rsidRDefault="00CE5238" w:rsidP="0050553B">
      <w:pPr>
        <w:spacing w:after="0" w:line="240" w:lineRule="auto"/>
        <w:rPr>
          <w:rFonts w:eastAsia="Times New Roman" w:cstheme="minorHAnsi"/>
          <w:i/>
          <w:sz w:val="10"/>
          <w:szCs w:val="10"/>
          <w:lang w:eastAsia="sk-SK"/>
        </w:rPr>
      </w:pPr>
    </w:p>
    <w:p w14:paraId="280971FA" w14:textId="56B48685" w:rsidR="0050553B" w:rsidRDefault="0050553B" w:rsidP="0050553B">
      <w:pPr>
        <w:tabs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b/>
          <w:sz w:val="20"/>
          <w:szCs w:val="20"/>
          <w:lang w:eastAsia="sk-SK"/>
        </w:rPr>
      </w:pPr>
      <w:r w:rsidRPr="0050553B">
        <w:rPr>
          <w:rFonts w:eastAsia="Times New Roman" w:cstheme="minorHAnsi"/>
          <w:b/>
          <w:sz w:val="20"/>
          <w:szCs w:val="20"/>
          <w:lang w:eastAsia="sk-SK"/>
        </w:rPr>
        <w:t xml:space="preserve">Typ aktivity – </w:t>
      </w:r>
      <w:r w:rsidR="009B46D7">
        <w:rPr>
          <w:rFonts w:eastAsia="Times New Roman" w:cstheme="minorHAnsi"/>
          <w:b/>
          <w:sz w:val="20"/>
          <w:szCs w:val="20"/>
          <w:lang w:eastAsia="sk-SK"/>
        </w:rPr>
        <w:t xml:space="preserve">E: </w:t>
      </w:r>
      <w:r w:rsidR="00B22AA2" w:rsidRPr="00B22AA2">
        <w:rPr>
          <w:rFonts w:eastAsia="Times New Roman" w:cstheme="minorHAnsi"/>
          <w:b/>
          <w:sz w:val="20"/>
          <w:szCs w:val="20"/>
          <w:lang w:eastAsia="sk-SK"/>
        </w:rPr>
        <w:t xml:space="preserve">Podpora dobudovania </w:t>
      </w:r>
      <w:r w:rsidR="0055327D" w:rsidRPr="0055327D">
        <w:rPr>
          <w:rFonts w:eastAsia="Times New Roman" w:cstheme="minorHAnsi"/>
          <w:b/>
          <w:sz w:val="20"/>
          <w:szCs w:val="20"/>
          <w:lang w:eastAsia="sk-SK"/>
        </w:rPr>
        <w:t>(výstavba/rekonštrukcia)</w:t>
      </w:r>
      <w:r w:rsidR="0055327D">
        <w:rPr>
          <w:rFonts w:eastAsia="Times New Roman" w:cstheme="minorHAnsi"/>
          <w:b/>
          <w:sz w:val="20"/>
          <w:szCs w:val="20"/>
          <w:lang w:eastAsia="sk-SK"/>
        </w:rPr>
        <w:t xml:space="preserve"> </w:t>
      </w:r>
      <w:r w:rsidR="00B22AA2" w:rsidRPr="00B22AA2">
        <w:rPr>
          <w:rFonts w:eastAsia="Times New Roman" w:cstheme="minorHAnsi"/>
          <w:b/>
          <w:sz w:val="20"/>
          <w:szCs w:val="20"/>
          <w:lang w:eastAsia="sk-SK"/>
        </w:rPr>
        <w:t>základnej technickej infraštruktúry</w:t>
      </w:r>
      <w:r w:rsidR="0055327D">
        <w:rPr>
          <w:rFonts w:eastAsia="Times New Roman" w:cstheme="minorHAnsi"/>
          <w:b/>
          <w:sz w:val="20"/>
          <w:szCs w:val="20"/>
          <w:lang w:eastAsia="sk-SK"/>
        </w:rPr>
        <w:t xml:space="preserve"> </w:t>
      </w:r>
      <w:r w:rsidR="0055327D" w:rsidRPr="0055327D">
        <w:rPr>
          <w:rFonts w:eastAsia="Times New Roman" w:cstheme="minorHAnsi"/>
          <w:b/>
          <w:sz w:val="20"/>
          <w:szCs w:val="20"/>
          <w:lang w:eastAsia="sk-SK"/>
        </w:rPr>
        <w:t>(napr. kanalizácia, asfaltové cesty, spevnené cesty)</w:t>
      </w:r>
    </w:p>
    <w:p w14:paraId="2A1EF12C" w14:textId="77777777" w:rsidR="0055327D" w:rsidRPr="0050553B" w:rsidRDefault="0055327D" w:rsidP="0050553B">
      <w:pPr>
        <w:tabs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b/>
          <w:sz w:val="20"/>
          <w:szCs w:val="20"/>
          <w:lang w:eastAsia="sk-SK"/>
        </w:rPr>
      </w:pPr>
    </w:p>
    <w:tbl>
      <w:tblPr>
        <w:tblStyle w:val="Mriekatabuky"/>
        <w:tblW w:w="1499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970"/>
        <w:gridCol w:w="4252"/>
        <w:gridCol w:w="964"/>
        <w:gridCol w:w="1984"/>
        <w:gridCol w:w="993"/>
        <w:gridCol w:w="992"/>
        <w:gridCol w:w="1133"/>
        <w:gridCol w:w="709"/>
      </w:tblGrid>
      <w:tr w:rsidR="00936106" w:rsidRPr="0050553B" w14:paraId="64BA1E78" w14:textId="77777777" w:rsidTr="00936106">
        <w:trPr>
          <w:trHeight w:val="340"/>
        </w:trPr>
        <w:tc>
          <w:tcPr>
            <w:tcW w:w="3970" w:type="dxa"/>
            <w:vMerge w:val="restart"/>
            <w:shd w:val="clear" w:color="auto" w:fill="C5E0B3" w:themeFill="accent6" w:themeFillTint="66"/>
            <w:vAlign w:val="center"/>
          </w:tcPr>
          <w:p w14:paraId="0D6648D5" w14:textId="77777777" w:rsidR="00936106" w:rsidRPr="0050553B" w:rsidRDefault="00936106" w:rsidP="0050553B">
            <w:pPr>
              <w:jc w:val="center"/>
              <w:rPr>
                <w:rFonts w:eastAsia="Times New Roman" w:cstheme="minorHAnsi"/>
                <w:b/>
                <w:sz w:val="17"/>
                <w:szCs w:val="17"/>
                <w:lang w:eastAsia="sk-SK"/>
              </w:rPr>
            </w:pPr>
            <w:r w:rsidRPr="0050553B">
              <w:rPr>
                <w:rFonts w:eastAsia="Times New Roman" w:cstheme="minorHAnsi"/>
                <w:b/>
                <w:sz w:val="17"/>
                <w:szCs w:val="17"/>
                <w:lang w:eastAsia="sk-SK"/>
              </w:rPr>
              <w:t>Povinné merateľné ukazovatele</w:t>
            </w:r>
          </w:p>
        </w:tc>
        <w:tc>
          <w:tcPr>
            <w:tcW w:w="4252" w:type="dxa"/>
            <w:vMerge w:val="restart"/>
            <w:shd w:val="clear" w:color="auto" w:fill="C5E0B3" w:themeFill="accent6" w:themeFillTint="66"/>
            <w:vAlign w:val="center"/>
          </w:tcPr>
          <w:p w14:paraId="2804D205" w14:textId="77777777" w:rsidR="00936106" w:rsidRPr="0050553B" w:rsidRDefault="00936106" w:rsidP="0050553B">
            <w:pPr>
              <w:jc w:val="center"/>
              <w:rPr>
                <w:rFonts w:eastAsia="Times New Roman" w:cstheme="minorHAnsi"/>
                <w:b/>
                <w:sz w:val="17"/>
                <w:szCs w:val="17"/>
                <w:lang w:eastAsia="sk-SK"/>
              </w:rPr>
            </w:pPr>
            <w:r w:rsidRPr="0050553B">
              <w:rPr>
                <w:rFonts w:eastAsia="Times New Roman" w:cstheme="minorHAnsi"/>
                <w:b/>
                <w:sz w:val="17"/>
                <w:szCs w:val="17"/>
                <w:lang w:eastAsia="sk-SK"/>
              </w:rPr>
              <w:t>Definícia povinného merateľného ukazovateľa</w:t>
            </w:r>
          </w:p>
        </w:tc>
        <w:tc>
          <w:tcPr>
            <w:tcW w:w="964" w:type="dxa"/>
            <w:vMerge w:val="restart"/>
            <w:shd w:val="clear" w:color="auto" w:fill="C5E0B3" w:themeFill="accent6" w:themeFillTint="66"/>
            <w:vAlign w:val="center"/>
          </w:tcPr>
          <w:p w14:paraId="5BF9DDF6" w14:textId="77777777" w:rsidR="00936106" w:rsidRPr="0050553B" w:rsidRDefault="00936106" w:rsidP="0050553B">
            <w:pPr>
              <w:jc w:val="center"/>
              <w:rPr>
                <w:rFonts w:eastAsia="Times New Roman" w:cstheme="minorHAnsi"/>
                <w:b/>
                <w:sz w:val="17"/>
                <w:szCs w:val="17"/>
                <w:lang w:eastAsia="sk-SK"/>
              </w:rPr>
            </w:pPr>
            <w:r w:rsidRPr="0050553B">
              <w:rPr>
                <w:rFonts w:eastAsia="Times New Roman" w:cstheme="minorHAnsi"/>
                <w:b/>
                <w:sz w:val="17"/>
                <w:szCs w:val="17"/>
                <w:lang w:eastAsia="sk-SK"/>
              </w:rPr>
              <w:t>Merná jednotka</w:t>
            </w:r>
          </w:p>
        </w:tc>
        <w:tc>
          <w:tcPr>
            <w:tcW w:w="1984" w:type="dxa"/>
            <w:vMerge w:val="restart"/>
            <w:shd w:val="clear" w:color="auto" w:fill="C5E0B3" w:themeFill="accent6" w:themeFillTint="66"/>
            <w:vAlign w:val="center"/>
          </w:tcPr>
          <w:p w14:paraId="1BC4FF89" w14:textId="77777777" w:rsidR="00936106" w:rsidRPr="0050553B" w:rsidRDefault="00936106" w:rsidP="0050553B">
            <w:pPr>
              <w:jc w:val="center"/>
              <w:rPr>
                <w:rFonts w:eastAsia="Times New Roman" w:cstheme="minorHAnsi"/>
                <w:b/>
                <w:sz w:val="17"/>
                <w:szCs w:val="17"/>
                <w:lang w:eastAsia="sk-SK"/>
              </w:rPr>
            </w:pPr>
            <w:r w:rsidRPr="0050553B">
              <w:rPr>
                <w:rFonts w:eastAsia="Times New Roman" w:cstheme="minorHAnsi"/>
                <w:b/>
                <w:sz w:val="17"/>
                <w:szCs w:val="17"/>
                <w:lang w:eastAsia="sk-SK"/>
              </w:rPr>
              <w:t>Čas plnenia</w:t>
            </w:r>
          </w:p>
        </w:tc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2897CBB0" w14:textId="50D0A7E1" w:rsidR="00936106" w:rsidRPr="0050553B" w:rsidRDefault="00936106" w:rsidP="009D6C74">
            <w:pPr>
              <w:pStyle w:val="Nadpis1"/>
              <w:outlineLvl w:val="0"/>
            </w:pPr>
            <w:r>
              <w:t>Typ závislosti</w:t>
            </w:r>
          </w:p>
        </w:tc>
        <w:tc>
          <w:tcPr>
            <w:tcW w:w="992" w:type="dxa"/>
            <w:vMerge w:val="restart"/>
            <w:shd w:val="clear" w:color="auto" w:fill="C5E0B3" w:themeFill="accent6" w:themeFillTint="66"/>
            <w:vAlign w:val="center"/>
          </w:tcPr>
          <w:p w14:paraId="766FF2B8" w14:textId="15DDABE5" w:rsidR="00936106" w:rsidRPr="0050553B" w:rsidRDefault="00936106" w:rsidP="00936106">
            <w:pPr>
              <w:jc w:val="center"/>
              <w:rPr>
                <w:rFonts w:eastAsia="Times New Roman" w:cstheme="minorHAnsi"/>
                <w:b/>
                <w:sz w:val="17"/>
                <w:szCs w:val="17"/>
                <w:lang w:eastAsia="sk-SK"/>
              </w:rPr>
            </w:pPr>
            <w:r w:rsidRPr="00C07249">
              <w:rPr>
                <w:rFonts w:eastAsia="Times New Roman" w:cstheme="minorHAnsi"/>
                <w:b/>
                <w:sz w:val="17"/>
                <w:szCs w:val="17"/>
                <w:lang w:eastAsia="sk-SK"/>
              </w:rPr>
              <w:t>Príznak rizika</w:t>
            </w:r>
          </w:p>
        </w:tc>
        <w:tc>
          <w:tcPr>
            <w:tcW w:w="1842" w:type="dxa"/>
            <w:gridSpan w:val="2"/>
            <w:shd w:val="clear" w:color="auto" w:fill="C5E0B3" w:themeFill="accent6" w:themeFillTint="66"/>
            <w:vAlign w:val="center"/>
          </w:tcPr>
          <w:p w14:paraId="6F8BE416" w14:textId="067FF894" w:rsidR="00936106" w:rsidRPr="0050553B" w:rsidRDefault="00936106" w:rsidP="0050553B">
            <w:pPr>
              <w:jc w:val="center"/>
              <w:rPr>
                <w:rFonts w:eastAsia="Times New Roman" w:cstheme="minorHAnsi"/>
                <w:b/>
                <w:sz w:val="17"/>
                <w:szCs w:val="17"/>
                <w:lang w:eastAsia="sk-SK"/>
              </w:rPr>
            </w:pPr>
            <w:r w:rsidRPr="0050553B">
              <w:rPr>
                <w:rFonts w:eastAsia="Times New Roman" w:cstheme="minorHAnsi"/>
                <w:b/>
                <w:sz w:val="17"/>
                <w:szCs w:val="17"/>
                <w:lang w:eastAsia="sk-SK"/>
              </w:rPr>
              <w:t>Relevancia k HP</w:t>
            </w:r>
          </w:p>
        </w:tc>
      </w:tr>
      <w:tr w:rsidR="00936106" w:rsidRPr="0050553B" w14:paraId="6D08067A" w14:textId="77777777" w:rsidTr="00936106">
        <w:trPr>
          <w:trHeight w:val="339"/>
        </w:trPr>
        <w:tc>
          <w:tcPr>
            <w:tcW w:w="3970" w:type="dxa"/>
            <w:vMerge/>
            <w:shd w:val="clear" w:color="auto" w:fill="F7CAAC" w:themeFill="accent2" w:themeFillTint="66"/>
          </w:tcPr>
          <w:p w14:paraId="532FD2CF" w14:textId="77777777" w:rsidR="00936106" w:rsidRPr="0050553B" w:rsidRDefault="00936106" w:rsidP="0050553B">
            <w:pPr>
              <w:jc w:val="center"/>
              <w:rPr>
                <w:rFonts w:eastAsia="Times New Roman" w:cstheme="minorHAnsi"/>
                <w:b/>
                <w:sz w:val="17"/>
                <w:szCs w:val="17"/>
                <w:lang w:eastAsia="sk-SK"/>
              </w:rPr>
            </w:pPr>
          </w:p>
        </w:tc>
        <w:tc>
          <w:tcPr>
            <w:tcW w:w="4252" w:type="dxa"/>
            <w:vMerge/>
            <w:shd w:val="clear" w:color="auto" w:fill="F7CAAC" w:themeFill="accent2" w:themeFillTint="66"/>
            <w:vAlign w:val="center"/>
          </w:tcPr>
          <w:p w14:paraId="6CB73AA5" w14:textId="77777777" w:rsidR="00936106" w:rsidRPr="0050553B" w:rsidRDefault="00936106" w:rsidP="0050553B">
            <w:pPr>
              <w:jc w:val="center"/>
              <w:rPr>
                <w:rFonts w:eastAsia="Times New Roman" w:cstheme="minorHAnsi"/>
                <w:b/>
                <w:sz w:val="17"/>
                <w:szCs w:val="17"/>
                <w:lang w:eastAsia="sk-SK"/>
              </w:rPr>
            </w:pPr>
          </w:p>
        </w:tc>
        <w:tc>
          <w:tcPr>
            <w:tcW w:w="964" w:type="dxa"/>
            <w:vMerge/>
            <w:shd w:val="clear" w:color="auto" w:fill="C5E0B3" w:themeFill="accent6" w:themeFillTint="66"/>
          </w:tcPr>
          <w:p w14:paraId="4C51B7EA" w14:textId="77777777" w:rsidR="00936106" w:rsidRPr="0050553B" w:rsidRDefault="00936106" w:rsidP="0050553B">
            <w:pPr>
              <w:jc w:val="center"/>
              <w:rPr>
                <w:rFonts w:eastAsia="Calibri" w:cstheme="minorHAnsi"/>
                <w:b/>
                <w:bCs/>
                <w:sz w:val="17"/>
                <w:szCs w:val="17"/>
                <w:lang w:eastAsia="sk-SK"/>
              </w:rPr>
            </w:pPr>
          </w:p>
        </w:tc>
        <w:tc>
          <w:tcPr>
            <w:tcW w:w="1984" w:type="dxa"/>
            <w:vMerge/>
            <w:shd w:val="clear" w:color="auto" w:fill="C5E0B3" w:themeFill="accent6" w:themeFillTint="66"/>
            <w:vAlign w:val="center"/>
          </w:tcPr>
          <w:p w14:paraId="76095C1A" w14:textId="77777777" w:rsidR="00936106" w:rsidRPr="0050553B" w:rsidRDefault="00936106" w:rsidP="0050553B">
            <w:pPr>
              <w:jc w:val="center"/>
              <w:rPr>
                <w:rFonts w:eastAsia="Calibri" w:cstheme="minorHAnsi"/>
                <w:b/>
                <w:bCs/>
                <w:sz w:val="17"/>
                <w:szCs w:val="17"/>
                <w:lang w:eastAsia="sk-SK"/>
              </w:rPr>
            </w:pPr>
          </w:p>
        </w:tc>
        <w:tc>
          <w:tcPr>
            <w:tcW w:w="993" w:type="dxa"/>
            <w:vMerge/>
            <w:shd w:val="clear" w:color="auto" w:fill="C5E0B3" w:themeFill="accent6" w:themeFillTint="66"/>
            <w:vAlign w:val="center"/>
          </w:tcPr>
          <w:p w14:paraId="2E724D0A" w14:textId="77777777" w:rsidR="00936106" w:rsidRPr="0050553B" w:rsidRDefault="00936106" w:rsidP="0050553B">
            <w:pPr>
              <w:jc w:val="center"/>
              <w:rPr>
                <w:rFonts w:eastAsia="Calibri" w:cstheme="minorHAnsi"/>
                <w:b/>
                <w:bCs/>
                <w:sz w:val="17"/>
                <w:szCs w:val="17"/>
                <w:lang w:eastAsia="sk-SK"/>
              </w:rPr>
            </w:pPr>
          </w:p>
        </w:tc>
        <w:tc>
          <w:tcPr>
            <w:tcW w:w="992" w:type="dxa"/>
            <w:vMerge/>
            <w:shd w:val="clear" w:color="auto" w:fill="C5E0B3" w:themeFill="accent6" w:themeFillTint="66"/>
            <w:vAlign w:val="center"/>
          </w:tcPr>
          <w:p w14:paraId="30160824" w14:textId="77777777" w:rsidR="00936106" w:rsidRPr="0050553B" w:rsidRDefault="00936106" w:rsidP="00936106">
            <w:pPr>
              <w:jc w:val="center"/>
              <w:rPr>
                <w:rFonts w:eastAsia="Calibri" w:cstheme="minorHAnsi"/>
                <w:b/>
                <w:bCs/>
                <w:sz w:val="17"/>
                <w:szCs w:val="17"/>
                <w:lang w:eastAsia="sk-SK"/>
              </w:rPr>
            </w:pPr>
          </w:p>
        </w:tc>
        <w:tc>
          <w:tcPr>
            <w:tcW w:w="1133" w:type="dxa"/>
            <w:shd w:val="clear" w:color="auto" w:fill="C5E0B3" w:themeFill="accent6" w:themeFillTint="66"/>
            <w:vAlign w:val="center"/>
          </w:tcPr>
          <w:p w14:paraId="601F5851" w14:textId="3FBF7C72" w:rsidR="00936106" w:rsidRPr="0050553B" w:rsidRDefault="00936106" w:rsidP="0050553B">
            <w:pPr>
              <w:jc w:val="center"/>
              <w:rPr>
                <w:rFonts w:eastAsia="Calibri" w:cstheme="minorHAnsi"/>
                <w:b/>
                <w:bCs/>
                <w:sz w:val="17"/>
                <w:szCs w:val="17"/>
                <w:lang w:eastAsia="sk-SK"/>
              </w:rPr>
            </w:pPr>
            <w:r w:rsidRPr="0050553B">
              <w:rPr>
                <w:rFonts w:eastAsia="Calibri" w:cstheme="minorHAnsi"/>
                <w:b/>
                <w:bCs/>
                <w:sz w:val="17"/>
                <w:szCs w:val="17"/>
                <w:lang w:eastAsia="sk-SK"/>
              </w:rPr>
              <w:t>HP UR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2D8BF378" w14:textId="77777777" w:rsidR="00936106" w:rsidRPr="0050553B" w:rsidRDefault="00936106" w:rsidP="0050553B">
            <w:pPr>
              <w:jc w:val="center"/>
              <w:rPr>
                <w:rFonts w:eastAsia="Calibri" w:cstheme="minorHAnsi"/>
                <w:b/>
                <w:bCs/>
                <w:sz w:val="17"/>
                <w:szCs w:val="17"/>
                <w:lang w:eastAsia="sk-SK"/>
              </w:rPr>
            </w:pPr>
            <w:r w:rsidRPr="0050553B">
              <w:rPr>
                <w:rFonts w:eastAsia="Calibri" w:cstheme="minorHAnsi"/>
                <w:b/>
                <w:bCs/>
                <w:sz w:val="17"/>
                <w:szCs w:val="17"/>
                <w:lang w:eastAsia="sk-SK"/>
              </w:rPr>
              <w:t>HP RMŽ a ND</w:t>
            </w:r>
          </w:p>
        </w:tc>
      </w:tr>
      <w:tr w:rsidR="00936106" w:rsidRPr="0050553B" w14:paraId="2A5BDBC4" w14:textId="77777777" w:rsidTr="00936106">
        <w:tc>
          <w:tcPr>
            <w:tcW w:w="3970" w:type="dxa"/>
            <w:vAlign w:val="center"/>
          </w:tcPr>
          <w:p w14:paraId="67ED65E3" w14:textId="70D6DD14" w:rsidR="00936106" w:rsidRPr="0050553B" w:rsidRDefault="00312177" w:rsidP="001D6D99">
            <w:pPr>
              <w:rPr>
                <w:rFonts w:eastAsia="Times New Roman" w:cstheme="minorHAnsi"/>
                <w:sz w:val="17"/>
                <w:szCs w:val="17"/>
                <w:lang w:eastAsia="sk-SK"/>
              </w:rPr>
            </w:pPr>
            <w:r>
              <w:rPr>
                <w:rFonts w:eastAsia="Times New Roman" w:cstheme="minorHAnsi"/>
                <w:sz w:val="17"/>
                <w:szCs w:val="17"/>
                <w:lang w:eastAsia="sk-SK"/>
              </w:rPr>
              <w:t xml:space="preserve">P0262 - </w:t>
            </w:r>
            <w:r w:rsidR="009215A9" w:rsidRPr="009215A9">
              <w:rPr>
                <w:rFonts w:eastAsia="Times New Roman" w:cstheme="minorHAnsi"/>
                <w:sz w:val="17"/>
                <w:szCs w:val="17"/>
                <w:lang w:eastAsia="sk-SK"/>
              </w:rPr>
              <w:t>Počet obyvateľov MRK, ktorým sa zlepšili podmienky bývania prostredníctvom vybudovania/dobudovania pozemných komunikácii</w:t>
            </w:r>
          </w:p>
        </w:tc>
        <w:tc>
          <w:tcPr>
            <w:tcW w:w="4252" w:type="dxa"/>
            <w:vAlign w:val="center"/>
          </w:tcPr>
          <w:p w14:paraId="196AA124" w14:textId="15B61755" w:rsidR="00936106" w:rsidRPr="0050553B" w:rsidRDefault="009215A9" w:rsidP="0050553B">
            <w:pPr>
              <w:rPr>
                <w:rFonts w:ascii="Calibri" w:eastAsia="Times New Roman" w:hAnsi="Calibri" w:cs="Calibri"/>
                <w:sz w:val="17"/>
                <w:szCs w:val="17"/>
                <w:lang w:eastAsia="sk-SK"/>
              </w:rPr>
            </w:pPr>
            <w:r w:rsidRPr="009215A9">
              <w:rPr>
                <w:rFonts w:eastAsia="Times New Roman" w:cstheme="minorHAnsi"/>
                <w:sz w:val="17"/>
                <w:szCs w:val="17"/>
                <w:lang w:eastAsia="sk-SK"/>
              </w:rPr>
              <w:t>Počet obyvateľov, ktorým sa zlepšili podmienky bývania prostredníctvom vybudovania/dobudovania pozemných komunikácii.</w:t>
            </w:r>
          </w:p>
        </w:tc>
        <w:tc>
          <w:tcPr>
            <w:tcW w:w="964" w:type="dxa"/>
            <w:vAlign w:val="center"/>
          </w:tcPr>
          <w:p w14:paraId="2AB4963B" w14:textId="60309251" w:rsidR="00936106" w:rsidRPr="0050553B" w:rsidRDefault="00E43997" w:rsidP="0050553B">
            <w:pPr>
              <w:jc w:val="center"/>
              <w:rPr>
                <w:rFonts w:eastAsia="Times New Roman" w:cstheme="minorHAnsi"/>
                <w:bCs/>
                <w:sz w:val="17"/>
                <w:szCs w:val="17"/>
                <w:lang w:eastAsia="sk-SK"/>
              </w:rPr>
            </w:pPr>
            <w:r>
              <w:rPr>
                <w:rFonts w:eastAsia="Times New Roman" w:cstheme="minorHAnsi"/>
                <w:bCs/>
                <w:sz w:val="17"/>
                <w:szCs w:val="17"/>
                <w:lang w:eastAsia="sk-SK"/>
              </w:rPr>
              <w:t>osoby</w:t>
            </w:r>
          </w:p>
        </w:tc>
        <w:tc>
          <w:tcPr>
            <w:tcW w:w="1984" w:type="dxa"/>
            <w:vAlign w:val="center"/>
          </w:tcPr>
          <w:p w14:paraId="16B51E0D" w14:textId="43CACF04" w:rsidR="00584485" w:rsidRDefault="0055327D" w:rsidP="00584485">
            <w:pPr>
              <w:pStyle w:val="Default"/>
            </w:pPr>
            <w:r>
              <w:rPr>
                <w:sz w:val="17"/>
                <w:szCs w:val="17"/>
              </w:rPr>
              <w:t>počas realizácie projektu, najneskôr ku koncu realizácie aktivít projektu</w:t>
            </w:r>
          </w:p>
          <w:p w14:paraId="6CF41917" w14:textId="5E08E7E5" w:rsidR="00936106" w:rsidRPr="0050553B" w:rsidRDefault="00936106" w:rsidP="009215A9">
            <w:pPr>
              <w:rPr>
                <w:rFonts w:eastAsia="Times New Roman" w:cstheme="minorHAnsi"/>
                <w:bCs/>
                <w:sz w:val="17"/>
                <w:szCs w:val="17"/>
                <w:lang w:eastAsia="sk-SK"/>
              </w:rPr>
            </w:pPr>
          </w:p>
        </w:tc>
        <w:tc>
          <w:tcPr>
            <w:tcW w:w="993" w:type="dxa"/>
            <w:vAlign w:val="center"/>
          </w:tcPr>
          <w:p w14:paraId="595A34B8" w14:textId="28437566" w:rsidR="00936106" w:rsidRPr="0050553B" w:rsidRDefault="00D63867" w:rsidP="0050553B">
            <w:pPr>
              <w:jc w:val="center"/>
              <w:rPr>
                <w:rFonts w:eastAsia="Times New Roman" w:cstheme="minorHAnsi"/>
                <w:bCs/>
                <w:sz w:val="17"/>
                <w:szCs w:val="17"/>
                <w:lang w:eastAsia="sk-SK"/>
              </w:rPr>
            </w:pPr>
            <w:r>
              <w:rPr>
                <w:rFonts w:eastAsia="Times New Roman" w:cstheme="minorHAnsi"/>
                <w:bCs/>
                <w:sz w:val="17"/>
                <w:szCs w:val="17"/>
                <w:lang w:eastAsia="sk-SK"/>
              </w:rPr>
              <w:t>súčet</w:t>
            </w:r>
          </w:p>
        </w:tc>
        <w:tc>
          <w:tcPr>
            <w:tcW w:w="992" w:type="dxa"/>
            <w:vAlign w:val="center"/>
          </w:tcPr>
          <w:p w14:paraId="2363F51B" w14:textId="0B4EC223" w:rsidR="00936106" w:rsidRPr="00936106" w:rsidRDefault="00B711D4" w:rsidP="00B711D4">
            <w:pPr>
              <w:jc w:val="center"/>
              <w:rPr>
                <w:rFonts w:eastAsia="Times New Roman" w:cstheme="minorHAnsi"/>
                <w:bCs/>
                <w:color w:val="FF0000"/>
                <w:sz w:val="17"/>
                <w:szCs w:val="17"/>
                <w:lang w:eastAsia="sk-SK"/>
              </w:rPr>
            </w:pPr>
            <w:r>
              <w:rPr>
                <w:rFonts w:eastAsia="Times New Roman" w:cstheme="minorHAnsi"/>
                <w:bCs/>
                <w:sz w:val="17"/>
                <w:szCs w:val="17"/>
                <w:lang w:eastAsia="sk-SK"/>
              </w:rPr>
              <w:t xml:space="preserve">s </w:t>
            </w:r>
            <w:r w:rsidR="0086075E" w:rsidRPr="0086075E">
              <w:rPr>
                <w:rFonts w:eastAsia="Times New Roman" w:cstheme="minorHAnsi"/>
                <w:bCs/>
                <w:sz w:val="17"/>
                <w:szCs w:val="17"/>
                <w:lang w:eastAsia="sk-SK"/>
              </w:rPr>
              <w:t>príznak</w:t>
            </w:r>
            <w:r>
              <w:rPr>
                <w:rFonts w:eastAsia="Times New Roman" w:cstheme="minorHAnsi"/>
                <w:bCs/>
                <w:sz w:val="17"/>
                <w:szCs w:val="17"/>
                <w:lang w:eastAsia="sk-SK"/>
              </w:rPr>
              <w:t>om</w:t>
            </w:r>
          </w:p>
        </w:tc>
        <w:tc>
          <w:tcPr>
            <w:tcW w:w="1133" w:type="dxa"/>
            <w:vAlign w:val="center"/>
          </w:tcPr>
          <w:p w14:paraId="6B738861" w14:textId="7D8D6F5D" w:rsidR="00936106" w:rsidRPr="0050553B" w:rsidRDefault="00D63867" w:rsidP="0050553B">
            <w:pPr>
              <w:jc w:val="center"/>
              <w:rPr>
                <w:rFonts w:eastAsia="Times New Roman" w:cstheme="minorHAnsi"/>
                <w:bCs/>
                <w:sz w:val="17"/>
                <w:szCs w:val="17"/>
                <w:lang w:eastAsia="sk-SK"/>
              </w:rPr>
            </w:pPr>
            <w:r>
              <w:rPr>
                <w:rFonts w:eastAsia="Times New Roman" w:cstheme="minorHAnsi"/>
                <w:bCs/>
                <w:sz w:val="17"/>
                <w:szCs w:val="17"/>
                <w:lang w:eastAsia="sk-SK"/>
              </w:rPr>
              <w:t>áno</w:t>
            </w:r>
          </w:p>
        </w:tc>
        <w:tc>
          <w:tcPr>
            <w:tcW w:w="709" w:type="dxa"/>
            <w:vAlign w:val="center"/>
          </w:tcPr>
          <w:p w14:paraId="4A43E959" w14:textId="1C33A969" w:rsidR="00936106" w:rsidRPr="0050553B" w:rsidRDefault="00D63867" w:rsidP="0050553B">
            <w:pPr>
              <w:jc w:val="center"/>
              <w:rPr>
                <w:rFonts w:eastAsia="Times New Roman" w:cstheme="minorHAnsi"/>
                <w:bCs/>
                <w:sz w:val="17"/>
                <w:szCs w:val="17"/>
                <w:lang w:eastAsia="sk-SK"/>
              </w:rPr>
            </w:pPr>
            <w:r>
              <w:rPr>
                <w:rFonts w:eastAsia="Times New Roman" w:cstheme="minorHAnsi"/>
                <w:bCs/>
                <w:sz w:val="17"/>
                <w:szCs w:val="17"/>
                <w:lang w:eastAsia="sk-SK"/>
              </w:rPr>
              <w:t>áno</w:t>
            </w:r>
          </w:p>
        </w:tc>
      </w:tr>
    </w:tbl>
    <w:p w14:paraId="5D7556FA" w14:textId="77777777" w:rsidR="00F7205F" w:rsidRDefault="00F7205F" w:rsidP="0050553B"/>
    <w:p w14:paraId="750F19F7" w14:textId="77777777" w:rsidR="00584485" w:rsidRDefault="00584485" w:rsidP="0050553B"/>
    <w:sectPr w:rsidR="00584485" w:rsidSect="0050553B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9005A9" w14:textId="77777777" w:rsidR="004F5A0B" w:rsidRDefault="004F5A0B" w:rsidP="0050553B">
      <w:pPr>
        <w:spacing w:after="0" w:line="240" w:lineRule="auto"/>
      </w:pPr>
      <w:r>
        <w:separator/>
      </w:r>
    </w:p>
  </w:endnote>
  <w:endnote w:type="continuationSeparator" w:id="0">
    <w:p w14:paraId="195D1D94" w14:textId="77777777" w:rsidR="004F5A0B" w:rsidRDefault="004F5A0B" w:rsidP="00505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280465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5714FFED" w14:textId="77777777" w:rsidR="0050553B" w:rsidRPr="006272D9" w:rsidRDefault="0050553B">
        <w:pPr>
          <w:pStyle w:val="Pt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6272D9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6272D9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6272D9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241668">
          <w:rPr>
            <w:rFonts w:asciiTheme="minorHAnsi" w:hAnsiTheme="minorHAnsi" w:cstheme="minorHAnsi"/>
            <w:noProof/>
            <w:sz w:val="16"/>
            <w:szCs w:val="16"/>
          </w:rPr>
          <w:t>1</w:t>
        </w:r>
        <w:r w:rsidRPr="006272D9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14:paraId="5BAB1996" w14:textId="77777777" w:rsidR="0050553B" w:rsidRDefault="0050553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86744" w14:textId="77777777" w:rsidR="004F5A0B" w:rsidRDefault="004F5A0B" w:rsidP="0050553B">
      <w:pPr>
        <w:spacing w:after="0" w:line="240" w:lineRule="auto"/>
      </w:pPr>
      <w:r>
        <w:separator/>
      </w:r>
    </w:p>
  </w:footnote>
  <w:footnote w:type="continuationSeparator" w:id="0">
    <w:p w14:paraId="714E4634" w14:textId="77777777" w:rsidR="004F5A0B" w:rsidRDefault="004F5A0B" w:rsidP="00505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FD0AF" w14:textId="77777777" w:rsidR="0050553B" w:rsidRDefault="0050553B" w:rsidP="0050553B">
    <w:pPr>
      <w:pStyle w:val="Hlavika"/>
    </w:pPr>
    <w:r w:rsidRPr="007F2167">
      <w:rPr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22D2FF" wp14:editId="5F056B09">
              <wp:simplePos x="0" y="0"/>
              <wp:positionH relativeFrom="column">
                <wp:posOffset>1124320</wp:posOffset>
              </wp:positionH>
              <wp:positionV relativeFrom="paragraph">
                <wp:posOffset>444440</wp:posOffset>
              </wp:positionV>
              <wp:extent cx="6210300" cy="19050"/>
              <wp:effectExtent l="0" t="0" r="19050" b="19050"/>
              <wp:wrapNone/>
              <wp:docPr id="7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645FD0" id="Rovná spojnica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55pt,35pt" to="577.5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" strokecolor="#f8cbad" strokeweight="1pt">
              <v:stroke joinstyle="miter"/>
              <v:shadow color="#1f4d78 [1604]" opacity=".5" offset="1pt"/>
            </v:line>
          </w:pict>
        </mc:Fallback>
      </mc:AlternateContent>
    </w:r>
    <w:r w:rsidRPr="002A690B">
      <w:rPr>
        <w:noProof/>
      </w:rPr>
      <w:drawing>
        <wp:anchor distT="0" distB="0" distL="114300" distR="114300" simplePos="0" relativeHeight="251661312" behindDoc="1" locked="0" layoutInCell="1" allowOverlap="1" wp14:anchorId="6DE80F69" wp14:editId="7AA4127F">
          <wp:simplePos x="0" y="0"/>
          <wp:positionH relativeFrom="margin">
            <wp:posOffset>1540800</wp:posOffset>
          </wp:positionH>
          <wp:positionV relativeFrom="paragraph">
            <wp:posOffset>-51035</wp:posOffset>
          </wp:positionV>
          <wp:extent cx="5796915" cy="405130"/>
          <wp:effectExtent l="0" t="0" r="0" b="0"/>
          <wp:wrapNone/>
          <wp:docPr id="3" name="Obrázok 3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691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53B"/>
    <w:rsid w:val="00052555"/>
    <w:rsid w:val="000C3B19"/>
    <w:rsid w:val="001D6D99"/>
    <w:rsid w:val="001E1E10"/>
    <w:rsid w:val="00241668"/>
    <w:rsid w:val="002715A3"/>
    <w:rsid w:val="00312177"/>
    <w:rsid w:val="003F03F7"/>
    <w:rsid w:val="00401EC7"/>
    <w:rsid w:val="0041354C"/>
    <w:rsid w:val="00421B1B"/>
    <w:rsid w:val="00426358"/>
    <w:rsid w:val="004979B2"/>
    <w:rsid w:val="004A0F87"/>
    <w:rsid w:val="004F5A0B"/>
    <w:rsid w:val="0050553B"/>
    <w:rsid w:val="0055327D"/>
    <w:rsid w:val="00553BF4"/>
    <w:rsid w:val="00584485"/>
    <w:rsid w:val="005B2C65"/>
    <w:rsid w:val="005C6679"/>
    <w:rsid w:val="00687693"/>
    <w:rsid w:val="006F74DB"/>
    <w:rsid w:val="007D40A6"/>
    <w:rsid w:val="0086075E"/>
    <w:rsid w:val="0091297F"/>
    <w:rsid w:val="009215A9"/>
    <w:rsid w:val="00936106"/>
    <w:rsid w:val="009B46D7"/>
    <w:rsid w:val="009D6C74"/>
    <w:rsid w:val="00A407F1"/>
    <w:rsid w:val="00B0696B"/>
    <w:rsid w:val="00B22AA2"/>
    <w:rsid w:val="00B320C7"/>
    <w:rsid w:val="00B711D4"/>
    <w:rsid w:val="00C07249"/>
    <w:rsid w:val="00CC2E97"/>
    <w:rsid w:val="00CE3F60"/>
    <w:rsid w:val="00CE5238"/>
    <w:rsid w:val="00D63867"/>
    <w:rsid w:val="00D958B7"/>
    <w:rsid w:val="00E43997"/>
    <w:rsid w:val="00F43824"/>
    <w:rsid w:val="00F7205F"/>
    <w:rsid w:val="00F8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13A9A"/>
  <w15:docId w15:val="{C0523F15-7D24-4291-BB54-76ED77AA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9D6C74"/>
    <w:pPr>
      <w:keepNext/>
      <w:spacing w:after="0" w:line="240" w:lineRule="auto"/>
      <w:jc w:val="center"/>
      <w:outlineLvl w:val="0"/>
    </w:pPr>
    <w:rPr>
      <w:rFonts w:eastAsia="Times New Roman" w:cstheme="minorHAnsi"/>
      <w:b/>
      <w:sz w:val="17"/>
      <w:szCs w:val="17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F74DB"/>
    <w:pPr>
      <w:keepNext/>
      <w:tabs>
        <w:tab w:val="left" w:pos="5000"/>
        <w:tab w:val="right" w:pos="14004"/>
      </w:tabs>
      <w:spacing w:after="0" w:line="240" w:lineRule="auto"/>
      <w:jc w:val="both"/>
      <w:outlineLvl w:val="1"/>
    </w:pPr>
    <w:rPr>
      <w:rFonts w:eastAsia="Times New Roman" w:cstheme="minorHAnsi"/>
      <w:i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bsah2">
    <w:name w:val="toc 2"/>
    <w:basedOn w:val="Normlny"/>
    <w:next w:val="Normlny"/>
    <w:autoRedefine/>
    <w:uiPriority w:val="39"/>
    <w:unhideWhenUsed/>
    <w:rsid w:val="00F43824"/>
    <w:pPr>
      <w:spacing w:after="100" w:line="240" w:lineRule="auto"/>
      <w:ind w:left="240"/>
    </w:pPr>
    <w:rPr>
      <w:rFonts w:eastAsia="Times New Roman" w:cs="Times New Roman"/>
      <w:sz w:val="18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055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0553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50553B"/>
    <w:rPr>
      <w:rFonts w:cs="Times New Roman"/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50553B"/>
    <w:pPr>
      <w:spacing w:line="240" w:lineRule="exact"/>
    </w:pPr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505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50553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50553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0553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50553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E3F6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E3F6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E3F6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E3F6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E3F6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E3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E3F60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9D6C74"/>
    <w:rPr>
      <w:rFonts w:eastAsia="Times New Roman" w:cstheme="minorHAnsi"/>
      <w:b/>
      <w:sz w:val="17"/>
      <w:szCs w:val="17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6F74DB"/>
    <w:rPr>
      <w:rFonts w:eastAsia="Times New Roman" w:cstheme="minorHAnsi"/>
      <w:i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4979B2"/>
    <w:pPr>
      <w:spacing w:after="0" w:line="240" w:lineRule="auto"/>
    </w:pPr>
  </w:style>
  <w:style w:type="paragraph" w:customStyle="1" w:styleId="Default">
    <w:name w:val="Default"/>
    <w:rsid w:val="005844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149FAAC6-2E8E-4C39-9F37-B20FB23AC5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E03962-300B-4BB2-80C8-3B9D680C2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B48768-DE2A-406C-806C-BBB2B5C4D035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60732F0-F7CA-4C99-979D-F8FE42966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metodika 4</dc:creator>
  <cp:keywords/>
  <dc:description/>
  <cp:lastModifiedBy>metodika OIMRK</cp:lastModifiedBy>
  <cp:revision>4</cp:revision>
  <dcterms:created xsi:type="dcterms:W3CDTF">2020-08-12T11:34:00Z</dcterms:created>
  <dcterms:modified xsi:type="dcterms:W3CDTF">2020-09-23T12:54:00Z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