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4031B913"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1302D5">
                              <w:rPr>
                                <w:rFonts w:ascii="Roboto" w:hAnsi="Roboto"/>
                                <w:sz w:val="14"/>
                                <w:szCs w:val="14"/>
                              </w:rPr>
                              <w:t>OPLZ-PO5a6-2020-1“.</w:t>
                            </w:r>
                          </w:p>
                          <w:p w14:paraId="5A54F3F2"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4031B913"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1302D5">
                        <w:rPr>
                          <w:rFonts w:ascii="Roboto" w:hAnsi="Roboto"/>
                          <w:sz w:val="14"/>
                          <w:szCs w:val="14"/>
                        </w:rPr>
                        <w:t>OPLZ-PO5a6-2020-1“.</w:t>
                      </w:r>
                    </w:p>
                    <w:p w14:paraId="5A54F3F2"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A40853" w:rsidRPr="001678AC" w:rsidRDefault="00A4085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A40853" w:rsidRPr="004A3657" w:rsidRDefault="00A4085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A40853" w:rsidRPr="004A3657" w:rsidRDefault="00A4085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A40853" w:rsidRPr="001678AC" w:rsidRDefault="00A4085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A40853" w:rsidRPr="004A3657" w:rsidRDefault="00A4085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A40853" w:rsidRPr="004A3657" w:rsidRDefault="00A4085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DD926"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92FC6"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0EEA8"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E9593"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995F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3B1F0"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DD472"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0AAFF"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F69FB"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0A48E"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542F6"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FF08E"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5829E"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3446E"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24C25"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4B760"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2015E"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E172F"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8AB8E"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77558"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1330B"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7BCD2"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56BA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B8BB0"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A40853" w:rsidRPr="004A3657" w:rsidRDefault="00A40853" w:rsidP="004E74C3">
                            <w:pPr>
                              <w:widowControl w:val="0"/>
                              <w:autoSpaceDE w:val="0"/>
                              <w:autoSpaceDN w:val="0"/>
                              <w:adjustRightInd w:val="0"/>
                              <w:spacing w:after="0" w:line="240" w:lineRule="auto"/>
                              <w:rPr>
                                <w:rFonts w:ascii="Arial Narrow" w:hAnsi="Arial Narrow"/>
                                <w:sz w:val="22"/>
                                <w:szCs w:val="24"/>
                              </w:rPr>
                            </w:pPr>
                          </w:p>
                          <w:p w14:paraId="339D08E9"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A40853" w:rsidRPr="004A3657" w:rsidRDefault="00A40853" w:rsidP="004E74C3">
                      <w:pPr>
                        <w:widowControl w:val="0"/>
                        <w:autoSpaceDE w:val="0"/>
                        <w:autoSpaceDN w:val="0"/>
                        <w:adjustRightInd w:val="0"/>
                        <w:spacing w:after="0" w:line="240" w:lineRule="auto"/>
                        <w:rPr>
                          <w:rFonts w:ascii="Arial Narrow" w:hAnsi="Arial Narrow"/>
                          <w:sz w:val="22"/>
                          <w:szCs w:val="24"/>
                        </w:rPr>
                      </w:pPr>
                    </w:p>
                    <w:p w14:paraId="339D08E9"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64479"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1714A"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71AB4"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A40853" w:rsidRDefault="00A4085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A40853" w:rsidRPr="001678AC" w:rsidRDefault="00A4085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A40853" w:rsidRDefault="00A4085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DD0A9"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D0C89"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A40853" w:rsidRDefault="00A4085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A40853" w:rsidRDefault="00A4085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A40853" w:rsidRDefault="00A4085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A211D"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1"/>
        <w:gridCol w:w="5262"/>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44FD348E" w:rsidR="00494308" w:rsidRPr="00FC2433" w:rsidRDefault="00494308" w:rsidP="00EC1EF4">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377001">
              <w:rPr>
                <w:rFonts w:ascii="Roboto" w:hAnsi="Roboto"/>
                <w:sz w:val="14"/>
                <w:szCs w:val="14"/>
              </w:rPr>
              <w:t>Žiadateľ uvedie SK NACE súvisiace s predmetom projektu, ktoré môže byť odlišné od NACE žiadateľa</w:t>
            </w:r>
            <w:r w:rsidR="002C799F" w:rsidRPr="00377001">
              <w:rPr>
                <w:rFonts w:ascii="Roboto" w:hAnsi="Roboto"/>
                <w:sz w:val="14"/>
                <w:szCs w:val="14"/>
              </w:rPr>
              <w:t>.</w:t>
            </w:r>
            <w:r w:rsidR="002C799F" w:rsidRPr="00377001" w:rsidDel="00DD5718">
              <w:rPr>
                <w:rFonts w:ascii="Roboto" w:hAnsi="Roboto"/>
                <w:sz w:val="14"/>
                <w:szCs w:val="14"/>
              </w:rPr>
              <w:t xml:space="preserve"> </w:t>
            </w:r>
            <w:r w:rsidR="005E6962">
              <w:rPr>
                <w:rFonts w:ascii="Roboto" w:hAnsi="Roboto"/>
                <w:b/>
                <w:sz w:val="14"/>
                <w:szCs w:val="14"/>
              </w:rPr>
              <w:t xml:space="preserve">Žiadateľ uvedie </w:t>
            </w:r>
            <w:r w:rsidR="00EC1EF4">
              <w:rPr>
                <w:rFonts w:ascii="Roboto" w:hAnsi="Roboto"/>
                <w:b/>
                <w:sz w:val="14"/>
                <w:szCs w:val="14"/>
              </w:rPr>
              <w:t>3811</w:t>
            </w:r>
            <w:r w:rsidR="00377001" w:rsidRPr="00377001">
              <w:rPr>
                <w:rFonts w:ascii="Roboto" w:hAnsi="Roboto"/>
                <w:b/>
                <w:sz w:val="14"/>
                <w:szCs w:val="14"/>
              </w:rPr>
              <w:t>0</w:t>
            </w:r>
            <w:r w:rsidR="00377001">
              <w:rPr>
                <w:rFonts w:ascii="Roboto" w:hAnsi="Roboto"/>
                <w:b/>
                <w:sz w:val="14"/>
                <w:szCs w:val="14"/>
              </w:rPr>
              <w:t xml:space="preserve"> </w:t>
            </w:r>
            <w:r w:rsidR="00EC1EF4" w:rsidRPr="00EC1EF4">
              <w:rPr>
                <w:rFonts w:ascii="Roboto" w:hAnsi="Roboto"/>
                <w:b/>
                <w:sz w:val="14"/>
                <w:szCs w:val="14"/>
              </w:rPr>
              <w:t>Zber iného ako nebezpečného odpadu</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15901895" w:rsidR="003C4ED7" w:rsidRPr="00FC2433" w:rsidRDefault="00EC1EF4"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B6DC64C" w:rsidR="00F646AD" w:rsidRPr="00FC2433" w:rsidRDefault="00F646AD" w:rsidP="00EC1EF4">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EC1EF4">
              <w:rPr>
                <w:rFonts w:ascii="Roboto" w:hAnsi="Roboto"/>
                <w:b/>
                <w:sz w:val="14"/>
                <w:szCs w:val="14"/>
              </w:rPr>
              <w:t>6.1.1</w:t>
            </w:r>
            <w:r w:rsidR="00976BA4" w:rsidRPr="00976BA4">
              <w:rPr>
                <w:rFonts w:ascii="Roboto" w:hAnsi="Roboto"/>
                <w:b/>
                <w:sz w:val="14"/>
                <w:szCs w:val="14"/>
              </w:rPr>
              <w:t xml:space="preserve"> </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62323F86" w:rsidR="00C506BA" w:rsidRPr="005E6962" w:rsidRDefault="00C506BA" w:rsidP="001302D5">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1302D5" w:rsidRPr="001302D5">
              <w:rPr>
                <w:rFonts w:ascii="Roboto" w:hAnsi="Roboto"/>
                <w:sz w:val="14"/>
                <w:szCs w:val="14"/>
              </w:rPr>
              <w:t>OPLZ-PO5a6-2020-1</w:t>
            </w:r>
            <w:r w:rsidR="001302D5">
              <w:rPr>
                <w:rFonts w:ascii="Roboto" w:hAnsi="Roboto"/>
                <w:sz w:val="14"/>
                <w:szCs w:val="14"/>
              </w:rPr>
              <w:t xml:space="preserve"> </w:t>
            </w:r>
            <w:r w:rsidR="00DE0287" w:rsidRPr="00DE0287">
              <w:rPr>
                <w:rFonts w:ascii="Roboto" w:hAnsi="Roboto"/>
                <w:sz w:val="14"/>
                <w:szCs w:val="14"/>
              </w:rPr>
              <w:t xml:space="preserve">je relevantná oblasť intervencie: </w:t>
            </w:r>
            <w:r w:rsidR="00EC1EF4" w:rsidRPr="00EC1EF4">
              <w:rPr>
                <w:rFonts w:ascii="Roboto" w:hAnsi="Roboto"/>
                <w:b/>
                <w:sz w:val="14"/>
                <w:szCs w:val="14"/>
              </w:rPr>
              <w:t>017 – Nakladenie s komunálnym odpadom (vrátane opatrení na recykláciu, zhodnocovanie a zneškodňovanie)</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86EA842"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EC1EF4" w:rsidRPr="00EC1EF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31C7BE58"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191295">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20A5BF22"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D56D3E">
            <w:pPr>
              <w:pStyle w:val="Odsekzoznamu"/>
              <w:numPr>
                <w:ilvl w:val="0"/>
                <w:numId w:val="37"/>
              </w:numPr>
              <w:spacing w:before="120" w:after="120" w:line="240" w:lineRule="auto"/>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w:t>
            </w:r>
            <w:r w:rsidR="007B2DB1">
              <w:rPr>
                <w:rFonts w:ascii="Roboto" w:hAnsi="Roboto"/>
                <w:sz w:val="14"/>
                <w:szCs w:val="14"/>
              </w:rPr>
              <w:lastRenderedPageBreak/>
              <w:t>v iných prílohách ŽoNFP</w:t>
            </w:r>
          </w:p>
          <w:p w14:paraId="35330F51" w14:textId="77777777" w:rsidR="00875444" w:rsidRPr="0077073C"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D56D3E">
            <w:pPr>
              <w:pStyle w:val="Odsekzoznamu"/>
              <w:numPr>
                <w:ilvl w:val="0"/>
                <w:numId w:val="37"/>
              </w:numPr>
              <w:spacing w:before="120" w:after="120" w:line="240" w:lineRule="auto"/>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1818B921" w14:textId="77777777" w:rsidR="00D46ADF" w:rsidRDefault="00687204" w:rsidP="00D56D3E">
            <w:pPr>
              <w:pStyle w:val="Odsekzoznamu"/>
              <w:numPr>
                <w:ilvl w:val="0"/>
                <w:numId w:val="37"/>
              </w:numPr>
              <w:spacing w:before="120" w:after="120" w:line="240" w:lineRule="auto"/>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D46ADF">
              <w:rPr>
                <w:rFonts w:ascii="Roboto" w:hAnsi="Roboto"/>
                <w:sz w:val="14"/>
                <w:szCs w:val="14"/>
              </w:rPr>
              <w:t>,</w:t>
            </w:r>
          </w:p>
          <w:p w14:paraId="6920DD94" w14:textId="77777777" w:rsidR="00D46ADF" w:rsidRDefault="00D46ADF" w:rsidP="00D56D3E">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desegregácie, degetoizácie a destigmatizácie, žiadateľ v tejto časti popíše</w:t>
            </w:r>
            <w:r w:rsidRPr="00D46ADF">
              <w:rPr>
                <w:rFonts w:ascii="Roboto" w:hAnsi="Roboto"/>
                <w:sz w:val="14"/>
                <w:szCs w:val="14"/>
              </w:rPr>
              <w:t xml:space="preserve"> </w:t>
            </w:r>
          </w:p>
          <w:p w14:paraId="2864A3E4" w14:textId="77777777" w:rsidR="00D56D3E" w:rsidRPr="00D56D3E" w:rsidRDefault="00D56D3E" w:rsidP="00D56D3E">
            <w:pPr>
              <w:pStyle w:val="Odsekzoznamu"/>
              <w:autoSpaceDE w:val="0"/>
              <w:autoSpaceDN w:val="0"/>
              <w:adjustRightInd w:val="0"/>
              <w:spacing w:before="240" w:after="240" w:line="240" w:lineRule="auto"/>
              <w:contextualSpacing w:val="0"/>
              <w:rPr>
                <w:rFonts w:ascii="Roboto" w:hAnsi="Roboto"/>
                <w:sz w:val="14"/>
                <w:szCs w:val="14"/>
              </w:rPr>
            </w:pPr>
            <w:r w:rsidRPr="00D56D3E">
              <w:rPr>
                <w:rFonts w:ascii="Roboto" w:hAnsi="Roboto"/>
                <w:sz w:val="14"/>
                <w:szCs w:val="14"/>
              </w:rPr>
              <w:t xml:space="preserve">lokalitu kde sa plánujú realizovať aktivity (vybudovanie, resp. dobudovanie systému zberu a odvozu komunálneho odpadu alebo realizácie sanačných prác nelegálnych skládok, vrátane eliminácie nepriaznivých vplyvov nelegálnej skládky).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 pričom si vyberie z nasledovných možností: </w:t>
            </w:r>
          </w:p>
          <w:p w14:paraId="37F03D51"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osídlenie mimo obce, </w:t>
            </w:r>
          </w:p>
          <w:p w14:paraId="166D1DF3"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na okraji obce, </w:t>
            </w:r>
          </w:p>
          <w:p w14:paraId="7322BEBA"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osídlenie v rámci obce, </w:t>
            </w:r>
          </w:p>
          <w:p w14:paraId="16FBE267" w14:textId="77777777" w:rsidR="00D56D3E" w:rsidRPr="00D56D3E" w:rsidRDefault="00D56D3E" w:rsidP="00D56D3E">
            <w:pPr>
              <w:pStyle w:val="Odsekzoznamu"/>
              <w:numPr>
                <w:ilvl w:val="1"/>
                <w:numId w:val="37"/>
              </w:numPr>
              <w:autoSpaceDE w:val="0"/>
              <w:autoSpaceDN w:val="0"/>
              <w:adjustRightInd w:val="0"/>
              <w:spacing w:before="120" w:after="120" w:line="240" w:lineRule="auto"/>
              <w:contextualSpacing w:val="0"/>
              <w:rPr>
                <w:rFonts w:ascii="Roboto" w:hAnsi="Roboto"/>
                <w:sz w:val="14"/>
                <w:szCs w:val="14"/>
              </w:rPr>
            </w:pPr>
            <w:r w:rsidRPr="00D56D3E">
              <w:rPr>
                <w:rFonts w:ascii="Roboto" w:hAnsi="Roboto"/>
                <w:sz w:val="14"/>
                <w:szCs w:val="14"/>
              </w:rPr>
              <w:t xml:space="preserve">obyvatelia MRK integrovaní v rámci obce. </w:t>
            </w:r>
          </w:p>
          <w:p w14:paraId="3B21F44B" w14:textId="0E8DF997" w:rsidR="00D46ADF" w:rsidRPr="00D56D3E" w:rsidRDefault="00D56D3E" w:rsidP="00D56D3E">
            <w:pPr>
              <w:pStyle w:val="Odsekzoznamu"/>
              <w:autoSpaceDE w:val="0"/>
              <w:autoSpaceDN w:val="0"/>
              <w:adjustRightInd w:val="0"/>
              <w:spacing w:before="240" w:after="240"/>
              <w:rPr>
                <w:rFonts w:ascii="Roboto" w:hAnsi="Roboto"/>
                <w:sz w:val="14"/>
                <w:szCs w:val="14"/>
              </w:rPr>
            </w:pPr>
            <w:r w:rsidRPr="00D56D3E">
              <w:rPr>
                <w:rFonts w:ascii="Roboto" w:hAnsi="Roboto"/>
                <w:sz w:val="14"/>
                <w:szCs w:val="14"/>
              </w:rPr>
              <w:t xml:space="preserve">V prípade umiestnenia obyvateľov MRK mimo obce, žiadateľ uvedie aj približnú vzdialenosť osídlenia od obce. </w:t>
            </w:r>
          </w:p>
          <w:p w14:paraId="580B40D9" w14:textId="7864A8EE" w:rsidR="00D46ADF" w:rsidRPr="00D46ADF" w:rsidRDefault="00D46ADF" w:rsidP="00D46ADF">
            <w:pPr>
              <w:pStyle w:val="Odsekzoznamu"/>
              <w:spacing w:before="120" w:after="120" w:line="240" w:lineRule="auto"/>
              <w:ind w:left="284"/>
              <w:contextualSpacing w:val="0"/>
              <w:rPr>
                <w:rFonts w:ascii="Roboto" w:hAnsi="Roboto"/>
                <w:sz w:val="14"/>
                <w:szCs w:val="14"/>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18DEBECF" w14:textId="77777777" w:rsidR="00D46ADF" w:rsidRPr="00377099" w:rsidRDefault="00D46ADF" w:rsidP="00D46ADF">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344ACE90"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34E3291A" w14:textId="26C5D938" w:rsidR="00D46ADF" w:rsidRDefault="00D46ADF" w:rsidP="00D46ADF">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sidR="00980F41">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9ACAC88" w14:textId="77777777" w:rsidR="00D46ADF" w:rsidRDefault="00D46ADF" w:rsidP="00D46ADF">
            <w:pPr>
              <w:pStyle w:val="Odsekzoznamu"/>
              <w:spacing w:before="120" w:after="120" w:line="240" w:lineRule="auto"/>
              <w:ind w:left="284"/>
              <w:rPr>
                <w:rFonts w:ascii="Roboto" w:hAnsi="Roboto" w:cstheme="minorHAnsi"/>
                <w:sz w:val="14"/>
                <w:szCs w:val="14"/>
              </w:rPr>
            </w:pPr>
          </w:p>
          <w:p w14:paraId="406387F7" w14:textId="77777777" w:rsidR="00D46ADF" w:rsidRPr="00D23AAA" w:rsidRDefault="00D46ADF" w:rsidP="00D46ADF">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563EF2A" w14:textId="77777777" w:rsidR="00D46ADF" w:rsidRPr="00D23AAA" w:rsidRDefault="00D46ADF" w:rsidP="00D46ADF">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25DAEF55"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Pr="00D23AAA">
              <w:rPr>
                <w:rFonts w:ascii="Roboto" w:hAnsi="Roboto" w:cstheme="minorHAnsi"/>
                <w:b/>
                <w:sz w:val="14"/>
                <w:szCs w:val="14"/>
              </w:rPr>
              <w:t>žiadateľ popíše</w:t>
            </w:r>
            <w:r>
              <w:rPr>
                <w:rFonts w:ascii="Roboto" w:hAnsi="Roboto" w:cstheme="minorHAnsi"/>
                <w:sz w:val="14"/>
                <w:szCs w:val="14"/>
              </w:rPr>
              <w:t xml:space="preserve"> </w:t>
            </w:r>
            <w:r w:rsidRPr="00D23AAA">
              <w:rPr>
                <w:rFonts w:ascii="Roboto" w:hAnsi="Roboto" w:cstheme="minorHAnsi"/>
                <w:b/>
                <w:sz w:val="14"/>
                <w:szCs w:val="14"/>
              </w:rPr>
              <w:t>(pozri v samotnej prílohe č. 9 výzvy konkrétne pokyny uvedené k jednotlivým bodom nižšie)</w:t>
            </w:r>
            <w:r>
              <w:rPr>
                <w:rFonts w:ascii="Roboto" w:hAnsi="Roboto" w:cstheme="minorHAnsi"/>
                <w:sz w:val="14"/>
                <w:szCs w:val="14"/>
              </w:rPr>
              <w:t>:</w:t>
            </w:r>
          </w:p>
          <w:p w14:paraId="5B1C57E2" w14:textId="0F2BD5EC" w:rsidR="00D46ADF" w:rsidRDefault="00D56D3E" w:rsidP="003C4B37">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56D3E">
              <w:rPr>
                <w:rFonts w:ascii="Roboto" w:hAnsi="Roboto" w:cstheme="minorHAnsi"/>
                <w:sz w:val="14"/>
                <w:szCs w:val="14"/>
              </w:rPr>
              <w:t>ako realizácia aktivít (vybudovanie, resp. dobudovanie systému zberu a odvozu komunálneho odpadu alebo realizácie sanačných prác nelegálnych skládok, vrátane eliminácie nepriaznivých vplyvov nelegálnej skládky) prispeje k desegregácii, degetoizácii a destigmatizácii obyvateľov MRK v lokalite, napr. zvýšenie kvality života, bývania a hygieny, čo vytvára základné predpoklady pre zlepšenie celkovej kvality života a tým sa nepriamo vytvárajú podmienky k integrácii a zúčastňovaní sa MRK na živote celej spoločnosti, pričom projekt pre splnenie súladu s 3D princípmi musí výrazne znížiť sociálnu vylúčenosť v jednej z 3D oblastí, a zároveň nezhorš</w:t>
            </w:r>
            <w:r w:rsidR="003C4B37">
              <w:rPr>
                <w:rFonts w:ascii="Roboto" w:hAnsi="Roboto" w:cstheme="minorHAnsi"/>
                <w:sz w:val="14"/>
                <w:szCs w:val="14"/>
              </w:rPr>
              <w:t>iť vylúčenosť v ostatných dvoch</w:t>
            </w:r>
            <w:r w:rsidR="00D46ADF">
              <w:rPr>
                <w:rFonts w:ascii="Roboto" w:hAnsi="Roboto" w:cstheme="minorHAnsi"/>
                <w:sz w:val="14"/>
                <w:szCs w:val="14"/>
              </w:rPr>
              <w:t>,</w:t>
            </w:r>
          </w:p>
          <w:p w14:paraId="27343C30" w14:textId="52377679" w:rsidR="00DA46B8" w:rsidRPr="003C4B37" w:rsidRDefault="003C4B37" w:rsidP="003C4B37">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3C4B37">
              <w:rPr>
                <w:rFonts w:ascii="Roboto" w:hAnsi="Roboto" w:cstheme="minorHAnsi"/>
                <w:sz w:val="14"/>
                <w:szCs w:val="14"/>
              </w:rPr>
              <w:t>aké informačné a osvetové aktivity v oblasti odpadového hospodárstva plánuje žiadateľ realizovať vo vzťahu k zvýšeniu kvality života dotknutých MRK.</w:t>
            </w: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1191B9B6" w14:textId="66C101E7"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CE76F9">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64405B8C"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w:t>
            </w:r>
            <w:r w:rsidR="003C4B37">
              <w:rPr>
                <w:rFonts w:ascii="Roboto" w:hAnsi="Roboto"/>
                <w:sz w:val="14"/>
                <w:szCs w:val="14"/>
              </w:rPr>
              <w:t>infraštruktúry tretej strane,</w:t>
            </w:r>
          </w:p>
          <w:p w14:paraId="3BF6FFE3" w14:textId="3E7A3C93" w:rsidR="003C4B37" w:rsidRDefault="00875444" w:rsidP="003C4B37">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w:t>
            </w:r>
            <w:r w:rsidR="003C4B37">
              <w:rPr>
                <w:rFonts w:ascii="Roboto" w:hAnsi="Roboto"/>
                <w:sz w:val="14"/>
                <w:szCs w:val="14"/>
              </w:rPr>
              <w:t>hu k stanoveným cieľom projektu,</w:t>
            </w:r>
          </w:p>
          <w:p w14:paraId="47F7DED6" w14:textId="3425186E" w:rsidR="000C7615" w:rsidRPr="003C4B37" w:rsidRDefault="00DA46B8" w:rsidP="003C4B37">
            <w:pPr>
              <w:pStyle w:val="Odsekzoznamu"/>
              <w:numPr>
                <w:ilvl w:val="0"/>
                <w:numId w:val="37"/>
              </w:numPr>
              <w:spacing w:before="120" w:after="120" w:line="240" w:lineRule="auto"/>
              <w:ind w:left="284" w:hanging="284"/>
              <w:contextualSpacing w:val="0"/>
              <w:rPr>
                <w:rFonts w:ascii="Roboto" w:hAnsi="Roboto"/>
                <w:sz w:val="14"/>
                <w:szCs w:val="14"/>
              </w:rPr>
            </w:pPr>
            <w:r w:rsidRPr="003C4B37">
              <w:rPr>
                <w:rFonts w:ascii="Roboto" w:hAnsi="Roboto" w:cstheme="minorHAnsi"/>
                <w:b/>
                <w:sz w:val="14"/>
                <w:szCs w:val="14"/>
              </w:rPr>
              <w:t>v </w:t>
            </w:r>
            <w:r w:rsidRPr="003C4B37">
              <w:rPr>
                <w:rFonts w:ascii="Roboto" w:hAnsi="Roboto"/>
                <w:b/>
                <w:sz w:val="14"/>
                <w:szCs w:val="14"/>
              </w:rPr>
              <w:t>rámci</w:t>
            </w:r>
            <w:r w:rsidRPr="003C4B37">
              <w:rPr>
                <w:rFonts w:ascii="Roboto" w:hAnsi="Roboto" w:cstheme="minorHAnsi"/>
                <w:b/>
                <w:sz w:val="14"/>
                <w:szCs w:val="14"/>
              </w:rPr>
              <w:t xml:space="preserve"> popisu súladu projektu s princípmi desegregácie, degetoizácie a destigmatizácie, žiadateľ v tejto časti popíše</w:t>
            </w:r>
            <w:r w:rsidR="00D46ADF" w:rsidRPr="003C4B37">
              <w:rPr>
                <w:rFonts w:ascii="Roboto" w:hAnsi="Roboto" w:cstheme="minorHAnsi"/>
                <w:b/>
                <w:sz w:val="14"/>
                <w:szCs w:val="14"/>
              </w:rPr>
              <w:t xml:space="preserve"> </w:t>
            </w:r>
            <w:r w:rsidR="003C4B37" w:rsidRPr="003C4B37">
              <w:rPr>
                <w:rFonts w:ascii="Roboto" w:hAnsi="Roboto"/>
                <w:sz w:val="14"/>
                <w:szCs w:val="14"/>
              </w:rPr>
              <w:t>aké opatrenia budú prijat</w:t>
            </w:r>
            <w:r w:rsidR="003C4B37">
              <w:rPr>
                <w:rFonts w:ascii="Roboto" w:hAnsi="Roboto"/>
                <w:sz w:val="14"/>
                <w:szCs w:val="14"/>
              </w:rPr>
              <w:t>é na zabezpečenie udržateľnosti</w:t>
            </w:r>
            <w:r w:rsidR="003C4B37" w:rsidRPr="003C4B37">
              <w:rPr>
                <w:rFonts w:ascii="Roboto" w:hAnsi="Roboto"/>
                <w:sz w:val="14"/>
                <w:szCs w:val="14"/>
              </w:rPr>
              <w:t xml:space="preserve"> zberu odpadu a predchádzaniu vzniku nelegálnych skládok (v závislosti na tom, ktoré aktivity budú súčasťou projektu) pre obyvateľov dotknutých MRK. Plánované opatrenia musia byť konkrétne, vrátane ich stručného popisu (napr. zabezpečenie pravidelného odvozu komunálneho odpadu, údržba, opravy zariadení, a pod.)</w:t>
            </w:r>
            <w:r w:rsidR="000C7615" w:rsidRPr="003C4B37">
              <w:rPr>
                <w:rFonts w:ascii="Roboto" w:hAnsi="Roboto"/>
                <w:sz w:val="14"/>
                <w:szCs w:val="14"/>
              </w:rPr>
              <w:t>.</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0AE51EF2"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003C4B37">
              <w:rPr>
                <w:rFonts w:ascii="Roboto" w:hAnsi="Roboto" w:cstheme="minorHAnsi"/>
                <w:sz w:val="14"/>
                <w:szCs w:val="14"/>
              </w:rPr>
              <w:t>1</w:t>
            </w:r>
            <w:r w:rsidRPr="00F90EBF">
              <w:rPr>
                <w:rFonts w:ascii="Roboto" w:hAnsi="Roboto" w:cstheme="minorHAnsi"/>
                <w:sz w:val="14"/>
                <w:szCs w:val="14"/>
              </w:rPr>
              <w:t xml:space="preserve"> „</w:t>
            </w:r>
            <w:r w:rsidR="003C4B37"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887B5EE" w14:textId="77777777" w:rsidR="003D398F"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p>
          <w:p w14:paraId="52ED98BA" w14:textId="2152492F" w:rsidR="00FD0B47" w:rsidRDefault="00E7509B" w:rsidP="00FD0B47">
            <w:pPr>
              <w:spacing w:before="120" w:after="120"/>
              <w:rPr>
                <w:rFonts w:ascii="Roboto" w:hAnsi="Roboto" w:cstheme="minorHAnsi"/>
                <w:b/>
                <w:sz w:val="14"/>
                <w:szCs w:val="14"/>
              </w:rPr>
            </w:pPr>
            <w:r w:rsidRPr="00E7509B">
              <w:rPr>
                <w:rFonts w:ascii="Roboto" w:hAnsi="Roboto" w:cstheme="minorHAnsi"/>
                <w:b/>
                <w:sz w:val="14"/>
                <w:szCs w:val="14"/>
              </w:rPr>
              <w:t>Vybudovanie, resp. dobudovanie systému nakladania s komunálnym odpadom (napr. zakúpenie zberných nádob, kontajnerov, vybudovanie stojísk)</w:t>
            </w:r>
          </w:p>
          <w:p w14:paraId="4E66EC3C" w14:textId="0AB68E8F" w:rsidR="003D398F" w:rsidRDefault="003D398F" w:rsidP="00FD0B47">
            <w:pPr>
              <w:spacing w:before="120" w:after="120"/>
              <w:rPr>
                <w:rFonts w:ascii="Roboto" w:hAnsi="Roboto" w:cstheme="minorHAnsi"/>
                <w:b/>
                <w:sz w:val="14"/>
                <w:szCs w:val="14"/>
              </w:rPr>
            </w:pPr>
            <w:r w:rsidRPr="003D398F">
              <w:rPr>
                <w:rFonts w:ascii="Roboto" w:hAnsi="Roboto" w:cstheme="minorHAnsi"/>
                <w:b/>
                <w:sz w:val="14"/>
                <w:szCs w:val="14"/>
              </w:rPr>
              <w:t>Realizácia sanačných prác nelegálnych skládok, vrátane eliminácie nepriaznivých vplyvov nelegálnej skládky</w:t>
            </w:r>
          </w:p>
          <w:p w14:paraId="10E5AA89" w14:textId="491D298C" w:rsidR="009E6CDF" w:rsidRPr="00E64A72" w:rsidRDefault="009E6CDF" w:rsidP="003C4B37">
            <w:pPr>
              <w:spacing w:before="120" w:after="120"/>
              <w:rPr>
                <w:rFonts w:ascii="Roboto" w:hAnsi="Roboto" w:cstheme="minorHAnsi"/>
                <w:b/>
                <w:sz w:val="14"/>
                <w:szCs w:val="14"/>
              </w:rPr>
            </w:pP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16D50D49"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003D398F">
              <w:rPr>
                <w:rFonts w:ascii="Roboto" w:hAnsi="Roboto"/>
                <w:sz w:val="14"/>
                <w:szCs w:val="14"/>
              </w:rPr>
              <w:t xml:space="preserve">pre prvý typ aktivity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7FE222BC" w14:textId="77777777" w:rsidR="00E64A72" w:rsidRDefault="00E64A72" w:rsidP="00FD0B47">
            <w:pPr>
              <w:spacing w:after="0"/>
              <w:rPr>
                <w:rFonts w:ascii="Roboto" w:hAnsi="Roboto"/>
                <w:sz w:val="14"/>
                <w:szCs w:val="14"/>
              </w:rPr>
            </w:pPr>
          </w:p>
          <w:p w14:paraId="44294036" w14:textId="3599E787" w:rsidR="009B540F" w:rsidRDefault="001302D5" w:rsidP="009B540F">
            <w:pPr>
              <w:rPr>
                <w:rFonts w:ascii="Roboto" w:hAnsi="Roboto" w:cstheme="minorHAnsi"/>
                <w:b/>
                <w:sz w:val="14"/>
                <w:szCs w:val="14"/>
              </w:rPr>
            </w:pPr>
            <w:r w:rsidRPr="00E64A72">
              <w:rPr>
                <w:rFonts w:ascii="Roboto" w:hAnsi="Roboto" w:cstheme="minorHAnsi"/>
                <w:b/>
                <w:sz w:val="14"/>
                <w:szCs w:val="14"/>
              </w:rPr>
              <w:t xml:space="preserve"> </w:t>
            </w:r>
            <w:r w:rsidR="0050659B" w:rsidRPr="00E64A72">
              <w:rPr>
                <w:rFonts w:ascii="Roboto" w:hAnsi="Roboto" w:cstheme="minorHAnsi"/>
                <w:b/>
                <w:sz w:val="14"/>
                <w:szCs w:val="14"/>
              </w:rPr>
              <w:t>„</w:t>
            </w:r>
            <w:r w:rsidR="003C4B37" w:rsidRPr="003C4B37">
              <w:rPr>
                <w:rFonts w:ascii="Roboto" w:hAnsi="Roboto" w:cstheme="minorHAnsi"/>
                <w:b/>
                <w:sz w:val="14"/>
                <w:szCs w:val="14"/>
              </w:rPr>
              <w:t>Vybudovanie, resp. dobudovanie systému zberu a odvozu komunálneho odpadu</w:t>
            </w:r>
            <w:r w:rsidR="0050659B" w:rsidRPr="00E64A72">
              <w:rPr>
                <w:rFonts w:ascii="Roboto" w:hAnsi="Roboto" w:cstheme="minorHAnsi"/>
                <w:b/>
                <w:sz w:val="14"/>
                <w:szCs w:val="14"/>
              </w:rPr>
              <w:t>“</w:t>
            </w:r>
          </w:p>
          <w:p w14:paraId="7420CFA5" w14:textId="71C8A0BF" w:rsidR="003D398F" w:rsidRDefault="003D398F" w:rsidP="003D398F">
            <w:pPr>
              <w:spacing w:after="0"/>
              <w:rPr>
                <w:rFonts w:ascii="Roboto" w:hAnsi="Roboto"/>
                <w:sz w:val="14"/>
                <w:szCs w:val="14"/>
              </w:rPr>
            </w:pPr>
            <w:r w:rsidRPr="00FC2433">
              <w:rPr>
                <w:rFonts w:ascii="Roboto" w:hAnsi="Roboto"/>
                <w:sz w:val="14"/>
                <w:szCs w:val="14"/>
              </w:rPr>
              <w:t xml:space="preserve">Žiadateľ </w:t>
            </w:r>
            <w:r w:rsidRPr="00B041DE">
              <w:rPr>
                <w:rFonts w:ascii="Roboto" w:hAnsi="Roboto"/>
                <w:sz w:val="14"/>
                <w:szCs w:val="14"/>
              </w:rPr>
              <w:t xml:space="preserve">môže </w:t>
            </w:r>
            <w:r>
              <w:rPr>
                <w:rFonts w:ascii="Roboto" w:hAnsi="Roboto"/>
                <w:sz w:val="14"/>
                <w:szCs w:val="14"/>
              </w:rPr>
              <w:t xml:space="preserve">pre druhý typ aktivity </w:t>
            </w:r>
            <w:r w:rsidRPr="00B041DE">
              <w:rPr>
                <w:rFonts w:ascii="Roboto" w:hAnsi="Roboto"/>
                <w:sz w:val="14"/>
                <w:szCs w:val="14"/>
              </w:rPr>
              <w:t>uviesť</w:t>
            </w:r>
            <w:r w:rsidRPr="00FC2433">
              <w:rPr>
                <w:rFonts w:ascii="Roboto" w:hAnsi="Roboto"/>
                <w:sz w:val="14"/>
                <w:szCs w:val="14"/>
              </w:rPr>
              <w:t xml:space="preserve"> v súlade s podmienkami výzvy nasledujúcu hlavnú aktivitu:</w:t>
            </w:r>
          </w:p>
          <w:p w14:paraId="59CA744D" w14:textId="77777777" w:rsidR="003D398F" w:rsidRDefault="003D398F" w:rsidP="003D398F">
            <w:pPr>
              <w:jc w:val="left"/>
              <w:rPr>
                <w:rFonts w:ascii="Roboto" w:hAnsi="Roboto" w:cstheme="minorHAnsi"/>
                <w:b/>
                <w:sz w:val="14"/>
                <w:szCs w:val="14"/>
              </w:rPr>
            </w:pPr>
          </w:p>
          <w:p w14:paraId="26EF7E20" w14:textId="46DC94A0" w:rsidR="003D398F" w:rsidRPr="00E64A72" w:rsidRDefault="003D398F" w:rsidP="003D398F">
            <w:pPr>
              <w:jc w:val="left"/>
              <w:rPr>
                <w:rFonts w:ascii="Roboto" w:hAnsi="Roboto" w:cstheme="minorHAnsi"/>
                <w:b/>
                <w:sz w:val="14"/>
                <w:szCs w:val="14"/>
              </w:rPr>
            </w:pPr>
            <w:r>
              <w:rPr>
                <w:rFonts w:ascii="Roboto" w:hAnsi="Roboto" w:cstheme="minorHAnsi"/>
                <w:b/>
                <w:sz w:val="14"/>
                <w:szCs w:val="14"/>
              </w:rPr>
              <w:t xml:space="preserve">„Odstránenie </w:t>
            </w:r>
            <w:r w:rsidRPr="003D398F">
              <w:rPr>
                <w:rFonts w:ascii="Roboto" w:hAnsi="Roboto" w:cstheme="minorHAnsi"/>
                <w:b/>
                <w:sz w:val="14"/>
                <w:szCs w:val="14"/>
              </w:rPr>
              <w:t>nezákonne umiestneného odpadu</w:t>
            </w:r>
            <w:r>
              <w:rPr>
                <w:rFonts w:ascii="Roboto" w:hAnsi="Roboto" w:cstheme="minorHAnsi"/>
                <w:b/>
                <w:sz w:val="14"/>
                <w:szCs w:val="14"/>
              </w:rPr>
              <w:t>“</w:t>
            </w: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lastRenderedPageBreak/>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7B202B" w:rsidRDefault="0052746E" w:rsidP="00B05BA1">
            <w:pPr>
              <w:rPr>
                <w:rFonts w:ascii="Roboto" w:hAnsi="Roboto" w:cs="Arial"/>
                <w:color w:val="000000"/>
                <w:sz w:val="14"/>
                <w:szCs w:val="14"/>
                <w:highlight w:val="yellow"/>
              </w:rPr>
            </w:pPr>
            <w:r w:rsidRPr="007B202B">
              <w:rPr>
                <w:rFonts w:ascii="Roboto" w:hAnsi="Roboto" w:cs="Arial"/>
                <w:b/>
                <w:color w:val="000000"/>
                <w:sz w:val="14"/>
                <w:szCs w:val="14"/>
                <w:highlight w:val="yellow"/>
              </w:rPr>
              <w:t>Žiadateľ uvedie spôsob uplatňovania sociálneho aspektu vo VO.</w:t>
            </w:r>
            <w:r w:rsidRPr="007B202B">
              <w:rPr>
                <w:rFonts w:ascii="Roboto" w:hAnsi="Roboto" w:cs="Arial"/>
                <w:color w:val="000000"/>
                <w:sz w:val="14"/>
                <w:szCs w:val="14"/>
                <w:highlight w:val="yellow"/>
              </w:rPr>
              <w:t xml:space="preserve"> </w:t>
            </w:r>
            <w:r w:rsidR="00B05BA1" w:rsidRPr="007B202B">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lastRenderedPageBreak/>
              <w:t>V zmysle uvedeného ustanovenia zákona je  úspešný žiadateľ v postavení  prijímateľa  povinný</w:t>
            </w:r>
            <w:r w:rsidR="00731FBF" w:rsidRPr="007B202B">
              <w:rPr>
                <w:rFonts w:ascii="Roboto" w:hAnsi="Roboto" w:cs="Arial"/>
                <w:color w:val="000000"/>
                <w:sz w:val="14"/>
                <w:szCs w:val="14"/>
                <w:highlight w:val="yellow"/>
              </w:rPr>
              <w:t>:</w:t>
            </w:r>
          </w:p>
          <w:p w14:paraId="3C7D805D" w14:textId="5A2629C9" w:rsidR="00731FBF" w:rsidRPr="007B202B" w:rsidRDefault="00B05BA1" w:rsidP="00731FBF">
            <w:pPr>
              <w:pStyle w:val="Odsekzoznamu"/>
              <w:numPr>
                <w:ilvl w:val="0"/>
                <w:numId w:val="44"/>
              </w:num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B202B">
              <w:rPr>
                <w:rFonts w:ascii="Roboto" w:hAnsi="Roboto" w:cs="Arial"/>
                <w:b/>
                <w:color w:val="000000"/>
                <w:sz w:val="14"/>
                <w:szCs w:val="14"/>
                <w:highlight w:val="yellow"/>
              </w:rPr>
              <w:t xml:space="preserve">minimálne </w:t>
            </w:r>
            <w:r w:rsidR="007B166A" w:rsidRPr="007B202B">
              <w:rPr>
                <w:rFonts w:ascii="Roboto" w:hAnsi="Roboto" w:cs="Arial"/>
                <w:b/>
                <w:color w:val="000000"/>
                <w:sz w:val="14"/>
                <w:szCs w:val="14"/>
                <w:highlight w:val="yellow"/>
              </w:rPr>
              <w:t xml:space="preserve">jednu </w:t>
            </w:r>
            <w:r w:rsidR="009C1A97" w:rsidRPr="007B202B">
              <w:rPr>
                <w:rFonts w:ascii="Roboto" w:hAnsi="Roboto" w:cs="Arial"/>
                <w:b/>
                <w:color w:val="000000"/>
                <w:sz w:val="14"/>
                <w:szCs w:val="14"/>
                <w:highlight w:val="yellow"/>
              </w:rPr>
              <w:t>nezamestnan</w:t>
            </w:r>
            <w:r w:rsidR="007B166A" w:rsidRPr="007B202B">
              <w:rPr>
                <w:rFonts w:ascii="Roboto" w:hAnsi="Roboto" w:cs="Arial"/>
                <w:b/>
                <w:color w:val="000000"/>
                <w:sz w:val="14"/>
                <w:szCs w:val="14"/>
                <w:highlight w:val="yellow"/>
              </w:rPr>
              <w:t>ú</w:t>
            </w:r>
            <w:r w:rsidR="009C1A97" w:rsidRPr="007B202B">
              <w:rPr>
                <w:rFonts w:ascii="Roboto" w:hAnsi="Roboto" w:cs="Arial"/>
                <w:b/>
                <w:color w:val="000000"/>
                <w:sz w:val="14"/>
                <w:szCs w:val="14"/>
                <w:highlight w:val="yellow"/>
              </w:rPr>
              <w:t xml:space="preserve"> </w:t>
            </w:r>
            <w:r w:rsidRPr="007B202B">
              <w:rPr>
                <w:rFonts w:ascii="Roboto" w:hAnsi="Roboto" w:cs="Arial"/>
                <w:b/>
                <w:color w:val="000000"/>
                <w:sz w:val="14"/>
                <w:szCs w:val="14"/>
                <w:highlight w:val="yellow"/>
              </w:rPr>
              <w:t>osob</w:t>
            </w:r>
            <w:r w:rsidR="007B166A" w:rsidRPr="007B202B">
              <w:rPr>
                <w:rFonts w:ascii="Roboto" w:hAnsi="Roboto" w:cs="Arial"/>
                <w:b/>
                <w:color w:val="000000"/>
                <w:sz w:val="14"/>
                <w:szCs w:val="14"/>
                <w:highlight w:val="yellow"/>
              </w:rPr>
              <w:t>u</w:t>
            </w:r>
            <w:r w:rsidRPr="007B202B">
              <w:rPr>
                <w:rFonts w:ascii="Roboto" w:hAnsi="Roboto" w:cs="Arial"/>
                <w:b/>
                <w:color w:val="000000"/>
                <w:sz w:val="14"/>
                <w:szCs w:val="14"/>
                <w:highlight w:val="yellow"/>
              </w:rPr>
              <w:t xml:space="preserve"> z prostredia   MRK</w:t>
            </w:r>
            <w:r w:rsidRPr="007B202B">
              <w:rPr>
                <w:rFonts w:ascii="Roboto" w:hAnsi="Roboto" w:cs="Arial"/>
                <w:color w:val="000000"/>
                <w:sz w:val="14"/>
                <w:szCs w:val="14"/>
                <w:highlight w:val="yellow"/>
              </w:rPr>
              <w:t>, s dôrazom na dlhodobo nezamestnané osoby MRK</w:t>
            </w:r>
            <w:r w:rsidR="00924A70" w:rsidRPr="007B202B">
              <w:rPr>
                <w:rFonts w:ascii="Roboto" w:hAnsi="Roboto" w:cs="Arial"/>
                <w:color w:val="000000"/>
                <w:sz w:val="14"/>
                <w:szCs w:val="14"/>
                <w:highlight w:val="yellow"/>
              </w:rPr>
              <w:t xml:space="preserve"> a to </w:t>
            </w:r>
            <w:r w:rsidR="00587DC7" w:rsidRPr="007B202B">
              <w:rPr>
                <w:rFonts w:ascii="Roboto" w:hAnsi="Roboto" w:cs="Arial"/>
                <w:color w:val="000000"/>
                <w:sz w:val="14"/>
                <w:szCs w:val="14"/>
                <w:highlight w:val="yellow"/>
              </w:rPr>
              <w:t xml:space="preserve"> minimálne </w:t>
            </w:r>
            <w:r w:rsidR="00924A70" w:rsidRPr="007B202B">
              <w:rPr>
                <w:rFonts w:ascii="Roboto" w:hAnsi="Roboto" w:cs="Arial"/>
                <w:color w:val="000000"/>
                <w:sz w:val="14"/>
                <w:szCs w:val="14"/>
                <w:highlight w:val="yellow"/>
              </w:rPr>
              <w:t xml:space="preserve">v trvaní </w:t>
            </w:r>
            <w:r w:rsidR="00587DC7" w:rsidRPr="007B202B">
              <w:rPr>
                <w:rFonts w:ascii="Roboto" w:hAnsi="Roboto" w:cs="Arial"/>
                <w:color w:val="000000"/>
                <w:sz w:val="14"/>
                <w:szCs w:val="14"/>
                <w:highlight w:val="yellow"/>
              </w:rPr>
              <w:t>50% doby realizácie stavebných prác</w:t>
            </w:r>
            <w:r w:rsidR="00A40853">
              <w:rPr>
                <w:rFonts w:ascii="Roboto" w:hAnsi="Roboto" w:cs="Arial"/>
                <w:color w:val="000000"/>
                <w:sz w:val="14"/>
                <w:szCs w:val="14"/>
                <w:highlight w:val="yellow"/>
              </w:rPr>
              <w:t xml:space="preserve"> (typ aktivity C), resp. realizácie služieb (typ aktivity </w:t>
            </w:r>
            <w:r w:rsidR="00252427">
              <w:rPr>
                <w:rFonts w:ascii="Roboto" w:hAnsi="Roboto" w:cs="Arial"/>
                <w:color w:val="000000"/>
                <w:sz w:val="14"/>
                <w:szCs w:val="14"/>
                <w:highlight w:val="yellow"/>
              </w:rPr>
              <w:t>D</w:t>
            </w:r>
            <w:r w:rsidR="00A40853">
              <w:rPr>
                <w:rFonts w:ascii="Roboto" w:hAnsi="Roboto" w:cs="Arial"/>
                <w:color w:val="000000"/>
                <w:sz w:val="14"/>
                <w:szCs w:val="14"/>
                <w:highlight w:val="yellow"/>
              </w:rPr>
              <w:t xml:space="preserve">) </w:t>
            </w:r>
            <w:r w:rsidR="00587DC7" w:rsidRPr="007B202B">
              <w:rPr>
                <w:rFonts w:ascii="Roboto" w:hAnsi="Roboto" w:cs="Arial"/>
                <w:color w:val="000000"/>
                <w:sz w:val="14"/>
                <w:szCs w:val="14"/>
                <w:highlight w:val="yellow"/>
              </w:rPr>
              <w:t>.</w:t>
            </w:r>
          </w:p>
          <w:p w14:paraId="641205FF" w14:textId="2BBE2C36" w:rsidR="00731FBF" w:rsidRPr="007B202B" w:rsidRDefault="00731FBF" w:rsidP="00731FBF">
            <w:pPr>
              <w:ind w:left="360"/>
              <w:rPr>
                <w:rFonts w:ascii="Roboto" w:hAnsi="Roboto" w:cs="Arial"/>
                <w:color w:val="000000"/>
                <w:sz w:val="14"/>
                <w:szCs w:val="14"/>
                <w:highlight w:val="yellow"/>
              </w:rPr>
            </w:pPr>
            <w:r w:rsidRPr="007B202B">
              <w:rPr>
                <w:rFonts w:ascii="Roboto" w:hAnsi="Roboto" w:cs="Arial"/>
                <w:color w:val="000000"/>
                <w:sz w:val="14"/>
                <w:szCs w:val="14"/>
                <w:highlight w:val="yellow"/>
              </w:rPr>
              <w:t>a súčasne</w:t>
            </w:r>
          </w:p>
          <w:p w14:paraId="74320BFD" w14:textId="0B179215" w:rsidR="00B05BA1" w:rsidRPr="007B202B" w:rsidRDefault="00731FBF" w:rsidP="00731FBF">
            <w:pPr>
              <w:pStyle w:val="Odsekzoznamu"/>
              <w:numPr>
                <w:ilvl w:val="0"/>
                <w:numId w:val="44"/>
              </w:num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splnenie povinnosti zhotoviteľa zamestnať minimálne </w:t>
            </w:r>
            <w:r w:rsidR="007B166A" w:rsidRPr="007B202B">
              <w:rPr>
                <w:rFonts w:ascii="Roboto" w:hAnsi="Roboto" w:cs="Arial"/>
                <w:color w:val="000000"/>
                <w:sz w:val="14"/>
                <w:szCs w:val="14"/>
                <w:highlight w:val="yellow"/>
              </w:rPr>
              <w:t xml:space="preserve">jednu </w:t>
            </w:r>
            <w:r w:rsidRPr="007B202B">
              <w:rPr>
                <w:rFonts w:ascii="Roboto" w:hAnsi="Roboto" w:cs="Arial"/>
                <w:color w:val="000000"/>
                <w:sz w:val="14"/>
                <w:szCs w:val="14"/>
                <w:highlight w:val="yellow"/>
              </w:rPr>
              <w:t>nezamestnan</w:t>
            </w:r>
            <w:r w:rsidR="007B166A" w:rsidRPr="007B202B">
              <w:rPr>
                <w:rFonts w:ascii="Roboto" w:hAnsi="Roboto" w:cs="Arial"/>
                <w:color w:val="000000"/>
                <w:sz w:val="14"/>
                <w:szCs w:val="14"/>
                <w:highlight w:val="yellow"/>
              </w:rPr>
              <w:t>ú</w:t>
            </w:r>
            <w:r w:rsidRPr="007B202B">
              <w:rPr>
                <w:rFonts w:ascii="Roboto" w:hAnsi="Roboto" w:cs="Arial"/>
                <w:color w:val="000000"/>
                <w:sz w:val="14"/>
                <w:szCs w:val="14"/>
                <w:highlight w:val="yellow"/>
              </w:rPr>
              <w:t xml:space="preserve"> osob</w:t>
            </w:r>
            <w:r w:rsidR="007B166A" w:rsidRPr="007B202B">
              <w:rPr>
                <w:rFonts w:ascii="Roboto" w:hAnsi="Roboto" w:cs="Arial"/>
                <w:color w:val="000000"/>
                <w:sz w:val="14"/>
                <w:szCs w:val="14"/>
                <w:highlight w:val="yellow"/>
              </w:rPr>
              <w:t>u</w:t>
            </w:r>
            <w:r w:rsidRPr="007B202B">
              <w:rPr>
                <w:rFonts w:ascii="Roboto" w:hAnsi="Roboto" w:cs="Arial"/>
                <w:color w:val="000000"/>
                <w:sz w:val="14"/>
                <w:szCs w:val="14"/>
                <w:highlight w:val="yellow"/>
              </w:rPr>
              <w:t xml:space="preserve"> z prostredia   MRK, s dôrazom na dlhodobo nezamestnané osoby MRK</w:t>
            </w:r>
            <w:r w:rsidR="000D2C9A" w:rsidRPr="007B202B">
              <w:rPr>
                <w:rFonts w:ascii="Roboto" w:hAnsi="Roboto" w:cs="Arial"/>
                <w:color w:val="000000"/>
                <w:sz w:val="14"/>
                <w:szCs w:val="14"/>
                <w:highlight w:val="yellow"/>
              </w:rPr>
              <w:t>,</w:t>
            </w:r>
            <w:r w:rsidRPr="007B202B">
              <w:rPr>
                <w:rFonts w:ascii="Roboto" w:hAnsi="Roboto" w:cs="Arial"/>
                <w:color w:val="000000"/>
                <w:sz w:val="14"/>
                <w:szCs w:val="14"/>
                <w:highlight w:val="yellow"/>
              </w:rPr>
              <w:t xml:space="preserve"> </w:t>
            </w:r>
            <w:r w:rsidRPr="007B202B">
              <w:rPr>
                <w:rFonts w:ascii="Roboto" w:hAnsi="Roboto" w:cs="Arial"/>
                <w:b/>
                <w:color w:val="000000"/>
                <w:sz w:val="14"/>
                <w:szCs w:val="14"/>
                <w:highlight w:val="yellow"/>
              </w:rPr>
              <w:t>zabezpečiť zmluvnou pokutou</w:t>
            </w:r>
            <w:r w:rsidR="00B05BA1" w:rsidRPr="007B202B">
              <w:rPr>
                <w:rFonts w:ascii="Roboto" w:hAnsi="Roboto" w:cs="Arial"/>
                <w:color w:val="000000"/>
                <w:sz w:val="14"/>
                <w:szCs w:val="14"/>
                <w:highlight w:val="yellow"/>
              </w:rPr>
              <w:t xml:space="preserve">.               </w:t>
            </w:r>
          </w:p>
          <w:p w14:paraId="6DD10E7C" w14:textId="5A0D119B" w:rsidR="00A40853" w:rsidRDefault="00252427" w:rsidP="00B05BA1">
            <w:pPr>
              <w:rPr>
                <w:rFonts w:ascii="Roboto" w:hAnsi="Roboto" w:cs="Arial"/>
                <w:color w:val="000000"/>
                <w:sz w:val="14"/>
                <w:szCs w:val="14"/>
                <w:highlight w:val="yellow"/>
              </w:rPr>
            </w:pPr>
            <w:r w:rsidRPr="00252427">
              <w:rPr>
                <w:rFonts w:ascii="Roboto" w:hAnsi="Roboto" w:cs="Arial"/>
                <w:color w:val="000000"/>
                <w:sz w:val="14"/>
                <w:szCs w:val="14"/>
                <w:highlight w:val="yellow"/>
              </w:rPr>
              <w:t>Ak žiadateľ bude realizovať k</w:t>
            </w:r>
            <w:r>
              <w:rPr>
                <w:rFonts w:ascii="Roboto" w:hAnsi="Roboto" w:cs="Arial"/>
                <w:color w:val="000000"/>
                <w:sz w:val="14"/>
                <w:szCs w:val="14"/>
                <w:highlight w:val="yellow"/>
              </w:rPr>
              <w:t>ombináciu oboch typov aktivít (C</w:t>
            </w:r>
            <w:r w:rsidRPr="00252427">
              <w:rPr>
                <w:rFonts w:ascii="Roboto" w:hAnsi="Roboto" w:cs="Arial"/>
                <w:color w:val="000000"/>
                <w:sz w:val="14"/>
                <w:szCs w:val="14"/>
                <w:highlight w:val="yellow"/>
              </w:rPr>
              <w:t xml:space="preserve"> s </w:t>
            </w:r>
            <w:r>
              <w:rPr>
                <w:rFonts w:ascii="Roboto" w:hAnsi="Roboto" w:cs="Arial"/>
                <w:color w:val="000000"/>
                <w:sz w:val="14"/>
                <w:szCs w:val="14"/>
                <w:highlight w:val="yellow"/>
              </w:rPr>
              <w:t>D</w:t>
            </w:r>
            <w:r w:rsidRPr="00252427">
              <w:rPr>
                <w:rFonts w:ascii="Roboto" w:hAnsi="Roboto" w:cs="Arial"/>
                <w:color w:val="000000"/>
                <w:sz w:val="14"/>
                <w:szCs w:val="14"/>
                <w:highlight w:val="yellow"/>
              </w:rPr>
              <w:t>) musí za každý typ aktivity vytvoriť minimálne jedno takéto pracovné miesto.</w:t>
            </w:r>
          </w:p>
          <w:p w14:paraId="3F02E478" w14:textId="41A83A4A"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7B202B">
                <w:rPr>
                  <w:rStyle w:val="Hypertextovprepojenie"/>
                  <w:rFonts w:ascii="Roboto" w:hAnsi="Roboto" w:cs="Arial"/>
                  <w:sz w:val="14"/>
                  <w:szCs w:val="14"/>
                  <w:highlight w:val="yellow"/>
                </w:rPr>
                <w:t>http://www.minv.sk/?metodicke-dokumenty</w:t>
              </w:r>
            </w:hyperlink>
            <w:r w:rsidRPr="007B202B">
              <w:rPr>
                <w:rFonts w:ascii="Roboto" w:hAnsi="Roboto" w:cs="Arial"/>
                <w:color w:val="000000"/>
                <w:sz w:val="14"/>
                <w:szCs w:val="14"/>
                <w:highlight w:val="yellow"/>
              </w:rPr>
              <w:t xml:space="preserve">  .</w:t>
            </w:r>
          </w:p>
          <w:p w14:paraId="6A985983" w14:textId="77777777" w:rsidR="00B05BA1" w:rsidRPr="007B202B" w:rsidRDefault="00B05BA1"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7B202B" w:rsidRDefault="00587DC7" w:rsidP="00B05BA1">
            <w:pPr>
              <w:rPr>
                <w:rFonts w:ascii="Roboto" w:hAnsi="Roboto" w:cs="Arial"/>
                <w:color w:val="000000"/>
                <w:sz w:val="14"/>
                <w:szCs w:val="14"/>
                <w:highlight w:val="yellow"/>
              </w:rPr>
            </w:pPr>
            <w:r w:rsidRPr="007B202B">
              <w:rPr>
                <w:rFonts w:ascii="Roboto" w:hAnsi="Roboto" w:cs="Arial"/>
                <w:color w:val="000000"/>
                <w:sz w:val="14"/>
                <w:szCs w:val="14"/>
                <w:highlight w:val="yellow"/>
              </w:rPr>
              <w:t xml:space="preserve">Na účely tejto výzvy sa </w:t>
            </w:r>
            <w:r w:rsidRPr="007B202B">
              <w:rPr>
                <w:rFonts w:ascii="Roboto" w:hAnsi="Roboto" w:cs="Arial"/>
                <w:b/>
                <w:color w:val="000000"/>
                <w:sz w:val="14"/>
                <w:szCs w:val="14"/>
                <w:highlight w:val="yellow"/>
              </w:rPr>
              <w:t>za nezamestnanú osobu</w:t>
            </w:r>
            <w:r w:rsidRPr="007B202B">
              <w:rPr>
                <w:b/>
                <w:highlight w:val="yellow"/>
              </w:rPr>
              <w:t xml:space="preserve"> </w:t>
            </w:r>
            <w:r w:rsidRPr="007B202B">
              <w:rPr>
                <w:rFonts w:ascii="Roboto" w:hAnsi="Roboto" w:cs="Arial"/>
                <w:b/>
                <w:color w:val="000000"/>
                <w:sz w:val="14"/>
                <w:szCs w:val="14"/>
                <w:highlight w:val="yellow"/>
              </w:rPr>
              <w:t>z prostredia MRK</w:t>
            </w:r>
            <w:r w:rsidRPr="007B202B">
              <w:rPr>
                <w:rFonts w:ascii="Roboto" w:hAnsi="Roboto" w:cs="Arial"/>
                <w:color w:val="000000"/>
                <w:sz w:val="14"/>
                <w:szCs w:val="14"/>
                <w:highlight w:val="yellow"/>
              </w:rPr>
              <w:t xml:space="preserve"> považuje aj osoba</w:t>
            </w:r>
            <w:r w:rsidRPr="007B202B">
              <w:rPr>
                <w:highlight w:val="yellow"/>
              </w:rPr>
              <w:t xml:space="preserve"> </w:t>
            </w:r>
            <w:r w:rsidRPr="007B202B">
              <w:rPr>
                <w:rFonts w:ascii="Roboto" w:hAnsi="Roboto" w:cs="Arial"/>
                <w:color w:val="000000"/>
                <w:sz w:val="14"/>
                <w:szCs w:val="14"/>
                <w:highlight w:val="yellow"/>
              </w:rPr>
              <w:t xml:space="preserve">z prostredia MRK, ktorá bola za posledných </w:t>
            </w:r>
            <w:r w:rsidR="00937995" w:rsidRPr="007B202B">
              <w:rPr>
                <w:rFonts w:ascii="Roboto" w:hAnsi="Roboto" w:cs="Arial"/>
                <w:color w:val="000000"/>
                <w:sz w:val="14"/>
                <w:szCs w:val="14"/>
                <w:highlight w:val="yellow"/>
              </w:rPr>
              <w:t>24</w:t>
            </w:r>
            <w:r w:rsidRPr="007B202B">
              <w:rPr>
                <w:rFonts w:ascii="Roboto" w:hAnsi="Roboto" w:cs="Arial"/>
                <w:color w:val="000000"/>
                <w:sz w:val="14"/>
                <w:szCs w:val="14"/>
                <w:highlight w:val="yellow"/>
              </w:rPr>
              <w:t xml:space="preserve"> kalendárnych mesiacov nezamestnaná aspoň </w:t>
            </w:r>
            <w:r w:rsidR="00937995" w:rsidRPr="007B202B">
              <w:rPr>
                <w:rFonts w:ascii="Roboto" w:hAnsi="Roboto" w:cs="Arial"/>
                <w:color w:val="000000"/>
                <w:sz w:val="14"/>
                <w:szCs w:val="14"/>
                <w:highlight w:val="yellow"/>
              </w:rPr>
              <w:t>60</w:t>
            </w:r>
            <w:r w:rsidRPr="007B202B">
              <w:rPr>
                <w:rFonts w:ascii="Roboto" w:hAnsi="Roboto" w:cs="Arial"/>
                <w:color w:val="000000"/>
                <w:sz w:val="14"/>
                <w:szCs w:val="14"/>
                <w:highlight w:val="yellow"/>
              </w:rPr>
              <w:t xml:space="preserve"> kalendárnych dní.</w:t>
            </w:r>
          </w:p>
          <w:p w14:paraId="437BD2C9" w14:textId="77777777" w:rsidR="00D93677" w:rsidRPr="007B202B" w:rsidRDefault="00D93677" w:rsidP="00D93677">
            <w:pPr>
              <w:spacing w:after="0"/>
              <w:rPr>
                <w:rFonts w:ascii="Roboto" w:hAnsi="Roboto" w:cs="Arial"/>
                <w:b/>
                <w:color w:val="000000"/>
                <w:sz w:val="14"/>
                <w:szCs w:val="14"/>
                <w:highlight w:val="yellow"/>
                <w:u w:val="single"/>
              </w:rPr>
            </w:pPr>
            <w:r w:rsidRPr="007B202B">
              <w:rPr>
                <w:rFonts w:ascii="Roboto" w:hAnsi="Roboto" w:cs="Arial"/>
                <w:b/>
                <w:color w:val="000000"/>
                <w:sz w:val="14"/>
                <w:szCs w:val="14"/>
                <w:highlight w:val="yellow"/>
                <w:u w:val="single"/>
              </w:rPr>
              <w:t>Odporúčanie:</w:t>
            </w:r>
          </w:p>
          <w:p w14:paraId="12245D5A" w14:textId="6D2F5601" w:rsidR="00D93677" w:rsidRPr="00CB74C9" w:rsidRDefault="00D93677" w:rsidP="00B05BA1">
            <w:pPr>
              <w:rPr>
                <w:rFonts w:ascii="Roboto" w:hAnsi="Roboto" w:cs="Arial"/>
                <w:color w:val="000000"/>
                <w:sz w:val="14"/>
                <w:szCs w:val="14"/>
              </w:rPr>
            </w:pPr>
            <w:r w:rsidRPr="007B202B">
              <w:rPr>
                <w:rFonts w:ascii="Roboto" w:hAnsi="Roboto" w:cs="Arial"/>
                <w:color w:val="000000"/>
                <w:sz w:val="14"/>
                <w:szCs w:val="14"/>
                <w:highlight w:val="yellow"/>
              </w:rPr>
              <w:t xml:space="preserve">V prípade, ak nedôjde k zamestnaniu </w:t>
            </w:r>
            <w:r w:rsidR="007B166A" w:rsidRPr="007B202B">
              <w:rPr>
                <w:rFonts w:ascii="Roboto" w:hAnsi="Roboto" w:cs="Arial"/>
                <w:color w:val="000000"/>
                <w:sz w:val="14"/>
                <w:szCs w:val="14"/>
                <w:highlight w:val="yellow"/>
              </w:rPr>
              <w:t>tejto osoby</w:t>
            </w:r>
            <w:r w:rsidRPr="007B202B">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7B202B">
              <w:rPr>
                <w:rFonts w:ascii="Roboto" w:hAnsi="Roboto" w:cs="Arial"/>
                <w:b/>
                <w:color w:val="000000"/>
                <w:sz w:val="14"/>
                <w:szCs w:val="14"/>
                <w:highlight w:val="yellow"/>
              </w:rPr>
              <w:t xml:space="preserve">minimálne </w:t>
            </w:r>
            <w:r w:rsidR="007B166A" w:rsidRPr="007B202B">
              <w:rPr>
                <w:rFonts w:ascii="Roboto" w:hAnsi="Roboto" w:cs="Arial"/>
                <w:b/>
                <w:color w:val="000000"/>
                <w:sz w:val="14"/>
                <w:szCs w:val="14"/>
                <w:highlight w:val="yellow"/>
              </w:rPr>
              <w:t xml:space="preserve">jednu nezamestnanú osobu </w:t>
            </w:r>
            <w:r w:rsidRPr="007B202B">
              <w:rPr>
                <w:rFonts w:ascii="Roboto" w:hAnsi="Roboto" w:cs="Arial"/>
                <w:b/>
                <w:color w:val="000000"/>
                <w:sz w:val="14"/>
                <w:szCs w:val="14"/>
                <w:highlight w:val="yellow"/>
              </w:rPr>
              <w:t>z prostredia   MRK</w:t>
            </w:r>
            <w:r w:rsidRPr="007B202B">
              <w:rPr>
                <w:rFonts w:ascii="Roboto" w:hAnsi="Roboto" w:cs="Arial"/>
                <w:color w:val="000000"/>
                <w:sz w:val="14"/>
                <w:szCs w:val="14"/>
                <w:highlight w:val="yellow"/>
              </w:rPr>
              <w:t>, s dôrazom na dlhodobo nezamestnané osoby MRK</w:t>
            </w:r>
            <w:r w:rsidR="00252427">
              <w:rPr>
                <w:rFonts w:ascii="Roboto" w:hAnsi="Roboto" w:cs="Arial"/>
                <w:color w:val="000000"/>
                <w:sz w:val="14"/>
                <w:szCs w:val="14"/>
                <w:highlight w:val="yellow"/>
              </w:rPr>
              <w:t xml:space="preserve"> za každý typ aktivity</w:t>
            </w:r>
            <w:r w:rsidR="00E67898">
              <w:rPr>
                <w:rFonts w:ascii="Roboto" w:hAnsi="Roboto" w:cs="Arial"/>
                <w:color w:val="000000"/>
                <w:sz w:val="14"/>
                <w:szCs w:val="14"/>
                <w:highlight w:val="yellow"/>
              </w:rPr>
              <w:t xml:space="preserve"> C a/alebo D</w:t>
            </w:r>
            <w:r w:rsidRPr="007B202B">
              <w:rPr>
                <w:rFonts w:ascii="Roboto" w:hAnsi="Roboto" w:cs="Arial"/>
                <w:color w:val="000000"/>
                <w:sz w:val="14"/>
                <w:szCs w:val="14"/>
                <w:highlight w:val="yellow"/>
              </w:rPr>
              <w:t>, zmluvnou pokutou</w:t>
            </w:r>
            <w:r w:rsidR="007E0399" w:rsidRPr="007B202B">
              <w:rPr>
                <w:rFonts w:ascii="Roboto" w:hAnsi="Roboto" w:cs="Arial"/>
                <w:color w:val="000000"/>
                <w:sz w:val="14"/>
                <w:szCs w:val="14"/>
                <w:highlight w:val="yellow"/>
              </w:rPr>
              <w:t xml:space="preserve"> </w:t>
            </w:r>
            <w:r w:rsidR="007E0399" w:rsidRPr="007B202B">
              <w:rPr>
                <w:rFonts w:ascii="Roboto" w:hAnsi="Roboto" w:cs="Arial"/>
                <w:b/>
                <w:color w:val="000000"/>
                <w:sz w:val="14"/>
                <w:szCs w:val="14"/>
                <w:highlight w:val="yellow"/>
              </w:rPr>
              <w:t xml:space="preserve">vo výške </w:t>
            </w:r>
            <w:r w:rsidR="006C59B2" w:rsidRPr="007B202B">
              <w:rPr>
                <w:rFonts w:ascii="Roboto" w:hAnsi="Roboto" w:cs="Arial"/>
                <w:b/>
                <w:color w:val="000000"/>
                <w:sz w:val="14"/>
                <w:szCs w:val="14"/>
                <w:highlight w:val="yellow"/>
              </w:rPr>
              <w:t xml:space="preserve">celkovej ceny práce osoby s minimálnou </w:t>
            </w:r>
            <w:r w:rsidR="00937995" w:rsidRPr="007B202B">
              <w:rPr>
                <w:rFonts w:ascii="Roboto" w:hAnsi="Roboto" w:cs="Arial"/>
                <w:b/>
                <w:color w:val="000000"/>
                <w:sz w:val="14"/>
                <w:szCs w:val="14"/>
                <w:highlight w:val="yellow"/>
              </w:rPr>
              <w:t>mzdou za každý neodpracovaný kalendárny</w:t>
            </w:r>
            <w:r w:rsidR="006C59B2" w:rsidRPr="007B202B">
              <w:rPr>
                <w:rFonts w:ascii="Roboto" w:hAnsi="Roboto" w:cs="Arial"/>
                <w:b/>
                <w:color w:val="000000"/>
                <w:sz w:val="14"/>
                <w:szCs w:val="14"/>
                <w:highlight w:val="yellow"/>
              </w:rPr>
              <w:t xml:space="preserve"> mesiac</w:t>
            </w:r>
            <w:r w:rsidR="00937995" w:rsidRPr="007B202B">
              <w:rPr>
                <w:rFonts w:ascii="Roboto" w:hAnsi="Roboto" w:cs="Arial"/>
                <w:b/>
                <w:color w:val="000000"/>
                <w:sz w:val="14"/>
                <w:szCs w:val="14"/>
                <w:highlight w:val="yellow"/>
              </w:rPr>
              <w:t xml:space="preserve">  </w:t>
            </w:r>
            <w:r w:rsidR="007B166A" w:rsidRPr="007B202B">
              <w:rPr>
                <w:rFonts w:ascii="Roboto" w:hAnsi="Roboto" w:cs="Arial"/>
                <w:b/>
                <w:color w:val="000000"/>
                <w:sz w:val="14"/>
                <w:szCs w:val="14"/>
                <w:highlight w:val="yellow"/>
              </w:rPr>
              <w:t xml:space="preserve">za túto </w:t>
            </w:r>
            <w:r w:rsidR="00937995" w:rsidRPr="007B202B">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32FC4FD2" w:rsidR="00BE6FDA" w:rsidRPr="009E6CDF" w:rsidRDefault="00122ABD" w:rsidP="00191295">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191295">
              <w:rPr>
                <w:rFonts w:ascii="Roboto" w:hAnsi="Roboto"/>
                <w:sz w:val="14"/>
                <w:szCs w:val="14"/>
              </w:rPr>
              <w:t>príznakom</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 xml:space="preserve">O posudzuje v súvislosti s </w:t>
            </w:r>
            <w:r w:rsidR="00834F88" w:rsidRPr="007672BA">
              <w:rPr>
                <w:rFonts w:ascii="Roboto" w:hAnsi="Roboto"/>
                <w:sz w:val="14"/>
                <w:szCs w:val="14"/>
              </w:rPr>
              <w:lastRenderedPageBreak/>
              <w:t>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lastRenderedPageBreak/>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160FAB21"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7B202B">
              <w:rPr>
                <w:rFonts w:ascii="Roboto" w:hAnsi="Roboto"/>
                <w:sz w:val="14"/>
                <w:szCs w:val="14"/>
              </w:rPr>
              <w:t xml:space="preserve"> </w:t>
            </w:r>
            <w:r w:rsidR="007B202B">
              <w:rPr>
                <w:rFonts w:ascii="Roboto" w:hAnsi="Roboto"/>
                <w:i/>
                <w:sz w:val="14"/>
                <w:szCs w:val="14"/>
              </w:rPr>
              <w:t>(PPP č. 1</w:t>
            </w:r>
            <w:r w:rsidR="007B202B"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7A1D3F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7B202B">
              <w:rPr>
                <w:rFonts w:ascii="Roboto" w:hAnsi="Roboto"/>
                <w:sz w:val="14"/>
                <w:szCs w:val="14"/>
              </w:rPr>
              <w:t xml:space="preserve"> </w:t>
            </w:r>
            <w:r w:rsidR="007B202B">
              <w:rPr>
                <w:rFonts w:ascii="Roboto" w:hAnsi="Roboto"/>
                <w:i/>
                <w:sz w:val="14"/>
                <w:szCs w:val="14"/>
              </w:rPr>
              <w:t>(PPP č. 2</w:t>
            </w:r>
            <w:r w:rsidR="007B202B"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16A711B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7B202B">
              <w:rPr>
                <w:rFonts w:ascii="Roboto" w:hAnsi="Roboto"/>
                <w:sz w:val="14"/>
                <w:szCs w:val="14"/>
              </w:rPr>
              <w:t xml:space="preserve"> </w:t>
            </w:r>
            <w:r w:rsidR="007B202B">
              <w:rPr>
                <w:rFonts w:ascii="Roboto" w:hAnsi="Roboto"/>
                <w:i/>
                <w:sz w:val="14"/>
                <w:szCs w:val="14"/>
              </w:rPr>
              <w:t>(PPP č. 3</w:t>
            </w:r>
            <w:r w:rsidR="007B202B"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8E1F931"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7B202B">
              <w:rPr>
                <w:rFonts w:ascii="Roboto" w:hAnsi="Roboto"/>
                <w:sz w:val="14"/>
                <w:szCs w:val="14"/>
              </w:rPr>
              <w:t xml:space="preserve"> </w:t>
            </w:r>
            <w:r w:rsidR="007B202B">
              <w:rPr>
                <w:rFonts w:ascii="Roboto" w:hAnsi="Roboto"/>
                <w:i/>
                <w:sz w:val="14"/>
                <w:szCs w:val="14"/>
              </w:rPr>
              <w:t>(PPP č. 4</w:t>
            </w:r>
            <w:r w:rsidR="007B202B"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7E173A06"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7B202B">
              <w:rPr>
                <w:rFonts w:ascii="Roboto" w:hAnsi="Roboto"/>
                <w:i/>
                <w:sz w:val="14"/>
                <w:szCs w:val="14"/>
              </w:rPr>
              <w:t>(PPP č. 5</w:t>
            </w:r>
            <w:r w:rsidR="007B202B" w:rsidRPr="00353F21">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2ACF86A6"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7B202B">
              <w:rPr>
                <w:rFonts w:ascii="Roboto" w:hAnsi="Roboto"/>
                <w:sz w:val="14"/>
                <w:szCs w:val="14"/>
              </w:rPr>
              <w:t xml:space="preserve"> </w:t>
            </w:r>
            <w:r w:rsidR="007B202B">
              <w:rPr>
                <w:rFonts w:ascii="Roboto" w:hAnsi="Roboto"/>
                <w:i/>
                <w:sz w:val="14"/>
                <w:szCs w:val="14"/>
              </w:rPr>
              <w:t>(PPP č. 6</w:t>
            </w:r>
            <w:r w:rsidR="007B202B"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0B900CB"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7B202B">
              <w:rPr>
                <w:rFonts w:ascii="Roboto" w:hAnsi="Roboto"/>
                <w:sz w:val="14"/>
                <w:szCs w:val="14"/>
              </w:rPr>
              <w:t xml:space="preserve"> </w:t>
            </w:r>
            <w:r w:rsidR="007B202B">
              <w:rPr>
                <w:rFonts w:ascii="Roboto" w:hAnsi="Roboto"/>
                <w:i/>
                <w:sz w:val="14"/>
                <w:szCs w:val="14"/>
              </w:rPr>
              <w:t>(PPP č. 7</w:t>
            </w:r>
            <w:r w:rsidR="007B202B" w:rsidRPr="00353F21">
              <w:rPr>
                <w:rFonts w:ascii="Roboto" w:hAnsi="Roboto"/>
                <w:i/>
                <w:sz w:val="14"/>
                <w:szCs w:val="14"/>
              </w:rPr>
              <w:t xml:space="preserve"> výzvy)</w:t>
            </w:r>
          </w:p>
        </w:tc>
        <w:tc>
          <w:tcPr>
            <w:tcW w:w="4536" w:type="dxa"/>
          </w:tcPr>
          <w:p w14:paraId="70A77F58"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BB11F4">
              <w:rPr>
                <w:rFonts w:ascii="Roboto" w:hAnsi="Roboto"/>
                <w:sz w:val="14"/>
                <w:szCs w:val="14"/>
              </w:rPr>
              <w:t xml:space="preserve"> (ak relevantné)</w:t>
            </w:r>
          </w:p>
          <w:p w14:paraId="5C4DD3C3" w14:textId="77777777" w:rsidR="00AD6A42" w:rsidRPr="00AD6A42" w:rsidRDefault="00AD6A42" w:rsidP="00AD6A42">
            <w:pPr>
              <w:pStyle w:val="Odsekzoznamu"/>
              <w:spacing w:before="60" w:after="60" w:line="240" w:lineRule="auto"/>
              <w:ind w:left="0"/>
              <w:jc w:val="left"/>
              <w:rPr>
                <w:rFonts w:ascii="Roboto" w:hAnsi="Roboto"/>
                <w:sz w:val="14"/>
                <w:szCs w:val="14"/>
              </w:rPr>
            </w:pPr>
            <w:r w:rsidRPr="00AD6A42">
              <w:rPr>
                <w:rFonts w:ascii="Roboto" w:hAnsi="Roboto"/>
                <w:sz w:val="14"/>
                <w:szCs w:val="14"/>
              </w:rPr>
              <w:t xml:space="preserve">a / alebo </w:t>
            </w:r>
          </w:p>
          <w:p w14:paraId="7F110753" w14:textId="52D1A640" w:rsidR="00AD6A42" w:rsidRPr="00440224" w:rsidRDefault="00AD6A42" w:rsidP="00AD6A42">
            <w:pPr>
              <w:pStyle w:val="Odsekzoznamu"/>
              <w:spacing w:before="60" w:after="60" w:line="240" w:lineRule="auto"/>
              <w:ind w:left="0"/>
              <w:jc w:val="left"/>
              <w:rPr>
                <w:rFonts w:ascii="Roboto" w:hAnsi="Roboto"/>
                <w:sz w:val="14"/>
                <w:szCs w:val="14"/>
              </w:rPr>
            </w:pPr>
            <w:r w:rsidRPr="00AD6A42">
              <w:rPr>
                <w:rFonts w:ascii="Roboto" w:hAnsi="Roboto"/>
                <w:sz w:val="14"/>
                <w:szCs w:val="14"/>
              </w:rPr>
              <w:t>Formulár ŽoNFP</w:t>
            </w:r>
            <w:r>
              <w:rPr>
                <w:rFonts w:ascii="Roboto" w:hAnsi="Roboto"/>
                <w:sz w:val="14"/>
                <w:szCs w:val="14"/>
              </w:rPr>
              <w:t xml:space="preserve"> </w:t>
            </w:r>
            <w:r w:rsidRPr="00AD6A42">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468B987B"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7B202B">
              <w:rPr>
                <w:rFonts w:ascii="Roboto" w:hAnsi="Roboto"/>
                <w:sz w:val="14"/>
                <w:szCs w:val="14"/>
              </w:rPr>
              <w:t xml:space="preserve"> </w:t>
            </w:r>
            <w:r w:rsidR="007B202B">
              <w:rPr>
                <w:rFonts w:ascii="Roboto" w:hAnsi="Roboto"/>
                <w:i/>
                <w:sz w:val="14"/>
                <w:szCs w:val="14"/>
              </w:rPr>
              <w:t>(PPP č. 8</w:t>
            </w:r>
            <w:r w:rsidR="007B202B"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6350720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7B202B">
              <w:rPr>
                <w:rFonts w:ascii="Roboto" w:hAnsi="Roboto"/>
                <w:sz w:val="14"/>
                <w:szCs w:val="14"/>
              </w:rPr>
              <w:t xml:space="preserve"> </w:t>
            </w:r>
            <w:r w:rsidR="007B202B">
              <w:rPr>
                <w:rFonts w:ascii="Roboto" w:hAnsi="Roboto"/>
                <w:i/>
                <w:sz w:val="14"/>
                <w:szCs w:val="14"/>
              </w:rPr>
              <w:t>(PPP č. 9</w:t>
            </w:r>
            <w:r w:rsidR="007B202B" w:rsidRPr="00353F21">
              <w:rPr>
                <w:rFonts w:ascii="Roboto" w:hAnsi="Roboto"/>
                <w:i/>
                <w:sz w:val="14"/>
                <w:szCs w:val="14"/>
              </w:rPr>
              <w:t xml:space="preserve"> výzvy)</w:t>
            </w:r>
          </w:p>
        </w:tc>
        <w:tc>
          <w:tcPr>
            <w:tcW w:w="4536" w:type="dxa"/>
          </w:tcPr>
          <w:p w14:paraId="06F4598C" w14:textId="499845A5" w:rsidR="00445692" w:rsidRPr="00440224" w:rsidRDefault="005C4CE4" w:rsidP="00CA7B37">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AD6A42" w:rsidRPr="00E654BA" w14:paraId="04859E8C" w14:textId="77777777" w:rsidTr="00AD6A42">
        <w:trPr>
          <w:trHeight w:val="560"/>
        </w:trPr>
        <w:tc>
          <w:tcPr>
            <w:tcW w:w="3970" w:type="dxa"/>
          </w:tcPr>
          <w:p w14:paraId="4DE815FB" w14:textId="0E73BE1C" w:rsidR="00AD6A42" w:rsidRPr="00440224" w:rsidRDefault="00AD6A42" w:rsidP="00AD6A42">
            <w:pPr>
              <w:pStyle w:val="Odsekzoznamu"/>
              <w:numPr>
                <w:ilvl w:val="0"/>
                <w:numId w:val="33"/>
              </w:numPr>
              <w:autoSpaceDE w:val="0"/>
              <w:autoSpaceDN w:val="0"/>
              <w:spacing w:before="60" w:after="60" w:line="240" w:lineRule="auto"/>
              <w:contextualSpacing w:val="0"/>
              <w:jc w:val="left"/>
              <w:rPr>
                <w:rFonts w:ascii="Roboto" w:hAnsi="Roboto"/>
                <w:sz w:val="14"/>
                <w:szCs w:val="14"/>
              </w:rPr>
            </w:pPr>
            <w:r w:rsidRPr="00AD6A42">
              <w:rPr>
                <w:rFonts w:ascii="Roboto" w:hAnsi="Roboto"/>
                <w:sz w:val="14"/>
                <w:szCs w:val="14"/>
              </w:rPr>
              <w:t>Osobitná podmienka oprávnenosti žiadateľa</w:t>
            </w:r>
            <w:r>
              <w:rPr>
                <w:rFonts w:ascii="Roboto" w:hAnsi="Roboto"/>
                <w:sz w:val="14"/>
                <w:szCs w:val="14"/>
              </w:rPr>
              <w:t xml:space="preserve"> </w:t>
            </w:r>
            <w:r>
              <w:rPr>
                <w:rFonts w:ascii="Roboto" w:hAnsi="Roboto"/>
                <w:i/>
                <w:sz w:val="14"/>
                <w:szCs w:val="14"/>
              </w:rPr>
              <w:t>(PPP č. 11</w:t>
            </w:r>
            <w:r w:rsidRPr="00353F21">
              <w:rPr>
                <w:rFonts w:ascii="Roboto" w:hAnsi="Roboto"/>
                <w:i/>
                <w:sz w:val="14"/>
                <w:szCs w:val="14"/>
              </w:rPr>
              <w:t xml:space="preserve"> výzvy)</w:t>
            </w:r>
          </w:p>
        </w:tc>
        <w:tc>
          <w:tcPr>
            <w:tcW w:w="4536" w:type="dxa"/>
          </w:tcPr>
          <w:p w14:paraId="5BA01F97" w14:textId="0473BB9D" w:rsidR="00AD6A42" w:rsidRDefault="00AD6A42" w:rsidP="00CA7B37">
            <w:pPr>
              <w:spacing w:before="60" w:after="60" w:line="240" w:lineRule="auto"/>
              <w:rPr>
                <w:rFonts w:ascii="Roboto" w:hAnsi="Roboto"/>
                <w:sz w:val="14"/>
                <w:szCs w:val="14"/>
              </w:rPr>
            </w:pPr>
            <w:r>
              <w:rPr>
                <w:rFonts w:ascii="Roboto" w:hAnsi="Roboto"/>
                <w:sz w:val="14"/>
                <w:szCs w:val="14"/>
              </w:rPr>
              <w:t xml:space="preserve">Príloha č. 18 ŽoNFP - </w:t>
            </w:r>
            <w:r w:rsidRPr="00AD6A42">
              <w:rPr>
                <w:rFonts w:ascii="Roboto" w:hAnsi="Roboto"/>
                <w:sz w:val="14"/>
                <w:szCs w:val="14"/>
              </w:rPr>
              <w:t>Rozhodnutie o zistení osoby zodpovednej za nezákonné umiestnenie odpadu</w:t>
            </w:r>
            <w:r w:rsidR="003D398F">
              <w:rPr>
                <w:rFonts w:ascii="Roboto" w:hAnsi="Roboto"/>
                <w:sz w:val="14"/>
                <w:szCs w:val="14"/>
              </w:rPr>
              <w:t xml:space="preserve"> (ak relevantné)</w:t>
            </w:r>
          </w:p>
        </w:tc>
        <w:tc>
          <w:tcPr>
            <w:tcW w:w="2081" w:type="dxa"/>
          </w:tcPr>
          <w:p w14:paraId="28E8C2CB" w14:textId="77777777" w:rsidR="00AD6A42" w:rsidRPr="00440224" w:rsidRDefault="00AD6A4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6CCE5947"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7B202B">
              <w:rPr>
                <w:rFonts w:ascii="Roboto" w:hAnsi="Roboto"/>
                <w:bCs/>
                <w:sz w:val="14"/>
                <w:szCs w:val="14"/>
              </w:rPr>
              <w:t xml:space="preserve"> </w:t>
            </w:r>
            <w:r w:rsidR="007B202B">
              <w:rPr>
                <w:rFonts w:ascii="Roboto" w:hAnsi="Roboto"/>
                <w:i/>
                <w:sz w:val="14"/>
                <w:szCs w:val="14"/>
              </w:rPr>
              <w:t>(PPP č. 1</w:t>
            </w:r>
            <w:r w:rsidR="00AD6A42">
              <w:rPr>
                <w:rFonts w:ascii="Roboto" w:hAnsi="Roboto"/>
                <w:i/>
                <w:sz w:val="14"/>
                <w:szCs w:val="14"/>
              </w:rPr>
              <w:t>3</w:t>
            </w:r>
            <w:r w:rsidR="007B202B"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4343E464"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4</w:t>
            </w:r>
            <w:r w:rsidR="007B202B"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1E9DA3E0"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6</w:t>
            </w:r>
            <w:r w:rsidR="007B202B"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20A49029"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8</w:t>
            </w:r>
            <w:r w:rsidR="007B202B"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4093C109"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ŽoNF</w:t>
            </w:r>
            <w:r w:rsidR="00CA7B37">
              <w:rPr>
                <w:rFonts w:ascii="Roboto" w:hAnsi="Roboto"/>
                <w:sz w:val="14"/>
                <w:szCs w:val="14"/>
              </w:rPr>
              <w:t>P</w:t>
            </w:r>
            <w:r w:rsidR="00FD062D">
              <w:rPr>
                <w:rFonts w:ascii="Roboto" w:hAnsi="Roboto"/>
                <w:sz w:val="14"/>
                <w:szCs w:val="14"/>
              </w:rPr>
              <w:t xml:space="preserve">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47065905" w:rsidR="00763BA6" w:rsidRPr="00440224" w:rsidRDefault="00763BA6" w:rsidP="00763BA6">
            <w:pPr>
              <w:spacing w:before="60" w:after="60" w:line="240" w:lineRule="auto"/>
              <w:rPr>
                <w:rFonts w:ascii="Roboto" w:hAnsi="Roboto"/>
                <w:sz w:val="14"/>
                <w:szCs w:val="14"/>
              </w:rPr>
            </w:pPr>
            <w:r>
              <w:rPr>
                <w:rFonts w:ascii="Roboto" w:hAnsi="Roboto"/>
                <w:sz w:val="14"/>
                <w:szCs w:val="14"/>
              </w:rPr>
              <w:t>Príloha č.</w:t>
            </w:r>
            <w:r w:rsidR="00CA7B37">
              <w:rPr>
                <w:rFonts w:ascii="Roboto" w:hAnsi="Roboto"/>
                <w:sz w:val="14"/>
                <w:szCs w:val="14"/>
              </w:rPr>
              <w:t xml:space="preserve"> </w:t>
            </w:r>
            <w:r>
              <w:rPr>
                <w:rFonts w:ascii="Roboto" w:hAnsi="Roboto"/>
                <w:sz w:val="14"/>
                <w:szCs w:val="14"/>
              </w:rPr>
              <w:t xml:space="preserve">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4C99D568" w:rsidR="00445692" w:rsidRPr="00E712E2" w:rsidRDefault="00E712E2" w:rsidP="00BB11F4">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BB11F4">
              <w:rPr>
                <w:rFonts w:ascii="Roboto" w:hAnsi="Roboto"/>
                <w:sz w:val="14"/>
                <w:szCs w:val="14"/>
              </w:rPr>
              <w:t xml:space="preserve"> štátnych príslušníkov tretích krajín</w:t>
            </w:r>
            <w:r w:rsidR="007B202B">
              <w:rPr>
                <w:rFonts w:ascii="Roboto" w:hAnsi="Roboto"/>
                <w:sz w:val="14"/>
                <w:szCs w:val="14"/>
              </w:rPr>
              <w:t xml:space="preserve"> </w:t>
            </w:r>
            <w:r w:rsidR="007B202B">
              <w:rPr>
                <w:rFonts w:ascii="Roboto" w:hAnsi="Roboto"/>
                <w:i/>
                <w:sz w:val="14"/>
                <w:szCs w:val="14"/>
              </w:rPr>
              <w:t>(PPP č. 1</w:t>
            </w:r>
            <w:r w:rsidR="00AD6A42">
              <w:rPr>
                <w:rFonts w:ascii="Roboto" w:hAnsi="Roboto"/>
                <w:i/>
                <w:sz w:val="14"/>
                <w:szCs w:val="14"/>
              </w:rPr>
              <w:t>9</w:t>
            </w:r>
            <w:r w:rsidR="007B202B">
              <w:rPr>
                <w:rFonts w:ascii="Roboto" w:hAnsi="Roboto"/>
                <w:i/>
                <w:sz w:val="14"/>
                <w:szCs w:val="14"/>
              </w:rPr>
              <w:t xml:space="preserve"> </w:t>
            </w:r>
            <w:r w:rsidR="007B202B" w:rsidRPr="00353F21">
              <w:rPr>
                <w:rFonts w:ascii="Roboto" w:hAnsi="Roboto"/>
                <w:i/>
                <w:sz w:val="14"/>
                <w:szCs w:val="14"/>
              </w:rPr>
              <w:t>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449CDDCF"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lastRenderedPageBreak/>
              <w:t>Podmienka týkajúca sa štátnej pomoci a vyplývajúca</w:t>
            </w:r>
            <w:r w:rsidRPr="00B7080D">
              <w:rPr>
                <w:rFonts w:ascii="Roboto" w:hAnsi="Roboto"/>
                <w:sz w:val="14"/>
                <w:szCs w:val="14"/>
              </w:rPr>
              <w:t xml:space="preserve"> zo schém štátnej pomoci/pomoci de minimis</w:t>
            </w:r>
            <w:r w:rsidR="007B202B">
              <w:rPr>
                <w:rFonts w:ascii="Roboto" w:hAnsi="Roboto"/>
                <w:sz w:val="14"/>
                <w:szCs w:val="14"/>
              </w:rPr>
              <w:t xml:space="preserve"> </w:t>
            </w:r>
            <w:r w:rsidR="007B202B">
              <w:rPr>
                <w:rFonts w:ascii="Roboto" w:hAnsi="Roboto"/>
                <w:i/>
                <w:sz w:val="14"/>
                <w:szCs w:val="14"/>
              </w:rPr>
              <w:t xml:space="preserve">(PPP č. </w:t>
            </w:r>
            <w:r w:rsidR="00AD6A42">
              <w:rPr>
                <w:rFonts w:ascii="Roboto" w:hAnsi="Roboto"/>
                <w:i/>
                <w:sz w:val="14"/>
                <w:szCs w:val="14"/>
              </w:rPr>
              <w:t>20</w:t>
            </w:r>
            <w:r w:rsidR="007B202B" w:rsidRPr="00353F21">
              <w:rPr>
                <w:rFonts w:ascii="Roboto" w:hAnsi="Roboto"/>
                <w:i/>
                <w:sz w:val="14"/>
                <w:szCs w:val="14"/>
              </w:rPr>
              <w:t xml:space="preserve"> 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50F61EAC"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r w:rsidR="007B202B">
              <w:rPr>
                <w:rFonts w:ascii="Roboto" w:hAnsi="Roboto"/>
                <w:i/>
                <w:sz w:val="14"/>
                <w:szCs w:val="14"/>
              </w:rPr>
              <w:t>(PPP č. 2</w:t>
            </w:r>
            <w:r w:rsidR="00AD6A42">
              <w:rPr>
                <w:rFonts w:ascii="Roboto" w:hAnsi="Roboto"/>
                <w:i/>
                <w:sz w:val="14"/>
                <w:szCs w:val="14"/>
              </w:rPr>
              <w:t>1</w:t>
            </w:r>
            <w:r w:rsidR="007B202B"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0C2216">
              <w:rPr>
                <w:rFonts w:asciiTheme="minorHAnsi" w:hAnsiTheme="minorHAnsi"/>
                <w:sz w:val="20"/>
                <w:szCs w:val="20"/>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7ECAD7F4" w:rsidR="00445692" w:rsidRPr="001302D5" w:rsidRDefault="000C2216" w:rsidP="001302D5">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D038979"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2</w:t>
            </w:r>
            <w:r w:rsidR="007B202B" w:rsidRPr="00353F21">
              <w:rPr>
                <w:rFonts w:ascii="Roboto" w:hAnsi="Roboto"/>
                <w:i/>
                <w:sz w:val="14"/>
                <w:szCs w:val="14"/>
              </w:rPr>
              <w:t xml:space="preserve"> výzvy)</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5BBDAA64"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3</w:t>
            </w:r>
            <w:r w:rsidR="007B202B" w:rsidRPr="00353F21">
              <w:rPr>
                <w:rFonts w:ascii="Roboto" w:hAnsi="Roboto"/>
                <w:i/>
                <w:sz w:val="14"/>
                <w:szCs w:val="14"/>
              </w:rPr>
              <w:t xml:space="preserve"> výzvy)</w:t>
            </w:r>
          </w:p>
        </w:tc>
        <w:tc>
          <w:tcPr>
            <w:tcW w:w="4536" w:type="dxa"/>
          </w:tcPr>
          <w:p w14:paraId="1C42BCA1" w14:textId="44433482"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A7B37">
              <w:rPr>
                <w:rFonts w:ascii="Roboto" w:hAnsi="Roboto"/>
                <w:sz w:val="14"/>
                <w:szCs w:val="14"/>
              </w:rPr>
              <w:t xml:space="preserve"> </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63EAA74"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5</w:t>
            </w:r>
            <w:r w:rsidR="007B202B"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7D1DDBBC"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6</w:t>
            </w:r>
            <w:r w:rsidR="007B202B"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7D83B2F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7</w:t>
            </w:r>
            <w:r w:rsidR="007B202B"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40753DFD"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7B202B">
              <w:rPr>
                <w:rFonts w:ascii="Roboto" w:hAnsi="Roboto"/>
                <w:sz w:val="14"/>
                <w:szCs w:val="14"/>
              </w:rPr>
              <w:t> </w:t>
            </w:r>
            <w:r w:rsidRPr="00661A8C">
              <w:rPr>
                <w:rFonts w:ascii="Roboto" w:hAnsi="Roboto"/>
                <w:sz w:val="14"/>
                <w:szCs w:val="14"/>
              </w:rPr>
              <w:t>destigmatizácie</w:t>
            </w:r>
            <w:r w:rsidR="007B202B">
              <w:rPr>
                <w:rFonts w:ascii="Roboto" w:hAnsi="Roboto"/>
                <w:sz w:val="14"/>
                <w:szCs w:val="14"/>
              </w:rPr>
              <w:t xml:space="preserve">  </w:t>
            </w:r>
            <w:r w:rsidR="007B202B">
              <w:rPr>
                <w:rFonts w:ascii="Roboto" w:hAnsi="Roboto"/>
                <w:i/>
                <w:sz w:val="14"/>
                <w:szCs w:val="14"/>
              </w:rPr>
              <w:t>(PPP č. 2</w:t>
            </w:r>
            <w:r w:rsidR="00AD6A42">
              <w:rPr>
                <w:rFonts w:ascii="Roboto" w:hAnsi="Roboto"/>
                <w:i/>
                <w:sz w:val="14"/>
                <w:szCs w:val="14"/>
              </w:rPr>
              <w:t>9</w:t>
            </w:r>
            <w:r w:rsidR="007B202B"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1302D5" w:rsidRPr="00E654BA" w14:paraId="53B85BE3" w14:textId="77777777" w:rsidTr="001C1E75">
        <w:trPr>
          <w:trHeight w:val="330"/>
        </w:trPr>
        <w:tc>
          <w:tcPr>
            <w:tcW w:w="3970" w:type="dxa"/>
          </w:tcPr>
          <w:p w14:paraId="1C73A724" w14:textId="6CD7FCC8" w:rsidR="001302D5" w:rsidRPr="00661A8C" w:rsidRDefault="001302D5"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1302D5">
              <w:rPr>
                <w:rFonts w:ascii="Roboto" w:hAnsi="Roboto"/>
                <w:sz w:val="14"/>
                <w:szCs w:val="14"/>
              </w:rPr>
              <w:t>Podmienka, že výdavky projektu sú oprávnené a nárokovaná výška výdavkov je oprávnená na financovanie z OP ĽZ</w:t>
            </w:r>
            <w:r w:rsidR="007B202B">
              <w:rPr>
                <w:rFonts w:ascii="Roboto" w:hAnsi="Roboto"/>
                <w:sz w:val="14"/>
                <w:szCs w:val="14"/>
              </w:rPr>
              <w:t xml:space="preserve"> </w:t>
            </w:r>
            <w:r w:rsidR="007B202B">
              <w:rPr>
                <w:rFonts w:ascii="Roboto" w:hAnsi="Roboto"/>
                <w:i/>
                <w:sz w:val="14"/>
                <w:szCs w:val="14"/>
              </w:rPr>
              <w:t>(PPP č. 3</w:t>
            </w:r>
            <w:r w:rsidR="00AD6A42">
              <w:rPr>
                <w:rFonts w:ascii="Roboto" w:hAnsi="Roboto"/>
                <w:i/>
                <w:sz w:val="14"/>
                <w:szCs w:val="14"/>
              </w:rPr>
              <w:t>2</w:t>
            </w:r>
            <w:r w:rsidR="007B202B" w:rsidRPr="00353F21">
              <w:rPr>
                <w:rFonts w:ascii="Roboto" w:hAnsi="Roboto"/>
                <w:i/>
                <w:sz w:val="14"/>
                <w:szCs w:val="14"/>
              </w:rPr>
              <w:t xml:space="preserve"> výzvy)</w:t>
            </w:r>
          </w:p>
        </w:tc>
        <w:tc>
          <w:tcPr>
            <w:tcW w:w="4536" w:type="dxa"/>
          </w:tcPr>
          <w:p w14:paraId="494A208A" w14:textId="77777777" w:rsidR="001302D5" w:rsidRPr="001302D5" w:rsidRDefault="001302D5" w:rsidP="001302D5">
            <w:pPr>
              <w:spacing w:before="60" w:after="60" w:line="240" w:lineRule="auto"/>
              <w:jc w:val="left"/>
              <w:rPr>
                <w:rFonts w:ascii="Roboto" w:hAnsi="Roboto"/>
                <w:sz w:val="14"/>
                <w:szCs w:val="14"/>
              </w:rPr>
            </w:pPr>
            <w:r w:rsidRPr="001302D5">
              <w:rPr>
                <w:rFonts w:ascii="Roboto" w:hAnsi="Roboto"/>
                <w:sz w:val="14"/>
                <w:szCs w:val="14"/>
              </w:rPr>
              <w:t xml:space="preserve">Príloha č.6 ŽoNFP - Špecifikácia oprávnených výdavkov a spôsob ich stanovenia </w:t>
            </w:r>
          </w:p>
          <w:p w14:paraId="1BDFCB6D" w14:textId="3BCF27AC" w:rsidR="001302D5" w:rsidRPr="00440224" w:rsidRDefault="001302D5" w:rsidP="001302D5">
            <w:pPr>
              <w:spacing w:before="60" w:after="60" w:line="240" w:lineRule="auto"/>
              <w:rPr>
                <w:rFonts w:ascii="Roboto" w:hAnsi="Roboto"/>
                <w:sz w:val="14"/>
                <w:szCs w:val="14"/>
              </w:rPr>
            </w:pPr>
            <w:r w:rsidRPr="001302D5">
              <w:rPr>
                <w:rFonts w:ascii="Roboto" w:hAnsi="Roboto"/>
                <w:sz w:val="14"/>
                <w:szCs w:val="14"/>
              </w:rPr>
              <w:t>Príloha č.7 ŽoNFP - Projektová dokumentácia  stavby, vrátane položkového rozpočtu stavby</w:t>
            </w:r>
          </w:p>
        </w:tc>
        <w:tc>
          <w:tcPr>
            <w:tcW w:w="2081" w:type="dxa"/>
          </w:tcPr>
          <w:p w14:paraId="738BC2AD" w14:textId="77777777" w:rsidR="001302D5" w:rsidRPr="00440224" w:rsidRDefault="001302D5" w:rsidP="00445692">
            <w:pPr>
              <w:rPr>
                <w:rFonts w:ascii="Roboto" w:hAnsi="Roboto"/>
                <w:sz w:val="14"/>
                <w:szCs w:val="14"/>
              </w:rPr>
            </w:pPr>
          </w:p>
        </w:tc>
      </w:tr>
      <w:tr w:rsidR="007B202B" w:rsidRPr="00E654BA" w14:paraId="235BCAD6" w14:textId="77777777" w:rsidTr="001C1E75">
        <w:trPr>
          <w:trHeight w:val="330"/>
        </w:trPr>
        <w:tc>
          <w:tcPr>
            <w:tcW w:w="3970" w:type="dxa"/>
          </w:tcPr>
          <w:p w14:paraId="2258A7A2" w14:textId="350977BF" w:rsidR="007B202B" w:rsidRDefault="007B202B" w:rsidP="007B202B">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7B202B">
              <w:rPr>
                <w:rFonts w:ascii="Roboto" w:hAnsi="Roboto"/>
                <w:sz w:val="14"/>
                <w:szCs w:val="14"/>
              </w:rPr>
              <w:t>Podmienka oprávnenosti výdavkov pre projekty generujúce príjem</w:t>
            </w:r>
            <w:r>
              <w:rPr>
                <w:rFonts w:ascii="Roboto" w:hAnsi="Roboto"/>
                <w:sz w:val="14"/>
                <w:szCs w:val="14"/>
              </w:rPr>
              <w:t xml:space="preserve"> </w:t>
            </w:r>
            <w:r>
              <w:rPr>
                <w:rFonts w:ascii="Roboto" w:hAnsi="Roboto"/>
                <w:i/>
                <w:sz w:val="14"/>
                <w:szCs w:val="14"/>
              </w:rPr>
              <w:t>(PPP č. 3</w:t>
            </w:r>
            <w:r w:rsidR="00AD6A42">
              <w:rPr>
                <w:rFonts w:ascii="Roboto" w:hAnsi="Roboto"/>
                <w:i/>
                <w:sz w:val="14"/>
                <w:szCs w:val="14"/>
              </w:rPr>
              <w:t>3</w:t>
            </w:r>
            <w:r w:rsidRPr="00353F21">
              <w:rPr>
                <w:rFonts w:ascii="Roboto" w:hAnsi="Roboto"/>
                <w:i/>
                <w:sz w:val="14"/>
                <w:szCs w:val="14"/>
              </w:rPr>
              <w:t xml:space="preserve"> výzvy)</w:t>
            </w:r>
          </w:p>
        </w:tc>
        <w:tc>
          <w:tcPr>
            <w:tcW w:w="4536" w:type="dxa"/>
          </w:tcPr>
          <w:p w14:paraId="118DAF40" w14:textId="76CB535A" w:rsidR="007B202B" w:rsidRPr="007B202B" w:rsidRDefault="007B202B" w:rsidP="007B202B">
            <w:pPr>
              <w:spacing w:before="60" w:after="60" w:line="240" w:lineRule="auto"/>
              <w:jc w:val="left"/>
              <w:rPr>
                <w:rFonts w:ascii="Roboto" w:hAnsi="Roboto"/>
                <w:sz w:val="14"/>
                <w:szCs w:val="14"/>
              </w:rPr>
            </w:pPr>
            <w:r>
              <w:rPr>
                <w:rFonts w:ascii="Roboto" w:hAnsi="Roboto"/>
                <w:sz w:val="14"/>
                <w:szCs w:val="14"/>
              </w:rPr>
              <w:t xml:space="preserve">Formulár ŽoNFP </w:t>
            </w:r>
          </w:p>
          <w:p w14:paraId="3E23B3B7" w14:textId="0388ECB7" w:rsidR="007B202B" w:rsidRPr="001302D5" w:rsidRDefault="007B202B" w:rsidP="007B202B">
            <w:pPr>
              <w:spacing w:before="60" w:after="60" w:line="240" w:lineRule="auto"/>
              <w:jc w:val="left"/>
              <w:rPr>
                <w:rFonts w:ascii="Roboto" w:hAnsi="Roboto"/>
                <w:sz w:val="14"/>
                <w:szCs w:val="14"/>
              </w:rPr>
            </w:pPr>
            <w:r w:rsidRPr="007B202B">
              <w:rPr>
                <w:rFonts w:ascii="Roboto" w:hAnsi="Roboto"/>
                <w:sz w:val="14"/>
                <w:szCs w:val="14"/>
              </w:rPr>
              <w:t>Príloha č.12 ŽoNFP: Finančná analýza (ak relevantné)</w:t>
            </w:r>
          </w:p>
        </w:tc>
        <w:tc>
          <w:tcPr>
            <w:tcW w:w="2081" w:type="dxa"/>
          </w:tcPr>
          <w:p w14:paraId="7AB2405B" w14:textId="77777777" w:rsidR="007B202B" w:rsidRPr="00440224" w:rsidRDefault="007B202B"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6FF49034"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191295">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1F793F51"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Pr>
          <w:rFonts w:ascii="Roboto" w:hAnsi="Roboto"/>
          <w:sz w:val="14"/>
          <w:szCs w:val="14"/>
        </w:rPr>
        <w:t xml:space="preserve">, </w:t>
      </w:r>
    </w:p>
    <w:p w14:paraId="097ED9E6"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627A0D5E" w14:textId="77777777"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lastRenderedPageBreak/>
        <w:t>nie som dlžníkom na sociálnom poistení</w:t>
      </w:r>
      <w:r>
        <w:rPr>
          <w:rFonts w:ascii="Roboto" w:hAnsi="Roboto"/>
          <w:sz w:val="14"/>
          <w:szCs w:val="14"/>
        </w:rPr>
        <w:t xml:space="preserve">, </w:t>
      </w:r>
    </w:p>
    <w:p w14:paraId="7F5FAD8E" w14:textId="4743B43A" w:rsidR="001302D5" w:rsidRPr="00BB4E45" w:rsidRDefault="001302D5" w:rsidP="001302D5">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F14A58">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14921BB2" w14:textId="77777777" w:rsidR="001302D5" w:rsidRDefault="001302D5" w:rsidP="001302D5">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443D3FEC" w14:textId="77777777" w:rsidR="001302D5" w:rsidRDefault="001302D5" w:rsidP="001302D5">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7CCA2CC7" w14:textId="77777777" w:rsidR="001302D5" w:rsidRDefault="001302D5" w:rsidP="001302D5">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324CBA5" w14:textId="77777777" w:rsidR="001302D5" w:rsidRPr="003C50C6" w:rsidRDefault="001302D5" w:rsidP="001302D5">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65A574CC"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177E99B1"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6EDADE22"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D88BF74" w14:textId="77777777" w:rsidR="001302D5" w:rsidRPr="003C50C6" w:rsidRDefault="001302D5" w:rsidP="001302D5">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62259DC7" w14:textId="77777777" w:rsidR="001302D5" w:rsidRDefault="001302D5" w:rsidP="001302D5">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4B9C10B2" w14:textId="77777777" w:rsidR="001302D5" w:rsidRPr="000C3706" w:rsidRDefault="001302D5" w:rsidP="001302D5">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3D396B42" w14:textId="77777777" w:rsidR="001302D5" w:rsidRPr="000C3706" w:rsidRDefault="001302D5" w:rsidP="001302D5">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5ED4A0B6" w14:textId="77777777" w:rsidR="001302D5" w:rsidRPr="000C3706" w:rsidRDefault="001302D5" w:rsidP="001302D5">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1E2648E0" w14:textId="77777777" w:rsidR="001302D5" w:rsidRPr="000C3706" w:rsidRDefault="001302D5" w:rsidP="001302D5">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3DC67C49" w14:textId="77777777" w:rsidR="001302D5" w:rsidRPr="000C3706" w:rsidRDefault="001302D5" w:rsidP="001302D5">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4846B1A6" w14:textId="03F59F03" w:rsidR="00904A37" w:rsidRDefault="001302D5" w:rsidP="001302D5">
      <w:pPr>
        <w:numPr>
          <w:ilvl w:val="0"/>
          <w:numId w:val="14"/>
        </w:numPr>
        <w:spacing w:after="0" w:line="240" w:lineRule="auto"/>
        <w:ind w:left="714" w:hanging="357"/>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D00608">
        <w:rPr>
          <w:rFonts w:ascii="Roboto" w:hAnsi="Roboto"/>
          <w:sz w:val="14"/>
          <w:szCs w:val="14"/>
        </w:rPr>
        <w:t>,</w:t>
      </w:r>
      <w:r>
        <w:rPr>
          <w:rFonts w:ascii="Roboto" w:hAnsi="Roboto"/>
          <w:sz w:val="14"/>
          <w:szCs w:val="14"/>
        </w:rPr>
        <w:t xml:space="preserve"> </w:t>
      </w:r>
    </w:p>
    <w:p w14:paraId="6EB13959" w14:textId="2BE6974A" w:rsidR="001302D5" w:rsidRDefault="001302D5" w:rsidP="001302D5">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1FF1F894" w14:textId="77777777" w:rsidR="001302D5" w:rsidRPr="007A76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20DA1950" w14:textId="77777777" w:rsidR="001302D5" w:rsidRPr="007A76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6A09D9D7" w:rsidR="004E2262" w:rsidRPr="005D5F6A" w:rsidRDefault="001302D5" w:rsidP="001302D5">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c) 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28BEFDF1" w:rsidR="00814EBE" w:rsidRPr="00D00608"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 xml:space="preserve">v zmysle § 11 zákona č. 50/1976 o územnom plánovaní a stavebnom poriadku (stavebný zákon) nie som povinný mať vypracovanú </w:t>
      </w:r>
      <w:r w:rsidRPr="00D00608">
        <w:rPr>
          <w:rFonts w:ascii="Roboto" w:hAnsi="Roboto"/>
          <w:sz w:val="14"/>
          <w:szCs w:val="14"/>
        </w:rPr>
        <w:t>územnoplánovaciu dokumentáciu,</w:t>
      </w:r>
      <w:r w:rsidR="00570F0A" w:rsidRPr="00D00608">
        <w:rPr>
          <w:rFonts w:ascii="Roboto" w:hAnsi="Roboto"/>
          <w:sz w:val="14"/>
          <w:szCs w:val="14"/>
        </w:rPr>
        <w:t xml:space="preserve"> </w:t>
      </w:r>
      <w:r w:rsidR="00161909" w:rsidRPr="00D00608">
        <w:rPr>
          <w:rFonts w:ascii="Roboto" w:hAnsi="Roboto"/>
          <w:i/>
          <w:color w:val="FF0000"/>
          <w:sz w:val="14"/>
          <w:szCs w:val="14"/>
        </w:rPr>
        <w:t>(</w:t>
      </w:r>
      <w:r w:rsidR="00570F0A" w:rsidRPr="00D00608">
        <w:rPr>
          <w:rFonts w:ascii="Roboto" w:hAnsi="Roboto"/>
          <w:i/>
          <w:color w:val="FF0000"/>
          <w:sz w:val="14"/>
          <w:szCs w:val="14"/>
        </w:rPr>
        <w:t>Žiadateľ vyberá toto vyhlásenie v prípade, že nie je povinný mať územný plán obce)</w:t>
      </w:r>
      <w:r w:rsidR="00D00608" w:rsidRPr="00D00608">
        <w:rPr>
          <w:rFonts w:ascii="Roboto" w:hAnsi="Roboto"/>
          <w:i/>
          <w:color w:val="FF0000"/>
          <w:sz w:val="14"/>
          <w:szCs w:val="14"/>
        </w:rPr>
        <w:t>,</w:t>
      </w:r>
    </w:p>
    <w:p w14:paraId="6BE5D0A9" w14:textId="664B5A64" w:rsidR="00604DE9" w:rsidRDefault="00D00608" w:rsidP="00D00608">
      <w:pPr>
        <w:numPr>
          <w:ilvl w:val="0"/>
          <w:numId w:val="14"/>
        </w:numPr>
        <w:spacing w:before="100" w:beforeAutospacing="1" w:after="100" w:afterAutospacing="1" w:line="240" w:lineRule="auto"/>
        <w:rPr>
          <w:rFonts w:ascii="Roboto" w:hAnsi="Roboto"/>
          <w:sz w:val="14"/>
          <w:szCs w:val="14"/>
        </w:rPr>
      </w:pPr>
      <w:r w:rsidRPr="00D00608">
        <w:rPr>
          <w:rFonts w:ascii="Roboto" w:hAnsi="Roboto"/>
          <w:sz w:val="14"/>
          <w:szCs w:val="14"/>
        </w:rPr>
        <w:t xml:space="preserve">nakoľko celkové oprávnené výdavky projektu sú rovné alebo nižšie ako 1 mil. EUR a zároveň vyššie ako 100 000 EUR, sa čistý príjem vytvorený projektom zohľadní na základe výpočtu finančnej medzery prostredníctvom zjednodušenej finančnej analýzy projektu, ktorú predložím ako súčasť </w:t>
      </w:r>
      <w:r w:rsidRPr="00D00608">
        <w:rPr>
          <w:rFonts w:ascii="Roboto" w:hAnsi="Roboto"/>
          <w:b/>
          <w:sz w:val="14"/>
          <w:szCs w:val="14"/>
        </w:rPr>
        <w:t>žiadosti o záverečnú platbu</w:t>
      </w:r>
      <w:r w:rsidRPr="00D00608">
        <w:rPr>
          <w:rFonts w:ascii="Roboto" w:hAnsi="Roboto"/>
          <w:sz w:val="14"/>
          <w:szCs w:val="14"/>
        </w:rPr>
        <w:t xml:space="preserve">. </w:t>
      </w:r>
      <w:r w:rsidRPr="00D00608">
        <w:rPr>
          <w:rFonts w:ascii="Roboto" w:hAnsi="Roboto"/>
          <w:i/>
          <w:color w:val="FF0000"/>
          <w:sz w:val="14"/>
          <w:szCs w:val="14"/>
        </w:rPr>
        <w:t xml:space="preserve">(Žiadateľ vyberá toto vyhlásenie v prípade, ak celkové oprávnené výdavky projektu </w:t>
      </w:r>
      <w:r w:rsidRPr="00D00608">
        <w:rPr>
          <w:rFonts w:ascii="Roboto" w:hAnsi="Roboto"/>
          <w:b/>
          <w:i/>
          <w:color w:val="FF0000"/>
          <w:sz w:val="14"/>
          <w:szCs w:val="14"/>
        </w:rPr>
        <w:t>sú rovné alebo nižšie ako 1 mil. EUR a zároveň vyššie ako 100 000 EUR</w:t>
      </w:r>
      <w:r w:rsidRPr="00D00608">
        <w:rPr>
          <w:rFonts w:ascii="Roboto" w:hAnsi="Roboto"/>
          <w:i/>
          <w:color w:val="FF0000"/>
          <w:sz w:val="14"/>
          <w:szCs w:val="14"/>
        </w:rPr>
        <w:t>)</w:t>
      </w:r>
      <w:r w:rsidR="00604DE9">
        <w:rPr>
          <w:rFonts w:ascii="Roboto" w:hAnsi="Roboto"/>
          <w:sz w:val="14"/>
          <w:szCs w:val="14"/>
        </w:rPr>
        <w:t>,</w:t>
      </w:r>
    </w:p>
    <w:p w14:paraId="4B43A530" w14:textId="672B52DF" w:rsidR="00E67898" w:rsidRPr="00E67898" w:rsidRDefault="006C4699" w:rsidP="006C4699">
      <w:pPr>
        <w:pStyle w:val="Odsekzoznamu"/>
        <w:numPr>
          <w:ilvl w:val="0"/>
          <w:numId w:val="14"/>
        </w:numPr>
        <w:rPr>
          <w:rFonts w:ascii="Roboto" w:hAnsi="Roboto"/>
          <w:color w:val="FF0000"/>
          <w:sz w:val="14"/>
          <w:szCs w:val="14"/>
        </w:rPr>
      </w:pPr>
      <w:r w:rsidRPr="006C4699">
        <w:rPr>
          <w:rFonts w:ascii="Roboto" w:hAnsi="Roboto"/>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00E67898">
        <w:rPr>
          <w:rFonts w:ascii="Roboto" w:hAnsi="Roboto"/>
          <w:sz w:val="14"/>
          <w:szCs w:val="14"/>
        </w:rPr>
        <w:t xml:space="preserve"> </w:t>
      </w:r>
      <w:r w:rsidRPr="00E67898">
        <w:rPr>
          <w:rFonts w:ascii="Roboto" w:hAnsi="Roboto"/>
          <w:color w:val="FF0000"/>
          <w:sz w:val="14"/>
          <w:szCs w:val="14"/>
        </w:rPr>
        <w:t>(Žiadateľ vyberá toto vyhlásenie vždy v rámci realizácie aktivity odpady/sanácia nelegálnych skládok  t.j. typ aktivity C a/alebo D)</w:t>
      </w:r>
    </w:p>
    <w:p w14:paraId="21A8B717" w14:textId="2FA3B085" w:rsidR="00904A37" w:rsidRPr="006C4699" w:rsidRDefault="00904A37" w:rsidP="003407E9">
      <w:pPr>
        <w:pStyle w:val="Odsekzoznamu"/>
        <w:numPr>
          <w:ilvl w:val="0"/>
          <w:numId w:val="14"/>
        </w:numPr>
        <w:rPr>
          <w:rFonts w:ascii="Roboto" w:hAnsi="Roboto"/>
          <w:color w:val="FF0000"/>
          <w:sz w:val="14"/>
          <w:szCs w:val="14"/>
        </w:rPr>
      </w:pPr>
      <w:r w:rsidRPr="006C4699">
        <w:rPr>
          <w:rFonts w:ascii="Roboto" w:hAnsi="Roboto"/>
          <w:sz w:val="14"/>
          <w:szCs w:val="14"/>
        </w:rPr>
        <w:t xml:space="preserve">zabezpečím prevádzku projektu po ukončení jeho realizácie a pokrytie ostatných nákladov za účelom zabezpečenia udržateľnosti projektu počas obdobia minimálne 5 rokov od ukončenia realizácie projektu v zmysle podmienok výzvy </w:t>
      </w:r>
      <w:r w:rsidRPr="006C4699">
        <w:rPr>
          <w:rFonts w:ascii="Roboto" w:hAnsi="Roboto"/>
          <w:color w:val="FF0000"/>
          <w:sz w:val="14"/>
          <w:szCs w:val="14"/>
        </w:rPr>
        <w:t xml:space="preserve">(Žiadateľ vyberá toto vyhlásenie vždy v rámci realizácie aktivity odpady  </w:t>
      </w:r>
      <w:r w:rsidRPr="00E67898">
        <w:rPr>
          <w:rFonts w:ascii="Roboto" w:hAnsi="Roboto"/>
          <w:color w:val="FF0000"/>
          <w:sz w:val="14"/>
          <w:szCs w:val="14"/>
        </w:rPr>
        <w:t>t.j. typ aktivity</w:t>
      </w:r>
      <w:r w:rsidRPr="006C4699">
        <w:rPr>
          <w:rFonts w:ascii="Roboto" w:hAnsi="Roboto"/>
          <w:color w:val="FF0000"/>
          <w:sz w:val="14"/>
          <w:szCs w:val="14"/>
        </w:rPr>
        <w:t xml:space="preserve"> C )</w:t>
      </w:r>
    </w:p>
    <w:p w14:paraId="05A54357" w14:textId="4B57EBAF" w:rsidR="00197948" w:rsidRPr="00904A37" w:rsidRDefault="00197948" w:rsidP="00904A37">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r w:rsidR="00604DE9" w:rsidRPr="00604DE9">
        <w:rPr>
          <w:rFonts w:ascii="Roboto" w:hAnsi="Roboto"/>
          <w:sz w:val="14"/>
          <w:szCs w:val="14"/>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r w:rsidR="00604DE9">
        <w:rPr>
          <w:rFonts w:ascii="Roboto" w:hAnsi="Roboto"/>
          <w:sz w:val="14"/>
          <w:szCs w:val="14"/>
        </w:rPr>
        <w:t xml:space="preserve">, </w:t>
      </w:r>
      <w:r w:rsidR="00604DE9" w:rsidRPr="00604DE9">
        <w:rPr>
          <w:rFonts w:ascii="Roboto" w:hAnsi="Roboto"/>
          <w:sz w:val="14"/>
          <w:szCs w:val="14"/>
        </w:rPr>
        <w:t>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w:t>
      </w:r>
      <w:r w:rsidR="00604DE9">
        <w:rPr>
          <w:rFonts w:ascii="Roboto" w:hAnsi="Roboto"/>
          <w:sz w:val="14"/>
          <w:szCs w:val="14"/>
        </w:rPr>
        <w:t xml:space="preserve">; žiadateľ </w:t>
      </w:r>
      <w:r w:rsidR="00604DE9" w:rsidRPr="00604DE9">
        <w:rPr>
          <w:rFonts w:ascii="Roboto" w:hAnsi="Roboto"/>
          <w:sz w:val="14"/>
          <w:szCs w:val="14"/>
        </w:rPr>
        <w:t>po ukončení realizácie aktivít projektu bude informovať SO, či boli voči nemu uplatnené ekonomické alebo fiškálne nástroje, najmä pokuty a poplatky resp. iné sankčné mechanizmy podľa uplatňovania zásady „znečisťovateľ platí“</w:t>
      </w:r>
      <w:r w:rsidR="00604DE9">
        <w:rPr>
          <w:rFonts w:ascii="Roboto" w:hAnsi="Roboto"/>
          <w:sz w:val="14"/>
          <w:szCs w:val="14"/>
        </w:rPr>
        <w:t xml:space="preserve">; </w:t>
      </w:r>
      <w:r w:rsidR="00904A37" w:rsidRPr="00BE5DDF">
        <w:rPr>
          <w:rFonts w:ascii="Roboto" w:hAnsi="Roboto"/>
          <w:color w:val="FF0000"/>
          <w:sz w:val="14"/>
          <w:szCs w:val="14"/>
        </w:rPr>
        <w:t>(Žiadateľ vyberá toto vyhlásenie vždy v rámci realizácie aktivity odpady/sanácia nelegálnych skládok  t.j. typ aktivity C a/alebo D )</w:t>
      </w:r>
    </w:p>
    <w:p w14:paraId="77020C89" w14:textId="77777777" w:rsidR="00904A37" w:rsidRPr="00BE5DDF" w:rsidRDefault="00604DE9" w:rsidP="00604DE9">
      <w:pPr>
        <w:numPr>
          <w:ilvl w:val="0"/>
          <w:numId w:val="14"/>
        </w:numPr>
        <w:spacing w:before="100" w:beforeAutospacing="1" w:after="100" w:afterAutospacing="1" w:line="240" w:lineRule="auto"/>
        <w:rPr>
          <w:rFonts w:ascii="Roboto" w:hAnsi="Roboto"/>
          <w:color w:val="FF0000"/>
          <w:sz w:val="14"/>
          <w:szCs w:val="14"/>
        </w:rPr>
      </w:pPr>
      <w:r w:rsidRPr="00604DE9">
        <w:rPr>
          <w:rFonts w:ascii="Roboto" w:hAnsi="Roboto"/>
          <w:sz w:val="14"/>
          <w:szCs w:val="14"/>
        </w:rPr>
        <w:t>s výstupmi z realizácie projektu budem nakladať v zmysle trhových podmienok v súlade s platnou legislatívou odpadového hospodárstva</w:t>
      </w:r>
      <w:r w:rsidR="00904A37">
        <w:rPr>
          <w:rFonts w:ascii="Roboto" w:hAnsi="Roboto"/>
          <w:sz w:val="14"/>
          <w:szCs w:val="14"/>
        </w:rPr>
        <w:t xml:space="preserve"> </w:t>
      </w:r>
      <w:r w:rsidR="00904A37" w:rsidRPr="00BE5DDF">
        <w:rPr>
          <w:rFonts w:ascii="Roboto" w:hAnsi="Roboto"/>
          <w:color w:val="FF0000"/>
          <w:sz w:val="14"/>
          <w:szCs w:val="14"/>
        </w:rPr>
        <w:t>(Žiadateľ vyberá toto vyhlásenie vždy v rámci realizácie aktivity odpady  t.j. typ aktivity C)</w:t>
      </w:r>
    </w:p>
    <w:p w14:paraId="45598641" w14:textId="5FAD0D6E" w:rsidR="00904A37" w:rsidRDefault="00904A37" w:rsidP="00904A37">
      <w:pPr>
        <w:pStyle w:val="Odsekzoznamu"/>
        <w:numPr>
          <w:ilvl w:val="0"/>
          <w:numId w:val="14"/>
        </w:numPr>
        <w:rPr>
          <w:rFonts w:ascii="Roboto" w:hAnsi="Roboto"/>
          <w:color w:val="FF0000"/>
          <w:sz w:val="14"/>
          <w:szCs w:val="14"/>
        </w:rPr>
      </w:pPr>
      <w:r w:rsidRPr="00904A37">
        <w:rPr>
          <w:rFonts w:ascii="Roboto" w:hAnsi="Roboto"/>
          <w:sz w:val="14"/>
          <w:szCs w:val="14"/>
        </w:rPr>
        <w:t xml:space="preserve">predložená projektová dokumentácia je kompletná a je zhodná s projektovou dokumentáciou, ktorá bola (resp. bude ku dňu doplnenia chýbajúcich náležitostí ŽoNFP v priebehu administratívneho overovania) overená v rámci príslušného povoľovacieho konania </w:t>
      </w:r>
      <w:r w:rsidRPr="00BE5DDF">
        <w:rPr>
          <w:rFonts w:ascii="Roboto" w:hAnsi="Roboto"/>
          <w:color w:val="FF0000"/>
          <w:sz w:val="14"/>
          <w:szCs w:val="14"/>
        </w:rPr>
        <w:t>(Žiadateľ vyberá toto vyhlásenie vždy v rámci realizácie aktivity odpady</w:t>
      </w:r>
      <w:r w:rsidR="00E67898">
        <w:rPr>
          <w:rFonts w:ascii="Roboto" w:hAnsi="Roboto"/>
          <w:color w:val="FF0000"/>
          <w:sz w:val="14"/>
          <w:szCs w:val="14"/>
        </w:rPr>
        <w:t xml:space="preserve"> </w:t>
      </w:r>
      <w:r w:rsidRPr="00BE5DDF">
        <w:rPr>
          <w:rFonts w:ascii="Roboto" w:hAnsi="Roboto"/>
          <w:color w:val="FF0000"/>
          <w:sz w:val="14"/>
          <w:szCs w:val="14"/>
        </w:rPr>
        <w:t>t.j. typ aktivity C)</w:t>
      </w:r>
    </w:p>
    <w:p w14:paraId="3B460822" w14:textId="0E1F1FD6" w:rsidR="00FB6FD3" w:rsidRPr="00E67898" w:rsidRDefault="00FB6FD3" w:rsidP="00E67898">
      <w:pPr>
        <w:pStyle w:val="Odsekzoznamu"/>
        <w:numPr>
          <w:ilvl w:val="0"/>
          <w:numId w:val="14"/>
        </w:numPr>
        <w:rPr>
          <w:rFonts w:ascii="Roboto" w:hAnsi="Roboto"/>
          <w:sz w:val="14"/>
          <w:szCs w:val="14"/>
        </w:rPr>
      </w:pPr>
      <w:r w:rsidRPr="00FB6FD3">
        <w:rPr>
          <w:rFonts w:ascii="Roboto" w:hAnsi="Roboto"/>
          <w:sz w:val="14"/>
          <w:szCs w:val="14"/>
        </w:rPr>
        <w:lastRenderedPageBreak/>
        <w:t>nehnuteľnosti, na ktorých bude realizovaný projekt, budú užívané v súlade s podmienkami definovanými vo výzve, na základe ktorej predkladám túto ŽoNFP,</w:t>
      </w:r>
      <w:r w:rsidR="00E67898">
        <w:rPr>
          <w:rFonts w:ascii="Roboto" w:hAnsi="Roboto"/>
          <w:sz w:val="14"/>
          <w:szCs w:val="14"/>
        </w:rPr>
        <w:t xml:space="preserve"> </w:t>
      </w:r>
      <w:r w:rsidR="00E67898" w:rsidRPr="00E67898">
        <w:rPr>
          <w:rFonts w:ascii="Roboto" w:hAnsi="Roboto"/>
          <w:color w:val="FF0000"/>
          <w:sz w:val="14"/>
          <w:szCs w:val="14"/>
        </w:rPr>
        <w:t>(Žiadateľ vyberá toto vyhlásenie vždy v rámci realizácie aktivity odpady/sanácia nelegálnych skládok  t.j. typ aktivity C a/alebo D )</w:t>
      </w:r>
    </w:p>
    <w:p w14:paraId="2A8C791B" w14:textId="77777777" w:rsidR="00E67898" w:rsidRPr="00E67898" w:rsidRDefault="00FB6FD3" w:rsidP="00E67898">
      <w:pPr>
        <w:pStyle w:val="Odsekzoznamu"/>
        <w:numPr>
          <w:ilvl w:val="0"/>
          <w:numId w:val="14"/>
        </w:numPr>
        <w:rPr>
          <w:rFonts w:ascii="Roboto" w:hAnsi="Roboto"/>
          <w:color w:val="FF0000"/>
          <w:sz w:val="14"/>
          <w:szCs w:val="14"/>
        </w:rPr>
      </w:pPr>
      <w:r w:rsidRPr="00E67898">
        <w:rPr>
          <w:rFonts w:ascii="Roboto" w:hAnsi="Roboto"/>
          <w:sz w:val="14"/>
          <w:szCs w:val="14"/>
        </w:rPr>
        <w:t>mám vysporiadané majetkovo-právne vzťahy pre realizáciu predkladaného projektu,</w:t>
      </w:r>
      <w:r w:rsidR="00E67898" w:rsidRPr="00E67898">
        <w:rPr>
          <w:rFonts w:ascii="Roboto" w:hAnsi="Roboto"/>
          <w:sz w:val="14"/>
          <w:szCs w:val="14"/>
        </w:rPr>
        <w:t xml:space="preserve"> </w:t>
      </w:r>
      <w:r w:rsidR="00E67898" w:rsidRPr="00E67898">
        <w:rPr>
          <w:rFonts w:ascii="Roboto" w:hAnsi="Roboto"/>
          <w:color w:val="FF0000"/>
          <w:sz w:val="14"/>
          <w:szCs w:val="14"/>
        </w:rPr>
        <w:t>(Žiadateľ vyberá toto vyhlásenie vždy v rámci realizácie aktivity odpady/sanácia nelegálnych skládok  t.j. typ aktivity C a/alebo D )</w:t>
      </w:r>
    </w:p>
    <w:p w14:paraId="7EFFED78" w14:textId="7A58CFE5" w:rsidR="00FB6FD3" w:rsidRPr="00E67898" w:rsidRDefault="00FB6FD3" w:rsidP="00E67898">
      <w:pPr>
        <w:pStyle w:val="Odsekzoznamu"/>
        <w:rPr>
          <w:rFonts w:ascii="Roboto" w:hAnsi="Roboto"/>
          <w:sz w:val="14"/>
          <w:szCs w:val="14"/>
        </w:rPr>
      </w:pPr>
    </w:p>
    <w:p w14:paraId="48E588D4" w14:textId="6511B2D2" w:rsidR="00D00608" w:rsidRPr="00D00608" w:rsidRDefault="00D00608" w:rsidP="00BE5DDF">
      <w:pPr>
        <w:spacing w:before="100" w:beforeAutospacing="1" w:after="100" w:afterAutospacing="1" w:line="240" w:lineRule="auto"/>
        <w:ind w:left="360"/>
        <w:rPr>
          <w:rFonts w:ascii="Roboto" w:hAnsi="Roboto"/>
          <w:sz w:val="14"/>
          <w:szCs w:val="14"/>
        </w:rPr>
      </w:pPr>
    </w:p>
    <w:p w14:paraId="7233A652" w14:textId="5138CE3F" w:rsidR="000F29C6" w:rsidRPr="00E64A72" w:rsidRDefault="000F29C6" w:rsidP="001302D5">
      <w:pPr>
        <w:spacing w:before="100" w:beforeAutospacing="1" w:after="100" w:afterAutospacing="1" w:line="240" w:lineRule="auto"/>
        <w:ind w:left="720"/>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897B0C">
              <w:rPr>
                <w:rFonts w:asciiTheme="minorHAnsi" w:hAnsiTheme="minorHAnsi"/>
                <w:sz w:val="14"/>
                <w:szCs w:val="14"/>
              </w:rPr>
              <w:t>(odtlačok pečiatky,</w:t>
            </w:r>
            <w:r w:rsidR="007B13C3" w:rsidRPr="00897B0C">
              <w:rPr>
                <w:rFonts w:asciiTheme="minorHAnsi" w:hAnsiTheme="minorHAnsi"/>
                <w:sz w:val="14"/>
                <w:szCs w:val="14"/>
              </w:rPr>
              <w:t xml:space="preserve"> </w:t>
            </w:r>
            <w:r w:rsidR="00537B46" w:rsidRPr="00897B0C">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3F957" w14:textId="77777777" w:rsidR="007B75FD" w:rsidRDefault="007B75FD" w:rsidP="00BC0D02">
      <w:pPr>
        <w:spacing w:after="0" w:line="240" w:lineRule="auto"/>
      </w:pPr>
      <w:r>
        <w:separator/>
      </w:r>
    </w:p>
  </w:endnote>
  <w:endnote w:type="continuationSeparator" w:id="0">
    <w:p w14:paraId="46AFDBFB" w14:textId="77777777" w:rsidR="007B75FD" w:rsidRDefault="007B75FD"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36808" w14:textId="77777777" w:rsidR="007B75FD" w:rsidRDefault="007B75FD" w:rsidP="00BC0D02">
      <w:pPr>
        <w:spacing w:after="0" w:line="240" w:lineRule="auto"/>
      </w:pPr>
      <w:r>
        <w:separator/>
      </w:r>
    </w:p>
  </w:footnote>
  <w:footnote w:type="continuationSeparator" w:id="0">
    <w:p w14:paraId="2959E1EC" w14:textId="77777777" w:rsidR="007B75FD" w:rsidRDefault="007B75FD"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4B5770"/>
    <w:multiLevelType w:val="hybridMultilevel"/>
    <w:tmpl w:val="7926089C"/>
    <w:lvl w:ilvl="0" w:tplc="9D5098D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2">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6647920"/>
    <w:multiLevelType w:val="multilevel"/>
    <w:tmpl w:val="9968D9F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4">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1">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7"/>
  </w:num>
  <w:num w:numId="5">
    <w:abstractNumId w:val="24"/>
  </w:num>
  <w:num w:numId="6">
    <w:abstractNumId w:val="2"/>
  </w:num>
  <w:num w:numId="7">
    <w:abstractNumId w:val="20"/>
  </w:num>
  <w:num w:numId="8">
    <w:abstractNumId w:val="41"/>
  </w:num>
  <w:num w:numId="9">
    <w:abstractNumId w:val="9"/>
  </w:num>
  <w:num w:numId="10">
    <w:abstractNumId w:val="28"/>
  </w:num>
  <w:num w:numId="11">
    <w:abstractNumId w:val="22"/>
  </w:num>
  <w:num w:numId="12">
    <w:abstractNumId w:val="26"/>
  </w:num>
  <w:num w:numId="13">
    <w:abstractNumId w:val="4"/>
  </w:num>
  <w:num w:numId="14">
    <w:abstractNumId w:val="31"/>
  </w:num>
  <w:num w:numId="15">
    <w:abstractNumId w:val="7"/>
  </w:num>
  <w:num w:numId="16">
    <w:abstractNumId w:val="17"/>
  </w:num>
  <w:num w:numId="17">
    <w:abstractNumId w:val="11"/>
  </w:num>
  <w:num w:numId="18">
    <w:abstractNumId w:val="18"/>
  </w:num>
  <w:num w:numId="19">
    <w:abstractNumId w:val="39"/>
  </w:num>
  <w:num w:numId="20">
    <w:abstractNumId w:val="14"/>
  </w:num>
  <w:num w:numId="21">
    <w:abstractNumId w:val="40"/>
  </w:num>
  <w:num w:numId="22">
    <w:abstractNumId w:val="5"/>
  </w:num>
  <w:num w:numId="23">
    <w:abstractNumId w:val="23"/>
  </w:num>
  <w:num w:numId="24">
    <w:abstractNumId w:val="0"/>
  </w:num>
  <w:num w:numId="25">
    <w:abstractNumId w:val="1"/>
  </w:num>
  <w:num w:numId="26">
    <w:abstractNumId w:val="36"/>
  </w:num>
  <w:num w:numId="27">
    <w:abstractNumId w:val="30"/>
  </w:num>
  <w:num w:numId="28">
    <w:abstractNumId w:val="29"/>
  </w:num>
  <w:num w:numId="29">
    <w:abstractNumId w:val="3"/>
  </w:num>
  <w:num w:numId="30">
    <w:abstractNumId w:val="38"/>
  </w:num>
  <w:num w:numId="31">
    <w:abstractNumId w:val="15"/>
  </w:num>
  <w:num w:numId="32">
    <w:abstractNumId w:val="16"/>
  </w:num>
  <w:num w:numId="33">
    <w:abstractNumId w:val="42"/>
  </w:num>
  <w:num w:numId="34">
    <w:abstractNumId w:val="48"/>
  </w:num>
  <w:num w:numId="35">
    <w:abstractNumId w:val="19"/>
  </w:num>
  <w:num w:numId="36">
    <w:abstractNumId w:val="45"/>
  </w:num>
  <w:num w:numId="37">
    <w:abstractNumId w:val="46"/>
  </w:num>
  <w:num w:numId="38">
    <w:abstractNumId w:val="25"/>
  </w:num>
  <w:num w:numId="39">
    <w:abstractNumId w:val="43"/>
  </w:num>
  <w:num w:numId="40">
    <w:abstractNumId w:val="37"/>
  </w:num>
  <w:num w:numId="41">
    <w:abstractNumId w:val="44"/>
  </w:num>
  <w:num w:numId="42">
    <w:abstractNumId w:val="47"/>
  </w:num>
  <w:num w:numId="43">
    <w:abstractNumId w:val="13"/>
  </w:num>
  <w:num w:numId="44">
    <w:abstractNumId w:val="35"/>
  </w:num>
  <w:num w:numId="45">
    <w:abstractNumId w:val="33"/>
  </w:num>
  <w:num w:numId="46">
    <w:abstractNumId w:val="34"/>
  </w:num>
  <w:num w:numId="47">
    <w:abstractNumId w:val="32"/>
  </w:num>
  <w:num w:numId="48">
    <w:abstractNumId w:val="21"/>
  </w:num>
  <w:num w:numId="49">
    <w:abstractNumId w:val="12"/>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trackRevisions/>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038B"/>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4D64"/>
    <w:rsid w:val="001200B2"/>
    <w:rsid w:val="00122ABD"/>
    <w:rsid w:val="00126865"/>
    <w:rsid w:val="001302D5"/>
    <w:rsid w:val="00136716"/>
    <w:rsid w:val="00137CFF"/>
    <w:rsid w:val="00142C1C"/>
    <w:rsid w:val="001452E1"/>
    <w:rsid w:val="00147DC5"/>
    <w:rsid w:val="00161909"/>
    <w:rsid w:val="001623C5"/>
    <w:rsid w:val="00162CDF"/>
    <w:rsid w:val="00166EC8"/>
    <w:rsid w:val="00167183"/>
    <w:rsid w:val="0016764A"/>
    <w:rsid w:val="001678AC"/>
    <w:rsid w:val="00180945"/>
    <w:rsid w:val="00191295"/>
    <w:rsid w:val="00195E24"/>
    <w:rsid w:val="00197948"/>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203E4"/>
    <w:rsid w:val="0023012E"/>
    <w:rsid w:val="0024332F"/>
    <w:rsid w:val="002464FA"/>
    <w:rsid w:val="00246E4E"/>
    <w:rsid w:val="00250B81"/>
    <w:rsid w:val="0025128F"/>
    <w:rsid w:val="00252427"/>
    <w:rsid w:val="00252D17"/>
    <w:rsid w:val="00261884"/>
    <w:rsid w:val="00264E06"/>
    <w:rsid w:val="00265BD3"/>
    <w:rsid w:val="00272929"/>
    <w:rsid w:val="00274B02"/>
    <w:rsid w:val="002756C6"/>
    <w:rsid w:val="002758F1"/>
    <w:rsid w:val="00277232"/>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6101E"/>
    <w:rsid w:val="00365722"/>
    <w:rsid w:val="003668E1"/>
    <w:rsid w:val="00367160"/>
    <w:rsid w:val="00370E7F"/>
    <w:rsid w:val="00371957"/>
    <w:rsid w:val="00375E9D"/>
    <w:rsid w:val="00377001"/>
    <w:rsid w:val="00377099"/>
    <w:rsid w:val="00387C80"/>
    <w:rsid w:val="003A28E7"/>
    <w:rsid w:val="003A6DDA"/>
    <w:rsid w:val="003B0D9A"/>
    <w:rsid w:val="003B350A"/>
    <w:rsid w:val="003C09C5"/>
    <w:rsid w:val="003C14BF"/>
    <w:rsid w:val="003C4B37"/>
    <w:rsid w:val="003C4ED7"/>
    <w:rsid w:val="003C50C6"/>
    <w:rsid w:val="003C69D1"/>
    <w:rsid w:val="003C7493"/>
    <w:rsid w:val="003D04F9"/>
    <w:rsid w:val="003D398F"/>
    <w:rsid w:val="003D6F2C"/>
    <w:rsid w:val="003E2AD7"/>
    <w:rsid w:val="003F077B"/>
    <w:rsid w:val="004022A5"/>
    <w:rsid w:val="00407535"/>
    <w:rsid w:val="00407B47"/>
    <w:rsid w:val="00412861"/>
    <w:rsid w:val="00415C5D"/>
    <w:rsid w:val="00425CD9"/>
    <w:rsid w:val="004307C5"/>
    <w:rsid w:val="004373C3"/>
    <w:rsid w:val="00440224"/>
    <w:rsid w:val="00442C21"/>
    <w:rsid w:val="004430F3"/>
    <w:rsid w:val="00445692"/>
    <w:rsid w:val="0045133E"/>
    <w:rsid w:val="004561E7"/>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04DE9"/>
    <w:rsid w:val="00611B01"/>
    <w:rsid w:val="00613CB0"/>
    <w:rsid w:val="006226D1"/>
    <w:rsid w:val="0062430F"/>
    <w:rsid w:val="00625A93"/>
    <w:rsid w:val="0062742C"/>
    <w:rsid w:val="00632B5A"/>
    <w:rsid w:val="00640F38"/>
    <w:rsid w:val="0064384C"/>
    <w:rsid w:val="00645CA2"/>
    <w:rsid w:val="00661A8C"/>
    <w:rsid w:val="00663DD9"/>
    <w:rsid w:val="00665777"/>
    <w:rsid w:val="0066779E"/>
    <w:rsid w:val="00670DC9"/>
    <w:rsid w:val="006718EB"/>
    <w:rsid w:val="00671DAC"/>
    <w:rsid w:val="006804D2"/>
    <w:rsid w:val="00687204"/>
    <w:rsid w:val="006875B7"/>
    <w:rsid w:val="00691153"/>
    <w:rsid w:val="006916E6"/>
    <w:rsid w:val="0069512B"/>
    <w:rsid w:val="00695E76"/>
    <w:rsid w:val="006A4434"/>
    <w:rsid w:val="006A79B9"/>
    <w:rsid w:val="006B5B08"/>
    <w:rsid w:val="006C4699"/>
    <w:rsid w:val="006C4C0A"/>
    <w:rsid w:val="006C535B"/>
    <w:rsid w:val="006C59B2"/>
    <w:rsid w:val="006C6067"/>
    <w:rsid w:val="006D138B"/>
    <w:rsid w:val="006D725D"/>
    <w:rsid w:val="006E1A8A"/>
    <w:rsid w:val="006E277A"/>
    <w:rsid w:val="006F24C6"/>
    <w:rsid w:val="006F4FDB"/>
    <w:rsid w:val="006F7724"/>
    <w:rsid w:val="00703968"/>
    <w:rsid w:val="0070421F"/>
    <w:rsid w:val="0070528A"/>
    <w:rsid w:val="007078DC"/>
    <w:rsid w:val="00711E1C"/>
    <w:rsid w:val="00717E85"/>
    <w:rsid w:val="00727588"/>
    <w:rsid w:val="00731FBF"/>
    <w:rsid w:val="007507C4"/>
    <w:rsid w:val="00750B69"/>
    <w:rsid w:val="00762B20"/>
    <w:rsid w:val="00763BA6"/>
    <w:rsid w:val="00765530"/>
    <w:rsid w:val="00770979"/>
    <w:rsid w:val="007824CA"/>
    <w:rsid w:val="00783769"/>
    <w:rsid w:val="00793ABC"/>
    <w:rsid w:val="0079464A"/>
    <w:rsid w:val="00797475"/>
    <w:rsid w:val="007A139E"/>
    <w:rsid w:val="007A766A"/>
    <w:rsid w:val="007B13C3"/>
    <w:rsid w:val="007B166A"/>
    <w:rsid w:val="007B202B"/>
    <w:rsid w:val="007B2DB1"/>
    <w:rsid w:val="007B4C37"/>
    <w:rsid w:val="007B75FD"/>
    <w:rsid w:val="007C0BDF"/>
    <w:rsid w:val="007C7B6C"/>
    <w:rsid w:val="007D05E9"/>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6D4C"/>
    <w:rsid w:val="00897B0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904A37"/>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60EBB"/>
    <w:rsid w:val="0097006A"/>
    <w:rsid w:val="009725A3"/>
    <w:rsid w:val="00976BA4"/>
    <w:rsid w:val="00980F41"/>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40853"/>
    <w:rsid w:val="00A51D16"/>
    <w:rsid w:val="00A62690"/>
    <w:rsid w:val="00A64B3E"/>
    <w:rsid w:val="00A65F09"/>
    <w:rsid w:val="00A827D7"/>
    <w:rsid w:val="00A82CF9"/>
    <w:rsid w:val="00A866BB"/>
    <w:rsid w:val="00A9335F"/>
    <w:rsid w:val="00AA24AB"/>
    <w:rsid w:val="00AA5B24"/>
    <w:rsid w:val="00AB76F3"/>
    <w:rsid w:val="00AC3B4F"/>
    <w:rsid w:val="00AD0082"/>
    <w:rsid w:val="00AD3453"/>
    <w:rsid w:val="00AD4741"/>
    <w:rsid w:val="00AD6A42"/>
    <w:rsid w:val="00AE141D"/>
    <w:rsid w:val="00AE3514"/>
    <w:rsid w:val="00AE5FF4"/>
    <w:rsid w:val="00AF2B95"/>
    <w:rsid w:val="00B041DE"/>
    <w:rsid w:val="00B05BA1"/>
    <w:rsid w:val="00B05F6F"/>
    <w:rsid w:val="00B10FA0"/>
    <w:rsid w:val="00B120C2"/>
    <w:rsid w:val="00B1636E"/>
    <w:rsid w:val="00B1645A"/>
    <w:rsid w:val="00B23EA3"/>
    <w:rsid w:val="00B24AF5"/>
    <w:rsid w:val="00B31380"/>
    <w:rsid w:val="00B4103C"/>
    <w:rsid w:val="00B42369"/>
    <w:rsid w:val="00B54D7E"/>
    <w:rsid w:val="00B56D55"/>
    <w:rsid w:val="00B60050"/>
    <w:rsid w:val="00B60F0C"/>
    <w:rsid w:val="00B62270"/>
    <w:rsid w:val="00B624DB"/>
    <w:rsid w:val="00B67100"/>
    <w:rsid w:val="00B7080D"/>
    <w:rsid w:val="00B83F39"/>
    <w:rsid w:val="00B86B28"/>
    <w:rsid w:val="00B949B3"/>
    <w:rsid w:val="00BB11F4"/>
    <w:rsid w:val="00BB4E45"/>
    <w:rsid w:val="00BC0D02"/>
    <w:rsid w:val="00BC3879"/>
    <w:rsid w:val="00BE5DDF"/>
    <w:rsid w:val="00BE6FDA"/>
    <w:rsid w:val="00BE70B8"/>
    <w:rsid w:val="00BF0224"/>
    <w:rsid w:val="00BF2064"/>
    <w:rsid w:val="00BF42F4"/>
    <w:rsid w:val="00BF76BE"/>
    <w:rsid w:val="00C00827"/>
    <w:rsid w:val="00C00A30"/>
    <w:rsid w:val="00C013B5"/>
    <w:rsid w:val="00C040C2"/>
    <w:rsid w:val="00C06FD2"/>
    <w:rsid w:val="00C123ED"/>
    <w:rsid w:val="00C25C08"/>
    <w:rsid w:val="00C3562F"/>
    <w:rsid w:val="00C36F09"/>
    <w:rsid w:val="00C4340A"/>
    <w:rsid w:val="00C506BA"/>
    <w:rsid w:val="00C5175F"/>
    <w:rsid w:val="00C54B3F"/>
    <w:rsid w:val="00C710FD"/>
    <w:rsid w:val="00C80E8C"/>
    <w:rsid w:val="00C932E5"/>
    <w:rsid w:val="00C93B56"/>
    <w:rsid w:val="00C97860"/>
    <w:rsid w:val="00CA3FD3"/>
    <w:rsid w:val="00CA76B0"/>
    <w:rsid w:val="00CA7B37"/>
    <w:rsid w:val="00CB6C13"/>
    <w:rsid w:val="00CB74C9"/>
    <w:rsid w:val="00CC00DF"/>
    <w:rsid w:val="00CC316E"/>
    <w:rsid w:val="00CC5437"/>
    <w:rsid w:val="00CC609B"/>
    <w:rsid w:val="00CD03D7"/>
    <w:rsid w:val="00CD310A"/>
    <w:rsid w:val="00CE155D"/>
    <w:rsid w:val="00CE1925"/>
    <w:rsid w:val="00CE61D2"/>
    <w:rsid w:val="00CE6504"/>
    <w:rsid w:val="00CE6DD1"/>
    <w:rsid w:val="00CE76F9"/>
    <w:rsid w:val="00CF2F01"/>
    <w:rsid w:val="00D00608"/>
    <w:rsid w:val="00D063C5"/>
    <w:rsid w:val="00D10CAE"/>
    <w:rsid w:val="00D15083"/>
    <w:rsid w:val="00D17172"/>
    <w:rsid w:val="00D20A09"/>
    <w:rsid w:val="00D23AAA"/>
    <w:rsid w:val="00D23B8A"/>
    <w:rsid w:val="00D27FED"/>
    <w:rsid w:val="00D31737"/>
    <w:rsid w:val="00D42D28"/>
    <w:rsid w:val="00D45C9F"/>
    <w:rsid w:val="00D46ADF"/>
    <w:rsid w:val="00D54F14"/>
    <w:rsid w:val="00D56D3E"/>
    <w:rsid w:val="00D6596B"/>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3F95"/>
    <w:rsid w:val="00E375FF"/>
    <w:rsid w:val="00E4172F"/>
    <w:rsid w:val="00E443BD"/>
    <w:rsid w:val="00E44CF5"/>
    <w:rsid w:val="00E57E1A"/>
    <w:rsid w:val="00E63D11"/>
    <w:rsid w:val="00E63EF7"/>
    <w:rsid w:val="00E64A72"/>
    <w:rsid w:val="00E67898"/>
    <w:rsid w:val="00E712E2"/>
    <w:rsid w:val="00E72D4F"/>
    <w:rsid w:val="00E7509B"/>
    <w:rsid w:val="00E76BD0"/>
    <w:rsid w:val="00E77E30"/>
    <w:rsid w:val="00E90101"/>
    <w:rsid w:val="00E93764"/>
    <w:rsid w:val="00EA3997"/>
    <w:rsid w:val="00EB13A1"/>
    <w:rsid w:val="00EC1EF4"/>
    <w:rsid w:val="00ED2089"/>
    <w:rsid w:val="00ED2C6D"/>
    <w:rsid w:val="00EE493D"/>
    <w:rsid w:val="00EE60C6"/>
    <w:rsid w:val="00EE64CC"/>
    <w:rsid w:val="00EF2A03"/>
    <w:rsid w:val="00EF5921"/>
    <w:rsid w:val="00EF7EB5"/>
    <w:rsid w:val="00F0117C"/>
    <w:rsid w:val="00F026A3"/>
    <w:rsid w:val="00F07F8D"/>
    <w:rsid w:val="00F14A58"/>
    <w:rsid w:val="00F169A6"/>
    <w:rsid w:val="00F2027D"/>
    <w:rsid w:val="00F2303C"/>
    <w:rsid w:val="00F3293F"/>
    <w:rsid w:val="00F36FB2"/>
    <w:rsid w:val="00F445E6"/>
    <w:rsid w:val="00F5212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B6FD3"/>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9944">
      <w:bodyDiv w:val="1"/>
      <w:marLeft w:val="0"/>
      <w:marRight w:val="0"/>
      <w:marTop w:val="0"/>
      <w:marBottom w:val="0"/>
      <w:divBdr>
        <w:top w:val="none" w:sz="0" w:space="0" w:color="auto"/>
        <w:left w:val="none" w:sz="0" w:space="0" w:color="auto"/>
        <w:bottom w:val="none" w:sz="0" w:space="0" w:color="auto"/>
        <w:right w:val="none" w:sz="0" w:space="0" w:color="auto"/>
      </w:divBdr>
    </w:div>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0B247-21B3-4C81-A9C2-806CBF863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A34C1F-6198-4DA0-9C17-316240A6F3BF}">
  <ds:schemaRef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AA2EA869-D534-40DE-A343-0B5C457B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7968</Words>
  <Characters>45422</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