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A664BD" w14:textId="17E9D071" w:rsidR="00FA3B2E" w:rsidRPr="00A52A4F" w:rsidRDefault="00C15A7A" w:rsidP="000D162B">
      <w:pPr>
        <w:jc w:val="right"/>
        <w:rPr>
          <w:rFonts w:asciiTheme="minorHAnsi" w:hAnsiTheme="minorHAnsi" w:cstheme="minorHAnsi"/>
          <w:b/>
          <w:sz w:val="10"/>
          <w:szCs w:val="10"/>
        </w:rPr>
      </w:pPr>
      <w:bookmarkStart w:id="0" w:name="_GoBack"/>
      <w:bookmarkEnd w:id="0"/>
      <w:r w:rsidRPr="009C39C1">
        <w:rPr>
          <w:rFonts w:ascii="Arial" w:hAnsi="Arial" w:cs="Arial"/>
          <w:sz w:val="22"/>
          <w:szCs w:val="22"/>
        </w:rPr>
        <w:tab/>
      </w:r>
      <w:r w:rsidRPr="009C39C1">
        <w:rPr>
          <w:rFonts w:ascii="Arial" w:hAnsi="Arial" w:cs="Arial"/>
          <w:sz w:val="22"/>
          <w:szCs w:val="22"/>
        </w:rPr>
        <w:tab/>
      </w:r>
      <w:r w:rsidR="005A073D" w:rsidRPr="00C6297E">
        <w:rPr>
          <w:rFonts w:asciiTheme="minorHAnsi" w:hAnsiTheme="minorHAnsi" w:cstheme="minorHAnsi"/>
          <w:i/>
          <w:sz w:val="22"/>
          <w:szCs w:val="22"/>
        </w:rPr>
        <w:t xml:space="preserve">Príloha č. </w:t>
      </w:r>
      <w:r w:rsidR="00874411">
        <w:rPr>
          <w:rFonts w:asciiTheme="minorHAnsi" w:hAnsiTheme="minorHAnsi" w:cstheme="minorHAnsi"/>
          <w:i/>
          <w:sz w:val="22"/>
          <w:szCs w:val="22"/>
        </w:rPr>
        <w:t>5</w:t>
      </w:r>
      <w:r w:rsidR="005A073D" w:rsidRPr="00C6297E">
        <w:rPr>
          <w:rFonts w:asciiTheme="minorHAnsi" w:hAnsiTheme="minorHAnsi" w:cstheme="minorHAnsi"/>
          <w:i/>
          <w:sz w:val="22"/>
          <w:szCs w:val="22"/>
        </w:rPr>
        <w:t xml:space="preserve"> výzvy</w:t>
      </w:r>
    </w:p>
    <w:p w14:paraId="4FF03856" w14:textId="61DCED70" w:rsidR="000D162B" w:rsidRDefault="000D162B" w:rsidP="00FC3A6C">
      <w:pPr>
        <w:tabs>
          <w:tab w:val="center" w:pos="4536"/>
          <w:tab w:val="center" w:pos="7002"/>
          <w:tab w:val="right" w:pos="9072"/>
          <w:tab w:val="left" w:pos="11395"/>
        </w:tabs>
        <w:jc w:val="center"/>
        <w:rPr>
          <w:rFonts w:asciiTheme="minorHAnsi" w:hAnsiTheme="minorHAnsi" w:cstheme="minorHAnsi"/>
          <w:b/>
          <w:sz w:val="22"/>
          <w:szCs w:val="22"/>
        </w:rPr>
      </w:pPr>
      <w:r>
        <w:rPr>
          <w:rFonts w:asciiTheme="minorHAnsi" w:hAnsiTheme="minorHAnsi" w:cstheme="minorHAnsi"/>
          <w:b/>
          <w:sz w:val="22"/>
          <w:szCs w:val="22"/>
        </w:rPr>
        <w:t xml:space="preserve">Zoznam ďalších </w:t>
      </w:r>
      <w:r w:rsidR="00D7413E">
        <w:rPr>
          <w:rFonts w:asciiTheme="minorHAnsi" w:hAnsiTheme="minorHAnsi" w:cstheme="minorHAnsi"/>
          <w:b/>
          <w:sz w:val="22"/>
          <w:szCs w:val="22"/>
        </w:rPr>
        <w:t xml:space="preserve">údajov </w:t>
      </w:r>
    </w:p>
    <w:p w14:paraId="619ADC7A" w14:textId="77777777" w:rsidR="00087DCE" w:rsidRPr="00F11981" w:rsidRDefault="00087DCE" w:rsidP="00FC3A6C">
      <w:pPr>
        <w:tabs>
          <w:tab w:val="center" w:pos="4536"/>
          <w:tab w:val="center" w:pos="7002"/>
          <w:tab w:val="right" w:pos="9072"/>
          <w:tab w:val="left" w:pos="11395"/>
        </w:tabs>
        <w:jc w:val="center"/>
        <w:rPr>
          <w:rFonts w:asciiTheme="minorHAnsi" w:hAnsiTheme="minorHAnsi" w:cstheme="minorHAnsi"/>
          <w:b/>
          <w:sz w:val="6"/>
          <w:szCs w:val="6"/>
        </w:rPr>
      </w:pPr>
    </w:p>
    <w:p w14:paraId="6F5602A5" w14:textId="69FF7B3E" w:rsidR="00D7413E" w:rsidRPr="00F11981" w:rsidRDefault="00D7413E" w:rsidP="00F11981">
      <w:pPr>
        <w:pStyle w:val="Nadpis1"/>
      </w:pPr>
      <w:r w:rsidRPr="00F11981">
        <w:t>1. Sledované údaje pre potreby SO</w:t>
      </w:r>
    </w:p>
    <w:p w14:paraId="6177DC6D" w14:textId="77777777" w:rsidR="00F11981" w:rsidRPr="00F11981" w:rsidRDefault="00F11981" w:rsidP="00F11981">
      <w:pPr>
        <w:tabs>
          <w:tab w:val="center" w:pos="4536"/>
          <w:tab w:val="center" w:pos="7002"/>
          <w:tab w:val="right" w:pos="9072"/>
          <w:tab w:val="left" w:pos="11395"/>
        </w:tabs>
        <w:ind w:left="-426"/>
        <w:rPr>
          <w:rFonts w:asciiTheme="minorHAnsi" w:hAnsiTheme="minorHAnsi" w:cstheme="minorHAnsi"/>
          <w:b/>
          <w:sz w:val="6"/>
          <w:szCs w:val="6"/>
        </w:rPr>
      </w:pPr>
    </w:p>
    <w:p w14:paraId="6A54A637" w14:textId="4E5034C3" w:rsidR="00C6297E" w:rsidRPr="00F11981" w:rsidRDefault="00F11981" w:rsidP="003B334B">
      <w:pPr>
        <w:pStyle w:val="Nadpis2"/>
        <w:shd w:val="clear" w:color="auto" w:fill="0070C0"/>
      </w:pPr>
      <w:r w:rsidRPr="00F11981">
        <w:t xml:space="preserve">1.1 </w:t>
      </w:r>
      <w:r w:rsidR="00FC3A6C" w:rsidRPr="00F11981">
        <w:t>Zoznam sledovaných údajov počas realizácie projektu podľa hlavných aktivít</w:t>
      </w:r>
      <w:r w:rsidR="00FC3A6C" w:rsidRPr="00037BE9">
        <w:rPr>
          <w:rStyle w:val="Odkaznapoznmkupodiarou"/>
          <w:rFonts w:cstheme="minorHAnsi"/>
        </w:rPr>
        <w:footnoteReference w:id="1"/>
      </w:r>
    </w:p>
    <w:p w14:paraId="63231A2E" w14:textId="77777777" w:rsidR="00674E1C" w:rsidRPr="00A52A4F" w:rsidRDefault="00674E1C" w:rsidP="00C6297E">
      <w:pPr>
        <w:tabs>
          <w:tab w:val="center" w:pos="4536"/>
          <w:tab w:val="center" w:pos="7002"/>
          <w:tab w:val="right" w:pos="9072"/>
          <w:tab w:val="left" w:pos="11395"/>
        </w:tabs>
        <w:rPr>
          <w:rFonts w:asciiTheme="minorHAnsi" w:hAnsiTheme="minorHAnsi" w:cstheme="minorHAnsi"/>
          <w:b/>
          <w:sz w:val="10"/>
          <w:szCs w:val="10"/>
        </w:rPr>
      </w:pPr>
    </w:p>
    <w:p w14:paraId="436B68E7" w14:textId="2CB5672B" w:rsidR="00087DB2" w:rsidRPr="00D63C11" w:rsidRDefault="00D63C11" w:rsidP="00E53838">
      <w:pPr>
        <w:tabs>
          <w:tab w:val="center" w:pos="4536"/>
          <w:tab w:val="center" w:pos="7002"/>
          <w:tab w:val="right" w:pos="9072"/>
          <w:tab w:val="left" w:pos="11395"/>
        </w:tabs>
        <w:ind w:left="-426"/>
        <w:jc w:val="both"/>
        <w:rPr>
          <w:rFonts w:asciiTheme="minorHAnsi" w:hAnsiTheme="minorHAnsi" w:cstheme="minorHAnsi"/>
          <w:b/>
          <w:sz w:val="20"/>
          <w:szCs w:val="20"/>
        </w:rPr>
      </w:pPr>
      <w:r w:rsidRPr="00D63C11">
        <w:rPr>
          <w:rFonts w:asciiTheme="minorHAnsi" w:hAnsiTheme="minorHAnsi" w:cstheme="minorHAnsi"/>
          <w:b/>
          <w:sz w:val="20"/>
          <w:szCs w:val="20"/>
        </w:rPr>
        <w:t xml:space="preserve">Typ aktivity </w:t>
      </w:r>
      <w:r w:rsidR="00106E13">
        <w:rPr>
          <w:rFonts w:asciiTheme="minorHAnsi" w:hAnsiTheme="minorHAnsi" w:cstheme="minorHAnsi"/>
          <w:b/>
          <w:sz w:val="20"/>
          <w:szCs w:val="20"/>
        </w:rPr>
        <w:t>C:</w:t>
      </w:r>
      <w:r w:rsidRPr="00D63C11">
        <w:rPr>
          <w:rFonts w:asciiTheme="minorHAnsi" w:hAnsiTheme="minorHAnsi" w:cstheme="minorHAnsi"/>
          <w:b/>
          <w:sz w:val="20"/>
          <w:szCs w:val="20"/>
        </w:rPr>
        <w:t xml:space="preserve"> </w:t>
      </w:r>
      <w:r w:rsidR="00087DB2" w:rsidRPr="00087DB2">
        <w:rPr>
          <w:rFonts w:asciiTheme="minorHAnsi" w:hAnsiTheme="minorHAnsi" w:cstheme="minorHAnsi"/>
          <w:b/>
          <w:sz w:val="20"/>
          <w:szCs w:val="20"/>
        </w:rPr>
        <w:t>Vybudovanie, resp. dobudovanie systému nakladania s komunálnym odpadom (napr. zakúpenie zberných nádob, kontajnerov, vybudovanie stojísk)</w:t>
      </w:r>
    </w:p>
    <w:tbl>
      <w:tblPr>
        <w:tblStyle w:val="Mriekatabuky"/>
        <w:tblW w:w="15027" w:type="dxa"/>
        <w:tblInd w:w="-431" w:type="dxa"/>
        <w:tblLook w:val="04A0" w:firstRow="1" w:lastRow="0" w:firstColumn="1" w:lastColumn="0" w:noHBand="0" w:noVBand="1"/>
      </w:tblPr>
      <w:tblGrid>
        <w:gridCol w:w="1702"/>
        <w:gridCol w:w="4536"/>
        <w:gridCol w:w="8789"/>
      </w:tblGrid>
      <w:tr w:rsidR="00FC3A6C" w:rsidRPr="00F11981" w14:paraId="79FFAC49" w14:textId="77777777" w:rsidTr="00F11981">
        <w:tc>
          <w:tcPr>
            <w:tcW w:w="1702" w:type="dxa"/>
            <w:shd w:val="clear" w:color="auto" w:fill="D9E2F3" w:themeFill="accent5" w:themeFillTint="33"/>
          </w:tcPr>
          <w:p w14:paraId="24455F98" w14:textId="77777777" w:rsidR="00FC3A6C" w:rsidRPr="00F11981" w:rsidRDefault="00FC3A6C" w:rsidP="00E41418">
            <w:pPr>
              <w:spacing w:before="120" w:after="120"/>
              <w:jc w:val="center"/>
              <w:rPr>
                <w:rFonts w:asciiTheme="minorHAnsi" w:hAnsiTheme="minorHAnsi" w:cstheme="minorHAnsi"/>
                <w:b/>
                <w:sz w:val="18"/>
                <w:szCs w:val="18"/>
              </w:rPr>
            </w:pPr>
            <w:r w:rsidRPr="00F11981">
              <w:rPr>
                <w:rFonts w:asciiTheme="minorHAnsi" w:hAnsiTheme="minorHAnsi" w:cstheme="minorHAnsi"/>
                <w:b/>
                <w:sz w:val="18"/>
                <w:szCs w:val="18"/>
              </w:rPr>
              <w:t>Hlavná aktivita</w:t>
            </w:r>
          </w:p>
        </w:tc>
        <w:tc>
          <w:tcPr>
            <w:tcW w:w="4536" w:type="dxa"/>
            <w:shd w:val="clear" w:color="auto" w:fill="D9E2F3" w:themeFill="accent5" w:themeFillTint="33"/>
          </w:tcPr>
          <w:p w14:paraId="1470FD3F" w14:textId="77777777" w:rsidR="00FC3A6C" w:rsidRPr="00F11981" w:rsidRDefault="00FC3A6C" w:rsidP="00E41418">
            <w:pPr>
              <w:spacing w:before="120" w:after="120"/>
              <w:jc w:val="center"/>
              <w:rPr>
                <w:rFonts w:asciiTheme="minorHAnsi" w:hAnsiTheme="minorHAnsi" w:cstheme="minorHAnsi"/>
                <w:b/>
                <w:sz w:val="18"/>
                <w:szCs w:val="18"/>
              </w:rPr>
            </w:pPr>
            <w:r w:rsidRPr="00F11981">
              <w:rPr>
                <w:rFonts w:asciiTheme="minorHAnsi" w:hAnsiTheme="minorHAnsi" w:cstheme="minorHAnsi"/>
                <w:b/>
                <w:sz w:val="18"/>
                <w:szCs w:val="18"/>
              </w:rPr>
              <w:t xml:space="preserve">Sledovaný údaj projektu </w:t>
            </w:r>
          </w:p>
        </w:tc>
        <w:tc>
          <w:tcPr>
            <w:tcW w:w="8789" w:type="dxa"/>
            <w:shd w:val="clear" w:color="auto" w:fill="D9E2F3" w:themeFill="accent5" w:themeFillTint="33"/>
          </w:tcPr>
          <w:p w14:paraId="4DB0281D" w14:textId="77777777" w:rsidR="00FC3A6C" w:rsidRPr="00F11981" w:rsidRDefault="00FC3A6C" w:rsidP="00E41418">
            <w:pPr>
              <w:spacing w:before="120" w:after="120"/>
              <w:jc w:val="center"/>
              <w:rPr>
                <w:rFonts w:asciiTheme="minorHAnsi" w:hAnsiTheme="minorHAnsi" w:cstheme="minorHAnsi"/>
                <w:b/>
                <w:sz w:val="18"/>
                <w:szCs w:val="18"/>
              </w:rPr>
            </w:pPr>
            <w:r w:rsidRPr="00F11981">
              <w:rPr>
                <w:rFonts w:asciiTheme="minorHAnsi" w:hAnsiTheme="minorHAnsi" w:cstheme="minorHAnsi"/>
                <w:b/>
                <w:sz w:val="18"/>
                <w:szCs w:val="18"/>
              </w:rPr>
              <w:t>Definícia sledovaného údaju projektu</w:t>
            </w:r>
          </w:p>
        </w:tc>
      </w:tr>
      <w:tr w:rsidR="00A52A4F" w:rsidRPr="00F11981" w14:paraId="3A427155" w14:textId="77777777" w:rsidTr="00A52A4F">
        <w:tc>
          <w:tcPr>
            <w:tcW w:w="1702" w:type="dxa"/>
            <w:vMerge w:val="restart"/>
            <w:vAlign w:val="center"/>
          </w:tcPr>
          <w:p w14:paraId="3A9A32BF" w14:textId="1B1CBF4D" w:rsidR="00A52A4F" w:rsidRPr="00F11981" w:rsidRDefault="00E53838" w:rsidP="00A52A4F">
            <w:pPr>
              <w:rPr>
                <w:rFonts w:asciiTheme="minorHAnsi" w:hAnsiTheme="minorHAnsi" w:cstheme="minorHAnsi"/>
                <w:b/>
                <w:sz w:val="18"/>
                <w:szCs w:val="18"/>
              </w:rPr>
            </w:pPr>
            <w:r>
              <w:rPr>
                <w:rFonts w:asciiTheme="minorHAnsi" w:hAnsiTheme="minorHAnsi" w:cstheme="minorHAnsi"/>
                <w:b/>
                <w:sz w:val="18"/>
                <w:szCs w:val="18"/>
              </w:rPr>
              <w:t>Vybudovanie, resp. dobudovanie systému zberu a odvozu komunálneho odpadu</w:t>
            </w:r>
          </w:p>
        </w:tc>
        <w:tc>
          <w:tcPr>
            <w:tcW w:w="4536" w:type="dxa"/>
          </w:tcPr>
          <w:p w14:paraId="48999B0F" w14:textId="03F6B86B" w:rsidR="00A52A4F" w:rsidRPr="00F11981" w:rsidRDefault="00A52A4F" w:rsidP="00EE76F6">
            <w:pPr>
              <w:tabs>
                <w:tab w:val="left" w:pos="2778"/>
              </w:tabs>
              <w:rPr>
                <w:rFonts w:asciiTheme="minorHAnsi" w:hAnsiTheme="minorHAnsi" w:cstheme="minorHAnsi"/>
                <w:sz w:val="18"/>
                <w:szCs w:val="18"/>
              </w:rPr>
            </w:pPr>
            <w:r w:rsidRPr="00F11981">
              <w:rPr>
                <w:rFonts w:asciiTheme="minorHAnsi" w:hAnsiTheme="minorHAnsi" w:cstheme="minorHAnsi"/>
                <w:sz w:val="18"/>
                <w:szCs w:val="18"/>
              </w:rPr>
              <w:t xml:space="preserve">Počet vybudovaných stojísk </w:t>
            </w:r>
          </w:p>
        </w:tc>
        <w:tc>
          <w:tcPr>
            <w:tcW w:w="8789" w:type="dxa"/>
          </w:tcPr>
          <w:p w14:paraId="47DE67D7" w14:textId="6359C1AD" w:rsidR="00A52A4F" w:rsidRPr="00F11981" w:rsidRDefault="00A52A4F" w:rsidP="00852B3E">
            <w:pPr>
              <w:rPr>
                <w:rFonts w:asciiTheme="minorHAnsi" w:hAnsiTheme="minorHAnsi" w:cstheme="minorHAnsi"/>
                <w:sz w:val="18"/>
                <w:szCs w:val="18"/>
              </w:rPr>
            </w:pPr>
            <w:r w:rsidRPr="00F11981">
              <w:rPr>
                <w:rFonts w:asciiTheme="minorHAnsi" w:hAnsiTheme="minorHAnsi" w:cstheme="minorHAnsi"/>
                <w:sz w:val="18"/>
                <w:szCs w:val="18"/>
              </w:rPr>
              <w:t>Počet vybudovaných stojísk na umiestenie zberných nádob na zmesový komunálny odpad pre obyvateľov MRK, ktoré boli vybudované v rámci realizácie projektu</w:t>
            </w:r>
          </w:p>
        </w:tc>
      </w:tr>
      <w:tr w:rsidR="00A52A4F" w:rsidRPr="00F11981" w14:paraId="7F2CCC27" w14:textId="77777777" w:rsidTr="00A52A4F">
        <w:tc>
          <w:tcPr>
            <w:tcW w:w="1702" w:type="dxa"/>
            <w:vMerge/>
            <w:vAlign w:val="center"/>
          </w:tcPr>
          <w:p w14:paraId="33DBB7B1" w14:textId="77777777" w:rsidR="00A52A4F" w:rsidRPr="00F11981" w:rsidRDefault="00A52A4F" w:rsidP="00E6684F">
            <w:pPr>
              <w:jc w:val="both"/>
              <w:rPr>
                <w:rFonts w:asciiTheme="minorHAnsi" w:hAnsiTheme="minorHAnsi" w:cstheme="minorHAnsi"/>
                <w:b/>
                <w:sz w:val="18"/>
                <w:szCs w:val="18"/>
              </w:rPr>
            </w:pPr>
          </w:p>
        </w:tc>
        <w:tc>
          <w:tcPr>
            <w:tcW w:w="4536" w:type="dxa"/>
          </w:tcPr>
          <w:p w14:paraId="0F22BFB8" w14:textId="7E075529" w:rsidR="00A52A4F" w:rsidRPr="00F11981" w:rsidRDefault="00A52A4F" w:rsidP="00EE76F6">
            <w:pPr>
              <w:tabs>
                <w:tab w:val="left" w:pos="2778"/>
              </w:tabs>
              <w:rPr>
                <w:rFonts w:asciiTheme="minorHAnsi" w:hAnsiTheme="minorHAnsi" w:cstheme="minorHAnsi"/>
                <w:sz w:val="18"/>
                <w:szCs w:val="18"/>
              </w:rPr>
            </w:pPr>
            <w:r w:rsidRPr="00F11981">
              <w:rPr>
                <w:rFonts w:asciiTheme="minorHAnsi" w:hAnsiTheme="minorHAnsi" w:cstheme="minorHAnsi"/>
                <w:sz w:val="18"/>
                <w:szCs w:val="18"/>
              </w:rPr>
              <w:t>Počet dobudovaných stojísk</w:t>
            </w:r>
          </w:p>
        </w:tc>
        <w:tc>
          <w:tcPr>
            <w:tcW w:w="8789" w:type="dxa"/>
          </w:tcPr>
          <w:p w14:paraId="4321B515" w14:textId="30A680ED" w:rsidR="00A52A4F" w:rsidRPr="00F11981" w:rsidRDefault="00A52A4F" w:rsidP="00852B3E">
            <w:pPr>
              <w:rPr>
                <w:rFonts w:asciiTheme="minorHAnsi" w:hAnsiTheme="minorHAnsi" w:cstheme="minorHAnsi"/>
                <w:sz w:val="18"/>
                <w:szCs w:val="18"/>
              </w:rPr>
            </w:pPr>
            <w:r w:rsidRPr="00F11981">
              <w:rPr>
                <w:rFonts w:asciiTheme="minorHAnsi" w:hAnsiTheme="minorHAnsi" w:cstheme="minorHAnsi"/>
                <w:sz w:val="18"/>
                <w:szCs w:val="18"/>
              </w:rPr>
              <w:t>Počet dobudovaných stojísk na umiestenie zberných nádob na zmesový komunálny odpad pre obyvateľov MRK, ktoré boli dobudované v rámci realizácie projektu</w:t>
            </w:r>
          </w:p>
        </w:tc>
      </w:tr>
      <w:tr w:rsidR="00A52A4F" w:rsidRPr="00F11981" w14:paraId="4BDE600F" w14:textId="77777777" w:rsidTr="00A52A4F">
        <w:tc>
          <w:tcPr>
            <w:tcW w:w="1702" w:type="dxa"/>
            <w:vMerge/>
            <w:vAlign w:val="center"/>
          </w:tcPr>
          <w:p w14:paraId="5BD97049" w14:textId="34CB28CF" w:rsidR="00A52A4F" w:rsidRPr="00F11981" w:rsidRDefault="00A52A4F" w:rsidP="00E6684F">
            <w:pPr>
              <w:jc w:val="both"/>
              <w:rPr>
                <w:rFonts w:asciiTheme="minorHAnsi" w:hAnsiTheme="minorHAnsi" w:cstheme="minorHAnsi"/>
                <w:b/>
                <w:sz w:val="18"/>
                <w:szCs w:val="18"/>
              </w:rPr>
            </w:pPr>
          </w:p>
        </w:tc>
        <w:tc>
          <w:tcPr>
            <w:tcW w:w="4536" w:type="dxa"/>
          </w:tcPr>
          <w:p w14:paraId="3FB57856" w14:textId="54C82054" w:rsidR="00A52A4F" w:rsidRPr="00F11981" w:rsidRDefault="00A52A4F" w:rsidP="00EE76F6">
            <w:pPr>
              <w:tabs>
                <w:tab w:val="left" w:pos="2778"/>
              </w:tabs>
              <w:rPr>
                <w:rFonts w:asciiTheme="minorHAnsi" w:hAnsiTheme="minorHAnsi" w:cstheme="minorHAnsi"/>
                <w:sz w:val="18"/>
                <w:szCs w:val="18"/>
              </w:rPr>
            </w:pPr>
            <w:r w:rsidRPr="00F11981">
              <w:rPr>
                <w:rFonts w:asciiTheme="minorHAnsi" w:hAnsiTheme="minorHAnsi" w:cstheme="minorHAnsi"/>
                <w:sz w:val="18"/>
                <w:szCs w:val="18"/>
              </w:rPr>
              <w:t xml:space="preserve">Počet vybudovaných zberných dvorov </w:t>
            </w:r>
          </w:p>
        </w:tc>
        <w:tc>
          <w:tcPr>
            <w:tcW w:w="8789" w:type="dxa"/>
          </w:tcPr>
          <w:p w14:paraId="2FD65096" w14:textId="476DA3DE" w:rsidR="00A52A4F" w:rsidRPr="00F11981" w:rsidRDefault="00A52A4F" w:rsidP="00EE76F6">
            <w:pPr>
              <w:rPr>
                <w:rFonts w:asciiTheme="minorHAnsi" w:hAnsiTheme="minorHAnsi" w:cstheme="minorHAnsi"/>
                <w:sz w:val="18"/>
                <w:szCs w:val="18"/>
              </w:rPr>
            </w:pPr>
            <w:r w:rsidRPr="00F11981">
              <w:rPr>
                <w:rFonts w:asciiTheme="minorHAnsi" w:hAnsiTheme="minorHAnsi" w:cstheme="minorHAnsi"/>
                <w:sz w:val="18"/>
                <w:szCs w:val="18"/>
              </w:rPr>
              <w:t>Počet zberných dvorov na umiestnenie zberných nádob, ktoré boli vybudované realizáciou projektu. Účelom vybudovania zberných dvorov je zvýšenie kapacity triedeného zberu komunálnych odpadov</w:t>
            </w:r>
          </w:p>
        </w:tc>
      </w:tr>
      <w:tr w:rsidR="00A52A4F" w:rsidRPr="00F11981" w14:paraId="6ABD3D76" w14:textId="77777777" w:rsidTr="00A52A4F">
        <w:tc>
          <w:tcPr>
            <w:tcW w:w="1702" w:type="dxa"/>
            <w:vMerge/>
            <w:vAlign w:val="center"/>
          </w:tcPr>
          <w:p w14:paraId="68B31B4D" w14:textId="77777777" w:rsidR="00A52A4F" w:rsidRPr="00F11981" w:rsidRDefault="00A52A4F" w:rsidP="00E6684F">
            <w:pPr>
              <w:jc w:val="both"/>
              <w:rPr>
                <w:rFonts w:asciiTheme="minorHAnsi" w:hAnsiTheme="minorHAnsi" w:cstheme="minorHAnsi"/>
                <w:b/>
                <w:sz w:val="18"/>
                <w:szCs w:val="18"/>
              </w:rPr>
            </w:pPr>
          </w:p>
        </w:tc>
        <w:tc>
          <w:tcPr>
            <w:tcW w:w="4536" w:type="dxa"/>
          </w:tcPr>
          <w:p w14:paraId="3A2B47DE" w14:textId="78EBC2A3" w:rsidR="00A52A4F" w:rsidRPr="00F11981" w:rsidRDefault="00A52A4F" w:rsidP="00F11981">
            <w:pPr>
              <w:pStyle w:val="Textpoznmkypodiarou"/>
              <w:tabs>
                <w:tab w:val="left" w:pos="2778"/>
              </w:tabs>
              <w:rPr>
                <w:rFonts w:asciiTheme="minorHAnsi" w:hAnsiTheme="minorHAnsi" w:cstheme="minorHAnsi"/>
                <w:sz w:val="18"/>
                <w:szCs w:val="18"/>
              </w:rPr>
            </w:pPr>
            <w:r w:rsidRPr="00F11981">
              <w:rPr>
                <w:rFonts w:asciiTheme="minorHAnsi" w:hAnsiTheme="minorHAnsi" w:cstheme="minorHAnsi"/>
                <w:sz w:val="18"/>
                <w:szCs w:val="18"/>
              </w:rPr>
              <w:t>Počet dobudovaných zberných dvorov</w:t>
            </w:r>
          </w:p>
        </w:tc>
        <w:tc>
          <w:tcPr>
            <w:tcW w:w="8789" w:type="dxa"/>
          </w:tcPr>
          <w:p w14:paraId="2970E2E5" w14:textId="3227A444" w:rsidR="00A52A4F" w:rsidRPr="00F11981" w:rsidRDefault="00A52A4F" w:rsidP="001068DD">
            <w:pPr>
              <w:rPr>
                <w:rFonts w:asciiTheme="minorHAnsi" w:hAnsiTheme="minorHAnsi" w:cstheme="minorHAnsi"/>
                <w:sz w:val="18"/>
                <w:szCs w:val="18"/>
              </w:rPr>
            </w:pPr>
            <w:r w:rsidRPr="00F11981">
              <w:rPr>
                <w:rFonts w:asciiTheme="minorHAnsi" w:hAnsiTheme="minorHAnsi" w:cstheme="minorHAnsi"/>
                <w:sz w:val="18"/>
                <w:szCs w:val="18"/>
              </w:rPr>
              <w:t>Počet zberných dvorov na umiestnenie zberných nádob, ktoré boli vybudované realizáciou projektu. Účelom vybudovania zberných dvorov je zvýšenie kapacity triedeného zberu komunálnych odpadov</w:t>
            </w:r>
          </w:p>
        </w:tc>
      </w:tr>
      <w:tr w:rsidR="00A52A4F" w:rsidRPr="00F11981" w14:paraId="14EA8698" w14:textId="77777777" w:rsidTr="00A52A4F">
        <w:tc>
          <w:tcPr>
            <w:tcW w:w="1702" w:type="dxa"/>
            <w:vMerge/>
          </w:tcPr>
          <w:p w14:paraId="7D894575" w14:textId="77777777" w:rsidR="00A52A4F" w:rsidRPr="00F11981" w:rsidRDefault="00A52A4F" w:rsidP="0027263B">
            <w:pPr>
              <w:jc w:val="both"/>
              <w:rPr>
                <w:rFonts w:asciiTheme="minorHAnsi" w:hAnsiTheme="minorHAnsi" w:cstheme="minorHAnsi"/>
                <w:b/>
                <w:sz w:val="18"/>
                <w:szCs w:val="18"/>
              </w:rPr>
            </w:pPr>
          </w:p>
        </w:tc>
        <w:tc>
          <w:tcPr>
            <w:tcW w:w="4536" w:type="dxa"/>
          </w:tcPr>
          <w:p w14:paraId="163AA207" w14:textId="77777777" w:rsidR="00A52A4F" w:rsidRPr="00F11981" w:rsidRDefault="00A52A4F" w:rsidP="0027263B">
            <w:pPr>
              <w:tabs>
                <w:tab w:val="left" w:pos="2778"/>
              </w:tabs>
              <w:rPr>
                <w:rFonts w:asciiTheme="minorHAnsi" w:hAnsiTheme="minorHAnsi" w:cstheme="minorHAnsi"/>
                <w:sz w:val="18"/>
                <w:szCs w:val="18"/>
              </w:rPr>
            </w:pPr>
            <w:r w:rsidRPr="00F11981">
              <w:rPr>
                <w:rFonts w:asciiTheme="minorHAnsi" w:hAnsiTheme="minorHAnsi" w:cstheme="minorHAnsi"/>
                <w:sz w:val="18"/>
                <w:szCs w:val="18"/>
              </w:rPr>
              <w:t xml:space="preserve">Počet zakúpených zberných nádob pre stojiská </w:t>
            </w:r>
          </w:p>
        </w:tc>
        <w:tc>
          <w:tcPr>
            <w:tcW w:w="8789" w:type="dxa"/>
          </w:tcPr>
          <w:p w14:paraId="62669838" w14:textId="3D9D0556" w:rsidR="00A52A4F" w:rsidRPr="00F11981" w:rsidRDefault="00A52A4F" w:rsidP="00852B3E">
            <w:pPr>
              <w:rPr>
                <w:rFonts w:asciiTheme="minorHAnsi" w:hAnsiTheme="minorHAnsi" w:cstheme="minorHAnsi"/>
                <w:sz w:val="18"/>
                <w:szCs w:val="18"/>
              </w:rPr>
            </w:pPr>
            <w:r w:rsidRPr="00F11981">
              <w:rPr>
                <w:rFonts w:asciiTheme="minorHAnsi" w:hAnsiTheme="minorHAnsi" w:cstheme="minorHAnsi"/>
                <w:sz w:val="18"/>
                <w:szCs w:val="18"/>
              </w:rPr>
              <w:t>Súčet počtu zakúpených zberných nádob na zmesový komunálny odpad pre obyvateľov MRK, ktorých nákup bol zrealizovaný prostredníctvom projektu. Do súčtu sa započítavajú iba tie zberné nádoby, ktoré budú  súčasťou stojísk vybudovaných/dobudovaných v rámci realizácie projektu</w:t>
            </w:r>
          </w:p>
        </w:tc>
      </w:tr>
      <w:tr w:rsidR="00A52A4F" w:rsidRPr="00F11981" w14:paraId="43E8C469" w14:textId="77777777" w:rsidTr="00A52A4F">
        <w:tc>
          <w:tcPr>
            <w:tcW w:w="1702" w:type="dxa"/>
            <w:vMerge/>
            <w:vAlign w:val="center"/>
          </w:tcPr>
          <w:p w14:paraId="2EB92636" w14:textId="2F7C5D8D" w:rsidR="00A52A4F" w:rsidRPr="00F11981" w:rsidRDefault="00A52A4F" w:rsidP="00E6684F">
            <w:pPr>
              <w:jc w:val="both"/>
              <w:rPr>
                <w:rFonts w:asciiTheme="minorHAnsi" w:hAnsiTheme="minorHAnsi" w:cstheme="minorHAnsi"/>
                <w:b/>
                <w:sz w:val="18"/>
                <w:szCs w:val="18"/>
              </w:rPr>
            </w:pPr>
          </w:p>
        </w:tc>
        <w:tc>
          <w:tcPr>
            <w:tcW w:w="4536" w:type="dxa"/>
          </w:tcPr>
          <w:p w14:paraId="1755043D" w14:textId="54345749" w:rsidR="00A52A4F" w:rsidRPr="00F11981" w:rsidRDefault="00A52A4F" w:rsidP="008B1B89">
            <w:pPr>
              <w:tabs>
                <w:tab w:val="left" w:pos="2778"/>
              </w:tabs>
              <w:rPr>
                <w:rFonts w:asciiTheme="minorHAnsi" w:hAnsiTheme="minorHAnsi" w:cstheme="minorHAnsi"/>
                <w:sz w:val="18"/>
                <w:szCs w:val="18"/>
              </w:rPr>
            </w:pPr>
            <w:r w:rsidRPr="00F11981">
              <w:rPr>
                <w:rFonts w:asciiTheme="minorHAnsi" w:hAnsiTheme="minorHAnsi" w:cstheme="minorHAnsi"/>
                <w:sz w:val="18"/>
                <w:szCs w:val="18"/>
              </w:rPr>
              <w:t>Počet zakúpených zberných nádob pre zberné dvory</w:t>
            </w:r>
          </w:p>
        </w:tc>
        <w:tc>
          <w:tcPr>
            <w:tcW w:w="8789" w:type="dxa"/>
          </w:tcPr>
          <w:p w14:paraId="33905A66" w14:textId="77056AFA" w:rsidR="00A52A4F" w:rsidRPr="00F11981" w:rsidRDefault="00A52A4F" w:rsidP="00B73A95">
            <w:pPr>
              <w:rPr>
                <w:rFonts w:asciiTheme="minorHAnsi" w:hAnsiTheme="minorHAnsi" w:cstheme="minorHAnsi"/>
                <w:sz w:val="18"/>
                <w:szCs w:val="18"/>
              </w:rPr>
            </w:pPr>
            <w:r w:rsidRPr="00F11981">
              <w:rPr>
                <w:rFonts w:asciiTheme="minorHAnsi" w:hAnsiTheme="minorHAnsi" w:cstheme="minorHAnsi"/>
                <w:sz w:val="18"/>
                <w:szCs w:val="18"/>
              </w:rPr>
              <w:t xml:space="preserve">Súčet počtu zakúpených zberných nádob podľa </w:t>
            </w:r>
            <w:r w:rsidRPr="00F11981">
              <w:rPr>
                <w:rFonts w:ascii="Calibri" w:hAnsi="Calibri" w:cs="Calibri"/>
                <w:sz w:val="18"/>
                <w:szCs w:val="18"/>
              </w:rPr>
              <w:t>§</w:t>
            </w:r>
            <w:r w:rsidRPr="00F11981">
              <w:rPr>
                <w:rFonts w:asciiTheme="minorHAnsi" w:hAnsiTheme="minorHAnsi" w:cstheme="minorHAnsi"/>
                <w:sz w:val="18"/>
                <w:szCs w:val="18"/>
              </w:rPr>
              <w:t xml:space="preserve"> 81 ods. 5 zákona o odpadoch, ktorých nákup sa zrealizoval prostredníctvom projektu.  Do súčtu sa započítavajú iba tie zberné nádoby, ktoré budú  súčasťou zberných dvorov vybudovaných/dobudovaných v rámci realizácie projektu</w:t>
            </w:r>
          </w:p>
        </w:tc>
      </w:tr>
      <w:tr w:rsidR="00A52A4F" w:rsidRPr="00F11981" w14:paraId="26F1B0E1" w14:textId="77777777" w:rsidTr="00A52A4F">
        <w:tc>
          <w:tcPr>
            <w:tcW w:w="1702" w:type="dxa"/>
            <w:vMerge/>
            <w:vAlign w:val="center"/>
          </w:tcPr>
          <w:p w14:paraId="2A40BDBC" w14:textId="77777777" w:rsidR="00A52A4F" w:rsidRPr="00F11981" w:rsidRDefault="00A52A4F" w:rsidP="00E6684F">
            <w:pPr>
              <w:jc w:val="both"/>
              <w:rPr>
                <w:rFonts w:asciiTheme="minorHAnsi" w:hAnsiTheme="minorHAnsi" w:cstheme="minorHAnsi"/>
                <w:b/>
                <w:sz w:val="18"/>
                <w:szCs w:val="18"/>
              </w:rPr>
            </w:pPr>
          </w:p>
        </w:tc>
        <w:tc>
          <w:tcPr>
            <w:tcW w:w="4536" w:type="dxa"/>
          </w:tcPr>
          <w:p w14:paraId="10BB9FB4" w14:textId="25E5E265" w:rsidR="00A52A4F" w:rsidRPr="00F11981" w:rsidRDefault="00A52A4F" w:rsidP="00B73A95">
            <w:pPr>
              <w:tabs>
                <w:tab w:val="left" w:pos="2778"/>
              </w:tabs>
              <w:rPr>
                <w:rFonts w:asciiTheme="minorHAnsi" w:hAnsiTheme="minorHAnsi" w:cstheme="minorHAnsi"/>
                <w:sz w:val="18"/>
                <w:szCs w:val="18"/>
              </w:rPr>
            </w:pPr>
            <w:r w:rsidRPr="00F11981">
              <w:rPr>
                <w:rFonts w:asciiTheme="minorHAnsi" w:hAnsiTheme="minorHAnsi" w:cstheme="minorHAnsi"/>
                <w:sz w:val="18"/>
                <w:szCs w:val="18"/>
              </w:rPr>
              <w:t>Počet zberových vozidiel a iných strojov pre zvoz a nakladanie s odpadmi</w:t>
            </w:r>
          </w:p>
        </w:tc>
        <w:tc>
          <w:tcPr>
            <w:tcW w:w="8789" w:type="dxa"/>
          </w:tcPr>
          <w:p w14:paraId="08EA7E08" w14:textId="7F2B13FB" w:rsidR="00A52A4F" w:rsidRPr="00F11981" w:rsidRDefault="00A52A4F" w:rsidP="001068DD">
            <w:pPr>
              <w:rPr>
                <w:rFonts w:asciiTheme="minorHAnsi" w:hAnsiTheme="minorHAnsi" w:cstheme="minorHAnsi"/>
                <w:sz w:val="18"/>
                <w:szCs w:val="18"/>
              </w:rPr>
            </w:pPr>
            <w:r w:rsidRPr="00F11981">
              <w:rPr>
                <w:rFonts w:asciiTheme="minorHAnsi" w:hAnsiTheme="minorHAnsi" w:cstheme="minorHAnsi"/>
                <w:sz w:val="18"/>
                <w:szCs w:val="18"/>
              </w:rPr>
              <w:t>Súčet počtu zakúpených zberových vozidiel a iných strojov pre zvoz a nakladanie s odpadmi, ktorých nákup sa zrealizoval prostredníctvom projektu</w:t>
            </w:r>
          </w:p>
        </w:tc>
      </w:tr>
      <w:tr w:rsidR="00A52A4F" w:rsidRPr="00F11981" w14:paraId="486CD600" w14:textId="77777777" w:rsidTr="00A52A4F">
        <w:tc>
          <w:tcPr>
            <w:tcW w:w="1702" w:type="dxa"/>
            <w:vMerge/>
            <w:vAlign w:val="center"/>
          </w:tcPr>
          <w:p w14:paraId="437F0A7C" w14:textId="77777777" w:rsidR="00A52A4F" w:rsidRPr="00F11981" w:rsidRDefault="00A52A4F" w:rsidP="00EE1104">
            <w:pPr>
              <w:jc w:val="both"/>
              <w:rPr>
                <w:rFonts w:asciiTheme="minorHAnsi" w:hAnsiTheme="minorHAnsi" w:cstheme="minorHAnsi"/>
                <w:b/>
                <w:sz w:val="18"/>
                <w:szCs w:val="18"/>
              </w:rPr>
            </w:pPr>
          </w:p>
        </w:tc>
        <w:tc>
          <w:tcPr>
            <w:tcW w:w="4536" w:type="dxa"/>
          </w:tcPr>
          <w:p w14:paraId="7BC20618" w14:textId="139FAC62" w:rsidR="00A52A4F" w:rsidRPr="00F11981" w:rsidRDefault="00A52A4F" w:rsidP="007408E7">
            <w:pPr>
              <w:tabs>
                <w:tab w:val="left" w:pos="2778"/>
              </w:tabs>
              <w:rPr>
                <w:rFonts w:asciiTheme="minorHAnsi" w:hAnsiTheme="minorHAnsi" w:cstheme="minorHAnsi"/>
                <w:sz w:val="18"/>
                <w:szCs w:val="18"/>
              </w:rPr>
            </w:pPr>
            <w:r w:rsidRPr="00F11981">
              <w:rPr>
                <w:rFonts w:asciiTheme="minorHAnsi" w:hAnsiTheme="minorHAnsi" w:cstheme="minorHAnsi"/>
                <w:sz w:val="18"/>
                <w:szCs w:val="18"/>
              </w:rPr>
              <w:t>Počet domácností</w:t>
            </w:r>
            <w:r w:rsidRPr="00F11981">
              <w:rPr>
                <w:rStyle w:val="Odkaznapoznmkupodiarou"/>
                <w:rFonts w:asciiTheme="minorHAnsi" w:hAnsiTheme="minorHAnsi"/>
                <w:sz w:val="18"/>
                <w:szCs w:val="18"/>
              </w:rPr>
              <w:footnoteReference w:id="2"/>
            </w:r>
            <w:r w:rsidRPr="00F11981">
              <w:rPr>
                <w:rFonts w:asciiTheme="minorHAnsi" w:hAnsiTheme="minorHAnsi" w:cstheme="minorHAnsi"/>
                <w:sz w:val="18"/>
                <w:szCs w:val="18"/>
              </w:rPr>
              <w:t xml:space="preserve"> MRK, ktorým sa zlepšili podmienky bývania  novovybudovaním stojísk </w:t>
            </w:r>
          </w:p>
        </w:tc>
        <w:tc>
          <w:tcPr>
            <w:tcW w:w="8789" w:type="dxa"/>
          </w:tcPr>
          <w:p w14:paraId="5D70B8C2" w14:textId="2A003279" w:rsidR="00A52A4F" w:rsidRPr="00F11981" w:rsidRDefault="00A52A4F" w:rsidP="00852B3E">
            <w:pPr>
              <w:rPr>
                <w:rFonts w:asciiTheme="minorHAnsi" w:hAnsiTheme="minorHAnsi" w:cstheme="minorHAnsi"/>
                <w:sz w:val="18"/>
                <w:szCs w:val="18"/>
              </w:rPr>
            </w:pPr>
            <w:r w:rsidRPr="00F11981">
              <w:rPr>
                <w:rFonts w:asciiTheme="minorHAnsi" w:hAnsiTheme="minorHAnsi" w:cstheme="minorHAnsi"/>
                <w:sz w:val="18"/>
                <w:szCs w:val="18"/>
              </w:rPr>
              <w:t xml:space="preserve">Súčet počtu domácností MRK, ktoré využívajú projektom novovybudované stojiská na umiestnenie zberných nádob na zmesový komunálny odpad </w:t>
            </w:r>
          </w:p>
        </w:tc>
      </w:tr>
      <w:tr w:rsidR="00A52A4F" w:rsidRPr="00F11981" w14:paraId="4D346C69" w14:textId="77777777" w:rsidTr="00A52A4F">
        <w:tc>
          <w:tcPr>
            <w:tcW w:w="1702" w:type="dxa"/>
            <w:vMerge/>
            <w:vAlign w:val="center"/>
          </w:tcPr>
          <w:p w14:paraId="4B0C57DC" w14:textId="77777777" w:rsidR="00A52A4F" w:rsidRPr="00F11981" w:rsidRDefault="00A52A4F" w:rsidP="00EE1104">
            <w:pPr>
              <w:jc w:val="both"/>
              <w:rPr>
                <w:rFonts w:asciiTheme="minorHAnsi" w:hAnsiTheme="minorHAnsi" w:cstheme="minorHAnsi"/>
                <w:b/>
                <w:sz w:val="18"/>
                <w:szCs w:val="18"/>
              </w:rPr>
            </w:pPr>
          </w:p>
        </w:tc>
        <w:tc>
          <w:tcPr>
            <w:tcW w:w="4536" w:type="dxa"/>
          </w:tcPr>
          <w:p w14:paraId="33937EF8" w14:textId="3DCAF552" w:rsidR="00A52A4F" w:rsidRPr="00F11981" w:rsidRDefault="00A52A4F" w:rsidP="007408E7">
            <w:pPr>
              <w:tabs>
                <w:tab w:val="left" w:pos="2778"/>
              </w:tabs>
              <w:rPr>
                <w:rFonts w:asciiTheme="minorHAnsi" w:hAnsiTheme="minorHAnsi" w:cstheme="minorHAnsi"/>
                <w:sz w:val="18"/>
                <w:szCs w:val="18"/>
              </w:rPr>
            </w:pPr>
            <w:r w:rsidRPr="00F11981">
              <w:rPr>
                <w:rFonts w:asciiTheme="minorHAnsi" w:hAnsiTheme="minorHAnsi" w:cstheme="minorHAnsi"/>
                <w:sz w:val="18"/>
                <w:szCs w:val="18"/>
              </w:rPr>
              <w:t>Počet domácností MRK, ktorým sa zlepšili podmienky bývania dobudovaním stojísk</w:t>
            </w:r>
          </w:p>
        </w:tc>
        <w:tc>
          <w:tcPr>
            <w:tcW w:w="8789" w:type="dxa"/>
          </w:tcPr>
          <w:p w14:paraId="3C7AC716" w14:textId="1D50A78B" w:rsidR="00A52A4F" w:rsidRPr="00F11981" w:rsidRDefault="00A52A4F" w:rsidP="00852B3E">
            <w:pPr>
              <w:rPr>
                <w:rFonts w:asciiTheme="minorHAnsi" w:hAnsiTheme="minorHAnsi" w:cstheme="minorHAnsi"/>
                <w:sz w:val="18"/>
                <w:szCs w:val="18"/>
              </w:rPr>
            </w:pPr>
            <w:r w:rsidRPr="00F11981">
              <w:rPr>
                <w:rFonts w:asciiTheme="minorHAnsi" w:hAnsiTheme="minorHAnsi" w:cstheme="minorHAnsi"/>
                <w:sz w:val="18"/>
                <w:szCs w:val="18"/>
              </w:rPr>
              <w:t>Súčet počtu domácností MRK, ktoré využívajú projektom dobudované stojiská na umiestnenie zberných nádob na zmesový komunálny odpad</w:t>
            </w:r>
          </w:p>
        </w:tc>
      </w:tr>
      <w:tr w:rsidR="00A52A4F" w:rsidRPr="00F11981" w14:paraId="20E1C8C9" w14:textId="77777777" w:rsidTr="00A52A4F">
        <w:tc>
          <w:tcPr>
            <w:tcW w:w="1702" w:type="dxa"/>
            <w:vMerge/>
            <w:vAlign w:val="center"/>
          </w:tcPr>
          <w:p w14:paraId="6C1DAA36" w14:textId="7E503E3D" w:rsidR="00A52A4F" w:rsidRPr="00F11981" w:rsidRDefault="00A52A4F" w:rsidP="009347DA">
            <w:pPr>
              <w:rPr>
                <w:rFonts w:asciiTheme="minorHAnsi" w:hAnsiTheme="minorHAnsi" w:cstheme="minorHAnsi"/>
                <w:b/>
                <w:sz w:val="18"/>
                <w:szCs w:val="18"/>
              </w:rPr>
            </w:pPr>
          </w:p>
        </w:tc>
        <w:tc>
          <w:tcPr>
            <w:tcW w:w="4536" w:type="dxa"/>
          </w:tcPr>
          <w:p w14:paraId="4917C510" w14:textId="3B5F5C13" w:rsidR="00A52A4F" w:rsidRPr="00F11981" w:rsidRDefault="00A52A4F" w:rsidP="009347DA">
            <w:pPr>
              <w:tabs>
                <w:tab w:val="left" w:pos="2778"/>
              </w:tabs>
              <w:rPr>
                <w:rFonts w:asciiTheme="minorHAnsi" w:hAnsiTheme="minorHAnsi" w:cstheme="minorHAnsi"/>
                <w:sz w:val="18"/>
                <w:szCs w:val="18"/>
              </w:rPr>
            </w:pPr>
            <w:r w:rsidRPr="00F11981">
              <w:rPr>
                <w:rFonts w:asciiTheme="minorHAnsi" w:hAnsiTheme="minorHAnsi" w:cstheme="minorHAnsi"/>
                <w:sz w:val="18"/>
                <w:szCs w:val="18"/>
              </w:rPr>
              <w:t>Počet domácností MRK, ktorým sa zlepšili podmienky bývania vybudovaním zberných dvorov</w:t>
            </w:r>
          </w:p>
        </w:tc>
        <w:tc>
          <w:tcPr>
            <w:tcW w:w="8789" w:type="dxa"/>
          </w:tcPr>
          <w:p w14:paraId="2FEFE2EF" w14:textId="77777777" w:rsidR="00A52A4F" w:rsidRPr="00F11981" w:rsidRDefault="00A52A4F" w:rsidP="009347DA">
            <w:pPr>
              <w:rPr>
                <w:rFonts w:asciiTheme="minorHAnsi" w:hAnsiTheme="minorHAnsi" w:cstheme="minorHAnsi"/>
                <w:sz w:val="18"/>
                <w:szCs w:val="18"/>
              </w:rPr>
            </w:pPr>
            <w:r w:rsidRPr="00F11981">
              <w:rPr>
                <w:rFonts w:asciiTheme="minorHAnsi" w:hAnsiTheme="minorHAnsi" w:cstheme="minorHAnsi"/>
                <w:sz w:val="18"/>
                <w:szCs w:val="18"/>
              </w:rPr>
              <w:t>Súčet počtu domácností MRK, ktoré využívajú zberné dvory novovybudované v rámci realizácie projektu</w:t>
            </w:r>
          </w:p>
        </w:tc>
      </w:tr>
      <w:tr w:rsidR="00A52A4F" w:rsidRPr="00F11981" w14:paraId="159488C9" w14:textId="77777777" w:rsidTr="00A52A4F">
        <w:tc>
          <w:tcPr>
            <w:tcW w:w="1702" w:type="dxa"/>
            <w:vMerge/>
            <w:vAlign w:val="center"/>
          </w:tcPr>
          <w:p w14:paraId="10E09852" w14:textId="77777777" w:rsidR="00A52A4F" w:rsidRPr="00F11981" w:rsidRDefault="00A52A4F" w:rsidP="009347DA">
            <w:pPr>
              <w:jc w:val="both"/>
              <w:rPr>
                <w:rFonts w:asciiTheme="minorHAnsi" w:hAnsiTheme="minorHAnsi" w:cstheme="minorHAnsi"/>
                <w:b/>
                <w:sz w:val="18"/>
                <w:szCs w:val="18"/>
              </w:rPr>
            </w:pPr>
          </w:p>
        </w:tc>
        <w:tc>
          <w:tcPr>
            <w:tcW w:w="4536" w:type="dxa"/>
          </w:tcPr>
          <w:p w14:paraId="13403857" w14:textId="77777777" w:rsidR="00A52A4F" w:rsidRPr="00F11981" w:rsidRDefault="00A52A4F" w:rsidP="009347DA">
            <w:pPr>
              <w:tabs>
                <w:tab w:val="left" w:pos="2778"/>
              </w:tabs>
              <w:rPr>
                <w:rFonts w:asciiTheme="minorHAnsi" w:hAnsiTheme="minorHAnsi" w:cstheme="minorHAnsi"/>
                <w:sz w:val="18"/>
                <w:szCs w:val="18"/>
              </w:rPr>
            </w:pPr>
            <w:r w:rsidRPr="00F11981">
              <w:rPr>
                <w:rFonts w:asciiTheme="minorHAnsi" w:hAnsiTheme="minorHAnsi" w:cstheme="minorHAnsi"/>
                <w:sz w:val="18"/>
                <w:szCs w:val="18"/>
              </w:rPr>
              <w:t>Počet domácností MRK, ktorým sa zlepšili podmienky bývania dobudovaním zberných dvorov</w:t>
            </w:r>
          </w:p>
        </w:tc>
        <w:tc>
          <w:tcPr>
            <w:tcW w:w="8789" w:type="dxa"/>
          </w:tcPr>
          <w:p w14:paraId="21BE1E13" w14:textId="77777777" w:rsidR="00A52A4F" w:rsidRPr="00F11981" w:rsidRDefault="00A52A4F" w:rsidP="009347DA">
            <w:pPr>
              <w:rPr>
                <w:rFonts w:asciiTheme="minorHAnsi" w:hAnsiTheme="minorHAnsi" w:cstheme="minorHAnsi"/>
                <w:sz w:val="18"/>
                <w:szCs w:val="18"/>
              </w:rPr>
            </w:pPr>
            <w:r w:rsidRPr="00F11981">
              <w:rPr>
                <w:rFonts w:asciiTheme="minorHAnsi" w:hAnsiTheme="minorHAnsi" w:cstheme="minorHAnsi"/>
                <w:sz w:val="18"/>
                <w:szCs w:val="18"/>
              </w:rPr>
              <w:t>Súčet počtu domácností, ktoré využívajú zberné dvory dobudované v rámci realizácie projektu</w:t>
            </w:r>
          </w:p>
        </w:tc>
      </w:tr>
    </w:tbl>
    <w:p w14:paraId="195806E6" w14:textId="6B3508F8" w:rsidR="00783243" w:rsidRPr="00D63C11" w:rsidRDefault="00783243" w:rsidP="00783243">
      <w:pPr>
        <w:tabs>
          <w:tab w:val="center" w:pos="4536"/>
          <w:tab w:val="center" w:pos="7002"/>
          <w:tab w:val="right" w:pos="9072"/>
          <w:tab w:val="left" w:pos="11395"/>
        </w:tabs>
        <w:ind w:left="-426"/>
        <w:jc w:val="both"/>
        <w:rPr>
          <w:rFonts w:asciiTheme="minorHAnsi" w:hAnsiTheme="minorHAnsi" w:cstheme="minorHAnsi"/>
          <w:b/>
          <w:sz w:val="20"/>
          <w:szCs w:val="20"/>
        </w:rPr>
      </w:pPr>
      <w:r w:rsidRPr="00D63C11">
        <w:rPr>
          <w:rFonts w:asciiTheme="minorHAnsi" w:hAnsiTheme="minorHAnsi" w:cstheme="minorHAnsi"/>
          <w:b/>
          <w:sz w:val="20"/>
          <w:szCs w:val="20"/>
        </w:rPr>
        <w:lastRenderedPageBreak/>
        <w:t xml:space="preserve">Typ aktivity </w:t>
      </w:r>
      <w:r w:rsidR="00106E13">
        <w:rPr>
          <w:rFonts w:asciiTheme="minorHAnsi" w:hAnsiTheme="minorHAnsi" w:cstheme="minorHAnsi"/>
          <w:b/>
          <w:sz w:val="20"/>
          <w:szCs w:val="20"/>
        </w:rPr>
        <w:t>D:</w:t>
      </w:r>
      <w:r w:rsidRPr="00D63C11">
        <w:rPr>
          <w:rFonts w:asciiTheme="minorHAnsi" w:hAnsiTheme="minorHAnsi" w:cstheme="minorHAnsi"/>
          <w:b/>
          <w:sz w:val="20"/>
          <w:szCs w:val="20"/>
        </w:rPr>
        <w:t xml:space="preserve"> </w:t>
      </w:r>
      <w:r>
        <w:rPr>
          <w:rFonts w:asciiTheme="minorHAnsi" w:hAnsiTheme="minorHAnsi" w:cstheme="minorHAnsi"/>
          <w:b/>
          <w:sz w:val="20"/>
          <w:szCs w:val="20"/>
        </w:rPr>
        <w:t>Realizácia sanačných prác nelegálnych skládok, vrátane eliminácie nepriaznivých vplyvov nelegálnej skládky</w:t>
      </w:r>
    </w:p>
    <w:tbl>
      <w:tblPr>
        <w:tblStyle w:val="Mriekatabuky"/>
        <w:tblW w:w="15027" w:type="dxa"/>
        <w:tblInd w:w="-431" w:type="dxa"/>
        <w:tblLook w:val="04A0" w:firstRow="1" w:lastRow="0" w:firstColumn="1" w:lastColumn="0" w:noHBand="0" w:noVBand="1"/>
      </w:tblPr>
      <w:tblGrid>
        <w:gridCol w:w="1702"/>
        <w:gridCol w:w="4536"/>
        <w:gridCol w:w="8789"/>
      </w:tblGrid>
      <w:tr w:rsidR="00783243" w:rsidRPr="00F11981" w14:paraId="133A8353" w14:textId="77777777" w:rsidTr="004447DA">
        <w:tc>
          <w:tcPr>
            <w:tcW w:w="1702" w:type="dxa"/>
            <w:shd w:val="clear" w:color="auto" w:fill="E2EFD9" w:themeFill="accent6" w:themeFillTint="33"/>
          </w:tcPr>
          <w:p w14:paraId="0A9AC20A" w14:textId="77777777" w:rsidR="00783243" w:rsidRPr="00F11981" w:rsidRDefault="00783243" w:rsidP="00017713">
            <w:pPr>
              <w:spacing w:before="120" w:after="120"/>
              <w:jc w:val="center"/>
              <w:rPr>
                <w:rFonts w:asciiTheme="minorHAnsi" w:hAnsiTheme="minorHAnsi" w:cstheme="minorHAnsi"/>
                <w:b/>
                <w:sz w:val="18"/>
                <w:szCs w:val="18"/>
              </w:rPr>
            </w:pPr>
            <w:r w:rsidRPr="00F11981">
              <w:rPr>
                <w:rFonts w:asciiTheme="minorHAnsi" w:hAnsiTheme="minorHAnsi" w:cstheme="minorHAnsi"/>
                <w:b/>
                <w:sz w:val="18"/>
                <w:szCs w:val="18"/>
              </w:rPr>
              <w:t>Hlavná aktivita</w:t>
            </w:r>
          </w:p>
        </w:tc>
        <w:tc>
          <w:tcPr>
            <w:tcW w:w="4536" w:type="dxa"/>
            <w:shd w:val="clear" w:color="auto" w:fill="E2EFD9" w:themeFill="accent6" w:themeFillTint="33"/>
          </w:tcPr>
          <w:p w14:paraId="6E129FC5" w14:textId="77777777" w:rsidR="00783243" w:rsidRPr="00F11981" w:rsidRDefault="00783243" w:rsidP="00017713">
            <w:pPr>
              <w:spacing w:before="120" w:after="120"/>
              <w:jc w:val="center"/>
              <w:rPr>
                <w:rFonts w:asciiTheme="minorHAnsi" w:hAnsiTheme="minorHAnsi" w:cstheme="minorHAnsi"/>
                <w:b/>
                <w:sz w:val="18"/>
                <w:szCs w:val="18"/>
              </w:rPr>
            </w:pPr>
            <w:r w:rsidRPr="00F11981">
              <w:rPr>
                <w:rFonts w:asciiTheme="minorHAnsi" w:hAnsiTheme="minorHAnsi" w:cstheme="minorHAnsi"/>
                <w:b/>
                <w:sz w:val="18"/>
                <w:szCs w:val="18"/>
              </w:rPr>
              <w:t xml:space="preserve">Sledovaný údaj projektu </w:t>
            </w:r>
          </w:p>
        </w:tc>
        <w:tc>
          <w:tcPr>
            <w:tcW w:w="8789" w:type="dxa"/>
            <w:shd w:val="clear" w:color="auto" w:fill="E2EFD9" w:themeFill="accent6" w:themeFillTint="33"/>
          </w:tcPr>
          <w:p w14:paraId="5B8833DD" w14:textId="77777777" w:rsidR="00783243" w:rsidRPr="00F11981" w:rsidRDefault="00783243" w:rsidP="00017713">
            <w:pPr>
              <w:spacing w:before="120" w:after="120"/>
              <w:jc w:val="center"/>
              <w:rPr>
                <w:rFonts w:asciiTheme="minorHAnsi" w:hAnsiTheme="minorHAnsi" w:cstheme="minorHAnsi"/>
                <w:b/>
                <w:sz w:val="18"/>
                <w:szCs w:val="18"/>
              </w:rPr>
            </w:pPr>
            <w:r w:rsidRPr="00F11981">
              <w:rPr>
                <w:rFonts w:asciiTheme="minorHAnsi" w:hAnsiTheme="minorHAnsi" w:cstheme="minorHAnsi"/>
                <w:b/>
                <w:sz w:val="18"/>
                <w:szCs w:val="18"/>
              </w:rPr>
              <w:t>Definícia sledovaného údaju projektu</w:t>
            </w:r>
          </w:p>
        </w:tc>
      </w:tr>
      <w:tr w:rsidR="00783243" w:rsidRPr="00F11981" w14:paraId="436B147D" w14:textId="77777777" w:rsidTr="00017713">
        <w:tc>
          <w:tcPr>
            <w:tcW w:w="1702" w:type="dxa"/>
            <w:vMerge w:val="restart"/>
            <w:vAlign w:val="center"/>
          </w:tcPr>
          <w:p w14:paraId="46CCB90E" w14:textId="464B3FF3" w:rsidR="00783243" w:rsidRPr="00F11981" w:rsidRDefault="00783243" w:rsidP="00017713">
            <w:pPr>
              <w:rPr>
                <w:rFonts w:asciiTheme="minorHAnsi" w:hAnsiTheme="minorHAnsi" w:cstheme="minorHAnsi"/>
                <w:b/>
                <w:sz w:val="18"/>
                <w:szCs w:val="18"/>
              </w:rPr>
            </w:pPr>
            <w:r>
              <w:rPr>
                <w:rFonts w:asciiTheme="minorHAnsi" w:hAnsiTheme="minorHAnsi" w:cstheme="minorHAnsi"/>
                <w:b/>
                <w:sz w:val="18"/>
                <w:szCs w:val="18"/>
              </w:rPr>
              <w:t>Odstránenie nezákonne umiestneného odpadu</w:t>
            </w:r>
          </w:p>
        </w:tc>
        <w:tc>
          <w:tcPr>
            <w:tcW w:w="4536" w:type="dxa"/>
          </w:tcPr>
          <w:p w14:paraId="36E426E0" w14:textId="072ABD3E" w:rsidR="00783243" w:rsidRPr="00F11981" w:rsidRDefault="00783243" w:rsidP="00783243">
            <w:pPr>
              <w:tabs>
                <w:tab w:val="left" w:pos="2778"/>
              </w:tabs>
              <w:rPr>
                <w:rFonts w:asciiTheme="minorHAnsi" w:hAnsiTheme="minorHAnsi" w:cstheme="minorHAnsi"/>
                <w:sz w:val="18"/>
                <w:szCs w:val="18"/>
              </w:rPr>
            </w:pPr>
            <w:r w:rsidRPr="00F11981">
              <w:rPr>
                <w:rFonts w:asciiTheme="minorHAnsi" w:hAnsiTheme="minorHAnsi" w:cstheme="minorHAnsi"/>
                <w:sz w:val="18"/>
                <w:szCs w:val="18"/>
              </w:rPr>
              <w:t xml:space="preserve">Počet </w:t>
            </w:r>
            <w:r>
              <w:rPr>
                <w:rFonts w:asciiTheme="minorHAnsi" w:hAnsiTheme="minorHAnsi" w:cstheme="minorHAnsi"/>
                <w:sz w:val="18"/>
                <w:szCs w:val="18"/>
              </w:rPr>
              <w:t>odstránených nelegálnych skládok</w:t>
            </w:r>
            <w:r w:rsidRPr="00F11981">
              <w:rPr>
                <w:rFonts w:asciiTheme="minorHAnsi" w:hAnsiTheme="minorHAnsi" w:cstheme="minorHAnsi"/>
                <w:sz w:val="18"/>
                <w:szCs w:val="18"/>
              </w:rPr>
              <w:t xml:space="preserve"> </w:t>
            </w:r>
          </w:p>
        </w:tc>
        <w:tc>
          <w:tcPr>
            <w:tcW w:w="8789" w:type="dxa"/>
          </w:tcPr>
          <w:p w14:paraId="69B44294" w14:textId="56617E7D" w:rsidR="00783243" w:rsidRPr="00F11981" w:rsidRDefault="00783243" w:rsidP="0095405A">
            <w:pPr>
              <w:rPr>
                <w:rFonts w:asciiTheme="minorHAnsi" w:hAnsiTheme="minorHAnsi" w:cstheme="minorHAnsi"/>
                <w:sz w:val="18"/>
                <w:szCs w:val="18"/>
              </w:rPr>
            </w:pPr>
            <w:r w:rsidRPr="00F11981">
              <w:rPr>
                <w:rFonts w:asciiTheme="minorHAnsi" w:hAnsiTheme="minorHAnsi" w:cstheme="minorHAnsi"/>
                <w:sz w:val="18"/>
                <w:szCs w:val="18"/>
              </w:rPr>
              <w:t xml:space="preserve">Počet </w:t>
            </w:r>
            <w:r w:rsidR="0095405A">
              <w:rPr>
                <w:rFonts w:asciiTheme="minorHAnsi" w:hAnsiTheme="minorHAnsi" w:cstheme="minorHAnsi"/>
                <w:sz w:val="18"/>
                <w:szCs w:val="18"/>
              </w:rPr>
              <w:t>miest, z ktorých bol realizáciou aktivít projektu odstránený nezákonne umiestnený odpad na nelegálnej skládke</w:t>
            </w:r>
          </w:p>
        </w:tc>
      </w:tr>
      <w:tr w:rsidR="00783243" w:rsidRPr="00F11981" w14:paraId="478CDC19" w14:textId="77777777" w:rsidTr="00017713">
        <w:tc>
          <w:tcPr>
            <w:tcW w:w="1702" w:type="dxa"/>
            <w:vMerge/>
            <w:vAlign w:val="center"/>
          </w:tcPr>
          <w:p w14:paraId="7DFDC863" w14:textId="77777777" w:rsidR="00783243" w:rsidRPr="00F11981" w:rsidRDefault="00783243" w:rsidP="00017713">
            <w:pPr>
              <w:jc w:val="both"/>
              <w:rPr>
                <w:rFonts w:asciiTheme="minorHAnsi" w:hAnsiTheme="minorHAnsi" w:cstheme="minorHAnsi"/>
                <w:b/>
                <w:sz w:val="18"/>
                <w:szCs w:val="18"/>
              </w:rPr>
            </w:pPr>
          </w:p>
        </w:tc>
        <w:tc>
          <w:tcPr>
            <w:tcW w:w="4536" w:type="dxa"/>
          </w:tcPr>
          <w:p w14:paraId="0BFD7B06" w14:textId="17E2BC21" w:rsidR="00783243" w:rsidRPr="00F11981" w:rsidRDefault="00783243" w:rsidP="00783243">
            <w:pPr>
              <w:tabs>
                <w:tab w:val="left" w:pos="2778"/>
              </w:tabs>
              <w:rPr>
                <w:rFonts w:asciiTheme="minorHAnsi" w:hAnsiTheme="minorHAnsi" w:cstheme="minorHAnsi"/>
                <w:sz w:val="18"/>
                <w:szCs w:val="18"/>
              </w:rPr>
            </w:pPr>
            <w:r w:rsidRPr="00F11981">
              <w:rPr>
                <w:rFonts w:asciiTheme="minorHAnsi" w:hAnsiTheme="minorHAnsi" w:cstheme="minorHAnsi"/>
                <w:sz w:val="18"/>
                <w:szCs w:val="18"/>
              </w:rPr>
              <w:t xml:space="preserve">Počet </w:t>
            </w:r>
            <w:r>
              <w:rPr>
                <w:rFonts w:asciiTheme="minorHAnsi" w:hAnsiTheme="minorHAnsi" w:cstheme="minorHAnsi"/>
                <w:sz w:val="18"/>
                <w:szCs w:val="18"/>
              </w:rPr>
              <w:t>sanovaných nelegálnych skládok s úpravou do pôvodného stavu</w:t>
            </w:r>
          </w:p>
        </w:tc>
        <w:tc>
          <w:tcPr>
            <w:tcW w:w="8789" w:type="dxa"/>
          </w:tcPr>
          <w:p w14:paraId="16654ECD" w14:textId="45BDE244" w:rsidR="00783243" w:rsidRPr="00F11981" w:rsidRDefault="00783243" w:rsidP="0095405A">
            <w:pPr>
              <w:rPr>
                <w:rFonts w:asciiTheme="minorHAnsi" w:hAnsiTheme="minorHAnsi" w:cstheme="minorHAnsi"/>
                <w:sz w:val="18"/>
                <w:szCs w:val="18"/>
              </w:rPr>
            </w:pPr>
            <w:r w:rsidRPr="00F11981">
              <w:rPr>
                <w:rFonts w:asciiTheme="minorHAnsi" w:hAnsiTheme="minorHAnsi" w:cstheme="minorHAnsi"/>
                <w:sz w:val="18"/>
                <w:szCs w:val="18"/>
              </w:rPr>
              <w:t xml:space="preserve">Počet </w:t>
            </w:r>
            <w:r w:rsidR="0095405A">
              <w:rPr>
                <w:rFonts w:asciiTheme="minorHAnsi" w:hAnsiTheme="minorHAnsi" w:cstheme="minorHAnsi"/>
                <w:sz w:val="18"/>
                <w:szCs w:val="18"/>
              </w:rPr>
              <w:t>miest, na ktorých boli po odstránení nezákonne umiestneného odpadu vykonané sanačné práce vrátane eliminácie nepriaznivých vplyvov (úprava miesta do pôvodného stavu)</w:t>
            </w:r>
          </w:p>
        </w:tc>
      </w:tr>
      <w:tr w:rsidR="00783243" w:rsidRPr="00F11981" w14:paraId="356D1DDE" w14:textId="77777777" w:rsidTr="00017713">
        <w:tc>
          <w:tcPr>
            <w:tcW w:w="1702" w:type="dxa"/>
            <w:vMerge/>
            <w:vAlign w:val="center"/>
          </w:tcPr>
          <w:p w14:paraId="01E48BD2" w14:textId="77777777" w:rsidR="00783243" w:rsidRPr="00F11981" w:rsidRDefault="00783243" w:rsidP="00017713">
            <w:pPr>
              <w:jc w:val="both"/>
              <w:rPr>
                <w:rFonts w:asciiTheme="minorHAnsi" w:hAnsiTheme="minorHAnsi" w:cstheme="minorHAnsi"/>
                <w:b/>
                <w:sz w:val="18"/>
                <w:szCs w:val="18"/>
              </w:rPr>
            </w:pPr>
          </w:p>
        </w:tc>
        <w:tc>
          <w:tcPr>
            <w:tcW w:w="4536" w:type="dxa"/>
          </w:tcPr>
          <w:p w14:paraId="37D49782" w14:textId="27DD8680" w:rsidR="00783243" w:rsidRPr="00F11981" w:rsidRDefault="00783243" w:rsidP="00783243">
            <w:pPr>
              <w:tabs>
                <w:tab w:val="left" w:pos="2778"/>
              </w:tabs>
              <w:rPr>
                <w:rFonts w:asciiTheme="minorHAnsi" w:hAnsiTheme="minorHAnsi" w:cstheme="minorHAnsi"/>
                <w:sz w:val="18"/>
                <w:szCs w:val="18"/>
              </w:rPr>
            </w:pPr>
            <w:r w:rsidRPr="00F11981">
              <w:rPr>
                <w:rFonts w:asciiTheme="minorHAnsi" w:hAnsiTheme="minorHAnsi" w:cstheme="minorHAnsi"/>
                <w:sz w:val="18"/>
                <w:szCs w:val="18"/>
              </w:rPr>
              <w:t xml:space="preserve">Počet </w:t>
            </w:r>
            <w:r>
              <w:rPr>
                <w:rFonts w:asciiTheme="minorHAnsi" w:hAnsiTheme="minorHAnsi" w:cstheme="minorHAnsi"/>
                <w:sz w:val="18"/>
                <w:szCs w:val="18"/>
              </w:rPr>
              <w:t>domácností MRK, ktorým sa zlepšili podmienky bývania odstránením nelegálnej skládky</w:t>
            </w:r>
            <w:r w:rsidRPr="00F11981">
              <w:rPr>
                <w:rFonts w:asciiTheme="minorHAnsi" w:hAnsiTheme="minorHAnsi" w:cstheme="minorHAnsi"/>
                <w:sz w:val="18"/>
                <w:szCs w:val="18"/>
              </w:rPr>
              <w:t xml:space="preserve"> </w:t>
            </w:r>
          </w:p>
        </w:tc>
        <w:tc>
          <w:tcPr>
            <w:tcW w:w="8789" w:type="dxa"/>
          </w:tcPr>
          <w:p w14:paraId="71C5341D" w14:textId="631EF60E" w:rsidR="00783243" w:rsidRPr="00F11981" w:rsidRDefault="0095405A" w:rsidP="00017713">
            <w:pPr>
              <w:rPr>
                <w:rFonts w:asciiTheme="minorHAnsi" w:hAnsiTheme="minorHAnsi" w:cstheme="minorHAnsi"/>
                <w:sz w:val="18"/>
                <w:szCs w:val="18"/>
              </w:rPr>
            </w:pPr>
            <w:r>
              <w:rPr>
                <w:rFonts w:asciiTheme="minorHAnsi" w:hAnsiTheme="minorHAnsi" w:cstheme="minorHAnsi"/>
                <w:sz w:val="18"/>
                <w:szCs w:val="18"/>
              </w:rPr>
              <w:t>Súčet počtu domácností MRK, ktoré využívajú pozitívny dopad sanácie nelegálnej skládky, čím sa im zlepšili podmienky bývania</w:t>
            </w:r>
          </w:p>
        </w:tc>
      </w:tr>
      <w:tr w:rsidR="00783243" w:rsidRPr="00F11981" w14:paraId="3884A440" w14:textId="77777777" w:rsidTr="00017713">
        <w:tc>
          <w:tcPr>
            <w:tcW w:w="1702" w:type="dxa"/>
            <w:vMerge/>
            <w:vAlign w:val="center"/>
          </w:tcPr>
          <w:p w14:paraId="361FA5B1" w14:textId="77777777" w:rsidR="00783243" w:rsidRPr="00F11981" w:rsidRDefault="00783243" w:rsidP="00017713">
            <w:pPr>
              <w:jc w:val="both"/>
              <w:rPr>
                <w:rFonts w:asciiTheme="minorHAnsi" w:hAnsiTheme="minorHAnsi" w:cstheme="minorHAnsi"/>
                <w:b/>
                <w:sz w:val="18"/>
                <w:szCs w:val="18"/>
              </w:rPr>
            </w:pPr>
          </w:p>
        </w:tc>
        <w:tc>
          <w:tcPr>
            <w:tcW w:w="4536" w:type="dxa"/>
          </w:tcPr>
          <w:p w14:paraId="77243B2F" w14:textId="7E060BB9" w:rsidR="00783243" w:rsidRPr="00F11981" w:rsidRDefault="00783243" w:rsidP="00783243">
            <w:pPr>
              <w:pStyle w:val="Textpoznmkypodiarou"/>
              <w:tabs>
                <w:tab w:val="left" w:pos="2778"/>
              </w:tabs>
              <w:rPr>
                <w:rFonts w:asciiTheme="minorHAnsi" w:hAnsiTheme="minorHAnsi" w:cstheme="minorHAnsi"/>
                <w:sz w:val="18"/>
                <w:szCs w:val="18"/>
              </w:rPr>
            </w:pPr>
            <w:r w:rsidRPr="00F11981">
              <w:rPr>
                <w:rFonts w:asciiTheme="minorHAnsi" w:hAnsiTheme="minorHAnsi" w:cstheme="minorHAnsi"/>
                <w:sz w:val="18"/>
                <w:szCs w:val="18"/>
              </w:rPr>
              <w:t xml:space="preserve">Počet </w:t>
            </w:r>
            <w:r>
              <w:rPr>
                <w:rFonts w:asciiTheme="minorHAnsi" w:hAnsiTheme="minorHAnsi" w:cstheme="minorHAnsi"/>
                <w:sz w:val="18"/>
                <w:szCs w:val="18"/>
              </w:rPr>
              <w:t>domácností MRK, ktorým sa zlepšili podmienky bývania sanáciou nelegálnej skládky s úpravou do pôvodného stavu</w:t>
            </w:r>
          </w:p>
        </w:tc>
        <w:tc>
          <w:tcPr>
            <w:tcW w:w="8789" w:type="dxa"/>
          </w:tcPr>
          <w:p w14:paraId="43FF69A4" w14:textId="0078C695" w:rsidR="00783243" w:rsidRPr="00F11981" w:rsidRDefault="0095405A" w:rsidP="00017713">
            <w:pPr>
              <w:rPr>
                <w:rFonts w:asciiTheme="minorHAnsi" w:hAnsiTheme="minorHAnsi" w:cstheme="minorHAnsi"/>
                <w:sz w:val="18"/>
                <w:szCs w:val="18"/>
              </w:rPr>
            </w:pPr>
            <w:r>
              <w:rPr>
                <w:rFonts w:asciiTheme="minorHAnsi" w:hAnsiTheme="minorHAnsi" w:cstheme="minorHAnsi"/>
                <w:sz w:val="18"/>
                <w:szCs w:val="18"/>
              </w:rPr>
              <w:t>Súčet počtu domácností MRK, ktoré využívajú pozitívny dopad sanácie nelegálnej skládky vrátane odstránenia nepriaznivých vplyvov (úpravou miesta do pôvodného stavu), čím sa im zlepšili podmienky bývania</w:t>
            </w:r>
          </w:p>
        </w:tc>
      </w:tr>
    </w:tbl>
    <w:p w14:paraId="7AEDB0D2" w14:textId="77777777" w:rsidR="00A52A4F" w:rsidRDefault="00A52A4F" w:rsidP="00894561">
      <w:pPr>
        <w:tabs>
          <w:tab w:val="center" w:pos="4536"/>
          <w:tab w:val="center" w:pos="7002"/>
          <w:tab w:val="right" w:pos="9072"/>
          <w:tab w:val="left" w:pos="11395"/>
        </w:tabs>
        <w:rPr>
          <w:rFonts w:asciiTheme="minorHAnsi" w:hAnsiTheme="minorHAnsi" w:cstheme="minorHAnsi"/>
          <w:b/>
          <w:sz w:val="22"/>
          <w:szCs w:val="22"/>
        </w:rPr>
      </w:pPr>
    </w:p>
    <w:p w14:paraId="2C3D63A6" w14:textId="35D47080" w:rsidR="00F12B60" w:rsidRDefault="00F12B60" w:rsidP="00F12B60">
      <w:pPr>
        <w:tabs>
          <w:tab w:val="center" w:pos="4536"/>
          <w:tab w:val="center" w:pos="7002"/>
          <w:tab w:val="right" w:pos="9072"/>
          <w:tab w:val="left" w:pos="11395"/>
        </w:tabs>
        <w:ind w:left="-426"/>
        <w:jc w:val="both"/>
        <w:rPr>
          <w:rFonts w:asciiTheme="minorHAnsi" w:hAnsiTheme="minorHAnsi" w:cstheme="minorHAnsi"/>
          <w:b/>
          <w:sz w:val="20"/>
          <w:szCs w:val="20"/>
        </w:rPr>
      </w:pPr>
      <w:r>
        <w:rPr>
          <w:rFonts w:asciiTheme="minorHAnsi" w:hAnsiTheme="minorHAnsi" w:cstheme="minorHAnsi"/>
          <w:b/>
          <w:sz w:val="20"/>
          <w:szCs w:val="20"/>
        </w:rPr>
        <w:t>Kombinácia oboch typov aktivít (</w:t>
      </w:r>
      <w:r w:rsidR="00106E13">
        <w:rPr>
          <w:rFonts w:asciiTheme="minorHAnsi" w:hAnsiTheme="minorHAnsi" w:cstheme="minorHAnsi"/>
          <w:b/>
          <w:sz w:val="20"/>
          <w:szCs w:val="20"/>
        </w:rPr>
        <w:t>C</w:t>
      </w:r>
      <w:r>
        <w:rPr>
          <w:rFonts w:asciiTheme="minorHAnsi" w:hAnsiTheme="minorHAnsi" w:cstheme="minorHAnsi"/>
          <w:b/>
          <w:sz w:val="20"/>
          <w:szCs w:val="20"/>
        </w:rPr>
        <w:t xml:space="preserve"> s </w:t>
      </w:r>
      <w:r w:rsidR="00106E13">
        <w:rPr>
          <w:rFonts w:asciiTheme="minorHAnsi" w:hAnsiTheme="minorHAnsi" w:cstheme="minorHAnsi"/>
          <w:b/>
          <w:sz w:val="20"/>
          <w:szCs w:val="20"/>
        </w:rPr>
        <w:t>D</w:t>
      </w:r>
      <w:r>
        <w:rPr>
          <w:rFonts w:asciiTheme="minorHAnsi" w:hAnsiTheme="minorHAnsi" w:cstheme="minorHAnsi"/>
          <w:b/>
          <w:sz w:val="20"/>
          <w:szCs w:val="20"/>
        </w:rPr>
        <w:t>) –</w:t>
      </w:r>
      <w:r w:rsidRPr="00D63C11">
        <w:rPr>
          <w:rFonts w:asciiTheme="minorHAnsi" w:hAnsiTheme="minorHAnsi" w:cstheme="minorHAnsi"/>
          <w:b/>
          <w:sz w:val="20"/>
          <w:szCs w:val="20"/>
        </w:rPr>
        <w:t xml:space="preserve"> </w:t>
      </w:r>
      <w:r w:rsidRPr="00087DB2">
        <w:rPr>
          <w:rFonts w:asciiTheme="minorHAnsi" w:hAnsiTheme="minorHAnsi" w:cstheme="minorHAnsi"/>
          <w:b/>
          <w:sz w:val="20"/>
          <w:szCs w:val="20"/>
        </w:rPr>
        <w:t>Vybudovanie, resp. dobudovanie systému nakladania s komunálnym odpadom (napr. zakúpenie zberných nádob, kontajnerov, vybudovanie stojísk)</w:t>
      </w:r>
      <w:r>
        <w:rPr>
          <w:rFonts w:asciiTheme="minorHAnsi" w:hAnsiTheme="minorHAnsi" w:cstheme="minorHAnsi"/>
          <w:b/>
          <w:sz w:val="20"/>
          <w:szCs w:val="20"/>
        </w:rPr>
        <w:t xml:space="preserve"> a Realizácia sanačných prác nelegálnych skládok, vrátane eliminácie nepriaznivých vplyvov nelegálnej skládky</w:t>
      </w:r>
    </w:p>
    <w:tbl>
      <w:tblPr>
        <w:tblStyle w:val="Mriekatabuky"/>
        <w:tblW w:w="15027" w:type="dxa"/>
        <w:tblInd w:w="-431" w:type="dxa"/>
        <w:tblLook w:val="04A0" w:firstRow="1" w:lastRow="0" w:firstColumn="1" w:lastColumn="0" w:noHBand="0" w:noVBand="1"/>
      </w:tblPr>
      <w:tblGrid>
        <w:gridCol w:w="1702"/>
        <w:gridCol w:w="4536"/>
        <w:gridCol w:w="8789"/>
      </w:tblGrid>
      <w:tr w:rsidR="00235751" w:rsidRPr="00F11981" w14:paraId="0857ED10" w14:textId="77777777" w:rsidTr="004447DA">
        <w:tc>
          <w:tcPr>
            <w:tcW w:w="15027" w:type="dxa"/>
            <w:gridSpan w:val="3"/>
            <w:shd w:val="clear" w:color="auto" w:fill="FBE4D5" w:themeFill="accent2" w:themeFillTint="33"/>
            <w:vAlign w:val="center"/>
          </w:tcPr>
          <w:p w14:paraId="24631636" w14:textId="31ECB80A" w:rsidR="00235751" w:rsidRPr="00235751" w:rsidRDefault="00EF1CD6" w:rsidP="00106E13">
            <w:pPr>
              <w:tabs>
                <w:tab w:val="center" w:pos="4536"/>
                <w:tab w:val="center" w:pos="7002"/>
                <w:tab w:val="right" w:pos="9072"/>
                <w:tab w:val="left" w:pos="11395"/>
              </w:tabs>
              <w:ind w:left="-426"/>
              <w:rPr>
                <w:rFonts w:asciiTheme="minorHAnsi" w:hAnsiTheme="minorHAnsi" w:cstheme="minorHAnsi"/>
                <w:b/>
                <w:sz w:val="20"/>
                <w:szCs w:val="20"/>
              </w:rPr>
            </w:pPr>
            <w:r>
              <w:rPr>
                <w:rFonts w:asciiTheme="minorHAnsi" w:hAnsiTheme="minorHAnsi" w:cstheme="minorHAnsi"/>
                <w:b/>
                <w:sz w:val="20"/>
                <w:szCs w:val="20"/>
              </w:rPr>
              <w:t xml:space="preserve">TypTyp aktivity </w:t>
            </w:r>
            <w:r w:rsidR="00106E13">
              <w:rPr>
                <w:rFonts w:asciiTheme="minorHAnsi" w:hAnsiTheme="minorHAnsi" w:cstheme="minorHAnsi"/>
                <w:b/>
                <w:sz w:val="20"/>
                <w:szCs w:val="20"/>
              </w:rPr>
              <w:t>–C:</w:t>
            </w:r>
            <w:r>
              <w:rPr>
                <w:rFonts w:asciiTheme="minorHAnsi" w:hAnsiTheme="minorHAnsi" w:cstheme="minorHAnsi"/>
                <w:b/>
                <w:sz w:val="20"/>
                <w:szCs w:val="20"/>
              </w:rPr>
              <w:t xml:space="preserve"> Vybudovanie, resp. dobudovanie systému nakladania s komunálnym odpadom (napr. zakúpenie zberných nádob, kontajnerov, vybudovanie stojísk)</w:t>
            </w:r>
          </w:p>
        </w:tc>
      </w:tr>
      <w:tr w:rsidR="00F12B60" w:rsidRPr="00F11981" w14:paraId="4C7BDE83" w14:textId="77777777" w:rsidTr="004447DA">
        <w:tc>
          <w:tcPr>
            <w:tcW w:w="1702" w:type="dxa"/>
            <w:shd w:val="clear" w:color="auto" w:fill="FBE4D5" w:themeFill="accent2" w:themeFillTint="33"/>
          </w:tcPr>
          <w:p w14:paraId="31875571" w14:textId="77777777" w:rsidR="00F12B60" w:rsidRPr="00F11981" w:rsidRDefault="00F12B60" w:rsidP="00017713">
            <w:pPr>
              <w:spacing w:before="120" w:after="120"/>
              <w:jc w:val="center"/>
              <w:rPr>
                <w:rFonts w:asciiTheme="minorHAnsi" w:hAnsiTheme="minorHAnsi" w:cstheme="minorHAnsi"/>
                <w:b/>
                <w:sz w:val="18"/>
                <w:szCs w:val="18"/>
              </w:rPr>
            </w:pPr>
            <w:r w:rsidRPr="00F11981">
              <w:rPr>
                <w:rFonts w:asciiTheme="minorHAnsi" w:hAnsiTheme="minorHAnsi" w:cstheme="minorHAnsi"/>
                <w:b/>
                <w:sz w:val="18"/>
                <w:szCs w:val="18"/>
              </w:rPr>
              <w:t>Hlavná aktivita</w:t>
            </w:r>
          </w:p>
        </w:tc>
        <w:tc>
          <w:tcPr>
            <w:tcW w:w="4536" w:type="dxa"/>
            <w:shd w:val="clear" w:color="auto" w:fill="FBE4D5" w:themeFill="accent2" w:themeFillTint="33"/>
          </w:tcPr>
          <w:p w14:paraId="2FE5A34C" w14:textId="77777777" w:rsidR="00F12B60" w:rsidRPr="00F11981" w:rsidRDefault="00F12B60" w:rsidP="00017713">
            <w:pPr>
              <w:spacing w:before="120" w:after="120"/>
              <w:jc w:val="center"/>
              <w:rPr>
                <w:rFonts w:asciiTheme="minorHAnsi" w:hAnsiTheme="minorHAnsi" w:cstheme="minorHAnsi"/>
                <w:b/>
                <w:sz w:val="18"/>
                <w:szCs w:val="18"/>
              </w:rPr>
            </w:pPr>
            <w:r w:rsidRPr="00F11981">
              <w:rPr>
                <w:rFonts w:asciiTheme="minorHAnsi" w:hAnsiTheme="minorHAnsi" w:cstheme="minorHAnsi"/>
                <w:b/>
                <w:sz w:val="18"/>
                <w:szCs w:val="18"/>
              </w:rPr>
              <w:t xml:space="preserve">Sledovaný údaj projektu </w:t>
            </w:r>
          </w:p>
        </w:tc>
        <w:tc>
          <w:tcPr>
            <w:tcW w:w="8789" w:type="dxa"/>
            <w:shd w:val="clear" w:color="auto" w:fill="FBE4D5" w:themeFill="accent2" w:themeFillTint="33"/>
          </w:tcPr>
          <w:p w14:paraId="17B66CE2" w14:textId="77777777" w:rsidR="00F12B60" w:rsidRPr="00F11981" w:rsidRDefault="00F12B60" w:rsidP="00017713">
            <w:pPr>
              <w:spacing w:before="120" w:after="120"/>
              <w:jc w:val="center"/>
              <w:rPr>
                <w:rFonts w:asciiTheme="minorHAnsi" w:hAnsiTheme="minorHAnsi" w:cstheme="minorHAnsi"/>
                <w:b/>
                <w:sz w:val="18"/>
                <w:szCs w:val="18"/>
              </w:rPr>
            </w:pPr>
            <w:r w:rsidRPr="00F11981">
              <w:rPr>
                <w:rFonts w:asciiTheme="minorHAnsi" w:hAnsiTheme="minorHAnsi" w:cstheme="minorHAnsi"/>
                <w:b/>
                <w:sz w:val="18"/>
                <w:szCs w:val="18"/>
              </w:rPr>
              <w:t>Definícia sledovaného údaju projektu</w:t>
            </w:r>
          </w:p>
        </w:tc>
      </w:tr>
      <w:tr w:rsidR="00F12B60" w:rsidRPr="00F11981" w14:paraId="179BD1EC" w14:textId="77777777" w:rsidTr="00017713">
        <w:tc>
          <w:tcPr>
            <w:tcW w:w="1702" w:type="dxa"/>
            <w:vMerge w:val="restart"/>
            <w:vAlign w:val="center"/>
          </w:tcPr>
          <w:p w14:paraId="47141B36" w14:textId="77777777" w:rsidR="00F12B60" w:rsidRPr="00F11981" w:rsidRDefault="00F12B60" w:rsidP="00017713">
            <w:pPr>
              <w:rPr>
                <w:rFonts w:asciiTheme="minorHAnsi" w:hAnsiTheme="minorHAnsi" w:cstheme="minorHAnsi"/>
                <w:b/>
                <w:sz w:val="18"/>
                <w:szCs w:val="18"/>
              </w:rPr>
            </w:pPr>
            <w:r>
              <w:rPr>
                <w:rFonts w:asciiTheme="minorHAnsi" w:hAnsiTheme="minorHAnsi" w:cstheme="minorHAnsi"/>
                <w:b/>
                <w:sz w:val="18"/>
                <w:szCs w:val="18"/>
              </w:rPr>
              <w:t>Vybudovanie, resp. dobudovanie systému zberu a odvozu komunálneho odpadu</w:t>
            </w:r>
          </w:p>
        </w:tc>
        <w:tc>
          <w:tcPr>
            <w:tcW w:w="4536" w:type="dxa"/>
          </w:tcPr>
          <w:p w14:paraId="6964B55D" w14:textId="77777777" w:rsidR="00F12B60" w:rsidRPr="00F11981" w:rsidRDefault="00F12B60" w:rsidP="00017713">
            <w:pPr>
              <w:tabs>
                <w:tab w:val="left" w:pos="2778"/>
              </w:tabs>
              <w:rPr>
                <w:rFonts w:asciiTheme="minorHAnsi" w:hAnsiTheme="minorHAnsi" w:cstheme="minorHAnsi"/>
                <w:sz w:val="18"/>
                <w:szCs w:val="18"/>
              </w:rPr>
            </w:pPr>
            <w:r w:rsidRPr="00F11981">
              <w:rPr>
                <w:rFonts w:asciiTheme="minorHAnsi" w:hAnsiTheme="minorHAnsi" w:cstheme="minorHAnsi"/>
                <w:sz w:val="18"/>
                <w:szCs w:val="18"/>
              </w:rPr>
              <w:t xml:space="preserve">Počet vybudovaných stojísk </w:t>
            </w:r>
          </w:p>
        </w:tc>
        <w:tc>
          <w:tcPr>
            <w:tcW w:w="8789" w:type="dxa"/>
          </w:tcPr>
          <w:p w14:paraId="578EAD51" w14:textId="77777777" w:rsidR="00F12B60" w:rsidRPr="00F11981" w:rsidRDefault="00F12B60" w:rsidP="00017713">
            <w:pPr>
              <w:rPr>
                <w:rFonts w:asciiTheme="minorHAnsi" w:hAnsiTheme="minorHAnsi" w:cstheme="minorHAnsi"/>
                <w:sz w:val="18"/>
                <w:szCs w:val="18"/>
              </w:rPr>
            </w:pPr>
            <w:r w:rsidRPr="00F11981">
              <w:rPr>
                <w:rFonts w:asciiTheme="minorHAnsi" w:hAnsiTheme="minorHAnsi" w:cstheme="minorHAnsi"/>
                <w:sz w:val="18"/>
                <w:szCs w:val="18"/>
              </w:rPr>
              <w:t>Počet vybudovaných stojísk na umiestenie zberných nádob na zmesový komunálny odpad pre obyvateľov MRK, ktoré boli vybudované v rámci realizácie projektu</w:t>
            </w:r>
          </w:p>
        </w:tc>
      </w:tr>
      <w:tr w:rsidR="00F12B60" w:rsidRPr="00F11981" w14:paraId="63D2CCCF" w14:textId="77777777" w:rsidTr="00017713">
        <w:tc>
          <w:tcPr>
            <w:tcW w:w="1702" w:type="dxa"/>
            <w:vMerge/>
            <w:vAlign w:val="center"/>
          </w:tcPr>
          <w:p w14:paraId="4FD107E0" w14:textId="77777777" w:rsidR="00F12B60" w:rsidRPr="00F11981" w:rsidRDefault="00F12B60" w:rsidP="00017713">
            <w:pPr>
              <w:jc w:val="both"/>
              <w:rPr>
                <w:rFonts w:asciiTheme="minorHAnsi" w:hAnsiTheme="minorHAnsi" w:cstheme="minorHAnsi"/>
                <w:b/>
                <w:sz w:val="18"/>
                <w:szCs w:val="18"/>
              </w:rPr>
            </w:pPr>
          </w:p>
        </w:tc>
        <w:tc>
          <w:tcPr>
            <w:tcW w:w="4536" w:type="dxa"/>
          </w:tcPr>
          <w:p w14:paraId="2127FE9C" w14:textId="77777777" w:rsidR="00F12B60" w:rsidRPr="00F11981" w:rsidRDefault="00F12B60" w:rsidP="00017713">
            <w:pPr>
              <w:tabs>
                <w:tab w:val="left" w:pos="2778"/>
              </w:tabs>
              <w:rPr>
                <w:rFonts w:asciiTheme="minorHAnsi" w:hAnsiTheme="minorHAnsi" w:cstheme="minorHAnsi"/>
                <w:sz w:val="18"/>
                <w:szCs w:val="18"/>
              </w:rPr>
            </w:pPr>
            <w:r w:rsidRPr="00F11981">
              <w:rPr>
                <w:rFonts w:asciiTheme="minorHAnsi" w:hAnsiTheme="minorHAnsi" w:cstheme="minorHAnsi"/>
                <w:sz w:val="18"/>
                <w:szCs w:val="18"/>
              </w:rPr>
              <w:t>Počet dobudovaných stojísk</w:t>
            </w:r>
          </w:p>
        </w:tc>
        <w:tc>
          <w:tcPr>
            <w:tcW w:w="8789" w:type="dxa"/>
          </w:tcPr>
          <w:p w14:paraId="165F5F2C" w14:textId="77777777" w:rsidR="00F12B60" w:rsidRPr="00F11981" w:rsidRDefault="00F12B60" w:rsidP="00017713">
            <w:pPr>
              <w:rPr>
                <w:rFonts w:asciiTheme="minorHAnsi" w:hAnsiTheme="minorHAnsi" w:cstheme="minorHAnsi"/>
                <w:sz w:val="18"/>
                <w:szCs w:val="18"/>
              </w:rPr>
            </w:pPr>
            <w:r w:rsidRPr="00F11981">
              <w:rPr>
                <w:rFonts w:asciiTheme="minorHAnsi" w:hAnsiTheme="minorHAnsi" w:cstheme="minorHAnsi"/>
                <w:sz w:val="18"/>
                <w:szCs w:val="18"/>
              </w:rPr>
              <w:t>Počet dobudovaných stojísk na umiestenie zberných nádob na zmesový komunálny odpad pre obyvateľov MRK, ktoré boli dobudované v rámci realizácie projektu</w:t>
            </w:r>
          </w:p>
        </w:tc>
      </w:tr>
      <w:tr w:rsidR="00F12B60" w:rsidRPr="00F11981" w14:paraId="786DD4EA" w14:textId="77777777" w:rsidTr="00017713">
        <w:tc>
          <w:tcPr>
            <w:tcW w:w="1702" w:type="dxa"/>
            <w:vMerge/>
            <w:vAlign w:val="center"/>
          </w:tcPr>
          <w:p w14:paraId="29081963" w14:textId="77777777" w:rsidR="00F12B60" w:rsidRPr="00F11981" w:rsidRDefault="00F12B60" w:rsidP="00017713">
            <w:pPr>
              <w:jc w:val="both"/>
              <w:rPr>
                <w:rFonts w:asciiTheme="minorHAnsi" w:hAnsiTheme="minorHAnsi" w:cstheme="minorHAnsi"/>
                <w:b/>
                <w:sz w:val="18"/>
                <w:szCs w:val="18"/>
              </w:rPr>
            </w:pPr>
          </w:p>
        </w:tc>
        <w:tc>
          <w:tcPr>
            <w:tcW w:w="4536" w:type="dxa"/>
          </w:tcPr>
          <w:p w14:paraId="36C2ABEE" w14:textId="77777777" w:rsidR="00F12B60" w:rsidRPr="00F11981" w:rsidRDefault="00F12B60" w:rsidP="00017713">
            <w:pPr>
              <w:tabs>
                <w:tab w:val="left" w:pos="2778"/>
              </w:tabs>
              <w:rPr>
                <w:rFonts w:asciiTheme="minorHAnsi" w:hAnsiTheme="minorHAnsi" w:cstheme="minorHAnsi"/>
                <w:sz w:val="18"/>
                <w:szCs w:val="18"/>
              </w:rPr>
            </w:pPr>
            <w:r w:rsidRPr="00F11981">
              <w:rPr>
                <w:rFonts w:asciiTheme="minorHAnsi" w:hAnsiTheme="minorHAnsi" w:cstheme="minorHAnsi"/>
                <w:sz w:val="18"/>
                <w:szCs w:val="18"/>
              </w:rPr>
              <w:t xml:space="preserve">Počet vybudovaných zberných dvorov </w:t>
            </w:r>
          </w:p>
        </w:tc>
        <w:tc>
          <w:tcPr>
            <w:tcW w:w="8789" w:type="dxa"/>
          </w:tcPr>
          <w:p w14:paraId="654A8F71" w14:textId="77777777" w:rsidR="00F12B60" w:rsidRPr="00F11981" w:rsidRDefault="00F12B60" w:rsidP="00017713">
            <w:pPr>
              <w:rPr>
                <w:rFonts w:asciiTheme="minorHAnsi" w:hAnsiTheme="minorHAnsi" w:cstheme="minorHAnsi"/>
                <w:sz w:val="18"/>
                <w:szCs w:val="18"/>
              </w:rPr>
            </w:pPr>
            <w:r w:rsidRPr="00F11981">
              <w:rPr>
                <w:rFonts w:asciiTheme="minorHAnsi" w:hAnsiTheme="minorHAnsi" w:cstheme="minorHAnsi"/>
                <w:sz w:val="18"/>
                <w:szCs w:val="18"/>
              </w:rPr>
              <w:t>Počet zberných dvorov na umiestnenie zberných nádob, ktoré boli vybudované realizáciou projektu. Účelom vybudovania zberných dvorov je zvýšenie kapacity triedeného zberu komunálnych odpadov</w:t>
            </w:r>
          </w:p>
        </w:tc>
      </w:tr>
      <w:tr w:rsidR="00F12B60" w:rsidRPr="00F11981" w14:paraId="0CDC6D16" w14:textId="77777777" w:rsidTr="00017713">
        <w:tc>
          <w:tcPr>
            <w:tcW w:w="1702" w:type="dxa"/>
            <w:vMerge/>
            <w:vAlign w:val="center"/>
          </w:tcPr>
          <w:p w14:paraId="288E004F" w14:textId="77777777" w:rsidR="00F12B60" w:rsidRPr="00F11981" w:rsidRDefault="00F12B60" w:rsidP="00017713">
            <w:pPr>
              <w:jc w:val="both"/>
              <w:rPr>
                <w:rFonts w:asciiTheme="minorHAnsi" w:hAnsiTheme="minorHAnsi" w:cstheme="minorHAnsi"/>
                <w:b/>
                <w:sz w:val="18"/>
                <w:szCs w:val="18"/>
              </w:rPr>
            </w:pPr>
          </w:p>
        </w:tc>
        <w:tc>
          <w:tcPr>
            <w:tcW w:w="4536" w:type="dxa"/>
          </w:tcPr>
          <w:p w14:paraId="6AAE8E5E" w14:textId="77777777" w:rsidR="00F12B60" w:rsidRPr="00F11981" w:rsidRDefault="00F12B60" w:rsidP="00017713">
            <w:pPr>
              <w:pStyle w:val="Textpoznmkypodiarou"/>
              <w:tabs>
                <w:tab w:val="left" w:pos="2778"/>
              </w:tabs>
              <w:rPr>
                <w:rFonts w:asciiTheme="minorHAnsi" w:hAnsiTheme="minorHAnsi" w:cstheme="minorHAnsi"/>
                <w:sz w:val="18"/>
                <w:szCs w:val="18"/>
              </w:rPr>
            </w:pPr>
            <w:r w:rsidRPr="00F11981">
              <w:rPr>
                <w:rFonts w:asciiTheme="minorHAnsi" w:hAnsiTheme="minorHAnsi" w:cstheme="minorHAnsi"/>
                <w:sz w:val="18"/>
                <w:szCs w:val="18"/>
              </w:rPr>
              <w:t>Počet dobudovaných zberných dvorov</w:t>
            </w:r>
          </w:p>
        </w:tc>
        <w:tc>
          <w:tcPr>
            <w:tcW w:w="8789" w:type="dxa"/>
          </w:tcPr>
          <w:p w14:paraId="4598AAC7" w14:textId="77777777" w:rsidR="00F12B60" w:rsidRPr="00F11981" w:rsidRDefault="00F12B60" w:rsidP="00017713">
            <w:pPr>
              <w:rPr>
                <w:rFonts w:asciiTheme="minorHAnsi" w:hAnsiTheme="minorHAnsi" w:cstheme="minorHAnsi"/>
                <w:sz w:val="18"/>
                <w:szCs w:val="18"/>
              </w:rPr>
            </w:pPr>
            <w:r w:rsidRPr="00F11981">
              <w:rPr>
                <w:rFonts w:asciiTheme="minorHAnsi" w:hAnsiTheme="minorHAnsi" w:cstheme="minorHAnsi"/>
                <w:sz w:val="18"/>
                <w:szCs w:val="18"/>
              </w:rPr>
              <w:t>Počet zberných dvorov na umiestnenie zberných nádob, ktoré boli vybudované realizáciou projektu. Účelom vybudovania zberných dvorov je zvýšenie kapacity triedeného zberu komunálnych odpadov</w:t>
            </w:r>
          </w:p>
        </w:tc>
      </w:tr>
      <w:tr w:rsidR="00F12B60" w:rsidRPr="00F11981" w14:paraId="7910FF3B" w14:textId="77777777" w:rsidTr="00017713">
        <w:tc>
          <w:tcPr>
            <w:tcW w:w="1702" w:type="dxa"/>
            <w:vMerge/>
          </w:tcPr>
          <w:p w14:paraId="7F51A1D5" w14:textId="77777777" w:rsidR="00F12B60" w:rsidRPr="00F11981" w:rsidRDefault="00F12B60" w:rsidP="00017713">
            <w:pPr>
              <w:jc w:val="both"/>
              <w:rPr>
                <w:rFonts w:asciiTheme="minorHAnsi" w:hAnsiTheme="minorHAnsi" w:cstheme="minorHAnsi"/>
                <w:b/>
                <w:sz w:val="18"/>
                <w:szCs w:val="18"/>
              </w:rPr>
            </w:pPr>
          </w:p>
        </w:tc>
        <w:tc>
          <w:tcPr>
            <w:tcW w:w="4536" w:type="dxa"/>
          </w:tcPr>
          <w:p w14:paraId="79BA5519" w14:textId="77777777" w:rsidR="00F12B60" w:rsidRPr="00F11981" w:rsidRDefault="00F12B60" w:rsidP="00017713">
            <w:pPr>
              <w:tabs>
                <w:tab w:val="left" w:pos="2778"/>
              </w:tabs>
              <w:rPr>
                <w:rFonts w:asciiTheme="minorHAnsi" w:hAnsiTheme="minorHAnsi" w:cstheme="minorHAnsi"/>
                <w:sz w:val="18"/>
                <w:szCs w:val="18"/>
              </w:rPr>
            </w:pPr>
            <w:r w:rsidRPr="00F11981">
              <w:rPr>
                <w:rFonts w:asciiTheme="minorHAnsi" w:hAnsiTheme="minorHAnsi" w:cstheme="minorHAnsi"/>
                <w:sz w:val="18"/>
                <w:szCs w:val="18"/>
              </w:rPr>
              <w:t xml:space="preserve">Počet zakúpených zberných nádob pre stojiská </w:t>
            </w:r>
          </w:p>
        </w:tc>
        <w:tc>
          <w:tcPr>
            <w:tcW w:w="8789" w:type="dxa"/>
          </w:tcPr>
          <w:p w14:paraId="7C5F8F7F" w14:textId="77777777" w:rsidR="00F12B60" w:rsidRPr="00F11981" w:rsidRDefault="00F12B60" w:rsidP="00017713">
            <w:pPr>
              <w:rPr>
                <w:rFonts w:asciiTheme="minorHAnsi" w:hAnsiTheme="minorHAnsi" w:cstheme="minorHAnsi"/>
                <w:sz w:val="18"/>
                <w:szCs w:val="18"/>
              </w:rPr>
            </w:pPr>
            <w:r w:rsidRPr="00F11981">
              <w:rPr>
                <w:rFonts w:asciiTheme="minorHAnsi" w:hAnsiTheme="minorHAnsi" w:cstheme="minorHAnsi"/>
                <w:sz w:val="18"/>
                <w:szCs w:val="18"/>
              </w:rPr>
              <w:t>Súčet počtu zakúpených zberných nádob na zmesový komunálny odpad pre obyvateľov MRK, ktorých nákup bol zrealizovaný prostredníctvom projektu. Do súčtu sa započítavajú iba tie zberné nádoby, ktoré budú  súčasťou stojísk vybudovaných/dobudovaných v rámci realizácie projektu</w:t>
            </w:r>
          </w:p>
        </w:tc>
      </w:tr>
      <w:tr w:rsidR="00F12B60" w:rsidRPr="00F11981" w14:paraId="54EFFB01" w14:textId="77777777" w:rsidTr="00017713">
        <w:tc>
          <w:tcPr>
            <w:tcW w:w="1702" w:type="dxa"/>
            <w:vMerge/>
            <w:vAlign w:val="center"/>
          </w:tcPr>
          <w:p w14:paraId="1C1C83A1" w14:textId="77777777" w:rsidR="00F12B60" w:rsidRPr="00F11981" w:rsidRDefault="00F12B60" w:rsidP="00017713">
            <w:pPr>
              <w:jc w:val="both"/>
              <w:rPr>
                <w:rFonts w:asciiTheme="minorHAnsi" w:hAnsiTheme="minorHAnsi" w:cstheme="minorHAnsi"/>
                <w:b/>
                <w:sz w:val="18"/>
                <w:szCs w:val="18"/>
              </w:rPr>
            </w:pPr>
          </w:p>
        </w:tc>
        <w:tc>
          <w:tcPr>
            <w:tcW w:w="4536" w:type="dxa"/>
          </w:tcPr>
          <w:p w14:paraId="0CF28172" w14:textId="77777777" w:rsidR="00F12B60" w:rsidRPr="00F11981" w:rsidRDefault="00F12B60" w:rsidP="00017713">
            <w:pPr>
              <w:tabs>
                <w:tab w:val="left" w:pos="2778"/>
              </w:tabs>
              <w:rPr>
                <w:rFonts w:asciiTheme="minorHAnsi" w:hAnsiTheme="minorHAnsi" w:cstheme="minorHAnsi"/>
                <w:sz w:val="18"/>
                <w:szCs w:val="18"/>
              </w:rPr>
            </w:pPr>
            <w:r w:rsidRPr="00F11981">
              <w:rPr>
                <w:rFonts w:asciiTheme="minorHAnsi" w:hAnsiTheme="minorHAnsi" w:cstheme="minorHAnsi"/>
                <w:sz w:val="18"/>
                <w:szCs w:val="18"/>
              </w:rPr>
              <w:t>Počet zakúpených zberných nádob pre zberné dvory</w:t>
            </w:r>
          </w:p>
        </w:tc>
        <w:tc>
          <w:tcPr>
            <w:tcW w:w="8789" w:type="dxa"/>
          </w:tcPr>
          <w:p w14:paraId="4E5CB09B" w14:textId="77777777" w:rsidR="00F12B60" w:rsidRPr="00F11981" w:rsidRDefault="00F12B60" w:rsidP="00017713">
            <w:pPr>
              <w:rPr>
                <w:rFonts w:asciiTheme="minorHAnsi" w:hAnsiTheme="minorHAnsi" w:cstheme="minorHAnsi"/>
                <w:sz w:val="18"/>
                <w:szCs w:val="18"/>
              </w:rPr>
            </w:pPr>
            <w:r w:rsidRPr="00F11981">
              <w:rPr>
                <w:rFonts w:asciiTheme="minorHAnsi" w:hAnsiTheme="minorHAnsi" w:cstheme="minorHAnsi"/>
                <w:sz w:val="18"/>
                <w:szCs w:val="18"/>
              </w:rPr>
              <w:t xml:space="preserve">Súčet počtu zakúpených zberných nádob podľa </w:t>
            </w:r>
            <w:r w:rsidRPr="00F11981">
              <w:rPr>
                <w:rFonts w:ascii="Calibri" w:hAnsi="Calibri" w:cs="Calibri"/>
                <w:sz w:val="18"/>
                <w:szCs w:val="18"/>
              </w:rPr>
              <w:t>§</w:t>
            </w:r>
            <w:r w:rsidRPr="00F11981">
              <w:rPr>
                <w:rFonts w:asciiTheme="minorHAnsi" w:hAnsiTheme="minorHAnsi" w:cstheme="minorHAnsi"/>
                <w:sz w:val="18"/>
                <w:szCs w:val="18"/>
              </w:rPr>
              <w:t xml:space="preserve"> 81 ods. 5 zákona o odpadoch, ktorých nákup sa zrealizoval prostredníctvom projektu.  Do súčtu sa započítavajú iba tie zberné nádoby, ktoré budú  súčasťou zberných dvorov vybudovaných/dobudovaných v rámci realizácie projektu</w:t>
            </w:r>
          </w:p>
        </w:tc>
      </w:tr>
      <w:tr w:rsidR="00F12B60" w:rsidRPr="00F11981" w14:paraId="090C58B6" w14:textId="77777777" w:rsidTr="00017713">
        <w:tc>
          <w:tcPr>
            <w:tcW w:w="1702" w:type="dxa"/>
            <w:vMerge/>
            <w:vAlign w:val="center"/>
          </w:tcPr>
          <w:p w14:paraId="157D4742" w14:textId="77777777" w:rsidR="00F12B60" w:rsidRPr="00F11981" w:rsidRDefault="00F12B60" w:rsidP="00017713">
            <w:pPr>
              <w:jc w:val="both"/>
              <w:rPr>
                <w:rFonts w:asciiTheme="minorHAnsi" w:hAnsiTheme="minorHAnsi" w:cstheme="minorHAnsi"/>
                <w:b/>
                <w:sz w:val="18"/>
                <w:szCs w:val="18"/>
              </w:rPr>
            </w:pPr>
          </w:p>
        </w:tc>
        <w:tc>
          <w:tcPr>
            <w:tcW w:w="4536" w:type="dxa"/>
          </w:tcPr>
          <w:p w14:paraId="0223660E" w14:textId="77777777" w:rsidR="00F12B60" w:rsidRPr="00F11981" w:rsidRDefault="00F12B60" w:rsidP="00017713">
            <w:pPr>
              <w:tabs>
                <w:tab w:val="left" w:pos="2778"/>
              </w:tabs>
              <w:rPr>
                <w:rFonts w:asciiTheme="minorHAnsi" w:hAnsiTheme="minorHAnsi" w:cstheme="minorHAnsi"/>
                <w:sz w:val="18"/>
                <w:szCs w:val="18"/>
              </w:rPr>
            </w:pPr>
            <w:r w:rsidRPr="00F11981">
              <w:rPr>
                <w:rFonts w:asciiTheme="minorHAnsi" w:hAnsiTheme="minorHAnsi" w:cstheme="minorHAnsi"/>
                <w:sz w:val="18"/>
                <w:szCs w:val="18"/>
              </w:rPr>
              <w:t>Počet zberových vozidiel a iných strojov pre zvoz a nakladanie s odpadmi</w:t>
            </w:r>
          </w:p>
        </w:tc>
        <w:tc>
          <w:tcPr>
            <w:tcW w:w="8789" w:type="dxa"/>
          </w:tcPr>
          <w:p w14:paraId="230EC79B" w14:textId="77777777" w:rsidR="00F12B60" w:rsidRPr="00F11981" w:rsidRDefault="00F12B60" w:rsidP="00017713">
            <w:pPr>
              <w:rPr>
                <w:rFonts w:asciiTheme="minorHAnsi" w:hAnsiTheme="minorHAnsi" w:cstheme="minorHAnsi"/>
                <w:sz w:val="18"/>
                <w:szCs w:val="18"/>
              </w:rPr>
            </w:pPr>
            <w:r w:rsidRPr="00F11981">
              <w:rPr>
                <w:rFonts w:asciiTheme="minorHAnsi" w:hAnsiTheme="minorHAnsi" w:cstheme="minorHAnsi"/>
                <w:sz w:val="18"/>
                <w:szCs w:val="18"/>
              </w:rPr>
              <w:t>Súčet počtu zakúpených zberových vozidiel a iných strojov pre zvoz a nakladanie s odpadmi, ktorých nákup sa zrealizoval prostredníctvom projektu</w:t>
            </w:r>
          </w:p>
        </w:tc>
      </w:tr>
    </w:tbl>
    <w:p w14:paraId="24BD7748" w14:textId="77777777" w:rsidR="004861AD" w:rsidRDefault="004861AD"/>
    <w:p w14:paraId="1395CED0" w14:textId="77777777" w:rsidR="004861AD" w:rsidRDefault="004861AD"/>
    <w:p w14:paraId="3CF3194E" w14:textId="77777777" w:rsidR="004861AD" w:rsidRDefault="004861AD"/>
    <w:tbl>
      <w:tblPr>
        <w:tblStyle w:val="Mriekatabuky"/>
        <w:tblW w:w="15027" w:type="dxa"/>
        <w:tblInd w:w="-431" w:type="dxa"/>
        <w:tblLook w:val="04A0" w:firstRow="1" w:lastRow="0" w:firstColumn="1" w:lastColumn="0" w:noHBand="0" w:noVBand="1"/>
      </w:tblPr>
      <w:tblGrid>
        <w:gridCol w:w="1702"/>
        <w:gridCol w:w="4536"/>
        <w:gridCol w:w="8789"/>
      </w:tblGrid>
      <w:tr w:rsidR="004861AD" w:rsidRPr="00F11981" w14:paraId="02EFB6B2" w14:textId="77777777" w:rsidTr="004447DA">
        <w:tc>
          <w:tcPr>
            <w:tcW w:w="1702" w:type="dxa"/>
            <w:shd w:val="clear" w:color="auto" w:fill="FBE4D5" w:themeFill="accent2" w:themeFillTint="33"/>
          </w:tcPr>
          <w:p w14:paraId="7A795479" w14:textId="0EC3A58F" w:rsidR="004861AD" w:rsidRPr="00F11981" w:rsidRDefault="004861AD" w:rsidP="004861AD">
            <w:pPr>
              <w:jc w:val="center"/>
              <w:rPr>
                <w:rFonts w:asciiTheme="minorHAnsi" w:hAnsiTheme="minorHAnsi" w:cstheme="minorHAnsi"/>
                <w:b/>
                <w:sz w:val="18"/>
                <w:szCs w:val="18"/>
              </w:rPr>
            </w:pPr>
            <w:r w:rsidRPr="00F11981">
              <w:rPr>
                <w:rFonts w:asciiTheme="minorHAnsi" w:hAnsiTheme="minorHAnsi" w:cstheme="minorHAnsi"/>
                <w:b/>
                <w:sz w:val="18"/>
                <w:szCs w:val="18"/>
              </w:rPr>
              <w:lastRenderedPageBreak/>
              <w:t>Hlavná aktivita</w:t>
            </w:r>
          </w:p>
        </w:tc>
        <w:tc>
          <w:tcPr>
            <w:tcW w:w="4536" w:type="dxa"/>
            <w:shd w:val="clear" w:color="auto" w:fill="FBE4D5" w:themeFill="accent2" w:themeFillTint="33"/>
          </w:tcPr>
          <w:p w14:paraId="1BAA8D10" w14:textId="030B3FBC" w:rsidR="004861AD" w:rsidRPr="00F11981" w:rsidRDefault="004861AD" w:rsidP="004861AD">
            <w:pPr>
              <w:tabs>
                <w:tab w:val="left" w:pos="2778"/>
              </w:tabs>
              <w:jc w:val="center"/>
              <w:rPr>
                <w:rFonts w:asciiTheme="minorHAnsi" w:hAnsiTheme="minorHAnsi" w:cstheme="minorHAnsi"/>
                <w:sz w:val="18"/>
                <w:szCs w:val="18"/>
              </w:rPr>
            </w:pPr>
            <w:r w:rsidRPr="00F11981">
              <w:rPr>
                <w:rFonts w:asciiTheme="minorHAnsi" w:hAnsiTheme="minorHAnsi" w:cstheme="minorHAnsi"/>
                <w:b/>
                <w:sz w:val="18"/>
                <w:szCs w:val="18"/>
              </w:rPr>
              <w:t>Sledovaný údaj projektu</w:t>
            </w:r>
          </w:p>
        </w:tc>
        <w:tc>
          <w:tcPr>
            <w:tcW w:w="8789" w:type="dxa"/>
            <w:shd w:val="clear" w:color="auto" w:fill="FBE4D5" w:themeFill="accent2" w:themeFillTint="33"/>
          </w:tcPr>
          <w:p w14:paraId="78F24FE3" w14:textId="2D467535" w:rsidR="004861AD" w:rsidRPr="00F11981" w:rsidRDefault="004861AD" w:rsidP="004861AD">
            <w:pPr>
              <w:jc w:val="center"/>
              <w:rPr>
                <w:rFonts w:asciiTheme="minorHAnsi" w:hAnsiTheme="minorHAnsi" w:cstheme="minorHAnsi"/>
                <w:sz w:val="18"/>
                <w:szCs w:val="18"/>
              </w:rPr>
            </w:pPr>
            <w:r w:rsidRPr="00F11981">
              <w:rPr>
                <w:rFonts w:asciiTheme="minorHAnsi" w:hAnsiTheme="minorHAnsi" w:cstheme="minorHAnsi"/>
                <w:b/>
                <w:sz w:val="18"/>
                <w:szCs w:val="18"/>
              </w:rPr>
              <w:t>Definícia sledovaného údaju projektu</w:t>
            </w:r>
          </w:p>
        </w:tc>
      </w:tr>
      <w:tr w:rsidR="004861AD" w:rsidRPr="00F11981" w14:paraId="3FF21B3D" w14:textId="77777777" w:rsidTr="00017713">
        <w:tc>
          <w:tcPr>
            <w:tcW w:w="1702" w:type="dxa"/>
            <w:vMerge w:val="restart"/>
            <w:vAlign w:val="center"/>
          </w:tcPr>
          <w:p w14:paraId="39B3E89A" w14:textId="3ED93C0F" w:rsidR="004861AD" w:rsidRPr="00F11981" w:rsidRDefault="004861AD" w:rsidP="004861AD">
            <w:pPr>
              <w:rPr>
                <w:rFonts w:asciiTheme="minorHAnsi" w:hAnsiTheme="minorHAnsi" w:cstheme="minorHAnsi"/>
                <w:b/>
                <w:sz w:val="18"/>
                <w:szCs w:val="18"/>
              </w:rPr>
            </w:pPr>
            <w:r>
              <w:rPr>
                <w:rFonts w:asciiTheme="minorHAnsi" w:hAnsiTheme="minorHAnsi" w:cstheme="minorHAnsi"/>
                <w:b/>
                <w:sz w:val="18"/>
                <w:szCs w:val="18"/>
              </w:rPr>
              <w:t>Vybudovanie, resp. dobudovanie systému zberu a odvozu komunálneho odpadu</w:t>
            </w:r>
          </w:p>
        </w:tc>
        <w:tc>
          <w:tcPr>
            <w:tcW w:w="4536" w:type="dxa"/>
          </w:tcPr>
          <w:p w14:paraId="45EF3569" w14:textId="77777777" w:rsidR="004861AD" w:rsidRPr="00F11981" w:rsidRDefault="004861AD" w:rsidP="004861AD">
            <w:pPr>
              <w:tabs>
                <w:tab w:val="left" w:pos="2778"/>
              </w:tabs>
              <w:rPr>
                <w:rFonts w:asciiTheme="minorHAnsi" w:hAnsiTheme="minorHAnsi" w:cstheme="minorHAnsi"/>
                <w:sz w:val="18"/>
                <w:szCs w:val="18"/>
              </w:rPr>
            </w:pPr>
            <w:r w:rsidRPr="00F11981">
              <w:rPr>
                <w:rFonts w:asciiTheme="minorHAnsi" w:hAnsiTheme="minorHAnsi" w:cstheme="minorHAnsi"/>
                <w:sz w:val="18"/>
                <w:szCs w:val="18"/>
              </w:rPr>
              <w:t>Počet domácností</w:t>
            </w:r>
            <w:r w:rsidRPr="00F11981">
              <w:rPr>
                <w:rStyle w:val="Odkaznapoznmkupodiarou"/>
                <w:rFonts w:asciiTheme="minorHAnsi" w:hAnsiTheme="minorHAnsi"/>
                <w:sz w:val="18"/>
                <w:szCs w:val="18"/>
              </w:rPr>
              <w:footnoteReference w:id="3"/>
            </w:r>
            <w:r w:rsidRPr="00F11981">
              <w:rPr>
                <w:rFonts w:asciiTheme="minorHAnsi" w:hAnsiTheme="minorHAnsi" w:cstheme="minorHAnsi"/>
                <w:sz w:val="18"/>
                <w:szCs w:val="18"/>
              </w:rPr>
              <w:t xml:space="preserve"> MRK, ktorým sa zlepšili podmienky bývania  novovybudovaním stojísk </w:t>
            </w:r>
          </w:p>
        </w:tc>
        <w:tc>
          <w:tcPr>
            <w:tcW w:w="8789" w:type="dxa"/>
          </w:tcPr>
          <w:p w14:paraId="04E0D258" w14:textId="77777777" w:rsidR="004861AD" w:rsidRPr="00F11981" w:rsidRDefault="004861AD" w:rsidP="004861AD">
            <w:pPr>
              <w:rPr>
                <w:rFonts w:asciiTheme="minorHAnsi" w:hAnsiTheme="minorHAnsi" w:cstheme="minorHAnsi"/>
                <w:sz w:val="18"/>
                <w:szCs w:val="18"/>
              </w:rPr>
            </w:pPr>
            <w:r w:rsidRPr="00F11981">
              <w:rPr>
                <w:rFonts w:asciiTheme="minorHAnsi" w:hAnsiTheme="minorHAnsi" w:cstheme="minorHAnsi"/>
                <w:sz w:val="18"/>
                <w:szCs w:val="18"/>
              </w:rPr>
              <w:t xml:space="preserve">Súčet počtu domácností MRK, ktoré využívajú projektom novovybudované stojiská na umiestnenie zberných nádob na zmesový komunálny odpad </w:t>
            </w:r>
          </w:p>
        </w:tc>
      </w:tr>
      <w:tr w:rsidR="004861AD" w:rsidRPr="00F11981" w14:paraId="11E7D81B" w14:textId="77777777" w:rsidTr="00017713">
        <w:tc>
          <w:tcPr>
            <w:tcW w:w="1702" w:type="dxa"/>
            <w:vMerge/>
            <w:vAlign w:val="center"/>
          </w:tcPr>
          <w:p w14:paraId="460BBF83" w14:textId="77777777" w:rsidR="004861AD" w:rsidRPr="00F11981" w:rsidRDefault="004861AD" w:rsidP="004861AD">
            <w:pPr>
              <w:jc w:val="both"/>
              <w:rPr>
                <w:rFonts w:asciiTheme="minorHAnsi" w:hAnsiTheme="minorHAnsi" w:cstheme="minorHAnsi"/>
                <w:b/>
                <w:sz w:val="18"/>
                <w:szCs w:val="18"/>
              </w:rPr>
            </w:pPr>
          </w:p>
        </w:tc>
        <w:tc>
          <w:tcPr>
            <w:tcW w:w="4536" w:type="dxa"/>
          </w:tcPr>
          <w:p w14:paraId="4BBEE1F3" w14:textId="77777777" w:rsidR="004861AD" w:rsidRPr="00F11981" w:rsidRDefault="004861AD" w:rsidP="004861AD">
            <w:pPr>
              <w:tabs>
                <w:tab w:val="left" w:pos="2778"/>
              </w:tabs>
              <w:rPr>
                <w:rFonts w:asciiTheme="minorHAnsi" w:hAnsiTheme="minorHAnsi" w:cstheme="minorHAnsi"/>
                <w:sz w:val="18"/>
                <w:szCs w:val="18"/>
              </w:rPr>
            </w:pPr>
            <w:r w:rsidRPr="00F11981">
              <w:rPr>
                <w:rFonts w:asciiTheme="minorHAnsi" w:hAnsiTheme="minorHAnsi" w:cstheme="minorHAnsi"/>
                <w:sz w:val="18"/>
                <w:szCs w:val="18"/>
              </w:rPr>
              <w:t>Počet domácností MRK, ktorým sa zlepšili podmienky bývania dobudovaním stojísk</w:t>
            </w:r>
          </w:p>
        </w:tc>
        <w:tc>
          <w:tcPr>
            <w:tcW w:w="8789" w:type="dxa"/>
          </w:tcPr>
          <w:p w14:paraId="74EF0D8D" w14:textId="77777777" w:rsidR="004861AD" w:rsidRPr="00F11981" w:rsidRDefault="004861AD" w:rsidP="004861AD">
            <w:pPr>
              <w:rPr>
                <w:rFonts w:asciiTheme="minorHAnsi" w:hAnsiTheme="minorHAnsi" w:cstheme="minorHAnsi"/>
                <w:sz w:val="18"/>
                <w:szCs w:val="18"/>
              </w:rPr>
            </w:pPr>
            <w:r w:rsidRPr="00F11981">
              <w:rPr>
                <w:rFonts w:asciiTheme="minorHAnsi" w:hAnsiTheme="minorHAnsi" w:cstheme="minorHAnsi"/>
                <w:sz w:val="18"/>
                <w:szCs w:val="18"/>
              </w:rPr>
              <w:t>Súčet počtu domácností MRK, ktoré využívajú projektom dobudované stojiská na umiestnenie zberných nádob na zmesový komunálny odpad</w:t>
            </w:r>
          </w:p>
        </w:tc>
      </w:tr>
      <w:tr w:rsidR="004861AD" w:rsidRPr="00F11981" w14:paraId="7625683F" w14:textId="77777777" w:rsidTr="00017713">
        <w:tc>
          <w:tcPr>
            <w:tcW w:w="1702" w:type="dxa"/>
            <w:vMerge/>
            <w:vAlign w:val="center"/>
          </w:tcPr>
          <w:p w14:paraId="065A3D48" w14:textId="77777777" w:rsidR="004861AD" w:rsidRPr="00F11981" w:rsidRDefault="004861AD" w:rsidP="004861AD">
            <w:pPr>
              <w:rPr>
                <w:rFonts w:asciiTheme="minorHAnsi" w:hAnsiTheme="minorHAnsi" w:cstheme="minorHAnsi"/>
                <w:b/>
                <w:sz w:val="18"/>
                <w:szCs w:val="18"/>
              </w:rPr>
            </w:pPr>
          </w:p>
        </w:tc>
        <w:tc>
          <w:tcPr>
            <w:tcW w:w="4536" w:type="dxa"/>
          </w:tcPr>
          <w:p w14:paraId="4EEDB2D8" w14:textId="77777777" w:rsidR="004861AD" w:rsidRPr="00F11981" w:rsidRDefault="004861AD" w:rsidP="004861AD">
            <w:pPr>
              <w:tabs>
                <w:tab w:val="left" w:pos="2778"/>
              </w:tabs>
              <w:rPr>
                <w:rFonts w:asciiTheme="minorHAnsi" w:hAnsiTheme="minorHAnsi" w:cstheme="minorHAnsi"/>
                <w:sz w:val="18"/>
                <w:szCs w:val="18"/>
              </w:rPr>
            </w:pPr>
            <w:r w:rsidRPr="00F11981">
              <w:rPr>
                <w:rFonts w:asciiTheme="minorHAnsi" w:hAnsiTheme="minorHAnsi" w:cstheme="minorHAnsi"/>
                <w:sz w:val="18"/>
                <w:szCs w:val="18"/>
              </w:rPr>
              <w:t>Počet domácností MRK, ktorým sa zlepšili podmienky bývania vybudovaním zberných dvorov</w:t>
            </w:r>
          </w:p>
        </w:tc>
        <w:tc>
          <w:tcPr>
            <w:tcW w:w="8789" w:type="dxa"/>
          </w:tcPr>
          <w:p w14:paraId="0FF2F172" w14:textId="77777777" w:rsidR="004861AD" w:rsidRPr="00F11981" w:rsidRDefault="004861AD" w:rsidP="004861AD">
            <w:pPr>
              <w:rPr>
                <w:rFonts w:asciiTheme="minorHAnsi" w:hAnsiTheme="minorHAnsi" w:cstheme="minorHAnsi"/>
                <w:sz w:val="18"/>
                <w:szCs w:val="18"/>
              </w:rPr>
            </w:pPr>
            <w:r w:rsidRPr="00F11981">
              <w:rPr>
                <w:rFonts w:asciiTheme="minorHAnsi" w:hAnsiTheme="minorHAnsi" w:cstheme="minorHAnsi"/>
                <w:sz w:val="18"/>
                <w:szCs w:val="18"/>
              </w:rPr>
              <w:t>Súčet počtu domácností MRK, ktoré využívajú zberné dvory novovybudované v rámci realizácie projektu</w:t>
            </w:r>
          </w:p>
        </w:tc>
      </w:tr>
      <w:tr w:rsidR="004861AD" w:rsidRPr="00F11981" w14:paraId="6F12B121" w14:textId="77777777" w:rsidTr="00017713">
        <w:tc>
          <w:tcPr>
            <w:tcW w:w="1702" w:type="dxa"/>
            <w:vMerge/>
            <w:vAlign w:val="center"/>
          </w:tcPr>
          <w:p w14:paraId="141D1DD1" w14:textId="77777777" w:rsidR="004861AD" w:rsidRPr="00F11981" w:rsidRDefault="004861AD" w:rsidP="004861AD">
            <w:pPr>
              <w:jc w:val="both"/>
              <w:rPr>
                <w:rFonts w:asciiTheme="minorHAnsi" w:hAnsiTheme="minorHAnsi" w:cstheme="minorHAnsi"/>
                <w:b/>
                <w:sz w:val="18"/>
                <w:szCs w:val="18"/>
              </w:rPr>
            </w:pPr>
          </w:p>
        </w:tc>
        <w:tc>
          <w:tcPr>
            <w:tcW w:w="4536" w:type="dxa"/>
          </w:tcPr>
          <w:p w14:paraId="3C0DA82D" w14:textId="77777777" w:rsidR="004861AD" w:rsidRPr="00F11981" w:rsidRDefault="004861AD" w:rsidP="004861AD">
            <w:pPr>
              <w:tabs>
                <w:tab w:val="left" w:pos="2778"/>
              </w:tabs>
              <w:rPr>
                <w:rFonts w:asciiTheme="minorHAnsi" w:hAnsiTheme="minorHAnsi" w:cstheme="minorHAnsi"/>
                <w:sz w:val="18"/>
                <w:szCs w:val="18"/>
              </w:rPr>
            </w:pPr>
            <w:r w:rsidRPr="00F11981">
              <w:rPr>
                <w:rFonts w:asciiTheme="minorHAnsi" w:hAnsiTheme="minorHAnsi" w:cstheme="minorHAnsi"/>
                <w:sz w:val="18"/>
                <w:szCs w:val="18"/>
              </w:rPr>
              <w:t>Počet domácností MRK, ktorým sa zlepšili podmienky bývania dobudovaním zberných dvorov</w:t>
            </w:r>
          </w:p>
        </w:tc>
        <w:tc>
          <w:tcPr>
            <w:tcW w:w="8789" w:type="dxa"/>
          </w:tcPr>
          <w:p w14:paraId="72F9AA99" w14:textId="77777777" w:rsidR="004861AD" w:rsidRPr="00F11981" w:rsidRDefault="004861AD" w:rsidP="004861AD">
            <w:pPr>
              <w:rPr>
                <w:rFonts w:asciiTheme="minorHAnsi" w:hAnsiTheme="minorHAnsi" w:cstheme="minorHAnsi"/>
                <w:sz w:val="18"/>
                <w:szCs w:val="18"/>
              </w:rPr>
            </w:pPr>
            <w:r w:rsidRPr="00F11981">
              <w:rPr>
                <w:rFonts w:asciiTheme="minorHAnsi" w:hAnsiTheme="minorHAnsi" w:cstheme="minorHAnsi"/>
                <w:sz w:val="18"/>
                <w:szCs w:val="18"/>
              </w:rPr>
              <w:t>Súčet počtu domácností, ktoré využívajú zberné dvory dobudované v rámci realizácie projektu</w:t>
            </w:r>
          </w:p>
        </w:tc>
      </w:tr>
      <w:tr w:rsidR="004861AD" w:rsidRPr="00F11981" w14:paraId="6FE2302F" w14:textId="77777777" w:rsidTr="004447DA">
        <w:tc>
          <w:tcPr>
            <w:tcW w:w="15027" w:type="dxa"/>
            <w:gridSpan w:val="3"/>
            <w:shd w:val="clear" w:color="auto" w:fill="FBE4D5" w:themeFill="accent2" w:themeFillTint="33"/>
            <w:vAlign w:val="center"/>
          </w:tcPr>
          <w:p w14:paraId="20D03DDE" w14:textId="615D33CB" w:rsidR="004861AD" w:rsidRPr="00F11981" w:rsidRDefault="004861AD" w:rsidP="00106E13">
            <w:pPr>
              <w:rPr>
                <w:rFonts w:asciiTheme="minorHAnsi" w:hAnsiTheme="minorHAnsi" w:cstheme="minorHAnsi"/>
                <w:sz w:val="18"/>
                <w:szCs w:val="18"/>
              </w:rPr>
            </w:pPr>
            <w:r>
              <w:rPr>
                <w:rFonts w:asciiTheme="minorHAnsi" w:hAnsiTheme="minorHAnsi" w:cstheme="minorHAnsi"/>
                <w:b/>
                <w:sz w:val="20"/>
                <w:szCs w:val="20"/>
              </w:rPr>
              <w:t>Typ</w:t>
            </w:r>
            <w:r w:rsidRPr="00D63C11">
              <w:rPr>
                <w:rFonts w:asciiTheme="minorHAnsi" w:hAnsiTheme="minorHAnsi" w:cstheme="minorHAnsi"/>
                <w:b/>
                <w:sz w:val="20"/>
                <w:szCs w:val="20"/>
              </w:rPr>
              <w:t xml:space="preserve"> aktivity </w:t>
            </w:r>
            <w:r w:rsidR="00106E13">
              <w:rPr>
                <w:rFonts w:asciiTheme="minorHAnsi" w:hAnsiTheme="minorHAnsi" w:cstheme="minorHAnsi"/>
                <w:b/>
                <w:sz w:val="20"/>
                <w:szCs w:val="20"/>
              </w:rPr>
              <w:t>D:</w:t>
            </w:r>
            <w:r w:rsidRPr="00D63C11">
              <w:rPr>
                <w:rFonts w:asciiTheme="minorHAnsi" w:hAnsiTheme="minorHAnsi" w:cstheme="minorHAnsi"/>
                <w:b/>
                <w:sz w:val="20"/>
                <w:szCs w:val="20"/>
              </w:rPr>
              <w:t xml:space="preserve"> </w:t>
            </w:r>
            <w:r>
              <w:rPr>
                <w:rFonts w:asciiTheme="minorHAnsi" w:hAnsiTheme="minorHAnsi" w:cstheme="minorHAnsi"/>
                <w:b/>
                <w:sz w:val="20"/>
                <w:szCs w:val="20"/>
              </w:rPr>
              <w:t>Realizácia sanačných prác nelegálnych skládok, vrátane eliminácie nepriaznivých vplyvov nelegálnej skládky</w:t>
            </w:r>
          </w:p>
        </w:tc>
      </w:tr>
      <w:tr w:rsidR="004447DA" w:rsidRPr="00F11981" w14:paraId="22835299" w14:textId="77777777" w:rsidTr="004447DA">
        <w:tc>
          <w:tcPr>
            <w:tcW w:w="1702" w:type="dxa"/>
            <w:shd w:val="clear" w:color="auto" w:fill="FBE4D5" w:themeFill="accent2" w:themeFillTint="33"/>
            <w:vAlign w:val="center"/>
          </w:tcPr>
          <w:p w14:paraId="5C36DF13" w14:textId="16570B7D" w:rsidR="004447DA" w:rsidRDefault="004447DA" w:rsidP="004447DA">
            <w:pPr>
              <w:jc w:val="center"/>
              <w:rPr>
                <w:rFonts w:asciiTheme="minorHAnsi" w:hAnsiTheme="minorHAnsi" w:cstheme="minorHAnsi"/>
                <w:b/>
                <w:sz w:val="20"/>
                <w:szCs w:val="20"/>
              </w:rPr>
            </w:pPr>
            <w:r w:rsidRPr="00F11981">
              <w:rPr>
                <w:rFonts w:asciiTheme="minorHAnsi" w:hAnsiTheme="minorHAnsi" w:cstheme="minorHAnsi"/>
                <w:b/>
                <w:sz w:val="18"/>
                <w:szCs w:val="18"/>
              </w:rPr>
              <w:t>Hlavná aktivita</w:t>
            </w:r>
          </w:p>
        </w:tc>
        <w:tc>
          <w:tcPr>
            <w:tcW w:w="4536" w:type="dxa"/>
            <w:shd w:val="clear" w:color="auto" w:fill="FBE4D5" w:themeFill="accent2" w:themeFillTint="33"/>
          </w:tcPr>
          <w:p w14:paraId="4018B405" w14:textId="246067BE" w:rsidR="004447DA" w:rsidRDefault="004447DA" w:rsidP="004447DA">
            <w:pPr>
              <w:jc w:val="center"/>
              <w:rPr>
                <w:rFonts w:asciiTheme="minorHAnsi" w:hAnsiTheme="minorHAnsi" w:cstheme="minorHAnsi"/>
                <w:b/>
                <w:sz w:val="20"/>
                <w:szCs w:val="20"/>
              </w:rPr>
            </w:pPr>
            <w:r w:rsidRPr="00F11981">
              <w:rPr>
                <w:rFonts w:asciiTheme="minorHAnsi" w:hAnsiTheme="minorHAnsi" w:cstheme="minorHAnsi"/>
                <w:b/>
                <w:sz w:val="18"/>
                <w:szCs w:val="18"/>
              </w:rPr>
              <w:t>Sledovaný údaj projektu</w:t>
            </w:r>
          </w:p>
        </w:tc>
        <w:tc>
          <w:tcPr>
            <w:tcW w:w="8789" w:type="dxa"/>
            <w:shd w:val="clear" w:color="auto" w:fill="FBE4D5" w:themeFill="accent2" w:themeFillTint="33"/>
          </w:tcPr>
          <w:p w14:paraId="1520B318" w14:textId="2178B9BE" w:rsidR="004447DA" w:rsidRDefault="004447DA" w:rsidP="004447DA">
            <w:pPr>
              <w:jc w:val="center"/>
              <w:rPr>
                <w:rFonts w:asciiTheme="minorHAnsi" w:hAnsiTheme="minorHAnsi" w:cstheme="minorHAnsi"/>
                <w:b/>
                <w:sz w:val="20"/>
                <w:szCs w:val="20"/>
              </w:rPr>
            </w:pPr>
            <w:r w:rsidRPr="00F11981">
              <w:rPr>
                <w:rFonts w:asciiTheme="minorHAnsi" w:hAnsiTheme="minorHAnsi" w:cstheme="minorHAnsi"/>
                <w:b/>
                <w:sz w:val="18"/>
                <w:szCs w:val="18"/>
              </w:rPr>
              <w:t>Definícia sledovaného údaju projektu</w:t>
            </w:r>
          </w:p>
        </w:tc>
      </w:tr>
      <w:tr w:rsidR="004447DA" w:rsidRPr="00F11981" w14:paraId="376ACD7C" w14:textId="77777777" w:rsidTr="00017713">
        <w:tc>
          <w:tcPr>
            <w:tcW w:w="1702" w:type="dxa"/>
            <w:vMerge w:val="restart"/>
            <w:vAlign w:val="center"/>
          </w:tcPr>
          <w:p w14:paraId="49D4BCE2" w14:textId="3770137C" w:rsidR="004447DA" w:rsidRPr="00F11981" w:rsidRDefault="004447DA" w:rsidP="004447DA">
            <w:pPr>
              <w:jc w:val="both"/>
              <w:rPr>
                <w:rFonts w:asciiTheme="minorHAnsi" w:hAnsiTheme="minorHAnsi" w:cstheme="minorHAnsi"/>
                <w:b/>
                <w:sz w:val="18"/>
                <w:szCs w:val="18"/>
              </w:rPr>
            </w:pPr>
            <w:r>
              <w:rPr>
                <w:rFonts w:asciiTheme="minorHAnsi" w:hAnsiTheme="minorHAnsi" w:cstheme="minorHAnsi"/>
                <w:b/>
                <w:sz w:val="18"/>
                <w:szCs w:val="18"/>
              </w:rPr>
              <w:t>Odstránenie nezákonne umiestneného odpadu</w:t>
            </w:r>
          </w:p>
        </w:tc>
        <w:tc>
          <w:tcPr>
            <w:tcW w:w="4536" w:type="dxa"/>
          </w:tcPr>
          <w:p w14:paraId="015EF808" w14:textId="78C403BB" w:rsidR="004447DA" w:rsidRPr="00F11981" w:rsidRDefault="004447DA" w:rsidP="004447DA">
            <w:pPr>
              <w:tabs>
                <w:tab w:val="left" w:pos="2778"/>
              </w:tabs>
              <w:rPr>
                <w:rFonts w:asciiTheme="minorHAnsi" w:hAnsiTheme="minorHAnsi" w:cstheme="minorHAnsi"/>
                <w:sz w:val="18"/>
                <w:szCs w:val="18"/>
              </w:rPr>
            </w:pPr>
            <w:r w:rsidRPr="00F11981">
              <w:rPr>
                <w:rFonts w:asciiTheme="minorHAnsi" w:hAnsiTheme="minorHAnsi" w:cstheme="minorHAnsi"/>
                <w:sz w:val="18"/>
                <w:szCs w:val="18"/>
              </w:rPr>
              <w:t xml:space="preserve">Počet </w:t>
            </w:r>
            <w:r>
              <w:rPr>
                <w:rFonts w:asciiTheme="minorHAnsi" w:hAnsiTheme="minorHAnsi" w:cstheme="minorHAnsi"/>
                <w:sz w:val="18"/>
                <w:szCs w:val="18"/>
              </w:rPr>
              <w:t>odstránených nelegálnych skládok</w:t>
            </w:r>
            <w:r w:rsidRPr="00F11981">
              <w:rPr>
                <w:rFonts w:asciiTheme="minorHAnsi" w:hAnsiTheme="minorHAnsi" w:cstheme="minorHAnsi"/>
                <w:sz w:val="18"/>
                <w:szCs w:val="18"/>
              </w:rPr>
              <w:t xml:space="preserve"> </w:t>
            </w:r>
          </w:p>
        </w:tc>
        <w:tc>
          <w:tcPr>
            <w:tcW w:w="8789" w:type="dxa"/>
          </w:tcPr>
          <w:p w14:paraId="335DFAC9" w14:textId="12D01D10" w:rsidR="004447DA" w:rsidRPr="00F11981" w:rsidRDefault="004447DA" w:rsidP="004447DA">
            <w:pPr>
              <w:rPr>
                <w:rFonts w:asciiTheme="minorHAnsi" w:hAnsiTheme="minorHAnsi" w:cstheme="minorHAnsi"/>
                <w:sz w:val="18"/>
                <w:szCs w:val="18"/>
              </w:rPr>
            </w:pPr>
            <w:r w:rsidRPr="00F11981">
              <w:rPr>
                <w:rFonts w:asciiTheme="minorHAnsi" w:hAnsiTheme="minorHAnsi" w:cstheme="minorHAnsi"/>
                <w:sz w:val="18"/>
                <w:szCs w:val="18"/>
              </w:rPr>
              <w:t xml:space="preserve">Počet </w:t>
            </w:r>
            <w:r>
              <w:rPr>
                <w:rFonts w:asciiTheme="minorHAnsi" w:hAnsiTheme="minorHAnsi" w:cstheme="minorHAnsi"/>
                <w:sz w:val="18"/>
                <w:szCs w:val="18"/>
              </w:rPr>
              <w:t>miest, z ktorých bol realizáciou aktivít projektu odstránený nezákonne umiestnený odpad na nelegálnej skládke</w:t>
            </w:r>
          </w:p>
        </w:tc>
      </w:tr>
      <w:tr w:rsidR="004447DA" w:rsidRPr="00F11981" w14:paraId="2A286D2B" w14:textId="77777777" w:rsidTr="00017713">
        <w:tc>
          <w:tcPr>
            <w:tcW w:w="1702" w:type="dxa"/>
            <w:vMerge/>
            <w:vAlign w:val="center"/>
          </w:tcPr>
          <w:p w14:paraId="19052E5F" w14:textId="77777777" w:rsidR="004447DA" w:rsidRPr="00F11981" w:rsidRDefault="004447DA" w:rsidP="004447DA">
            <w:pPr>
              <w:jc w:val="both"/>
              <w:rPr>
                <w:rFonts w:asciiTheme="minorHAnsi" w:hAnsiTheme="minorHAnsi" w:cstheme="minorHAnsi"/>
                <w:b/>
                <w:sz w:val="18"/>
                <w:szCs w:val="18"/>
              </w:rPr>
            </w:pPr>
          </w:p>
        </w:tc>
        <w:tc>
          <w:tcPr>
            <w:tcW w:w="4536" w:type="dxa"/>
          </w:tcPr>
          <w:p w14:paraId="76D0A396" w14:textId="54F7B9AA" w:rsidR="004447DA" w:rsidRPr="00F11981" w:rsidRDefault="004447DA" w:rsidP="004447DA">
            <w:pPr>
              <w:tabs>
                <w:tab w:val="left" w:pos="2778"/>
              </w:tabs>
              <w:rPr>
                <w:rFonts w:asciiTheme="minorHAnsi" w:hAnsiTheme="minorHAnsi" w:cstheme="minorHAnsi"/>
                <w:sz w:val="18"/>
                <w:szCs w:val="18"/>
              </w:rPr>
            </w:pPr>
            <w:r w:rsidRPr="00F11981">
              <w:rPr>
                <w:rFonts w:asciiTheme="minorHAnsi" w:hAnsiTheme="minorHAnsi" w:cstheme="minorHAnsi"/>
                <w:sz w:val="18"/>
                <w:szCs w:val="18"/>
              </w:rPr>
              <w:t xml:space="preserve">Počet </w:t>
            </w:r>
            <w:r>
              <w:rPr>
                <w:rFonts w:asciiTheme="minorHAnsi" w:hAnsiTheme="minorHAnsi" w:cstheme="minorHAnsi"/>
                <w:sz w:val="18"/>
                <w:szCs w:val="18"/>
              </w:rPr>
              <w:t>sanovaných nelegálnych skládok s úpravou do pôvodného stavu</w:t>
            </w:r>
          </w:p>
        </w:tc>
        <w:tc>
          <w:tcPr>
            <w:tcW w:w="8789" w:type="dxa"/>
          </w:tcPr>
          <w:p w14:paraId="3D20B0B9" w14:textId="3E9A9A35" w:rsidR="004447DA" w:rsidRPr="00F11981" w:rsidRDefault="004447DA" w:rsidP="004447DA">
            <w:pPr>
              <w:rPr>
                <w:rFonts w:asciiTheme="minorHAnsi" w:hAnsiTheme="minorHAnsi" w:cstheme="minorHAnsi"/>
                <w:sz w:val="18"/>
                <w:szCs w:val="18"/>
              </w:rPr>
            </w:pPr>
            <w:r w:rsidRPr="00F11981">
              <w:rPr>
                <w:rFonts w:asciiTheme="minorHAnsi" w:hAnsiTheme="minorHAnsi" w:cstheme="minorHAnsi"/>
                <w:sz w:val="18"/>
                <w:szCs w:val="18"/>
              </w:rPr>
              <w:t xml:space="preserve">Počet </w:t>
            </w:r>
            <w:r>
              <w:rPr>
                <w:rFonts w:asciiTheme="minorHAnsi" w:hAnsiTheme="minorHAnsi" w:cstheme="minorHAnsi"/>
                <w:sz w:val="18"/>
                <w:szCs w:val="18"/>
              </w:rPr>
              <w:t>miest, na ktorých boli po odstránení nezákonne umiestneného odpadu vykonané sanačné práce vrátane eliminácie nepriaznivých vplyvov (úprava miesta do pôvodného stavu)</w:t>
            </w:r>
          </w:p>
        </w:tc>
      </w:tr>
      <w:tr w:rsidR="004447DA" w:rsidRPr="00F11981" w14:paraId="2A733B37" w14:textId="77777777" w:rsidTr="00017713">
        <w:tc>
          <w:tcPr>
            <w:tcW w:w="1702" w:type="dxa"/>
            <w:vMerge/>
            <w:vAlign w:val="center"/>
          </w:tcPr>
          <w:p w14:paraId="502E579E" w14:textId="77777777" w:rsidR="004447DA" w:rsidRPr="00F11981" w:rsidRDefault="004447DA" w:rsidP="004447DA">
            <w:pPr>
              <w:jc w:val="both"/>
              <w:rPr>
                <w:rFonts w:asciiTheme="minorHAnsi" w:hAnsiTheme="minorHAnsi" w:cstheme="minorHAnsi"/>
                <w:b/>
                <w:sz w:val="18"/>
                <w:szCs w:val="18"/>
              </w:rPr>
            </w:pPr>
          </w:p>
        </w:tc>
        <w:tc>
          <w:tcPr>
            <w:tcW w:w="4536" w:type="dxa"/>
          </w:tcPr>
          <w:p w14:paraId="1CE43054" w14:textId="4C1AA8DD" w:rsidR="004447DA" w:rsidRPr="00F11981" w:rsidRDefault="004447DA" w:rsidP="004447DA">
            <w:pPr>
              <w:tabs>
                <w:tab w:val="left" w:pos="2778"/>
              </w:tabs>
              <w:rPr>
                <w:rFonts w:asciiTheme="minorHAnsi" w:hAnsiTheme="minorHAnsi" w:cstheme="minorHAnsi"/>
                <w:sz w:val="18"/>
                <w:szCs w:val="18"/>
              </w:rPr>
            </w:pPr>
            <w:r w:rsidRPr="00F11981">
              <w:rPr>
                <w:rFonts w:asciiTheme="minorHAnsi" w:hAnsiTheme="minorHAnsi" w:cstheme="minorHAnsi"/>
                <w:sz w:val="18"/>
                <w:szCs w:val="18"/>
              </w:rPr>
              <w:t xml:space="preserve">Počet </w:t>
            </w:r>
            <w:r>
              <w:rPr>
                <w:rFonts w:asciiTheme="minorHAnsi" w:hAnsiTheme="minorHAnsi" w:cstheme="minorHAnsi"/>
                <w:sz w:val="18"/>
                <w:szCs w:val="18"/>
              </w:rPr>
              <w:t>domácností MRK, ktorým sa zlepšili podmienky bývania odstránením nelegálnej skládky</w:t>
            </w:r>
            <w:r w:rsidRPr="00F11981">
              <w:rPr>
                <w:rFonts w:asciiTheme="minorHAnsi" w:hAnsiTheme="minorHAnsi" w:cstheme="minorHAnsi"/>
                <w:sz w:val="18"/>
                <w:szCs w:val="18"/>
              </w:rPr>
              <w:t xml:space="preserve"> </w:t>
            </w:r>
          </w:p>
        </w:tc>
        <w:tc>
          <w:tcPr>
            <w:tcW w:w="8789" w:type="dxa"/>
          </w:tcPr>
          <w:p w14:paraId="791EB784" w14:textId="35CCF64F" w:rsidR="004447DA" w:rsidRPr="00F11981" w:rsidRDefault="004447DA" w:rsidP="004447DA">
            <w:pPr>
              <w:rPr>
                <w:rFonts w:asciiTheme="minorHAnsi" w:hAnsiTheme="minorHAnsi" w:cstheme="minorHAnsi"/>
                <w:sz w:val="18"/>
                <w:szCs w:val="18"/>
              </w:rPr>
            </w:pPr>
            <w:r>
              <w:rPr>
                <w:rFonts w:asciiTheme="minorHAnsi" w:hAnsiTheme="minorHAnsi" w:cstheme="minorHAnsi"/>
                <w:sz w:val="18"/>
                <w:szCs w:val="18"/>
              </w:rPr>
              <w:t>Súčet počtu domácností MRK, ktoré využívajú pozitívny dopad sanácie nelegálnej skládky, čím sa im zlepšili podmienky bývania</w:t>
            </w:r>
          </w:p>
        </w:tc>
      </w:tr>
      <w:tr w:rsidR="004447DA" w:rsidRPr="00F11981" w14:paraId="4EBABA58" w14:textId="77777777" w:rsidTr="00017713">
        <w:tc>
          <w:tcPr>
            <w:tcW w:w="1702" w:type="dxa"/>
            <w:vMerge/>
            <w:vAlign w:val="center"/>
          </w:tcPr>
          <w:p w14:paraId="26265D85" w14:textId="77777777" w:rsidR="004447DA" w:rsidRPr="00F11981" w:rsidRDefault="004447DA" w:rsidP="004447DA">
            <w:pPr>
              <w:jc w:val="both"/>
              <w:rPr>
                <w:rFonts w:asciiTheme="minorHAnsi" w:hAnsiTheme="minorHAnsi" w:cstheme="minorHAnsi"/>
                <w:b/>
                <w:sz w:val="18"/>
                <w:szCs w:val="18"/>
              </w:rPr>
            </w:pPr>
          </w:p>
        </w:tc>
        <w:tc>
          <w:tcPr>
            <w:tcW w:w="4536" w:type="dxa"/>
          </w:tcPr>
          <w:p w14:paraId="28DE8432" w14:textId="13120E3E" w:rsidR="004447DA" w:rsidRPr="00F11981" w:rsidRDefault="004447DA" w:rsidP="004447DA">
            <w:pPr>
              <w:tabs>
                <w:tab w:val="left" w:pos="2778"/>
              </w:tabs>
              <w:rPr>
                <w:rFonts w:asciiTheme="minorHAnsi" w:hAnsiTheme="minorHAnsi" w:cstheme="minorHAnsi"/>
                <w:sz w:val="18"/>
                <w:szCs w:val="18"/>
              </w:rPr>
            </w:pPr>
            <w:r w:rsidRPr="00F11981">
              <w:rPr>
                <w:rFonts w:asciiTheme="minorHAnsi" w:hAnsiTheme="minorHAnsi" w:cstheme="minorHAnsi"/>
                <w:sz w:val="18"/>
                <w:szCs w:val="18"/>
              </w:rPr>
              <w:t xml:space="preserve">Počet </w:t>
            </w:r>
            <w:r>
              <w:rPr>
                <w:rFonts w:asciiTheme="minorHAnsi" w:hAnsiTheme="minorHAnsi" w:cstheme="minorHAnsi"/>
                <w:sz w:val="18"/>
                <w:szCs w:val="18"/>
              </w:rPr>
              <w:t>domácností MRK, ktorým sa zlepšili podmienky bývania sanáciou nelegálnej skládky s úpravou do pôvodného stavu</w:t>
            </w:r>
          </w:p>
        </w:tc>
        <w:tc>
          <w:tcPr>
            <w:tcW w:w="8789" w:type="dxa"/>
          </w:tcPr>
          <w:p w14:paraId="7B823F13" w14:textId="36B91653" w:rsidR="004447DA" w:rsidRPr="00F11981" w:rsidRDefault="004447DA" w:rsidP="004447DA">
            <w:pPr>
              <w:rPr>
                <w:rFonts w:asciiTheme="minorHAnsi" w:hAnsiTheme="minorHAnsi" w:cstheme="minorHAnsi"/>
                <w:sz w:val="18"/>
                <w:szCs w:val="18"/>
              </w:rPr>
            </w:pPr>
            <w:r>
              <w:rPr>
                <w:rFonts w:asciiTheme="minorHAnsi" w:hAnsiTheme="minorHAnsi" w:cstheme="minorHAnsi"/>
                <w:sz w:val="18"/>
                <w:szCs w:val="18"/>
              </w:rPr>
              <w:t>Súčet počtu domácností MRK, ktoré využívajú pozitívny dopad sanácie nelegálnej skládky vrátane odstránenia nepriaznivých vplyvov (úpravou miesta do pôvodného stavu), čím sa im zlepšili podmienky bývania</w:t>
            </w:r>
          </w:p>
        </w:tc>
      </w:tr>
    </w:tbl>
    <w:p w14:paraId="0BA55889" w14:textId="77777777" w:rsidR="00A52A4F" w:rsidRDefault="00A52A4F" w:rsidP="00C17FB6">
      <w:pPr>
        <w:tabs>
          <w:tab w:val="center" w:pos="4536"/>
          <w:tab w:val="center" w:pos="7002"/>
          <w:tab w:val="right" w:pos="9072"/>
          <w:tab w:val="left" w:pos="11395"/>
        </w:tabs>
        <w:rPr>
          <w:rFonts w:asciiTheme="minorHAnsi" w:hAnsiTheme="minorHAnsi" w:cstheme="minorHAnsi"/>
          <w:b/>
          <w:sz w:val="22"/>
          <w:szCs w:val="22"/>
        </w:rPr>
      </w:pPr>
    </w:p>
    <w:p w14:paraId="07CED9CE" w14:textId="7EEBB450" w:rsidR="00D4439C" w:rsidRDefault="00F11981" w:rsidP="003B334B">
      <w:pPr>
        <w:pStyle w:val="Nadpis2"/>
        <w:shd w:val="clear" w:color="auto" w:fill="0070C0"/>
      </w:pPr>
      <w:r>
        <w:t xml:space="preserve">1.2 </w:t>
      </w:r>
      <w:r w:rsidR="00D4439C" w:rsidRPr="003B334B">
        <w:rPr>
          <w:shd w:val="clear" w:color="auto" w:fill="0070C0"/>
        </w:rPr>
        <w:t>Zoznam sledovaných údajov počas udržateľnosti projektu podľa hlavných aktivít</w:t>
      </w:r>
    </w:p>
    <w:p w14:paraId="25866777" w14:textId="77777777" w:rsidR="00D4439C" w:rsidRPr="00FC3A6C" w:rsidRDefault="00D4439C" w:rsidP="00D4439C">
      <w:pPr>
        <w:tabs>
          <w:tab w:val="center" w:pos="4536"/>
          <w:tab w:val="center" w:pos="7002"/>
          <w:tab w:val="right" w:pos="9072"/>
          <w:tab w:val="left" w:pos="11395"/>
        </w:tabs>
        <w:rPr>
          <w:rFonts w:asciiTheme="minorHAnsi" w:hAnsiTheme="minorHAnsi" w:cstheme="minorHAnsi"/>
          <w:b/>
          <w:sz w:val="10"/>
          <w:szCs w:val="10"/>
        </w:rPr>
      </w:pPr>
    </w:p>
    <w:p w14:paraId="16676C93" w14:textId="36548C7D" w:rsidR="00087DB2" w:rsidRPr="00D63C11" w:rsidRDefault="00BE16B1" w:rsidP="00C17FB6">
      <w:pPr>
        <w:pStyle w:val="Normlnywebov"/>
        <w:spacing w:before="0" w:beforeAutospacing="0" w:after="0" w:afterAutospacing="0"/>
        <w:ind w:left="-426"/>
        <w:rPr>
          <w:rFonts w:asciiTheme="minorHAnsi" w:hAnsiTheme="minorHAnsi" w:cstheme="minorHAnsi"/>
          <w:b/>
          <w:sz w:val="20"/>
          <w:szCs w:val="20"/>
        </w:rPr>
      </w:pPr>
      <w:r w:rsidRPr="00BE16B1">
        <w:rPr>
          <w:rFonts w:asciiTheme="minorHAnsi" w:hAnsiTheme="minorHAnsi" w:cstheme="minorHAnsi"/>
          <w:b/>
          <w:sz w:val="20"/>
          <w:szCs w:val="20"/>
        </w:rPr>
        <w:t xml:space="preserve"> </w:t>
      </w:r>
      <w:r w:rsidR="003A5FC5" w:rsidRPr="00D63C11">
        <w:rPr>
          <w:rFonts w:asciiTheme="minorHAnsi" w:hAnsiTheme="minorHAnsi" w:cstheme="minorHAnsi"/>
          <w:b/>
          <w:sz w:val="20"/>
          <w:szCs w:val="20"/>
        </w:rPr>
        <w:t xml:space="preserve">Typ aktivity </w:t>
      </w:r>
      <w:r w:rsidR="00106E13">
        <w:rPr>
          <w:rFonts w:asciiTheme="minorHAnsi" w:hAnsiTheme="minorHAnsi" w:cstheme="minorHAnsi"/>
          <w:b/>
          <w:sz w:val="20"/>
          <w:szCs w:val="20"/>
        </w:rPr>
        <w:t>C:</w:t>
      </w:r>
      <w:r w:rsidR="003A5FC5" w:rsidRPr="00D63C11">
        <w:rPr>
          <w:rFonts w:asciiTheme="minorHAnsi" w:hAnsiTheme="minorHAnsi" w:cstheme="minorHAnsi"/>
          <w:b/>
          <w:sz w:val="20"/>
          <w:szCs w:val="20"/>
        </w:rPr>
        <w:t xml:space="preserve"> </w:t>
      </w:r>
      <w:r w:rsidR="00087DB2" w:rsidRPr="00087DB2">
        <w:rPr>
          <w:rFonts w:asciiTheme="minorHAnsi" w:hAnsiTheme="minorHAnsi" w:cstheme="minorHAnsi"/>
          <w:b/>
          <w:sz w:val="20"/>
          <w:szCs w:val="20"/>
        </w:rPr>
        <w:t>Vybudovanie, resp. dobudovanie systému nakladania s komunálnym odpadom (napr. zakúpenie zberných nádob, kontajnerov, vybudovanie stojísk)</w:t>
      </w:r>
    </w:p>
    <w:tbl>
      <w:tblPr>
        <w:tblStyle w:val="Mriekatabuky"/>
        <w:tblW w:w="15027" w:type="dxa"/>
        <w:tblInd w:w="-431" w:type="dxa"/>
        <w:tblLook w:val="04A0" w:firstRow="1" w:lastRow="0" w:firstColumn="1" w:lastColumn="0" w:noHBand="0" w:noVBand="1"/>
      </w:tblPr>
      <w:tblGrid>
        <w:gridCol w:w="1702"/>
        <w:gridCol w:w="4536"/>
        <w:gridCol w:w="8789"/>
      </w:tblGrid>
      <w:tr w:rsidR="003A5FC5" w:rsidRPr="00D63C11" w14:paraId="1030B320" w14:textId="77777777" w:rsidTr="007A682D">
        <w:tc>
          <w:tcPr>
            <w:tcW w:w="1702" w:type="dxa"/>
            <w:shd w:val="clear" w:color="auto" w:fill="DEEAF6" w:themeFill="accent1" w:themeFillTint="33"/>
          </w:tcPr>
          <w:p w14:paraId="14EE29BE" w14:textId="77777777" w:rsidR="003A5FC5" w:rsidRPr="004447DA" w:rsidRDefault="003A5FC5" w:rsidP="000E376D">
            <w:pPr>
              <w:spacing w:before="120" w:after="120"/>
              <w:jc w:val="center"/>
              <w:rPr>
                <w:rFonts w:asciiTheme="minorHAnsi" w:hAnsiTheme="minorHAnsi" w:cstheme="minorHAnsi"/>
                <w:b/>
                <w:sz w:val="18"/>
                <w:szCs w:val="18"/>
              </w:rPr>
            </w:pPr>
            <w:r w:rsidRPr="004447DA">
              <w:rPr>
                <w:rFonts w:asciiTheme="minorHAnsi" w:hAnsiTheme="minorHAnsi" w:cstheme="minorHAnsi"/>
                <w:b/>
                <w:sz w:val="18"/>
                <w:szCs w:val="18"/>
              </w:rPr>
              <w:t>Hlavná aktivita</w:t>
            </w:r>
          </w:p>
        </w:tc>
        <w:tc>
          <w:tcPr>
            <w:tcW w:w="4536" w:type="dxa"/>
            <w:shd w:val="clear" w:color="auto" w:fill="DEEAF6" w:themeFill="accent1" w:themeFillTint="33"/>
          </w:tcPr>
          <w:p w14:paraId="0FC40B82" w14:textId="77777777" w:rsidR="003A5FC5" w:rsidRPr="004447DA" w:rsidRDefault="003A5FC5" w:rsidP="000E376D">
            <w:pPr>
              <w:spacing w:before="120" w:after="120"/>
              <w:jc w:val="center"/>
              <w:rPr>
                <w:rFonts w:asciiTheme="minorHAnsi" w:hAnsiTheme="minorHAnsi" w:cstheme="minorHAnsi"/>
                <w:b/>
                <w:sz w:val="18"/>
                <w:szCs w:val="18"/>
              </w:rPr>
            </w:pPr>
            <w:r w:rsidRPr="004447DA">
              <w:rPr>
                <w:rFonts w:asciiTheme="minorHAnsi" w:hAnsiTheme="minorHAnsi" w:cstheme="minorHAnsi"/>
                <w:b/>
                <w:sz w:val="18"/>
                <w:szCs w:val="18"/>
              </w:rPr>
              <w:t xml:space="preserve">Sledovaný údaj projektu </w:t>
            </w:r>
          </w:p>
        </w:tc>
        <w:tc>
          <w:tcPr>
            <w:tcW w:w="8789" w:type="dxa"/>
            <w:shd w:val="clear" w:color="auto" w:fill="DEEAF6" w:themeFill="accent1" w:themeFillTint="33"/>
          </w:tcPr>
          <w:p w14:paraId="6EFA3784" w14:textId="77777777" w:rsidR="003A5FC5" w:rsidRPr="004447DA" w:rsidRDefault="003A5FC5" w:rsidP="000E376D">
            <w:pPr>
              <w:spacing w:before="120" w:after="120"/>
              <w:jc w:val="center"/>
              <w:rPr>
                <w:rFonts w:asciiTheme="minorHAnsi" w:hAnsiTheme="minorHAnsi" w:cstheme="minorHAnsi"/>
                <w:b/>
                <w:sz w:val="18"/>
                <w:szCs w:val="18"/>
              </w:rPr>
            </w:pPr>
            <w:r w:rsidRPr="004447DA">
              <w:rPr>
                <w:rFonts w:asciiTheme="minorHAnsi" w:hAnsiTheme="minorHAnsi" w:cstheme="minorHAnsi"/>
                <w:b/>
                <w:sz w:val="18"/>
                <w:szCs w:val="18"/>
              </w:rPr>
              <w:t>Definícia sledovaného údaju projektu</w:t>
            </w:r>
          </w:p>
        </w:tc>
      </w:tr>
      <w:tr w:rsidR="003A5FC5" w:rsidRPr="0059510F" w14:paraId="727E621A" w14:textId="77777777" w:rsidTr="007A682D">
        <w:tc>
          <w:tcPr>
            <w:tcW w:w="1702" w:type="dxa"/>
            <w:vMerge w:val="restart"/>
            <w:shd w:val="clear" w:color="auto" w:fill="auto"/>
            <w:vAlign w:val="center"/>
          </w:tcPr>
          <w:p w14:paraId="3F8AAE86" w14:textId="5970B167" w:rsidR="003A5FC5" w:rsidRPr="00C377B1" w:rsidRDefault="003A5FC5" w:rsidP="007A682D">
            <w:pPr>
              <w:pStyle w:val="Predmetkomentra"/>
              <w:rPr>
                <w:rFonts w:asciiTheme="minorHAnsi" w:hAnsiTheme="minorHAnsi" w:cstheme="minorHAnsi"/>
                <w:bCs w:val="0"/>
                <w:sz w:val="18"/>
                <w:szCs w:val="18"/>
              </w:rPr>
            </w:pPr>
            <w:r w:rsidRPr="00C377B1">
              <w:rPr>
                <w:rFonts w:asciiTheme="minorHAnsi" w:hAnsiTheme="minorHAnsi" w:cstheme="minorHAnsi"/>
                <w:bCs w:val="0"/>
                <w:sz w:val="18"/>
                <w:szCs w:val="18"/>
              </w:rPr>
              <w:t>Vybudovanie, resp. dobudovanie systému zberu a odvozu komunálneho odpadu</w:t>
            </w:r>
          </w:p>
        </w:tc>
        <w:tc>
          <w:tcPr>
            <w:tcW w:w="4536" w:type="dxa"/>
          </w:tcPr>
          <w:p w14:paraId="465633BB" w14:textId="31357F7C" w:rsidR="003A5FC5" w:rsidRPr="00C377B1" w:rsidRDefault="003A5FC5" w:rsidP="003A5FC5">
            <w:pPr>
              <w:tabs>
                <w:tab w:val="left" w:pos="2778"/>
              </w:tabs>
              <w:rPr>
                <w:rFonts w:asciiTheme="minorHAnsi" w:hAnsiTheme="minorHAnsi" w:cstheme="minorHAnsi"/>
                <w:sz w:val="18"/>
                <w:szCs w:val="18"/>
              </w:rPr>
            </w:pPr>
            <w:r w:rsidRPr="00C377B1">
              <w:rPr>
                <w:rFonts w:asciiTheme="minorHAnsi" w:hAnsiTheme="minorHAnsi" w:cstheme="minorHAnsi"/>
                <w:sz w:val="18"/>
                <w:szCs w:val="18"/>
              </w:rPr>
              <w:t xml:space="preserve">Počet domácností MRK, ktorým sa zlepšili podmienky bývania  novovybudovaním stojísk </w:t>
            </w:r>
          </w:p>
        </w:tc>
        <w:tc>
          <w:tcPr>
            <w:tcW w:w="8789" w:type="dxa"/>
          </w:tcPr>
          <w:p w14:paraId="740B59BB" w14:textId="77777777" w:rsidR="003A5FC5" w:rsidRPr="00C377B1" w:rsidRDefault="003A5FC5" w:rsidP="000E376D">
            <w:pPr>
              <w:rPr>
                <w:rFonts w:asciiTheme="minorHAnsi" w:hAnsiTheme="minorHAnsi" w:cstheme="minorHAnsi"/>
                <w:sz w:val="18"/>
                <w:szCs w:val="18"/>
              </w:rPr>
            </w:pPr>
            <w:r w:rsidRPr="00C377B1">
              <w:rPr>
                <w:rFonts w:asciiTheme="minorHAnsi" w:hAnsiTheme="minorHAnsi" w:cstheme="minorHAnsi"/>
                <w:sz w:val="18"/>
                <w:szCs w:val="18"/>
              </w:rPr>
              <w:t xml:space="preserve">Súčet počtu domácností MRK, ktoré využívajú projektom novovybudované stojiská na umiestnenie zberných nádob na zmesový komunálny odpad </w:t>
            </w:r>
          </w:p>
        </w:tc>
      </w:tr>
      <w:tr w:rsidR="003A5FC5" w:rsidRPr="0059510F" w14:paraId="04BF525B" w14:textId="77777777" w:rsidTr="007A682D">
        <w:tc>
          <w:tcPr>
            <w:tcW w:w="1702" w:type="dxa"/>
            <w:vMerge/>
            <w:shd w:val="clear" w:color="auto" w:fill="auto"/>
            <w:vAlign w:val="center"/>
          </w:tcPr>
          <w:p w14:paraId="7586735B" w14:textId="77777777" w:rsidR="003A5FC5" w:rsidRPr="0059510F" w:rsidRDefault="003A5FC5" w:rsidP="000E376D">
            <w:pPr>
              <w:jc w:val="both"/>
              <w:rPr>
                <w:rFonts w:asciiTheme="minorHAnsi" w:hAnsiTheme="minorHAnsi" w:cstheme="minorHAnsi"/>
                <w:b/>
                <w:sz w:val="20"/>
                <w:szCs w:val="20"/>
              </w:rPr>
            </w:pPr>
          </w:p>
        </w:tc>
        <w:tc>
          <w:tcPr>
            <w:tcW w:w="4536" w:type="dxa"/>
          </w:tcPr>
          <w:p w14:paraId="42046A43" w14:textId="77777777" w:rsidR="003A5FC5" w:rsidRPr="00C377B1" w:rsidRDefault="003A5FC5" w:rsidP="000E376D">
            <w:pPr>
              <w:tabs>
                <w:tab w:val="left" w:pos="2778"/>
              </w:tabs>
              <w:rPr>
                <w:rFonts w:asciiTheme="minorHAnsi" w:hAnsiTheme="minorHAnsi" w:cstheme="minorHAnsi"/>
                <w:sz w:val="18"/>
                <w:szCs w:val="18"/>
              </w:rPr>
            </w:pPr>
            <w:r w:rsidRPr="00C377B1">
              <w:rPr>
                <w:rFonts w:asciiTheme="minorHAnsi" w:hAnsiTheme="minorHAnsi" w:cstheme="minorHAnsi"/>
                <w:sz w:val="18"/>
                <w:szCs w:val="18"/>
              </w:rPr>
              <w:t>Počet domácností MRK, ktorým sa zlepšili podmienky bývania dobudovaním stojísk</w:t>
            </w:r>
          </w:p>
        </w:tc>
        <w:tc>
          <w:tcPr>
            <w:tcW w:w="8789" w:type="dxa"/>
          </w:tcPr>
          <w:p w14:paraId="3E6D5E16" w14:textId="77777777" w:rsidR="003A5FC5" w:rsidRPr="00C377B1" w:rsidRDefault="003A5FC5" w:rsidP="000E376D">
            <w:pPr>
              <w:rPr>
                <w:rFonts w:asciiTheme="minorHAnsi" w:hAnsiTheme="minorHAnsi" w:cstheme="minorHAnsi"/>
                <w:sz w:val="18"/>
                <w:szCs w:val="18"/>
              </w:rPr>
            </w:pPr>
            <w:r w:rsidRPr="00C377B1">
              <w:rPr>
                <w:rFonts w:asciiTheme="minorHAnsi" w:hAnsiTheme="minorHAnsi" w:cstheme="minorHAnsi"/>
                <w:sz w:val="18"/>
                <w:szCs w:val="18"/>
              </w:rPr>
              <w:t>Súčet počtu domácností MRK, ktoré využívajú projektom dobudované stojiská na umiestnenie zberných nádob na zmesový komunálny odpad</w:t>
            </w:r>
          </w:p>
        </w:tc>
      </w:tr>
      <w:tr w:rsidR="003A5FC5" w:rsidRPr="0059510F" w14:paraId="15CD1BB3" w14:textId="77777777" w:rsidTr="007A682D">
        <w:tc>
          <w:tcPr>
            <w:tcW w:w="1702" w:type="dxa"/>
            <w:vMerge/>
            <w:shd w:val="clear" w:color="auto" w:fill="auto"/>
            <w:vAlign w:val="center"/>
          </w:tcPr>
          <w:p w14:paraId="3AC710CD" w14:textId="77777777" w:rsidR="003A5FC5" w:rsidRPr="0059510F" w:rsidRDefault="003A5FC5" w:rsidP="000E376D">
            <w:pPr>
              <w:rPr>
                <w:rFonts w:asciiTheme="minorHAnsi" w:hAnsiTheme="minorHAnsi" w:cstheme="minorHAnsi"/>
                <w:b/>
                <w:sz w:val="20"/>
                <w:szCs w:val="20"/>
              </w:rPr>
            </w:pPr>
          </w:p>
        </w:tc>
        <w:tc>
          <w:tcPr>
            <w:tcW w:w="4536" w:type="dxa"/>
          </w:tcPr>
          <w:p w14:paraId="01DC549B" w14:textId="77777777" w:rsidR="003A5FC5" w:rsidRPr="00C377B1" w:rsidRDefault="003A5FC5" w:rsidP="000E376D">
            <w:pPr>
              <w:tabs>
                <w:tab w:val="left" w:pos="2778"/>
              </w:tabs>
              <w:rPr>
                <w:rFonts w:asciiTheme="minorHAnsi" w:hAnsiTheme="minorHAnsi" w:cstheme="minorHAnsi"/>
                <w:sz w:val="18"/>
                <w:szCs w:val="18"/>
              </w:rPr>
            </w:pPr>
            <w:r w:rsidRPr="00C377B1">
              <w:rPr>
                <w:rFonts w:asciiTheme="minorHAnsi" w:hAnsiTheme="minorHAnsi" w:cstheme="minorHAnsi"/>
                <w:sz w:val="18"/>
                <w:szCs w:val="18"/>
              </w:rPr>
              <w:t>Počet domácností MRK, ktorým sa zlepšili podmienky bývania vybudovaním zberných dvorov</w:t>
            </w:r>
          </w:p>
        </w:tc>
        <w:tc>
          <w:tcPr>
            <w:tcW w:w="8789" w:type="dxa"/>
          </w:tcPr>
          <w:p w14:paraId="7CA66066" w14:textId="77777777" w:rsidR="003A5FC5" w:rsidRPr="00C377B1" w:rsidRDefault="003A5FC5" w:rsidP="000E376D">
            <w:pPr>
              <w:rPr>
                <w:rFonts w:asciiTheme="minorHAnsi" w:hAnsiTheme="minorHAnsi" w:cstheme="minorHAnsi"/>
                <w:sz w:val="18"/>
                <w:szCs w:val="18"/>
              </w:rPr>
            </w:pPr>
            <w:r w:rsidRPr="00C377B1">
              <w:rPr>
                <w:rFonts w:asciiTheme="minorHAnsi" w:hAnsiTheme="minorHAnsi" w:cstheme="minorHAnsi"/>
                <w:sz w:val="18"/>
                <w:szCs w:val="18"/>
              </w:rPr>
              <w:t>Súčet počtu domácností MRK, ktoré využívajú zberné dvory novovybudované v rámci realizácie projektu</w:t>
            </w:r>
          </w:p>
        </w:tc>
      </w:tr>
      <w:tr w:rsidR="003A5FC5" w:rsidRPr="0059510F" w14:paraId="39C4C43F" w14:textId="77777777" w:rsidTr="007A682D">
        <w:tc>
          <w:tcPr>
            <w:tcW w:w="1702" w:type="dxa"/>
            <w:vMerge/>
            <w:shd w:val="clear" w:color="auto" w:fill="auto"/>
            <w:vAlign w:val="center"/>
          </w:tcPr>
          <w:p w14:paraId="78AC6922" w14:textId="77777777" w:rsidR="003A5FC5" w:rsidRPr="0059510F" w:rsidRDefault="003A5FC5" w:rsidP="000E376D">
            <w:pPr>
              <w:jc w:val="both"/>
              <w:rPr>
                <w:rFonts w:asciiTheme="minorHAnsi" w:hAnsiTheme="minorHAnsi" w:cstheme="minorHAnsi"/>
                <w:b/>
                <w:sz w:val="20"/>
                <w:szCs w:val="20"/>
              </w:rPr>
            </w:pPr>
          </w:p>
        </w:tc>
        <w:tc>
          <w:tcPr>
            <w:tcW w:w="4536" w:type="dxa"/>
          </w:tcPr>
          <w:p w14:paraId="094A25A8" w14:textId="77777777" w:rsidR="003A5FC5" w:rsidRPr="00C377B1" w:rsidRDefault="003A5FC5" w:rsidP="000E376D">
            <w:pPr>
              <w:tabs>
                <w:tab w:val="left" w:pos="2778"/>
              </w:tabs>
              <w:rPr>
                <w:rFonts w:asciiTheme="minorHAnsi" w:hAnsiTheme="minorHAnsi" w:cstheme="minorHAnsi"/>
                <w:sz w:val="18"/>
                <w:szCs w:val="18"/>
              </w:rPr>
            </w:pPr>
            <w:r w:rsidRPr="00C377B1">
              <w:rPr>
                <w:rFonts w:asciiTheme="minorHAnsi" w:hAnsiTheme="minorHAnsi" w:cstheme="minorHAnsi"/>
                <w:sz w:val="18"/>
                <w:szCs w:val="18"/>
              </w:rPr>
              <w:t>Počet domácností MRK, ktorým sa zlepšili podmienky bývania dobudovaním zberných dvorov</w:t>
            </w:r>
          </w:p>
        </w:tc>
        <w:tc>
          <w:tcPr>
            <w:tcW w:w="8789" w:type="dxa"/>
          </w:tcPr>
          <w:p w14:paraId="7C934B82" w14:textId="77777777" w:rsidR="003A5FC5" w:rsidRPr="00C377B1" w:rsidRDefault="003A5FC5" w:rsidP="000E376D">
            <w:pPr>
              <w:rPr>
                <w:rFonts w:asciiTheme="minorHAnsi" w:hAnsiTheme="minorHAnsi" w:cstheme="minorHAnsi"/>
                <w:sz w:val="18"/>
                <w:szCs w:val="18"/>
              </w:rPr>
            </w:pPr>
            <w:r w:rsidRPr="00C377B1">
              <w:rPr>
                <w:rFonts w:asciiTheme="minorHAnsi" w:hAnsiTheme="minorHAnsi" w:cstheme="minorHAnsi"/>
                <w:sz w:val="18"/>
                <w:szCs w:val="18"/>
              </w:rPr>
              <w:t>Súčet počtu domácností, ktoré využívajú zberné dvory dobudované v rámci realizácie projektu</w:t>
            </w:r>
          </w:p>
        </w:tc>
      </w:tr>
    </w:tbl>
    <w:p w14:paraId="2F4E24A7" w14:textId="77777777" w:rsidR="003A5FC5" w:rsidRDefault="003A5FC5" w:rsidP="00336DAF">
      <w:pPr>
        <w:pStyle w:val="Normlnywebov"/>
        <w:spacing w:before="0" w:beforeAutospacing="0" w:after="0" w:afterAutospacing="0"/>
        <w:rPr>
          <w:rFonts w:asciiTheme="minorHAnsi" w:hAnsiTheme="minorHAnsi" w:cstheme="minorHAnsi"/>
          <w:b/>
          <w:sz w:val="20"/>
          <w:szCs w:val="20"/>
        </w:rPr>
      </w:pPr>
    </w:p>
    <w:p w14:paraId="0646F397" w14:textId="77777777" w:rsidR="00037BE9" w:rsidRDefault="00037BE9" w:rsidP="00037BE9">
      <w:pPr>
        <w:autoSpaceDE w:val="0"/>
        <w:autoSpaceDN w:val="0"/>
        <w:adjustRightInd w:val="0"/>
        <w:rPr>
          <w:rFonts w:asciiTheme="minorHAnsi" w:eastAsiaTheme="minorHAnsi" w:hAnsiTheme="minorHAnsi" w:cstheme="minorHAnsi"/>
          <w:b/>
          <w:bCs/>
          <w:color w:val="000000"/>
          <w:sz w:val="22"/>
          <w:szCs w:val="22"/>
          <w:lang w:eastAsia="en-US"/>
        </w:rPr>
      </w:pPr>
    </w:p>
    <w:p w14:paraId="5BBBD993" w14:textId="649E713F" w:rsidR="00C17FB6" w:rsidRDefault="00C17FB6" w:rsidP="00C41AC9">
      <w:pPr>
        <w:autoSpaceDE w:val="0"/>
        <w:autoSpaceDN w:val="0"/>
        <w:adjustRightInd w:val="0"/>
        <w:ind w:hanging="426"/>
        <w:rPr>
          <w:rFonts w:asciiTheme="minorHAnsi" w:eastAsiaTheme="minorHAnsi" w:hAnsiTheme="minorHAnsi" w:cstheme="minorHAnsi"/>
          <w:b/>
          <w:bCs/>
          <w:color w:val="000000"/>
          <w:sz w:val="22"/>
          <w:szCs w:val="22"/>
          <w:lang w:eastAsia="en-US"/>
        </w:rPr>
      </w:pPr>
      <w:r>
        <w:rPr>
          <w:rFonts w:asciiTheme="minorHAnsi" w:hAnsiTheme="minorHAnsi" w:cstheme="minorHAnsi"/>
          <w:b/>
          <w:sz w:val="20"/>
          <w:szCs w:val="20"/>
        </w:rPr>
        <w:t>Typ</w:t>
      </w:r>
      <w:r w:rsidRPr="00D63C11">
        <w:rPr>
          <w:rFonts w:asciiTheme="minorHAnsi" w:hAnsiTheme="minorHAnsi" w:cstheme="minorHAnsi"/>
          <w:b/>
          <w:sz w:val="20"/>
          <w:szCs w:val="20"/>
        </w:rPr>
        <w:t xml:space="preserve"> aktivity </w:t>
      </w:r>
      <w:r w:rsidR="00106E13">
        <w:rPr>
          <w:rFonts w:asciiTheme="minorHAnsi" w:hAnsiTheme="minorHAnsi" w:cstheme="minorHAnsi"/>
          <w:b/>
          <w:sz w:val="20"/>
          <w:szCs w:val="20"/>
        </w:rPr>
        <w:t>D:</w:t>
      </w:r>
      <w:r w:rsidRPr="00D63C11">
        <w:rPr>
          <w:rFonts w:asciiTheme="minorHAnsi" w:hAnsiTheme="minorHAnsi" w:cstheme="minorHAnsi"/>
          <w:b/>
          <w:sz w:val="20"/>
          <w:szCs w:val="20"/>
        </w:rPr>
        <w:t xml:space="preserve"> </w:t>
      </w:r>
      <w:r>
        <w:rPr>
          <w:rFonts w:asciiTheme="minorHAnsi" w:hAnsiTheme="minorHAnsi" w:cstheme="minorHAnsi"/>
          <w:b/>
          <w:sz w:val="20"/>
          <w:szCs w:val="20"/>
        </w:rPr>
        <w:t>Realizácia sanačných prác nelegálnych skládok, vrátane eliminácie nepriaznivých vplyvov nelegálnej skládky</w:t>
      </w:r>
    </w:p>
    <w:tbl>
      <w:tblPr>
        <w:tblStyle w:val="Mriekatabuky"/>
        <w:tblW w:w="15027" w:type="dxa"/>
        <w:tblInd w:w="-431" w:type="dxa"/>
        <w:tblLook w:val="04A0" w:firstRow="1" w:lastRow="0" w:firstColumn="1" w:lastColumn="0" w:noHBand="0" w:noVBand="1"/>
      </w:tblPr>
      <w:tblGrid>
        <w:gridCol w:w="1702"/>
        <w:gridCol w:w="4536"/>
        <w:gridCol w:w="8789"/>
      </w:tblGrid>
      <w:tr w:rsidR="004447DA" w:rsidRPr="00F11981" w14:paraId="0E93ACA3" w14:textId="77777777" w:rsidTr="004447DA">
        <w:tc>
          <w:tcPr>
            <w:tcW w:w="1702" w:type="dxa"/>
            <w:shd w:val="clear" w:color="auto" w:fill="E2EFD9" w:themeFill="accent6" w:themeFillTint="33"/>
          </w:tcPr>
          <w:p w14:paraId="7DDCF5D3" w14:textId="3CE122A0" w:rsidR="004447DA" w:rsidRDefault="004447DA" w:rsidP="004447DA">
            <w:pPr>
              <w:jc w:val="center"/>
              <w:rPr>
                <w:rFonts w:asciiTheme="minorHAnsi" w:hAnsiTheme="minorHAnsi" w:cstheme="minorHAnsi"/>
                <w:b/>
                <w:sz w:val="18"/>
                <w:szCs w:val="18"/>
              </w:rPr>
            </w:pPr>
            <w:r w:rsidRPr="004447DA">
              <w:rPr>
                <w:rFonts w:asciiTheme="minorHAnsi" w:hAnsiTheme="minorHAnsi" w:cstheme="minorHAnsi"/>
                <w:b/>
                <w:sz w:val="18"/>
                <w:szCs w:val="18"/>
              </w:rPr>
              <w:t>Hlavná aktivita</w:t>
            </w:r>
          </w:p>
        </w:tc>
        <w:tc>
          <w:tcPr>
            <w:tcW w:w="4536" w:type="dxa"/>
            <w:shd w:val="clear" w:color="auto" w:fill="E2EFD9" w:themeFill="accent6" w:themeFillTint="33"/>
          </w:tcPr>
          <w:p w14:paraId="20CFA6C0" w14:textId="5DF88A7D" w:rsidR="004447DA" w:rsidRPr="00F11981" w:rsidRDefault="004447DA" w:rsidP="004447DA">
            <w:pPr>
              <w:tabs>
                <w:tab w:val="left" w:pos="2778"/>
              </w:tabs>
              <w:jc w:val="center"/>
              <w:rPr>
                <w:rFonts w:asciiTheme="minorHAnsi" w:hAnsiTheme="minorHAnsi" w:cstheme="minorHAnsi"/>
                <w:sz w:val="18"/>
                <w:szCs w:val="18"/>
              </w:rPr>
            </w:pPr>
            <w:r w:rsidRPr="004447DA">
              <w:rPr>
                <w:rFonts w:asciiTheme="minorHAnsi" w:hAnsiTheme="minorHAnsi" w:cstheme="minorHAnsi"/>
                <w:b/>
                <w:sz w:val="18"/>
                <w:szCs w:val="18"/>
              </w:rPr>
              <w:t>Sledovaný údaj projektu</w:t>
            </w:r>
          </w:p>
        </w:tc>
        <w:tc>
          <w:tcPr>
            <w:tcW w:w="8789" w:type="dxa"/>
            <w:shd w:val="clear" w:color="auto" w:fill="E2EFD9" w:themeFill="accent6" w:themeFillTint="33"/>
          </w:tcPr>
          <w:p w14:paraId="593CDA68" w14:textId="4DBCC5AE" w:rsidR="004447DA" w:rsidRDefault="004447DA" w:rsidP="004447DA">
            <w:pPr>
              <w:jc w:val="center"/>
              <w:rPr>
                <w:rFonts w:asciiTheme="minorHAnsi" w:hAnsiTheme="minorHAnsi" w:cstheme="minorHAnsi"/>
                <w:sz w:val="18"/>
                <w:szCs w:val="18"/>
              </w:rPr>
            </w:pPr>
            <w:r w:rsidRPr="004447DA">
              <w:rPr>
                <w:rFonts w:asciiTheme="minorHAnsi" w:hAnsiTheme="minorHAnsi" w:cstheme="minorHAnsi"/>
                <w:b/>
                <w:sz w:val="18"/>
                <w:szCs w:val="18"/>
              </w:rPr>
              <w:t>Definícia sledovaného údaju projektu</w:t>
            </w:r>
          </w:p>
        </w:tc>
      </w:tr>
      <w:tr w:rsidR="004447DA" w:rsidRPr="00F11981" w14:paraId="6CD14122" w14:textId="77777777" w:rsidTr="004064AB">
        <w:tc>
          <w:tcPr>
            <w:tcW w:w="1702" w:type="dxa"/>
            <w:vMerge w:val="restart"/>
            <w:vAlign w:val="center"/>
          </w:tcPr>
          <w:p w14:paraId="4553ADE3" w14:textId="77777777" w:rsidR="004447DA" w:rsidRPr="00F11981" w:rsidRDefault="004447DA" w:rsidP="004447DA">
            <w:pPr>
              <w:jc w:val="both"/>
              <w:rPr>
                <w:rFonts w:asciiTheme="minorHAnsi" w:hAnsiTheme="minorHAnsi" w:cstheme="minorHAnsi"/>
                <w:b/>
                <w:sz w:val="18"/>
                <w:szCs w:val="18"/>
              </w:rPr>
            </w:pPr>
            <w:r>
              <w:rPr>
                <w:rFonts w:asciiTheme="minorHAnsi" w:hAnsiTheme="minorHAnsi" w:cstheme="minorHAnsi"/>
                <w:b/>
                <w:sz w:val="18"/>
                <w:szCs w:val="18"/>
              </w:rPr>
              <w:t>Odstránenie nezákonne umiestneného odpadu</w:t>
            </w:r>
          </w:p>
        </w:tc>
        <w:tc>
          <w:tcPr>
            <w:tcW w:w="4536" w:type="dxa"/>
          </w:tcPr>
          <w:p w14:paraId="3642BCC6" w14:textId="0475B774" w:rsidR="004447DA" w:rsidRPr="00F11981" w:rsidRDefault="004447DA" w:rsidP="004447DA">
            <w:pPr>
              <w:tabs>
                <w:tab w:val="left" w:pos="2778"/>
              </w:tabs>
              <w:rPr>
                <w:rFonts w:asciiTheme="minorHAnsi" w:hAnsiTheme="minorHAnsi" w:cstheme="minorHAnsi"/>
                <w:sz w:val="18"/>
                <w:szCs w:val="18"/>
              </w:rPr>
            </w:pPr>
            <w:r w:rsidRPr="00F11981">
              <w:rPr>
                <w:rFonts w:asciiTheme="minorHAnsi" w:hAnsiTheme="minorHAnsi" w:cstheme="minorHAnsi"/>
                <w:sz w:val="18"/>
                <w:szCs w:val="18"/>
              </w:rPr>
              <w:t xml:space="preserve">Počet </w:t>
            </w:r>
            <w:r>
              <w:rPr>
                <w:rFonts w:asciiTheme="minorHAnsi" w:hAnsiTheme="minorHAnsi" w:cstheme="minorHAnsi"/>
                <w:sz w:val="18"/>
                <w:szCs w:val="18"/>
              </w:rPr>
              <w:t>domácností MRK, ktorým sa zlepšili podmienky bývania odstránením nelegálnej skládky</w:t>
            </w:r>
            <w:r w:rsidRPr="00F11981">
              <w:rPr>
                <w:rFonts w:asciiTheme="minorHAnsi" w:hAnsiTheme="minorHAnsi" w:cstheme="minorHAnsi"/>
                <w:sz w:val="18"/>
                <w:szCs w:val="18"/>
              </w:rPr>
              <w:t xml:space="preserve"> </w:t>
            </w:r>
          </w:p>
        </w:tc>
        <w:tc>
          <w:tcPr>
            <w:tcW w:w="8789" w:type="dxa"/>
          </w:tcPr>
          <w:p w14:paraId="3950D391" w14:textId="524DB354" w:rsidR="004447DA" w:rsidRPr="00F11981" w:rsidRDefault="004447DA" w:rsidP="004447DA">
            <w:pPr>
              <w:rPr>
                <w:rFonts w:asciiTheme="minorHAnsi" w:hAnsiTheme="minorHAnsi" w:cstheme="minorHAnsi"/>
                <w:sz w:val="18"/>
                <w:szCs w:val="18"/>
              </w:rPr>
            </w:pPr>
            <w:r>
              <w:rPr>
                <w:rFonts w:asciiTheme="minorHAnsi" w:hAnsiTheme="minorHAnsi" w:cstheme="minorHAnsi"/>
                <w:sz w:val="18"/>
                <w:szCs w:val="18"/>
              </w:rPr>
              <w:t>Súčet počtu domácností MRK, ktoré využívajú pozitívny dopad sanácie nelegálnej skládky, čím sa im zlepšili podmienky bývania</w:t>
            </w:r>
          </w:p>
        </w:tc>
      </w:tr>
      <w:tr w:rsidR="004447DA" w:rsidRPr="00F11981" w14:paraId="17FD8408" w14:textId="77777777" w:rsidTr="004064AB">
        <w:tc>
          <w:tcPr>
            <w:tcW w:w="1702" w:type="dxa"/>
            <w:vMerge/>
            <w:vAlign w:val="center"/>
          </w:tcPr>
          <w:p w14:paraId="32BC9EED" w14:textId="77777777" w:rsidR="004447DA" w:rsidRPr="00F11981" w:rsidRDefault="004447DA" w:rsidP="004447DA">
            <w:pPr>
              <w:jc w:val="both"/>
              <w:rPr>
                <w:rFonts w:asciiTheme="minorHAnsi" w:hAnsiTheme="minorHAnsi" w:cstheme="minorHAnsi"/>
                <w:b/>
                <w:sz w:val="18"/>
                <w:szCs w:val="18"/>
              </w:rPr>
            </w:pPr>
          </w:p>
        </w:tc>
        <w:tc>
          <w:tcPr>
            <w:tcW w:w="4536" w:type="dxa"/>
          </w:tcPr>
          <w:p w14:paraId="0929C165" w14:textId="6CD56244" w:rsidR="004447DA" w:rsidRPr="00F11981" w:rsidRDefault="004447DA" w:rsidP="004447DA">
            <w:pPr>
              <w:tabs>
                <w:tab w:val="left" w:pos="2778"/>
              </w:tabs>
              <w:rPr>
                <w:rFonts w:asciiTheme="minorHAnsi" w:hAnsiTheme="minorHAnsi" w:cstheme="minorHAnsi"/>
                <w:sz w:val="18"/>
                <w:szCs w:val="18"/>
              </w:rPr>
            </w:pPr>
            <w:r w:rsidRPr="00F11981">
              <w:rPr>
                <w:rFonts w:asciiTheme="minorHAnsi" w:hAnsiTheme="minorHAnsi" w:cstheme="minorHAnsi"/>
                <w:sz w:val="18"/>
                <w:szCs w:val="18"/>
              </w:rPr>
              <w:t xml:space="preserve">Počet </w:t>
            </w:r>
            <w:r>
              <w:rPr>
                <w:rFonts w:asciiTheme="minorHAnsi" w:hAnsiTheme="minorHAnsi" w:cstheme="minorHAnsi"/>
                <w:sz w:val="18"/>
                <w:szCs w:val="18"/>
              </w:rPr>
              <w:t>domácností MRK, ktorým sa zlepšili podmienky bývania sanáciou nelegálnej skládky s úpravou do pôvodného stavu</w:t>
            </w:r>
          </w:p>
        </w:tc>
        <w:tc>
          <w:tcPr>
            <w:tcW w:w="8789" w:type="dxa"/>
          </w:tcPr>
          <w:p w14:paraId="21ECE442" w14:textId="175E3D6E" w:rsidR="004447DA" w:rsidRPr="00F11981" w:rsidRDefault="004447DA" w:rsidP="004447DA">
            <w:pPr>
              <w:rPr>
                <w:rFonts w:asciiTheme="minorHAnsi" w:hAnsiTheme="minorHAnsi" w:cstheme="minorHAnsi"/>
                <w:sz w:val="18"/>
                <w:szCs w:val="18"/>
              </w:rPr>
            </w:pPr>
            <w:r>
              <w:rPr>
                <w:rFonts w:asciiTheme="minorHAnsi" w:hAnsiTheme="minorHAnsi" w:cstheme="minorHAnsi"/>
                <w:sz w:val="18"/>
                <w:szCs w:val="18"/>
              </w:rPr>
              <w:t>Súčet počtu domácností MRK, ktoré využívajú pozitívny dopad sanácie nelegálnej skládky vrátane odstránenia nepriaznivých vplyvov (úpravou miesta do pôvodného stavu), čím sa im zlepšili podmienky bývania</w:t>
            </w:r>
          </w:p>
        </w:tc>
      </w:tr>
    </w:tbl>
    <w:p w14:paraId="200BA5E1" w14:textId="77777777" w:rsidR="00594DDA" w:rsidRDefault="00594DDA" w:rsidP="00594DDA">
      <w:pPr>
        <w:rPr>
          <w:rFonts w:asciiTheme="minorHAnsi" w:hAnsiTheme="minorHAnsi" w:cstheme="minorHAnsi"/>
          <w:b/>
          <w:sz w:val="18"/>
          <w:szCs w:val="18"/>
        </w:rPr>
      </w:pPr>
    </w:p>
    <w:p w14:paraId="73275E2A" w14:textId="0E97B821" w:rsidR="00594DDA" w:rsidRDefault="00594DDA" w:rsidP="00594DDA">
      <w:pPr>
        <w:tabs>
          <w:tab w:val="center" w:pos="4536"/>
          <w:tab w:val="center" w:pos="7002"/>
          <w:tab w:val="right" w:pos="9072"/>
          <w:tab w:val="left" w:pos="11395"/>
        </w:tabs>
        <w:ind w:left="-426"/>
        <w:jc w:val="both"/>
        <w:rPr>
          <w:rFonts w:asciiTheme="minorHAnsi" w:hAnsiTheme="minorHAnsi" w:cstheme="minorHAnsi"/>
          <w:b/>
          <w:sz w:val="20"/>
          <w:szCs w:val="20"/>
        </w:rPr>
      </w:pPr>
      <w:r>
        <w:rPr>
          <w:rFonts w:asciiTheme="minorHAnsi" w:hAnsiTheme="minorHAnsi" w:cstheme="minorHAnsi"/>
          <w:b/>
          <w:sz w:val="20"/>
          <w:szCs w:val="20"/>
        </w:rPr>
        <w:t>Kombinácia oboch typov aktivít (</w:t>
      </w:r>
      <w:r w:rsidR="00106E13">
        <w:rPr>
          <w:rFonts w:asciiTheme="minorHAnsi" w:hAnsiTheme="minorHAnsi" w:cstheme="minorHAnsi"/>
          <w:b/>
          <w:sz w:val="20"/>
          <w:szCs w:val="20"/>
        </w:rPr>
        <w:t>C</w:t>
      </w:r>
      <w:r>
        <w:rPr>
          <w:rFonts w:asciiTheme="minorHAnsi" w:hAnsiTheme="minorHAnsi" w:cstheme="minorHAnsi"/>
          <w:b/>
          <w:sz w:val="20"/>
          <w:szCs w:val="20"/>
        </w:rPr>
        <w:t xml:space="preserve"> s </w:t>
      </w:r>
      <w:r w:rsidR="00106E13">
        <w:rPr>
          <w:rFonts w:asciiTheme="minorHAnsi" w:hAnsiTheme="minorHAnsi" w:cstheme="minorHAnsi"/>
          <w:b/>
          <w:sz w:val="20"/>
          <w:szCs w:val="20"/>
        </w:rPr>
        <w:t>D</w:t>
      </w:r>
      <w:r>
        <w:rPr>
          <w:rFonts w:asciiTheme="minorHAnsi" w:hAnsiTheme="minorHAnsi" w:cstheme="minorHAnsi"/>
          <w:b/>
          <w:sz w:val="20"/>
          <w:szCs w:val="20"/>
        </w:rPr>
        <w:t>) –</w:t>
      </w:r>
      <w:r w:rsidRPr="00D63C11">
        <w:rPr>
          <w:rFonts w:asciiTheme="minorHAnsi" w:hAnsiTheme="minorHAnsi" w:cstheme="minorHAnsi"/>
          <w:b/>
          <w:sz w:val="20"/>
          <w:szCs w:val="20"/>
        </w:rPr>
        <w:t xml:space="preserve"> </w:t>
      </w:r>
      <w:r w:rsidRPr="00087DB2">
        <w:rPr>
          <w:rFonts w:asciiTheme="minorHAnsi" w:hAnsiTheme="minorHAnsi" w:cstheme="minorHAnsi"/>
          <w:b/>
          <w:sz w:val="20"/>
          <w:szCs w:val="20"/>
        </w:rPr>
        <w:t>Vybudovanie, resp. dobudovanie systému nakladania s komunálnym odpadom (napr. zakúpenie zberných nádob, kontajnerov, vybudovanie stojísk)</w:t>
      </w:r>
      <w:r>
        <w:rPr>
          <w:rFonts w:asciiTheme="minorHAnsi" w:hAnsiTheme="minorHAnsi" w:cstheme="minorHAnsi"/>
          <w:b/>
          <w:sz w:val="20"/>
          <w:szCs w:val="20"/>
        </w:rPr>
        <w:t xml:space="preserve"> a Realizácia sanačných prác nelegálnych skládok, vrátane eliminácie nepriaznivých vplyvov nelegálnej skládky</w:t>
      </w:r>
    </w:p>
    <w:tbl>
      <w:tblPr>
        <w:tblStyle w:val="Mriekatabuky"/>
        <w:tblW w:w="15027" w:type="dxa"/>
        <w:tblInd w:w="-431" w:type="dxa"/>
        <w:tblLook w:val="04A0" w:firstRow="1" w:lastRow="0" w:firstColumn="1" w:lastColumn="0" w:noHBand="0" w:noVBand="1"/>
      </w:tblPr>
      <w:tblGrid>
        <w:gridCol w:w="1702"/>
        <w:gridCol w:w="4536"/>
        <w:gridCol w:w="8789"/>
      </w:tblGrid>
      <w:tr w:rsidR="00C377B1" w:rsidRPr="00F11981" w14:paraId="51CE3955" w14:textId="77777777" w:rsidTr="004447DA">
        <w:tc>
          <w:tcPr>
            <w:tcW w:w="15027" w:type="dxa"/>
            <w:gridSpan w:val="3"/>
            <w:shd w:val="clear" w:color="auto" w:fill="FBE4D5" w:themeFill="accent2" w:themeFillTint="33"/>
            <w:vAlign w:val="center"/>
          </w:tcPr>
          <w:p w14:paraId="42C31A21" w14:textId="6D7F71D9" w:rsidR="00420241" w:rsidRPr="00594DDA" w:rsidRDefault="00420241" w:rsidP="00106E13">
            <w:pPr>
              <w:rPr>
                <w:rFonts w:asciiTheme="minorHAnsi" w:hAnsiTheme="minorHAnsi" w:cstheme="minorHAnsi"/>
                <w:b/>
                <w:sz w:val="20"/>
                <w:szCs w:val="20"/>
              </w:rPr>
            </w:pPr>
            <w:r w:rsidRPr="00594DDA">
              <w:rPr>
                <w:rFonts w:asciiTheme="minorHAnsi" w:hAnsiTheme="minorHAnsi" w:cstheme="minorHAnsi"/>
                <w:b/>
                <w:sz w:val="20"/>
                <w:szCs w:val="20"/>
              </w:rPr>
              <w:t xml:space="preserve">Typ aktivity </w:t>
            </w:r>
            <w:r w:rsidR="00106E13">
              <w:rPr>
                <w:rFonts w:asciiTheme="minorHAnsi" w:hAnsiTheme="minorHAnsi" w:cstheme="minorHAnsi"/>
                <w:b/>
                <w:sz w:val="20"/>
                <w:szCs w:val="20"/>
              </w:rPr>
              <w:t>–C:</w:t>
            </w:r>
            <w:r w:rsidRPr="00594DDA">
              <w:rPr>
                <w:rFonts w:asciiTheme="minorHAnsi" w:hAnsiTheme="minorHAnsi" w:cstheme="minorHAnsi"/>
                <w:b/>
                <w:sz w:val="20"/>
                <w:szCs w:val="20"/>
              </w:rPr>
              <w:t xml:space="preserve"> Vybudovanie, resp. dobudovanie systému zberu a odvozu komunálneho odpadu</w:t>
            </w:r>
          </w:p>
        </w:tc>
      </w:tr>
      <w:tr w:rsidR="00C377B1" w:rsidRPr="00F11981" w14:paraId="24476366" w14:textId="77777777" w:rsidTr="004447DA">
        <w:tc>
          <w:tcPr>
            <w:tcW w:w="1702" w:type="dxa"/>
            <w:shd w:val="clear" w:color="auto" w:fill="FBE4D5" w:themeFill="accent2" w:themeFillTint="33"/>
          </w:tcPr>
          <w:p w14:paraId="454FA1BE" w14:textId="77777777" w:rsidR="00C377B1" w:rsidRPr="00F11981" w:rsidRDefault="00C377B1" w:rsidP="004064AB">
            <w:pPr>
              <w:jc w:val="center"/>
              <w:rPr>
                <w:rFonts w:asciiTheme="minorHAnsi" w:hAnsiTheme="minorHAnsi" w:cstheme="minorHAnsi"/>
                <w:b/>
                <w:sz w:val="18"/>
                <w:szCs w:val="18"/>
              </w:rPr>
            </w:pPr>
            <w:r w:rsidRPr="00F11981">
              <w:rPr>
                <w:rFonts w:asciiTheme="minorHAnsi" w:hAnsiTheme="minorHAnsi" w:cstheme="minorHAnsi"/>
                <w:b/>
                <w:sz w:val="18"/>
                <w:szCs w:val="18"/>
              </w:rPr>
              <w:t>Hlavná aktivita</w:t>
            </w:r>
          </w:p>
        </w:tc>
        <w:tc>
          <w:tcPr>
            <w:tcW w:w="4536" w:type="dxa"/>
            <w:shd w:val="clear" w:color="auto" w:fill="FBE4D5" w:themeFill="accent2" w:themeFillTint="33"/>
          </w:tcPr>
          <w:p w14:paraId="1AFCD4A9" w14:textId="77777777" w:rsidR="00C377B1" w:rsidRPr="00F11981" w:rsidRDefault="00C377B1" w:rsidP="004064AB">
            <w:pPr>
              <w:tabs>
                <w:tab w:val="left" w:pos="2778"/>
              </w:tabs>
              <w:jc w:val="center"/>
              <w:rPr>
                <w:rFonts w:asciiTheme="minorHAnsi" w:hAnsiTheme="minorHAnsi" w:cstheme="minorHAnsi"/>
                <w:sz w:val="18"/>
                <w:szCs w:val="18"/>
              </w:rPr>
            </w:pPr>
            <w:r w:rsidRPr="00F11981">
              <w:rPr>
                <w:rFonts w:asciiTheme="minorHAnsi" w:hAnsiTheme="minorHAnsi" w:cstheme="minorHAnsi"/>
                <w:b/>
                <w:sz w:val="18"/>
                <w:szCs w:val="18"/>
              </w:rPr>
              <w:t>Sledovaný údaj projektu</w:t>
            </w:r>
          </w:p>
        </w:tc>
        <w:tc>
          <w:tcPr>
            <w:tcW w:w="8789" w:type="dxa"/>
            <w:shd w:val="clear" w:color="auto" w:fill="FBE4D5" w:themeFill="accent2" w:themeFillTint="33"/>
          </w:tcPr>
          <w:p w14:paraId="70771AAD" w14:textId="77777777" w:rsidR="00C377B1" w:rsidRPr="00F11981" w:rsidRDefault="00C377B1" w:rsidP="004064AB">
            <w:pPr>
              <w:jc w:val="center"/>
              <w:rPr>
                <w:rFonts w:asciiTheme="minorHAnsi" w:hAnsiTheme="minorHAnsi" w:cstheme="minorHAnsi"/>
                <w:sz w:val="18"/>
                <w:szCs w:val="18"/>
              </w:rPr>
            </w:pPr>
            <w:r w:rsidRPr="00F11981">
              <w:rPr>
                <w:rFonts w:asciiTheme="minorHAnsi" w:hAnsiTheme="minorHAnsi" w:cstheme="minorHAnsi"/>
                <w:b/>
                <w:sz w:val="18"/>
                <w:szCs w:val="18"/>
              </w:rPr>
              <w:t>Definícia sledovaného údaju projektu</w:t>
            </w:r>
          </w:p>
        </w:tc>
      </w:tr>
      <w:tr w:rsidR="00C377B1" w:rsidRPr="00F11981" w14:paraId="19B43EEB" w14:textId="77777777" w:rsidTr="004064AB">
        <w:tc>
          <w:tcPr>
            <w:tcW w:w="1702" w:type="dxa"/>
            <w:vMerge w:val="restart"/>
            <w:vAlign w:val="center"/>
          </w:tcPr>
          <w:p w14:paraId="61BCFFF7" w14:textId="77777777" w:rsidR="00C377B1" w:rsidRPr="00F11981" w:rsidRDefault="00C377B1" w:rsidP="004064AB">
            <w:pPr>
              <w:rPr>
                <w:rFonts w:asciiTheme="minorHAnsi" w:hAnsiTheme="minorHAnsi" w:cstheme="minorHAnsi"/>
                <w:b/>
                <w:sz w:val="18"/>
                <w:szCs w:val="18"/>
              </w:rPr>
            </w:pPr>
            <w:r>
              <w:rPr>
                <w:rFonts w:asciiTheme="minorHAnsi" w:hAnsiTheme="minorHAnsi" w:cstheme="minorHAnsi"/>
                <w:b/>
                <w:sz w:val="18"/>
                <w:szCs w:val="18"/>
              </w:rPr>
              <w:t>Vybudovanie, resp. dobudovanie systému zberu a odvozu komunálneho odpadu</w:t>
            </w:r>
          </w:p>
        </w:tc>
        <w:tc>
          <w:tcPr>
            <w:tcW w:w="4536" w:type="dxa"/>
          </w:tcPr>
          <w:p w14:paraId="2AB4A49D" w14:textId="77777777" w:rsidR="00C377B1" w:rsidRPr="00F11981" w:rsidRDefault="00C377B1" w:rsidP="004064AB">
            <w:pPr>
              <w:tabs>
                <w:tab w:val="left" w:pos="2778"/>
              </w:tabs>
              <w:rPr>
                <w:rFonts w:asciiTheme="minorHAnsi" w:hAnsiTheme="minorHAnsi" w:cstheme="minorHAnsi"/>
                <w:sz w:val="18"/>
                <w:szCs w:val="18"/>
              </w:rPr>
            </w:pPr>
            <w:r w:rsidRPr="00F11981">
              <w:rPr>
                <w:rFonts w:asciiTheme="minorHAnsi" w:hAnsiTheme="minorHAnsi" w:cstheme="minorHAnsi"/>
                <w:sz w:val="18"/>
                <w:szCs w:val="18"/>
              </w:rPr>
              <w:t>Počet domácností</w:t>
            </w:r>
            <w:r w:rsidRPr="00F11981">
              <w:rPr>
                <w:rStyle w:val="Odkaznapoznmkupodiarou"/>
                <w:rFonts w:asciiTheme="minorHAnsi" w:hAnsiTheme="minorHAnsi"/>
                <w:sz w:val="18"/>
                <w:szCs w:val="18"/>
              </w:rPr>
              <w:footnoteReference w:id="4"/>
            </w:r>
            <w:r w:rsidRPr="00F11981">
              <w:rPr>
                <w:rFonts w:asciiTheme="minorHAnsi" w:hAnsiTheme="minorHAnsi" w:cstheme="minorHAnsi"/>
                <w:sz w:val="18"/>
                <w:szCs w:val="18"/>
              </w:rPr>
              <w:t xml:space="preserve"> MRK, ktorým sa zlepšili podmienky bývania  novovybudovaním stojísk </w:t>
            </w:r>
          </w:p>
        </w:tc>
        <w:tc>
          <w:tcPr>
            <w:tcW w:w="8789" w:type="dxa"/>
          </w:tcPr>
          <w:p w14:paraId="6F1BD481" w14:textId="77777777" w:rsidR="00C377B1" w:rsidRPr="00F11981" w:rsidRDefault="00C377B1" w:rsidP="004064AB">
            <w:pPr>
              <w:rPr>
                <w:rFonts w:asciiTheme="minorHAnsi" w:hAnsiTheme="minorHAnsi" w:cstheme="minorHAnsi"/>
                <w:sz w:val="18"/>
                <w:szCs w:val="18"/>
              </w:rPr>
            </w:pPr>
            <w:r w:rsidRPr="00F11981">
              <w:rPr>
                <w:rFonts w:asciiTheme="minorHAnsi" w:hAnsiTheme="minorHAnsi" w:cstheme="minorHAnsi"/>
                <w:sz w:val="18"/>
                <w:szCs w:val="18"/>
              </w:rPr>
              <w:t xml:space="preserve">Súčet počtu domácností MRK, ktoré využívajú projektom novovybudované stojiská na umiestnenie zberných nádob na zmesový komunálny odpad </w:t>
            </w:r>
          </w:p>
        </w:tc>
      </w:tr>
      <w:tr w:rsidR="00C377B1" w:rsidRPr="00F11981" w14:paraId="6C59E133" w14:textId="77777777" w:rsidTr="004064AB">
        <w:tc>
          <w:tcPr>
            <w:tcW w:w="1702" w:type="dxa"/>
            <w:vMerge/>
            <w:vAlign w:val="center"/>
          </w:tcPr>
          <w:p w14:paraId="32DE8022" w14:textId="77777777" w:rsidR="00C377B1" w:rsidRPr="00F11981" w:rsidRDefault="00C377B1" w:rsidP="004064AB">
            <w:pPr>
              <w:jc w:val="both"/>
              <w:rPr>
                <w:rFonts w:asciiTheme="minorHAnsi" w:hAnsiTheme="minorHAnsi" w:cstheme="minorHAnsi"/>
                <w:b/>
                <w:sz w:val="18"/>
                <w:szCs w:val="18"/>
              </w:rPr>
            </w:pPr>
          </w:p>
        </w:tc>
        <w:tc>
          <w:tcPr>
            <w:tcW w:w="4536" w:type="dxa"/>
          </w:tcPr>
          <w:p w14:paraId="1CE66C20" w14:textId="77777777" w:rsidR="00C377B1" w:rsidRPr="00F11981" w:rsidRDefault="00C377B1" w:rsidP="004064AB">
            <w:pPr>
              <w:tabs>
                <w:tab w:val="left" w:pos="2778"/>
              </w:tabs>
              <w:rPr>
                <w:rFonts w:asciiTheme="minorHAnsi" w:hAnsiTheme="minorHAnsi" w:cstheme="minorHAnsi"/>
                <w:sz w:val="18"/>
                <w:szCs w:val="18"/>
              </w:rPr>
            </w:pPr>
            <w:r w:rsidRPr="00F11981">
              <w:rPr>
                <w:rFonts w:asciiTheme="minorHAnsi" w:hAnsiTheme="minorHAnsi" w:cstheme="minorHAnsi"/>
                <w:sz w:val="18"/>
                <w:szCs w:val="18"/>
              </w:rPr>
              <w:t>Počet domácností MRK, ktorým sa zlepšili podmienky bývania dobudovaním stojísk</w:t>
            </w:r>
          </w:p>
        </w:tc>
        <w:tc>
          <w:tcPr>
            <w:tcW w:w="8789" w:type="dxa"/>
          </w:tcPr>
          <w:p w14:paraId="4ECEBDF3" w14:textId="77777777" w:rsidR="00C377B1" w:rsidRPr="00F11981" w:rsidRDefault="00C377B1" w:rsidP="004064AB">
            <w:pPr>
              <w:rPr>
                <w:rFonts w:asciiTheme="minorHAnsi" w:hAnsiTheme="minorHAnsi" w:cstheme="minorHAnsi"/>
                <w:sz w:val="18"/>
                <w:szCs w:val="18"/>
              </w:rPr>
            </w:pPr>
            <w:r w:rsidRPr="00F11981">
              <w:rPr>
                <w:rFonts w:asciiTheme="minorHAnsi" w:hAnsiTheme="minorHAnsi" w:cstheme="minorHAnsi"/>
                <w:sz w:val="18"/>
                <w:szCs w:val="18"/>
              </w:rPr>
              <w:t>Súčet počtu domácností MRK, ktoré využívajú projektom dobudované stojiská na umiestnenie zberných nádob na zmesový komunálny odpad</w:t>
            </w:r>
          </w:p>
        </w:tc>
      </w:tr>
      <w:tr w:rsidR="00C377B1" w:rsidRPr="00F11981" w14:paraId="17469C6A" w14:textId="77777777" w:rsidTr="004064AB">
        <w:tc>
          <w:tcPr>
            <w:tcW w:w="1702" w:type="dxa"/>
            <w:vMerge/>
            <w:vAlign w:val="center"/>
          </w:tcPr>
          <w:p w14:paraId="4F215E22" w14:textId="77777777" w:rsidR="00C377B1" w:rsidRPr="00F11981" w:rsidRDefault="00C377B1" w:rsidP="004064AB">
            <w:pPr>
              <w:rPr>
                <w:rFonts w:asciiTheme="minorHAnsi" w:hAnsiTheme="minorHAnsi" w:cstheme="minorHAnsi"/>
                <w:b/>
                <w:sz w:val="18"/>
                <w:szCs w:val="18"/>
              </w:rPr>
            </w:pPr>
          </w:p>
        </w:tc>
        <w:tc>
          <w:tcPr>
            <w:tcW w:w="4536" w:type="dxa"/>
          </w:tcPr>
          <w:p w14:paraId="4E251AE3" w14:textId="59535F69" w:rsidR="00C377B1" w:rsidRPr="00F11981" w:rsidRDefault="00C377B1" w:rsidP="004064AB">
            <w:pPr>
              <w:tabs>
                <w:tab w:val="left" w:pos="2778"/>
              </w:tabs>
              <w:rPr>
                <w:rFonts w:asciiTheme="minorHAnsi" w:hAnsiTheme="minorHAnsi" w:cstheme="minorHAnsi"/>
                <w:sz w:val="18"/>
                <w:szCs w:val="18"/>
              </w:rPr>
            </w:pPr>
            <w:r w:rsidRPr="00F11981">
              <w:rPr>
                <w:rFonts w:asciiTheme="minorHAnsi" w:hAnsiTheme="minorHAnsi" w:cstheme="minorHAnsi"/>
                <w:sz w:val="18"/>
                <w:szCs w:val="18"/>
              </w:rPr>
              <w:t xml:space="preserve">Počet domácností MRK, ktorým sa zlepšili podmienky bývania </w:t>
            </w:r>
            <w:r w:rsidR="00594DDA">
              <w:rPr>
                <w:rFonts w:asciiTheme="minorHAnsi" w:hAnsiTheme="minorHAnsi" w:cstheme="minorHAnsi"/>
                <w:sz w:val="18"/>
                <w:szCs w:val="18"/>
              </w:rPr>
              <w:t>novo</w:t>
            </w:r>
            <w:r w:rsidRPr="00F11981">
              <w:rPr>
                <w:rFonts w:asciiTheme="minorHAnsi" w:hAnsiTheme="minorHAnsi" w:cstheme="minorHAnsi"/>
                <w:sz w:val="18"/>
                <w:szCs w:val="18"/>
              </w:rPr>
              <w:t>vybudovaním zberných dvorov</w:t>
            </w:r>
          </w:p>
        </w:tc>
        <w:tc>
          <w:tcPr>
            <w:tcW w:w="8789" w:type="dxa"/>
          </w:tcPr>
          <w:p w14:paraId="00855CD2" w14:textId="77777777" w:rsidR="00C377B1" w:rsidRPr="00F11981" w:rsidRDefault="00C377B1" w:rsidP="004064AB">
            <w:pPr>
              <w:rPr>
                <w:rFonts w:asciiTheme="minorHAnsi" w:hAnsiTheme="minorHAnsi" w:cstheme="minorHAnsi"/>
                <w:sz w:val="18"/>
                <w:szCs w:val="18"/>
              </w:rPr>
            </w:pPr>
            <w:r w:rsidRPr="00F11981">
              <w:rPr>
                <w:rFonts w:asciiTheme="minorHAnsi" w:hAnsiTheme="minorHAnsi" w:cstheme="minorHAnsi"/>
                <w:sz w:val="18"/>
                <w:szCs w:val="18"/>
              </w:rPr>
              <w:t>Súčet počtu domácností MRK, ktoré využívajú zberné dvory novovybudované v rámci realizácie projektu</w:t>
            </w:r>
          </w:p>
        </w:tc>
      </w:tr>
      <w:tr w:rsidR="00C377B1" w:rsidRPr="00F11981" w14:paraId="7CB2B8D8" w14:textId="77777777" w:rsidTr="004064AB">
        <w:tc>
          <w:tcPr>
            <w:tcW w:w="1702" w:type="dxa"/>
            <w:vMerge/>
            <w:vAlign w:val="center"/>
          </w:tcPr>
          <w:p w14:paraId="0AEB43DD" w14:textId="77777777" w:rsidR="00C377B1" w:rsidRPr="00F11981" w:rsidRDefault="00C377B1" w:rsidP="004064AB">
            <w:pPr>
              <w:jc w:val="both"/>
              <w:rPr>
                <w:rFonts w:asciiTheme="minorHAnsi" w:hAnsiTheme="minorHAnsi" w:cstheme="minorHAnsi"/>
                <w:b/>
                <w:sz w:val="18"/>
                <w:szCs w:val="18"/>
              </w:rPr>
            </w:pPr>
          </w:p>
        </w:tc>
        <w:tc>
          <w:tcPr>
            <w:tcW w:w="4536" w:type="dxa"/>
          </w:tcPr>
          <w:p w14:paraId="7E971A7C" w14:textId="77777777" w:rsidR="00C377B1" w:rsidRPr="00F11981" w:rsidRDefault="00C377B1" w:rsidP="004064AB">
            <w:pPr>
              <w:tabs>
                <w:tab w:val="left" w:pos="2778"/>
              </w:tabs>
              <w:rPr>
                <w:rFonts w:asciiTheme="minorHAnsi" w:hAnsiTheme="minorHAnsi" w:cstheme="minorHAnsi"/>
                <w:sz w:val="18"/>
                <w:szCs w:val="18"/>
              </w:rPr>
            </w:pPr>
            <w:r w:rsidRPr="00F11981">
              <w:rPr>
                <w:rFonts w:asciiTheme="minorHAnsi" w:hAnsiTheme="minorHAnsi" w:cstheme="minorHAnsi"/>
                <w:sz w:val="18"/>
                <w:szCs w:val="18"/>
              </w:rPr>
              <w:t>Počet domácností MRK, ktorým sa zlepšili podmienky bývania dobudovaním zberných dvorov</w:t>
            </w:r>
          </w:p>
        </w:tc>
        <w:tc>
          <w:tcPr>
            <w:tcW w:w="8789" w:type="dxa"/>
          </w:tcPr>
          <w:p w14:paraId="05DFFB27" w14:textId="77777777" w:rsidR="00C377B1" w:rsidRPr="00F11981" w:rsidRDefault="00C377B1" w:rsidP="004064AB">
            <w:pPr>
              <w:rPr>
                <w:rFonts w:asciiTheme="minorHAnsi" w:hAnsiTheme="minorHAnsi" w:cstheme="minorHAnsi"/>
                <w:sz w:val="18"/>
                <w:szCs w:val="18"/>
              </w:rPr>
            </w:pPr>
            <w:r w:rsidRPr="00F11981">
              <w:rPr>
                <w:rFonts w:asciiTheme="minorHAnsi" w:hAnsiTheme="minorHAnsi" w:cstheme="minorHAnsi"/>
                <w:sz w:val="18"/>
                <w:szCs w:val="18"/>
              </w:rPr>
              <w:t>Súčet počtu domácností, ktoré využívajú zberné dvory dobudované v rámci realizácie projektu</w:t>
            </w:r>
          </w:p>
        </w:tc>
      </w:tr>
      <w:tr w:rsidR="00C377B1" w:rsidRPr="00F11981" w14:paraId="5575FC33" w14:textId="77777777" w:rsidTr="004447DA">
        <w:tc>
          <w:tcPr>
            <w:tcW w:w="15027" w:type="dxa"/>
            <w:gridSpan w:val="3"/>
            <w:shd w:val="clear" w:color="auto" w:fill="FBE4D5" w:themeFill="accent2" w:themeFillTint="33"/>
            <w:vAlign w:val="center"/>
          </w:tcPr>
          <w:p w14:paraId="6F6A20B7" w14:textId="4D3F83F3" w:rsidR="00C377B1" w:rsidRPr="00F11981" w:rsidRDefault="00C377B1" w:rsidP="00106E13">
            <w:pPr>
              <w:rPr>
                <w:rFonts w:asciiTheme="minorHAnsi" w:hAnsiTheme="minorHAnsi" w:cstheme="minorHAnsi"/>
                <w:sz w:val="18"/>
                <w:szCs w:val="18"/>
              </w:rPr>
            </w:pPr>
            <w:r>
              <w:rPr>
                <w:rFonts w:asciiTheme="minorHAnsi" w:hAnsiTheme="minorHAnsi" w:cstheme="minorHAnsi"/>
                <w:b/>
                <w:sz w:val="20"/>
                <w:szCs w:val="20"/>
              </w:rPr>
              <w:t>Typ</w:t>
            </w:r>
            <w:r w:rsidRPr="00D63C11">
              <w:rPr>
                <w:rFonts w:asciiTheme="minorHAnsi" w:hAnsiTheme="minorHAnsi" w:cstheme="minorHAnsi"/>
                <w:b/>
                <w:sz w:val="20"/>
                <w:szCs w:val="20"/>
              </w:rPr>
              <w:t xml:space="preserve"> aktivity </w:t>
            </w:r>
            <w:r w:rsidR="00106E13">
              <w:rPr>
                <w:rFonts w:asciiTheme="minorHAnsi" w:hAnsiTheme="minorHAnsi" w:cstheme="minorHAnsi"/>
                <w:b/>
                <w:sz w:val="20"/>
                <w:szCs w:val="20"/>
              </w:rPr>
              <w:t>D:</w:t>
            </w:r>
            <w:r w:rsidRPr="00D63C11">
              <w:rPr>
                <w:rFonts w:asciiTheme="minorHAnsi" w:hAnsiTheme="minorHAnsi" w:cstheme="minorHAnsi"/>
                <w:b/>
                <w:sz w:val="20"/>
                <w:szCs w:val="20"/>
              </w:rPr>
              <w:t xml:space="preserve"> </w:t>
            </w:r>
            <w:r>
              <w:rPr>
                <w:rFonts w:asciiTheme="minorHAnsi" w:hAnsiTheme="minorHAnsi" w:cstheme="minorHAnsi"/>
                <w:b/>
                <w:sz w:val="20"/>
                <w:szCs w:val="20"/>
              </w:rPr>
              <w:t>Realizácia sanačných prác nelegálnych skládok, vrátane eliminácie nepriaznivých vplyvov nelegálnej skládky</w:t>
            </w:r>
          </w:p>
        </w:tc>
      </w:tr>
      <w:tr w:rsidR="004447DA" w:rsidRPr="00F11981" w14:paraId="01B722A8" w14:textId="77777777" w:rsidTr="004447DA">
        <w:tc>
          <w:tcPr>
            <w:tcW w:w="1702" w:type="dxa"/>
            <w:shd w:val="clear" w:color="auto" w:fill="FBE4D5" w:themeFill="accent2" w:themeFillTint="33"/>
          </w:tcPr>
          <w:p w14:paraId="3927C418" w14:textId="512EC00F" w:rsidR="004447DA" w:rsidRDefault="004447DA" w:rsidP="004447DA">
            <w:pPr>
              <w:jc w:val="center"/>
              <w:rPr>
                <w:rFonts w:asciiTheme="minorHAnsi" w:hAnsiTheme="minorHAnsi" w:cstheme="minorHAnsi"/>
                <w:b/>
                <w:sz w:val="18"/>
                <w:szCs w:val="18"/>
              </w:rPr>
            </w:pPr>
            <w:r w:rsidRPr="00F11981">
              <w:rPr>
                <w:rFonts w:asciiTheme="minorHAnsi" w:hAnsiTheme="minorHAnsi" w:cstheme="minorHAnsi"/>
                <w:b/>
                <w:sz w:val="18"/>
                <w:szCs w:val="18"/>
              </w:rPr>
              <w:t>Hlavná aktivita</w:t>
            </w:r>
          </w:p>
        </w:tc>
        <w:tc>
          <w:tcPr>
            <w:tcW w:w="4536" w:type="dxa"/>
            <w:shd w:val="clear" w:color="auto" w:fill="FBE4D5" w:themeFill="accent2" w:themeFillTint="33"/>
          </w:tcPr>
          <w:p w14:paraId="459AA8F5" w14:textId="098AE894" w:rsidR="004447DA" w:rsidRPr="00F11981" w:rsidRDefault="004447DA" w:rsidP="004447DA">
            <w:pPr>
              <w:tabs>
                <w:tab w:val="left" w:pos="2778"/>
              </w:tabs>
              <w:jc w:val="center"/>
              <w:rPr>
                <w:rFonts w:asciiTheme="minorHAnsi" w:hAnsiTheme="minorHAnsi" w:cstheme="minorHAnsi"/>
                <w:sz w:val="18"/>
                <w:szCs w:val="18"/>
              </w:rPr>
            </w:pPr>
            <w:r w:rsidRPr="00F11981">
              <w:rPr>
                <w:rFonts w:asciiTheme="minorHAnsi" w:hAnsiTheme="minorHAnsi" w:cstheme="minorHAnsi"/>
                <w:b/>
                <w:sz w:val="18"/>
                <w:szCs w:val="18"/>
              </w:rPr>
              <w:t>Sledovaný údaj projektu</w:t>
            </w:r>
          </w:p>
        </w:tc>
        <w:tc>
          <w:tcPr>
            <w:tcW w:w="8789" w:type="dxa"/>
            <w:shd w:val="clear" w:color="auto" w:fill="FBE4D5" w:themeFill="accent2" w:themeFillTint="33"/>
          </w:tcPr>
          <w:p w14:paraId="5950897B" w14:textId="3109232C" w:rsidR="004447DA" w:rsidRDefault="004447DA" w:rsidP="004447DA">
            <w:pPr>
              <w:jc w:val="center"/>
              <w:rPr>
                <w:rFonts w:asciiTheme="minorHAnsi" w:hAnsiTheme="minorHAnsi" w:cstheme="minorHAnsi"/>
                <w:sz w:val="18"/>
                <w:szCs w:val="18"/>
              </w:rPr>
            </w:pPr>
            <w:r w:rsidRPr="00F11981">
              <w:rPr>
                <w:rFonts w:asciiTheme="minorHAnsi" w:hAnsiTheme="minorHAnsi" w:cstheme="minorHAnsi"/>
                <w:b/>
                <w:sz w:val="18"/>
                <w:szCs w:val="18"/>
              </w:rPr>
              <w:t>Definícia sledovaného údaju projektu</w:t>
            </w:r>
          </w:p>
        </w:tc>
      </w:tr>
      <w:tr w:rsidR="004447DA" w:rsidRPr="00F11981" w14:paraId="0B424D99" w14:textId="77777777" w:rsidTr="004064AB">
        <w:tc>
          <w:tcPr>
            <w:tcW w:w="1702" w:type="dxa"/>
            <w:vMerge w:val="restart"/>
            <w:vAlign w:val="center"/>
          </w:tcPr>
          <w:p w14:paraId="2A5903C6" w14:textId="77777777" w:rsidR="004447DA" w:rsidRPr="00F11981" w:rsidRDefault="004447DA" w:rsidP="004447DA">
            <w:pPr>
              <w:jc w:val="both"/>
              <w:rPr>
                <w:rFonts w:asciiTheme="minorHAnsi" w:hAnsiTheme="minorHAnsi" w:cstheme="minorHAnsi"/>
                <w:b/>
                <w:sz w:val="18"/>
                <w:szCs w:val="18"/>
              </w:rPr>
            </w:pPr>
            <w:r>
              <w:rPr>
                <w:rFonts w:asciiTheme="minorHAnsi" w:hAnsiTheme="minorHAnsi" w:cstheme="minorHAnsi"/>
                <w:b/>
                <w:sz w:val="18"/>
                <w:szCs w:val="18"/>
              </w:rPr>
              <w:t>Odstránenie nezákonne umiestneného odpadu</w:t>
            </w:r>
          </w:p>
        </w:tc>
        <w:tc>
          <w:tcPr>
            <w:tcW w:w="4536" w:type="dxa"/>
          </w:tcPr>
          <w:p w14:paraId="33F29534" w14:textId="17BD7F78" w:rsidR="004447DA" w:rsidRPr="00F11981" w:rsidRDefault="004447DA" w:rsidP="004447DA">
            <w:pPr>
              <w:tabs>
                <w:tab w:val="left" w:pos="2778"/>
              </w:tabs>
              <w:rPr>
                <w:rFonts w:asciiTheme="minorHAnsi" w:hAnsiTheme="minorHAnsi" w:cstheme="minorHAnsi"/>
                <w:sz w:val="18"/>
                <w:szCs w:val="18"/>
              </w:rPr>
            </w:pPr>
            <w:r w:rsidRPr="00F11981">
              <w:rPr>
                <w:rFonts w:asciiTheme="minorHAnsi" w:hAnsiTheme="minorHAnsi" w:cstheme="minorHAnsi"/>
                <w:sz w:val="18"/>
                <w:szCs w:val="18"/>
              </w:rPr>
              <w:t xml:space="preserve">Počet </w:t>
            </w:r>
            <w:r>
              <w:rPr>
                <w:rFonts w:asciiTheme="minorHAnsi" w:hAnsiTheme="minorHAnsi" w:cstheme="minorHAnsi"/>
                <w:sz w:val="18"/>
                <w:szCs w:val="18"/>
              </w:rPr>
              <w:t>domácností MRK, ktorým sa zlepšili podmienky bývania odstránením nelegálnej skládky</w:t>
            </w:r>
            <w:r w:rsidRPr="00F11981">
              <w:rPr>
                <w:rFonts w:asciiTheme="minorHAnsi" w:hAnsiTheme="minorHAnsi" w:cstheme="minorHAnsi"/>
                <w:sz w:val="18"/>
                <w:szCs w:val="18"/>
              </w:rPr>
              <w:t xml:space="preserve"> </w:t>
            </w:r>
          </w:p>
        </w:tc>
        <w:tc>
          <w:tcPr>
            <w:tcW w:w="8789" w:type="dxa"/>
          </w:tcPr>
          <w:p w14:paraId="7C52B04C" w14:textId="5BCFD13E" w:rsidR="004447DA" w:rsidRPr="00F11981" w:rsidRDefault="004447DA" w:rsidP="004447DA">
            <w:pPr>
              <w:rPr>
                <w:rFonts w:asciiTheme="minorHAnsi" w:hAnsiTheme="minorHAnsi" w:cstheme="minorHAnsi"/>
                <w:sz w:val="18"/>
                <w:szCs w:val="18"/>
              </w:rPr>
            </w:pPr>
            <w:r>
              <w:rPr>
                <w:rFonts w:asciiTheme="minorHAnsi" w:hAnsiTheme="minorHAnsi" w:cstheme="minorHAnsi"/>
                <w:sz w:val="18"/>
                <w:szCs w:val="18"/>
              </w:rPr>
              <w:t>Súčet počtu domácností MRK, ktoré využívajú pozitívny dopad sanácie nelegálnej skládky, čím sa im zlepšili podmienky bývania</w:t>
            </w:r>
          </w:p>
        </w:tc>
      </w:tr>
      <w:tr w:rsidR="004447DA" w:rsidRPr="00F11981" w14:paraId="3D0D97F6" w14:textId="77777777" w:rsidTr="004064AB">
        <w:tc>
          <w:tcPr>
            <w:tcW w:w="1702" w:type="dxa"/>
            <w:vMerge/>
            <w:vAlign w:val="center"/>
          </w:tcPr>
          <w:p w14:paraId="09A78EF9" w14:textId="77777777" w:rsidR="004447DA" w:rsidRPr="00F11981" w:rsidRDefault="004447DA" w:rsidP="004447DA">
            <w:pPr>
              <w:jc w:val="both"/>
              <w:rPr>
                <w:rFonts w:asciiTheme="minorHAnsi" w:hAnsiTheme="minorHAnsi" w:cstheme="minorHAnsi"/>
                <w:b/>
                <w:sz w:val="18"/>
                <w:szCs w:val="18"/>
              </w:rPr>
            </w:pPr>
          </w:p>
        </w:tc>
        <w:tc>
          <w:tcPr>
            <w:tcW w:w="4536" w:type="dxa"/>
          </w:tcPr>
          <w:p w14:paraId="7C249642" w14:textId="4E9B2FA2" w:rsidR="004447DA" w:rsidRPr="00F11981" w:rsidRDefault="004447DA" w:rsidP="004447DA">
            <w:pPr>
              <w:tabs>
                <w:tab w:val="left" w:pos="2778"/>
              </w:tabs>
              <w:rPr>
                <w:rFonts w:asciiTheme="minorHAnsi" w:hAnsiTheme="minorHAnsi" w:cstheme="minorHAnsi"/>
                <w:sz w:val="18"/>
                <w:szCs w:val="18"/>
              </w:rPr>
            </w:pPr>
            <w:r w:rsidRPr="00F11981">
              <w:rPr>
                <w:rFonts w:asciiTheme="minorHAnsi" w:hAnsiTheme="minorHAnsi" w:cstheme="minorHAnsi"/>
                <w:sz w:val="18"/>
                <w:szCs w:val="18"/>
              </w:rPr>
              <w:t xml:space="preserve">Počet </w:t>
            </w:r>
            <w:r>
              <w:rPr>
                <w:rFonts w:asciiTheme="minorHAnsi" w:hAnsiTheme="minorHAnsi" w:cstheme="minorHAnsi"/>
                <w:sz w:val="18"/>
                <w:szCs w:val="18"/>
              </w:rPr>
              <w:t>domácností MRK, ktorým sa zlepšili podmienky bývania sanáciou nelegálnej skládky s úpravou do pôvodného stavu</w:t>
            </w:r>
          </w:p>
        </w:tc>
        <w:tc>
          <w:tcPr>
            <w:tcW w:w="8789" w:type="dxa"/>
          </w:tcPr>
          <w:p w14:paraId="22A55DD6" w14:textId="327F3A36" w:rsidR="004447DA" w:rsidRPr="00F11981" w:rsidRDefault="004447DA" w:rsidP="004447DA">
            <w:pPr>
              <w:rPr>
                <w:rFonts w:asciiTheme="minorHAnsi" w:hAnsiTheme="minorHAnsi" w:cstheme="minorHAnsi"/>
                <w:sz w:val="18"/>
                <w:szCs w:val="18"/>
              </w:rPr>
            </w:pPr>
            <w:r>
              <w:rPr>
                <w:rFonts w:asciiTheme="minorHAnsi" w:hAnsiTheme="minorHAnsi" w:cstheme="minorHAnsi"/>
                <w:sz w:val="18"/>
                <w:szCs w:val="18"/>
              </w:rPr>
              <w:t>Súčet počtu domácností MRK, ktoré využívajú pozitívny dopad sanácie nelegálnej skládky vrátane odstránenia nepriaznivých vplyvov (úpravou miesta do pôvodného stavu), čím sa im zlepšili podmienky bývania</w:t>
            </w:r>
          </w:p>
        </w:tc>
      </w:tr>
    </w:tbl>
    <w:p w14:paraId="156771EA" w14:textId="77777777" w:rsidR="00C377B1" w:rsidRDefault="00C377B1" w:rsidP="00C41AC9">
      <w:pPr>
        <w:autoSpaceDE w:val="0"/>
        <w:autoSpaceDN w:val="0"/>
        <w:adjustRightInd w:val="0"/>
        <w:ind w:hanging="426"/>
        <w:rPr>
          <w:rFonts w:asciiTheme="minorHAnsi" w:eastAsiaTheme="minorHAnsi" w:hAnsiTheme="minorHAnsi" w:cstheme="minorHAnsi"/>
          <w:b/>
          <w:bCs/>
          <w:color w:val="000000"/>
          <w:sz w:val="22"/>
          <w:szCs w:val="22"/>
          <w:lang w:eastAsia="en-US"/>
        </w:rPr>
      </w:pPr>
    </w:p>
    <w:p w14:paraId="4044C0EC" w14:textId="77777777" w:rsidR="00C17FB6" w:rsidRDefault="00C17FB6" w:rsidP="004E34D1">
      <w:pPr>
        <w:autoSpaceDE w:val="0"/>
        <w:autoSpaceDN w:val="0"/>
        <w:adjustRightInd w:val="0"/>
        <w:rPr>
          <w:rFonts w:asciiTheme="minorHAnsi" w:eastAsiaTheme="minorHAnsi" w:hAnsiTheme="minorHAnsi" w:cstheme="minorHAnsi"/>
          <w:b/>
          <w:bCs/>
          <w:color w:val="000000"/>
          <w:sz w:val="22"/>
          <w:szCs w:val="22"/>
          <w:lang w:eastAsia="en-US"/>
        </w:rPr>
      </w:pPr>
    </w:p>
    <w:p w14:paraId="4D5CCBC3" w14:textId="77777777" w:rsidR="00037BE9" w:rsidRDefault="00037BE9" w:rsidP="00C41AC9">
      <w:pPr>
        <w:autoSpaceDE w:val="0"/>
        <w:autoSpaceDN w:val="0"/>
        <w:adjustRightInd w:val="0"/>
        <w:ind w:hanging="426"/>
        <w:rPr>
          <w:rFonts w:asciiTheme="minorHAnsi" w:eastAsiaTheme="minorHAnsi" w:hAnsiTheme="minorHAnsi" w:cstheme="minorHAnsi"/>
          <w:color w:val="000000"/>
          <w:sz w:val="22"/>
          <w:szCs w:val="22"/>
          <w:lang w:eastAsia="en-US"/>
        </w:rPr>
      </w:pPr>
      <w:r>
        <w:rPr>
          <w:rFonts w:asciiTheme="minorHAnsi" w:eastAsiaTheme="minorHAnsi" w:hAnsiTheme="minorHAnsi" w:cstheme="minorHAnsi"/>
          <w:b/>
          <w:bCs/>
          <w:color w:val="000000"/>
          <w:sz w:val="22"/>
          <w:szCs w:val="22"/>
          <w:lang w:eastAsia="en-US"/>
        </w:rPr>
        <w:t xml:space="preserve">Sledované údaje projektu </w:t>
      </w:r>
    </w:p>
    <w:p w14:paraId="7C01D5A6" w14:textId="77777777" w:rsidR="00037BE9" w:rsidRDefault="00037BE9" w:rsidP="00C41AC9">
      <w:pPr>
        <w:autoSpaceDE w:val="0"/>
        <w:autoSpaceDN w:val="0"/>
        <w:adjustRightInd w:val="0"/>
        <w:ind w:left="-426"/>
        <w:jc w:val="both"/>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SO identifikoval v závislosti od typu aktivít Sledované údaje projektu, ktorých zoznam je uvedený vyššie. Sledované údaje sú merateľné hodnoty </w:t>
      </w:r>
      <w:r>
        <w:rPr>
          <w:rFonts w:asciiTheme="minorHAnsi" w:eastAsiaTheme="minorHAnsi" w:hAnsiTheme="minorHAnsi" w:cstheme="minorHAnsi"/>
          <w:b/>
          <w:bCs/>
          <w:color w:val="000000"/>
          <w:sz w:val="20"/>
          <w:szCs w:val="20"/>
          <w:lang w:eastAsia="en-US"/>
        </w:rPr>
        <w:t>odlišné od projektových merateľných ukazovateľov.</w:t>
      </w:r>
      <w:r>
        <w:rPr>
          <w:rFonts w:asciiTheme="minorHAnsi" w:eastAsiaTheme="minorHAnsi" w:hAnsiTheme="minorHAnsi" w:cstheme="minorHAnsi"/>
          <w:color w:val="000000"/>
          <w:sz w:val="20"/>
          <w:szCs w:val="20"/>
          <w:lang w:eastAsia="en-US"/>
        </w:rPr>
        <w:t xml:space="preserve"> Sledované údaje projektu je potrebné monitorovať pre potreby tvorby databáz pre externé hodnotenie na úrovni programu v zmysle Plánu hodnotení OP ĽZ na programové obdobie 2014-2020. </w:t>
      </w:r>
    </w:p>
    <w:p w14:paraId="6D6E2B07" w14:textId="77777777" w:rsidR="00037BE9" w:rsidRDefault="00037BE9" w:rsidP="00C41AC9">
      <w:pPr>
        <w:spacing w:line="256" w:lineRule="auto"/>
        <w:ind w:hanging="426"/>
        <w:jc w:val="both"/>
        <w:rPr>
          <w:rFonts w:asciiTheme="minorHAnsi" w:hAnsiTheme="minorHAnsi" w:cstheme="minorHAnsi"/>
          <w:sz w:val="20"/>
          <w:szCs w:val="20"/>
        </w:rPr>
      </w:pPr>
      <w:r>
        <w:rPr>
          <w:rFonts w:asciiTheme="minorHAnsi" w:eastAsiaTheme="minorHAnsi" w:hAnsiTheme="minorHAnsi" w:cstheme="minorHAnsi"/>
          <w:color w:val="000000"/>
          <w:sz w:val="20"/>
          <w:szCs w:val="20"/>
          <w:lang w:eastAsia="en-US"/>
        </w:rPr>
        <w:lastRenderedPageBreak/>
        <w:t xml:space="preserve">Úspešný žiadateľ v pozícii prijímateľa bude Zmluvou o NFP zaviazaný na vykazovanie Sledovaných údajov prostredníctvom nasledovných monitorovacích dokumentov: </w:t>
      </w:r>
    </w:p>
    <w:p w14:paraId="367590C6" w14:textId="77777777" w:rsidR="00037BE9" w:rsidRDefault="00037BE9" w:rsidP="00C41AC9">
      <w:pPr>
        <w:spacing w:line="256" w:lineRule="auto"/>
        <w:ind w:hanging="426"/>
        <w:jc w:val="both"/>
        <w:rPr>
          <w:rFonts w:asciiTheme="minorHAnsi" w:hAnsiTheme="minorHAnsi" w:cstheme="minorHAnsi"/>
          <w:sz w:val="20"/>
          <w:szCs w:val="20"/>
        </w:rPr>
      </w:pPr>
      <w:r>
        <w:rPr>
          <w:rFonts w:asciiTheme="minorHAnsi" w:eastAsiaTheme="minorHAnsi" w:hAnsiTheme="minorHAnsi" w:cstheme="minorHAnsi"/>
          <w:color w:val="000000"/>
          <w:sz w:val="20"/>
          <w:szCs w:val="20"/>
          <w:lang w:eastAsia="en-US"/>
        </w:rPr>
        <w:t>- Výročná monitorovacia správa projektu a záverečná monitorovacia správa projektu - počas realizácie projektu</w:t>
      </w:r>
    </w:p>
    <w:p w14:paraId="573FBEB1" w14:textId="77777777" w:rsidR="00037BE9" w:rsidRDefault="00037BE9" w:rsidP="00C41AC9">
      <w:pPr>
        <w:autoSpaceDE w:val="0"/>
        <w:autoSpaceDN w:val="0"/>
        <w:adjustRightInd w:val="0"/>
        <w:ind w:hanging="426"/>
        <w:jc w:val="both"/>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 Následná monitorovacia správa projektu - v období udržateľnosti projektu </w:t>
      </w:r>
    </w:p>
    <w:p w14:paraId="43836012" w14:textId="77777777" w:rsidR="00037BE9" w:rsidRDefault="00037BE9" w:rsidP="00C41AC9">
      <w:pPr>
        <w:autoSpaceDE w:val="0"/>
        <w:autoSpaceDN w:val="0"/>
        <w:adjustRightInd w:val="0"/>
        <w:ind w:hanging="426"/>
        <w:jc w:val="both"/>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Sledované údaje sa budú vykazovať v monitorovacích správach v tabuľkovej forme (viď príručka pre prijímateľa). </w:t>
      </w:r>
    </w:p>
    <w:p w14:paraId="22096F3A" w14:textId="77777777" w:rsidR="00037BE9" w:rsidRDefault="00037BE9" w:rsidP="00C41AC9">
      <w:pPr>
        <w:autoSpaceDE w:val="0"/>
        <w:autoSpaceDN w:val="0"/>
        <w:adjustRightInd w:val="0"/>
        <w:ind w:left="-426"/>
        <w:jc w:val="both"/>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Sledované údaje bude žiadateľ ako budúci prijímateľ poskytovať počas implementácie projektu a počas udržateľnosti projektu. Žiadateľ pri vypĺňaní ŽoNFP nestanovuje cieľovú hodnotu sledovaných údajov a neuvádza ich ani do formuláru ŽoNFP, ani do žiadnej z príloh ŽoNFP. </w:t>
      </w:r>
    </w:p>
    <w:p w14:paraId="5EFCD1FF" w14:textId="77777777" w:rsidR="00037BE9" w:rsidRDefault="00037BE9" w:rsidP="00C41AC9">
      <w:pPr>
        <w:autoSpaceDE w:val="0"/>
        <w:autoSpaceDN w:val="0"/>
        <w:adjustRightInd w:val="0"/>
        <w:ind w:left="-426"/>
        <w:jc w:val="both"/>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V priebehu realizácie projektu môže byť rozsah sledovaných údajov upravený (rozšírený, resp. zúžený) a poskytovanie týchto údajov bude prebiehať v súlade s podmienkami dohodnutými v Zmluve o NFP. </w:t>
      </w:r>
    </w:p>
    <w:p w14:paraId="3A4F0933" w14:textId="2C639578" w:rsidR="00037BE9" w:rsidRPr="004E34D1" w:rsidRDefault="00037BE9" w:rsidP="004E34D1">
      <w:pPr>
        <w:autoSpaceDE w:val="0"/>
        <w:autoSpaceDN w:val="0"/>
        <w:adjustRightInd w:val="0"/>
        <w:ind w:hanging="426"/>
        <w:jc w:val="both"/>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Metodika vykazovania Sledovaných údajov projektu je bližšie definovaná v príručke pre prijímateľa. </w:t>
      </w:r>
    </w:p>
    <w:p w14:paraId="404B828F" w14:textId="77777777" w:rsidR="004E34D1" w:rsidRDefault="004E34D1" w:rsidP="004E34D1">
      <w:pPr>
        <w:spacing w:after="160" w:line="256" w:lineRule="auto"/>
        <w:ind w:hanging="426"/>
        <w:jc w:val="both"/>
        <w:rPr>
          <w:rFonts w:asciiTheme="minorHAnsi" w:eastAsiaTheme="minorHAnsi" w:hAnsiTheme="minorHAnsi" w:cstheme="minorHAnsi"/>
          <w:b/>
          <w:bCs/>
          <w:color w:val="000000"/>
          <w:sz w:val="20"/>
          <w:szCs w:val="20"/>
          <w:lang w:eastAsia="en-US"/>
        </w:rPr>
      </w:pPr>
    </w:p>
    <w:p w14:paraId="5F21283D" w14:textId="5B7180B5" w:rsidR="003B334B" w:rsidRDefault="00037BE9" w:rsidP="004E34D1">
      <w:pPr>
        <w:spacing w:after="160" w:line="256" w:lineRule="auto"/>
        <w:ind w:hanging="426"/>
        <w:jc w:val="both"/>
        <w:rPr>
          <w:rFonts w:asciiTheme="minorHAnsi" w:eastAsiaTheme="minorHAnsi" w:hAnsiTheme="minorHAnsi" w:cstheme="minorHAnsi"/>
          <w:b/>
          <w:bCs/>
          <w:color w:val="000000"/>
          <w:sz w:val="20"/>
          <w:szCs w:val="20"/>
          <w:lang w:eastAsia="en-US"/>
        </w:rPr>
      </w:pPr>
      <w:r>
        <w:rPr>
          <w:rFonts w:asciiTheme="minorHAnsi" w:eastAsiaTheme="minorHAnsi" w:hAnsiTheme="minorHAnsi" w:cstheme="minorHAnsi"/>
          <w:b/>
          <w:bCs/>
          <w:color w:val="000000"/>
          <w:sz w:val="20"/>
          <w:szCs w:val="20"/>
          <w:lang w:eastAsia="en-US"/>
        </w:rPr>
        <w:t>Sledované údaje projektu nie sú podmienkou poskytnutia príspevku.</w:t>
      </w:r>
    </w:p>
    <w:p w14:paraId="2BDC7FEB" w14:textId="77777777" w:rsidR="004E34D1" w:rsidRPr="004E34D1" w:rsidRDefault="004E34D1" w:rsidP="004E34D1">
      <w:pPr>
        <w:spacing w:after="160" w:line="256" w:lineRule="auto"/>
        <w:ind w:hanging="426"/>
        <w:jc w:val="both"/>
        <w:rPr>
          <w:rFonts w:asciiTheme="minorHAnsi" w:eastAsiaTheme="minorHAnsi" w:hAnsiTheme="minorHAnsi" w:cstheme="minorHAnsi"/>
          <w:b/>
          <w:bCs/>
          <w:color w:val="000000"/>
          <w:sz w:val="20"/>
          <w:szCs w:val="20"/>
          <w:lang w:eastAsia="en-US"/>
        </w:rPr>
      </w:pPr>
    </w:p>
    <w:p w14:paraId="3A8211D6" w14:textId="77777777" w:rsidR="003B334B" w:rsidRPr="003B334B" w:rsidRDefault="003B334B" w:rsidP="00312DFA">
      <w:pPr>
        <w:pStyle w:val="Nadpis2"/>
        <w:keepNext/>
        <w:keepLines/>
        <w:numPr>
          <w:ilvl w:val="1"/>
          <w:numId w:val="6"/>
        </w:numPr>
        <w:shd w:val="clear" w:color="auto" w:fill="1F3864" w:themeFill="accent5" w:themeFillShade="80"/>
        <w:tabs>
          <w:tab w:val="clear" w:pos="4536"/>
          <w:tab w:val="clear" w:pos="7002"/>
          <w:tab w:val="clear" w:pos="9072"/>
          <w:tab w:val="clear" w:pos="11395"/>
        </w:tabs>
        <w:spacing w:before="40"/>
        <w:ind w:left="0" w:right="-1" w:hanging="426"/>
        <w:rPr>
          <w:rStyle w:val="Siln"/>
          <w:b/>
          <w:sz w:val="22"/>
          <w:szCs w:val="22"/>
        </w:rPr>
      </w:pPr>
      <w:r w:rsidRPr="003B334B">
        <w:rPr>
          <w:rStyle w:val="Siln"/>
          <w:b/>
          <w:sz w:val="22"/>
          <w:szCs w:val="22"/>
        </w:rPr>
        <w:t xml:space="preserve">Iné monitorovacie údaje (D-údaje) </w:t>
      </w:r>
    </w:p>
    <w:p w14:paraId="7F91C14A" w14:textId="01BE418F" w:rsidR="003B334B" w:rsidRPr="003B334B" w:rsidRDefault="003B334B" w:rsidP="003B334B">
      <w:pPr>
        <w:pStyle w:val="Odsekzoznamu"/>
        <w:numPr>
          <w:ilvl w:val="0"/>
          <w:numId w:val="7"/>
        </w:numPr>
        <w:shd w:val="clear" w:color="auto" w:fill="0070C0"/>
        <w:autoSpaceDE w:val="0"/>
        <w:autoSpaceDN w:val="0"/>
        <w:adjustRightInd w:val="0"/>
        <w:ind w:left="0" w:hanging="426"/>
        <w:rPr>
          <w:rFonts w:ascii="Calibri" w:eastAsiaTheme="minorHAnsi" w:hAnsi="Calibri" w:cs="Calibri"/>
          <w:color w:val="FFFFFF" w:themeColor="background1"/>
          <w:sz w:val="20"/>
          <w:szCs w:val="20"/>
          <w:lang w:eastAsia="en-US"/>
        </w:rPr>
      </w:pPr>
      <w:r w:rsidRPr="003B334B">
        <w:rPr>
          <w:rFonts w:ascii="Calibri" w:eastAsiaTheme="minorHAnsi" w:hAnsi="Calibri" w:cs="Calibri"/>
          <w:b/>
          <w:bCs/>
          <w:color w:val="FFFFFF" w:themeColor="background1"/>
          <w:sz w:val="20"/>
          <w:szCs w:val="20"/>
          <w:lang w:eastAsia="en-US"/>
        </w:rPr>
        <w:t>Iné údaje na monitorovanie plnenia cieľov OP ĽZ</w:t>
      </w:r>
    </w:p>
    <w:tbl>
      <w:tblPr>
        <w:tblW w:w="15027" w:type="dxa"/>
        <w:tblInd w:w="-431" w:type="dxa"/>
        <w:tblBorders>
          <w:top w:val="nil"/>
          <w:left w:val="nil"/>
          <w:bottom w:val="nil"/>
          <w:right w:val="nil"/>
        </w:tblBorders>
        <w:tblLayout w:type="fixed"/>
        <w:tblLook w:val="0000" w:firstRow="0" w:lastRow="0" w:firstColumn="0" w:lastColumn="0" w:noHBand="0" w:noVBand="0"/>
      </w:tblPr>
      <w:tblGrid>
        <w:gridCol w:w="7402"/>
        <w:gridCol w:w="7625"/>
      </w:tblGrid>
      <w:tr w:rsidR="003B334B" w:rsidRPr="006141A9" w14:paraId="00BAF9FF" w14:textId="77777777" w:rsidTr="00A406A2">
        <w:trPr>
          <w:trHeight w:val="213"/>
        </w:trPr>
        <w:tc>
          <w:tcPr>
            <w:tcW w:w="740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81A5F4C" w14:textId="77777777" w:rsidR="003B334B" w:rsidRPr="006141A9" w:rsidRDefault="003B334B" w:rsidP="00D83285">
            <w:pPr>
              <w:autoSpaceDE w:val="0"/>
              <w:autoSpaceDN w:val="0"/>
              <w:adjustRightInd w:val="0"/>
              <w:rPr>
                <w:rFonts w:ascii="Calibri" w:eastAsiaTheme="minorHAnsi" w:hAnsi="Calibri" w:cs="Calibri"/>
                <w:b/>
                <w:bCs/>
                <w:color w:val="000000"/>
                <w:sz w:val="22"/>
                <w:szCs w:val="22"/>
                <w:lang w:eastAsia="en-US"/>
              </w:rPr>
            </w:pPr>
            <w:r>
              <w:rPr>
                <w:rFonts w:ascii="Calibri" w:eastAsiaTheme="minorHAnsi" w:hAnsi="Calibri" w:cs="Calibri"/>
                <w:b/>
                <w:bCs/>
                <w:color w:val="000000"/>
                <w:sz w:val="22"/>
                <w:szCs w:val="22"/>
                <w:lang w:eastAsia="en-US"/>
              </w:rPr>
              <w:t>Iný</w:t>
            </w:r>
            <w:r w:rsidRPr="006141A9">
              <w:rPr>
                <w:rFonts w:ascii="Calibri" w:eastAsiaTheme="minorHAnsi" w:hAnsi="Calibri" w:cs="Calibri"/>
                <w:b/>
                <w:bCs/>
                <w:color w:val="000000"/>
                <w:sz w:val="22"/>
                <w:szCs w:val="22"/>
                <w:lang w:eastAsia="en-US"/>
              </w:rPr>
              <w:t xml:space="preserve"> údaj projektu </w:t>
            </w:r>
          </w:p>
        </w:tc>
        <w:tc>
          <w:tcPr>
            <w:tcW w:w="7625"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6C6B92E" w14:textId="77777777" w:rsidR="003B334B" w:rsidRPr="006141A9" w:rsidRDefault="003B334B" w:rsidP="00D83285">
            <w:pPr>
              <w:autoSpaceDE w:val="0"/>
              <w:autoSpaceDN w:val="0"/>
              <w:adjustRightInd w:val="0"/>
              <w:rPr>
                <w:rFonts w:ascii="Calibri" w:eastAsiaTheme="minorHAnsi" w:hAnsi="Calibri" w:cs="Calibri"/>
                <w:b/>
                <w:bCs/>
                <w:color w:val="000000"/>
                <w:sz w:val="22"/>
                <w:szCs w:val="22"/>
                <w:lang w:eastAsia="en-US"/>
              </w:rPr>
            </w:pPr>
            <w:r w:rsidRPr="006141A9">
              <w:rPr>
                <w:rFonts w:ascii="Calibri" w:eastAsiaTheme="minorHAnsi" w:hAnsi="Calibri" w:cs="Calibri"/>
                <w:b/>
                <w:bCs/>
                <w:color w:val="000000"/>
                <w:sz w:val="22"/>
                <w:szCs w:val="22"/>
                <w:lang w:eastAsia="en-US"/>
              </w:rPr>
              <w:t xml:space="preserve">Definícia </w:t>
            </w:r>
            <w:r>
              <w:rPr>
                <w:rFonts w:ascii="Calibri" w:eastAsiaTheme="minorHAnsi" w:hAnsi="Calibri" w:cs="Calibri"/>
                <w:b/>
                <w:bCs/>
                <w:color w:val="000000"/>
                <w:sz w:val="22"/>
                <w:szCs w:val="22"/>
                <w:lang w:eastAsia="en-US"/>
              </w:rPr>
              <w:t>iného</w:t>
            </w:r>
            <w:r w:rsidRPr="006141A9">
              <w:rPr>
                <w:rFonts w:ascii="Calibri" w:eastAsiaTheme="minorHAnsi" w:hAnsi="Calibri" w:cs="Calibri"/>
                <w:b/>
                <w:bCs/>
                <w:color w:val="000000"/>
                <w:sz w:val="22"/>
                <w:szCs w:val="22"/>
                <w:lang w:eastAsia="en-US"/>
              </w:rPr>
              <w:t xml:space="preserve"> údaju projektu </w:t>
            </w:r>
          </w:p>
        </w:tc>
      </w:tr>
      <w:tr w:rsidR="003B334B" w:rsidRPr="006141A9" w14:paraId="5CF4224B" w14:textId="77777777" w:rsidTr="00A406A2">
        <w:trPr>
          <w:trHeight w:val="314"/>
        </w:trPr>
        <w:tc>
          <w:tcPr>
            <w:tcW w:w="7402" w:type="dxa"/>
            <w:tcBorders>
              <w:top w:val="single" w:sz="4" w:space="0" w:color="auto"/>
              <w:left w:val="single" w:sz="4" w:space="0" w:color="auto"/>
              <w:bottom w:val="single" w:sz="4" w:space="0" w:color="auto"/>
              <w:right w:val="single" w:sz="4" w:space="0" w:color="auto"/>
            </w:tcBorders>
          </w:tcPr>
          <w:p w14:paraId="20156EC6" w14:textId="77777777" w:rsidR="003B334B" w:rsidRPr="006141A9" w:rsidRDefault="003B334B" w:rsidP="00D83285">
            <w:pPr>
              <w:autoSpaceDE w:val="0"/>
              <w:autoSpaceDN w:val="0"/>
              <w:adjustRightInd w:val="0"/>
              <w:jc w:val="both"/>
              <w:rPr>
                <w:rFonts w:ascii="Calibri" w:eastAsiaTheme="minorHAnsi" w:hAnsi="Calibri" w:cs="Calibri"/>
                <w:color w:val="000000"/>
                <w:sz w:val="20"/>
                <w:szCs w:val="20"/>
                <w:lang w:eastAsia="en-US"/>
              </w:rPr>
            </w:pPr>
            <w:r w:rsidRPr="006141A9">
              <w:rPr>
                <w:rFonts w:ascii="Calibri" w:eastAsiaTheme="minorHAnsi" w:hAnsi="Calibri" w:cs="Calibri"/>
                <w:color w:val="000000"/>
                <w:sz w:val="20"/>
                <w:szCs w:val="20"/>
                <w:lang w:eastAsia="en-US"/>
              </w:rPr>
              <w:t xml:space="preserve">D0312 - Počet osôb z MRK zamestnaných cez uplatňovanie sociálneho aspektu vo verejnom obstarávaní </w:t>
            </w:r>
          </w:p>
        </w:tc>
        <w:tc>
          <w:tcPr>
            <w:tcW w:w="7625" w:type="dxa"/>
            <w:tcBorders>
              <w:top w:val="single" w:sz="4" w:space="0" w:color="auto"/>
              <w:left w:val="single" w:sz="4" w:space="0" w:color="auto"/>
              <w:bottom w:val="single" w:sz="4" w:space="0" w:color="auto"/>
              <w:right w:val="single" w:sz="4" w:space="0" w:color="auto"/>
            </w:tcBorders>
          </w:tcPr>
          <w:p w14:paraId="7147722D" w14:textId="77777777" w:rsidR="003B334B" w:rsidRPr="006141A9" w:rsidRDefault="003B334B" w:rsidP="00D83285">
            <w:pPr>
              <w:autoSpaceDE w:val="0"/>
              <w:autoSpaceDN w:val="0"/>
              <w:adjustRightInd w:val="0"/>
              <w:jc w:val="both"/>
              <w:rPr>
                <w:rFonts w:ascii="Calibri" w:eastAsiaTheme="minorHAnsi" w:hAnsi="Calibri" w:cs="Calibri"/>
                <w:color w:val="000000"/>
                <w:sz w:val="20"/>
                <w:szCs w:val="20"/>
                <w:lang w:eastAsia="en-US"/>
              </w:rPr>
            </w:pPr>
            <w:r w:rsidRPr="006141A9">
              <w:rPr>
                <w:rFonts w:ascii="Calibri" w:eastAsiaTheme="minorHAnsi" w:hAnsi="Calibri" w:cs="Calibri"/>
                <w:color w:val="000000"/>
                <w:sz w:val="20"/>
                <w:szCs w:val="20"/>
                <w:lang w:eastAsia="en-US"/>
              </w:rPr>
              <w:t xml:space="preserve">Počet osôb z prostredia MRK, ktoré sa zamestnali na pracovných miestach vytvorených cez uplatňovanie sociálneho aspektu vo verejnom obstarávaní v rámci realizácie projektu </w:t>
            </w:r>
          </w:p>
        </w:tc>
      </w:tr>
    </w:tbl>
    <w:p w14:paraId="4524174A" w14:textId="77777777" w:rsidR="004E34D1" w:rsidRDefault="004E34D1" w:rsidP="00C41AC9">
      <w:pPr>
        <w:pStyle w:val="Default"/>
        <w:ind w:hanging="426"/>
        <w:rPr>
          <w:rFonts w:ascii="Calibri" w:hAnsi="Calibri" w:cs="Calibri"/>
          <w:b/>
          <w:bCs/>
          <w:sz w:val="22"/>
          <w:szCs w:val="22"/>
        </w:rPr>
      </w:pPr>
    </w:p>
    <w:p w14:paraId="1DB562A6" w14:textId="77777777" w:rsidR="003B334B" w:rsidRPr="008E7E28" w:rsidRDefault="003B334B" w:rsidP="00C41AC9">
      <w:pPr>
        <w:pStyle w:val="Default"/>
        <w:ind w:hanging="426"/>
        <w:rPr>
          <w:rFonts w:ascii="Calibri" w:hAnsi="Calibri" w:cs="Calibri"/>
          <w:sz w:val="22"/>
          <w:szCs w:val="22"/>
        </w:rPr>
      </w:pPr>
      <w:r w:rsidRPr="008E7E28">
        <w:rPr>
          <w:rFonts w:ascii="Calibri" w:hAnsi="Calibri" w:cs="Calibri"/>
          <w:b/>
          <w:bCs/>
          <w:sz w:val="22"/>
          <w:szCs w:val="22"/>
        </w:rPr>
        <w:t xml:space="preserve">Iné údaje (D-údaje) na monitorovanie plnenia cieľov OP ĽZ </w:t>
      </w:r>
    </w:p>
    <w:p w14:paraId="52963A5E" w14:textId="77777777" w:rsidR="003B334B" w:rsidRPr="008E7E28" w:rsidRDefault="003B334B" w:rsidP="00C41AC9">
      <w:pPr>
        <w:autoSpaceDE w:val="0"/>
        <w:autoSpaceDN w:val="0"/>
        <w:adjustRightInd w:val="0"/>
        <w:ind w:left="-426"/>
        <w:rPr>
          <w:rFonts w:ascii="Calibri" w:eastAsiaTheme="minorHAnsi" w:hAnsi="Calibri" w:cs="Calibri"/>
          <w:color w:val="000000"/>
          <w:sz w:val="20"/>
          <w:szCs w:val="20"/>
          <w:lang w:eastAsia="en-US"/>
        </w:rPr>
      </w:pPr>
      <w:r w:rsidRPr="008E7E28">
        <w:rPr>
          <w:rFonts w:ascii="Calibri" w:eastAsiaTheme="minorHAnsi" w:hAnsi="Calibri" w:cs="Calibri"/>
          <w:color w:val="000000"/>
          <w:sz w:val="20"/>
          <w:szCs w:val="20"/>
          <w:lang w:eastAsia="en-US"/>
        </w:rPr>
        <w:t xml:space="preserve">SO identifikoval podľa typu aktivity iný údaj uvedený vyššie. (viď „Iné údaje na monitorovanie plnenia cieľov OP ĽZ“). Iný údaj je merateľná hodnota </w:t>
      </w:r>
      <w:r w:rsidRPr="008E7E28">
        <w:rPr>
          <w:rFonts w:ascii="Calibri" w:eastAsiaTheme="minorHAnsi" w:hAnsi="Calibri" w:cs="Calibri"/>
          <w:b/>
          <w:bCs/>
          <w:color w:val="000000"/>
          <w:sz w:val="20"/>
          <w:szCs w:val="20"/>
          <w:lang w:eastAsia="en-US"/>
        </w:rPr>
        <w:t>odlišná od projektových merateľných ukazovateľov a odlišná od sledovaných údajov</w:t>
      </w:r>
      <w:r w:rsidRPr="008E7E28">
        <w:rPr>
          <w:rFonts w:ascii="Calibri" w:eastAsiaTheme="minorHAnsi" w:hAnsi="Calibri" w:cs="Calibri"/>
          <w:color w:val="000000"/>
          <w:sz w:val="20"/>
          <w:szCs w:val="20"/>
          <w:lang w:eastAsia="en-US"/>
        </w:rPr>
        <w:t xml:space="preserve">. Iný údaj projektu je potrebný na monitorovanie realizácie projektu a plnenie cieľov OP ĽZ. </w:t>
      </w:r>
    </w:p>
    <w:p w14:paraId="684A0D99" w14:textId="77777777" w:rsidR="003B334B" w:rsidRPr="008E7E28" w:rsidRDefault="003B334B" w:rsidP="00C41AC9">
      <w:pPr>
        <w:autoSpaceDE w:val="0"/>
        <w:autoSpaceDN w:val="0"/>
        <w:adjustRightInd w:val="0"/>
        <w:ind w:hanging="426"/>
        <w:rPr>
          <w:rFonts w:ascii="Calibri" w:eastAsiaTheme="minorHAnsi" w:hAnsi="Calibri" w:cs="Calibri"/>
          <w:color w:val="000000"/>
          <w:sz w:val="20"/>
          <w:szCs w:val="20"/>
          <w:lang w:eastAsia="en-US"/>
        </w:rPr>
      </w:pPr>
      <w:r w:rsidRPr="008E7E28">
        <w:rPr>
          <w:rFonts w:ascii="Calibri" w:eastAsiaTheme="minorHAnsi" w:hAnsi="Calibri" w:cs="Calibri"/>
          <w:color w:val="000000"/>
          <w:sz w:val="20"/>
          <w:szCs w:val="20"/>
          <w:lang w:eastAsia="en-US"/>
        </w:rPr>
        <w:t xml:space="preserve">Úspešný žiadateľ v pozícii prijímateľa bude Zmluvou o NFP zaviazaný na vykazovanie iného údaju prostredníctvom nasledovných monitorovacích dokumentov: </w:t>
      </w:r>
    </w:p>
    <w:p w14:paraId="7BF8A488" w14:textId="77777777" w:rsidR="003B334B" w:rsidRDefault="003B334B" w:rsidP="00C41AC9">
      <w:pPr>
        <w:spacing w:after="160" w:line="259" w:lineRule="auto"/>
        <w:ind w:hanging="426"/>
        <w:jc w:val="both"/>
        <w:rPr>
          <w:rFonts w:ascii="Calibri" w:eastAsiaTheme="minorHAnsi" w:hAnsi="Calibri" w:cs="Calibri"/>
          <w:color w:val="000000"/>
          <w:sz w:val="20"/>
          <w:szCs w:val="20"/>
          <w:lang w:eastAsia="en-US"/>
        </w:rPr>
      </w:pPr>
      <w:r w:rsidRPr="008E7E28">
        <w:rPr>
          <w:rFonts w:ascii="Calibri" w:eastAsiaTheme="minorHAnsi" w:hAnsi="Calibri" w:cs="Calibri"/>
          <w:color w:val="000000"/>
          <w:sz w:val="20"/>
          <w:szCs w:val="20"/>
          <w:lang w:eastAsia="en-US"/>
        </w:rPr>
        <w:t>- Výročná monitorovacia správa projektu a záverečná monitorovacia správa projektu</w:t>
      </w:r>
    </w:p>
    <w:p w14:paraId="0369DDC9" w14:textId="77777777" w:rsidR="004E34D1" w:rsidRDefault="004E34D1" w:rsidP="00C41AC9">
      <w:pPr>
        <w:spacing w:after="160" w:line="259" w:lineRule="auto"/>
        <w:ind w:hanging="426"/>
        <w:jc w:val="both"/>
        <w:rPr>
          <w:rFonts w:ascii="Calibri" w:eastAsiaTheme="minorHAnsi" w:hAnsi="Calibri" w:cs="Calibri"/>
          <w:color w:val="000000"/>
          <w:sz w:val="20"/>
          <w:szCs w:val="20"/>
          <w:lang w:eastAsia="en-US"/>
        </w:rPr>
      </w:pPr>
    </w:p>
    <w:p w14:paraId="0F6E1C8C" w14:textId="77777777" w:rsidR="004E34D1" w:rsidRDefault="004E34D1" w:rsidP="00C41AC9">
      <w:pPr>
        <w:spacing w:after="160" w:line="259" w:lineRule="auto"/>
        <w:ind w:hanging="426"/>
        <w:jc w:val="both"/>
        <w:rPr>
          <w:rFonts w:ascii="Calibri" w:eastAsiaTheme="minorHAnsi" w:hAnsi="Calibri" w:cs="Calibri"/>
          <w:color w:val="000000"/>
          <w:sz w:val="20"/>
          <w:szCs w:val="20"/>
          <w:lang w:eastAsia="en-US"/>
        </w:rPr>
      </w:pPr>
    </w:p>
    <w:p w14:paraId="0E49E700" w14:textId="77777777" w:rsidR="004E34D1" w:rsidRDefault="004E34D1" w:rsidP="00C41AC9">
      <w:pPr>
        <w:spacing w:after="160" w:line="259" w:lineRule="auto"/>
        <w:ind w:hanging="426"/>
        <w:jc w:val="both"/>
        <w:rPr>
          <w:rFonts w:ascii="Calibri" w:eastAsiaTheme="minorHAnsi" w:hAnsi="Calibri" w:cs="Calibri"/>
          <w:color w:val="000000"/>
          <w:sz w:val="20"/>
          <w:szCs w:val="20"/>
          <w:lang w:eastAsia="en-US"/>
        </w:rPr>
      </w:pPr>
    </w:p>
    <w:p w14:paraId="442FB10F" w14:textId="77777777" w:rsidR="004E34D1" w:rsidRDefault="004E34D1" w:rsidP="00C41AC9">
      <w:pPr>
        <w:spacing w:after="160" w:line="259" w:lineRule="auto"/>
        <w:ind w:hanging="426"/>
        <w:jc w:val="both"/>
        <w:rPr>
          <w:rFonts w:ascii="Calibri" w:eastAsiaTheme="minorHAnsi" w:hAnsi="Calibri" w:cs="Calibri"/>
          <w:color w:val="000000"/>
          <w:sz w:val="20"/>
          <w:szCs w:val="20"/>
          <w:lang w:eastAsia="en-US"/>
        </w:rPr>
      </w:pPr>
    </w:p>
    <w:p w14:paraId="74A85FEB" w14:textId="77777777" w:rsidR="004E34D1" w:rsidRDefault="004E34D1" w:rsidP="00C41AC9">
      <w:pPr>
        <w:spacing w:after="160" w:line="259" w:lineRule="auto"/>
        <w:ind w:hanging="426"/>
        <w:jc w:val="both"/>
        <w:rPr>
          <w:rFonts w:ascii="Calibri" w:eastAsiaTheme="minorHAnsi" w:hAnsi="Calibri" w:cs="Calibri"/>
          <w:color w:val="000000"/>
          <w:sz w:val="20"/>
          <w:szCs w:val="20"/>
          <w:lang w:eastAsia="en-US"/>
        </w:rPr>
      </w:pPr>
    </w:p>
    <w:p w14:paraId="7BB9FC62" w14:textId="77777777" w:rsidR="00812972" w:rsidRDefault="00812972" w:rsidP="00037BE9">
      <w:pPr>
        <w:autoSpaceDE w:val="0"/>
        <w:autoSpaceDN w:val="0"/>
        <w:adjustRightInd w:val="0"/>
        <w:rPr>
          <w:rFonts w:ascii="Calibri" w:eastAsiaTheme="minorHAnsi" w:hAnsi="Calibri" w:cs="Calibri"/>
          <w:color w:val="000000"/>
          <w:sz w:val="20"/>
          <w:szCs w:val="20"/>
          <w:lang w:eastAsia="en-US"/>
        </w:rPr>
      </w:pPr>
    </w:p>
    <w:p w14:paraId="149E3F36" w14:textId="77777777" w:rsidR="004E34D1" w:rsidRDefault="004E34D1" w:rsidP="00037BE9">
      <w:pPr>
        <w:autoSpaceDE w:val="0"/>
        <w:autoSpaceDN w:val="0"/>
        <w:adjustRightInd w:val="0"/>
        <w:rPr>
          <w:rFonts w:asciiTheme="minorHAnsi" w:hAnsiTheme="minorHAnsi" w:cstheme="minorHAnsi"/>
          <w:sz w:val="20"/>
          <w:szCs w:val="20"/>
        </w:rPr>
      </w:pPr>
    </w:p>
    <w:p w14:paraId="054834E3" w14:textId="364B6161" w:rsidR="00312DFA" w:rsidRPr="00312DFA" w:rsidRDefault="00812972" w:rsidP="00312DFA">
      <w:pPr>
        <w:pStyle w:val="Odsekzoznamu"/>
        <w:numPr>
          <w:ilvl w:val="0"/>
          <w:numId w:val="5"/>
        </w:numPr>
        <w:shd w:val="clear" w:color="auto" w:fill="0070C0"/>
        <w:spacing w:after="160" w:line="259" w:lineRule="auto"/>
        <w:ind w:left="142" w:hanging="568"/>
        <w:jc w:val="both"/>
        <w:rPr>
          <w:rFonts w:asciiTheme="minorHAnsi" w:hAnsiTheme="minorHAnsi"/>
          <w:b/>
          <w:bCs/>
          <w:color w:val="FFFFFF" w:themeColor="background1"/>
          <w:sz w:val="20"/>
          <w:szCs w:val="20"/>
        </w:rPr>
      </w:pPr>
      <w:r w:rsidRPr="003B334B">
        <w:rPr>
          <w:rFonts w:asciiTheme="minorHAnsi" w:hAnsiTheme="minorHAnsi"/>
          <w:b/>
          <w:bCs/>
          <w:color w:val="FFFFFF" w:themeColor="background1"/>
          <w:sz w:val="20"/>
          <w:szCs w:val="20"/>
        </w:rPr>
        <w:t>Iné údaje na monitorovanie uplatňovania HP RMŽ a ND</w:t>
      </w:r>
    </w:p>
    <w:tbl>
      <w:tblPr>
        <w:tblW w:w="1502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9"/>
        <w:gridCol w:w="7578"/>
      </w:tblGrid>
      <w:tr w:rsidR="00312DFA" w:rsidRPr="008E7E28" w14:paraId="642C96C1" w14:textId="77777777" w:rsidTr="004E34D1">
        <w:trPr>
          <w:trHeight w:val="256"/>
        </w:trPr>
        <w:tc>
          <w:tcPr>
            <w:tcW w:w="7449" w:type="dxa"/>
            <w:shd w:val="clear" w:color="auto" w:fill="AEAAAA" w:themeFill="background2" w:themeFillShade="BF"/>
          </w:tcPr>
          <w:p w14:paraId="1310BA58" w14:textId="03258C43" w:rsidR="00312DFA" w:rsidRPr="008E7E28" w:rsidRDefault="00312DFA" w:rsidP="000C135F">
            <w:pPr>
              <w:autoSpaceDE w:val="0"/>
              <w:autoSpaceDN w:val="0"/>
              <w:adjustRightInd w:val="0"/>
              <w:rPr>
                <w:rFonts w:asciiTheme="minorHAnsi" w:eastAsiaTheme="minorHAnsi" w:hAnsiTheme="minorHAnsi" w:cs="Calibri"/>
                <w:color w:val="000000"/>
                <w:sz w:val="20"/>
                <w:szCs w:val="20"/>
                <w:lang w:eastAsia="en-US"/>
              </w:rPr>
            </w:pPr>
            <w:r w:rsidRPr="007A3B2F">
              <w:rPr>
                <w:rFonts w:ascii="Calibri" w:eastAsiaTheme="minorHAnsi" w:hAnsi="Calibri" w:cs="Calibri"/>
                <w:b/>
                <w:bCs/>
                <w:color w:val="000000"/>
                <w:sz w:val="20"/>
                <w:szCs w:val="20"/>
                <w:lang w:eastAsia="en-US"/>
              </w:rPr>
              <w:t>Iný údaj projektu</w:t>
            </w:r>
          </w:p>
        </w:tc>
        <w:tc>
          <w:tcPr>
            <w:tcW w:w="7578" w:type="dxa"/>
            <w:shd w:val="clear" w:color="auto" w:fill="AEAAAA" w:themeFill="background2" w:themeFillShade="BF"/>
          </w:tcPr>
          <w:p w14:paraId="03C97F7D" w14:textId="0756E35E" w:rsidR="00312DFA" w:rsidRPr="008E7E28" w:rsidRDefault="00312DFA" w:rsidP="000C135F">
            <w:pPr>
              <w:autoSpaceDE w:val="0"/>
              <w:autoSpaceDN w:val="0"/>
              <w:adjustRightInd w:val="0"/>
              <w:rPr>
                <w:rFonts w:asciiTheme="minorHAnsi" w:eastAsiaTheme="minorHAnsi" w:hAnsiTheme="minorHAnsi" w:cs="Calibri"/>
                <w:color w:val="000000"/>
                <w:sz w:val="20"/>
                <w:szCs w:val="20"/>
                <w:lang w:eastAsia="en-US"/>
              </w:rPr>
            </w:pPr>
            <w:r w:rsidRPr="007A3B2F">
              <w:rPr>
                <w:rFonts w:ascii="Calibri" w:eastAsiaTheme="minorHAnsi" w:hAnsi="Calibri" w:cs="Calibri"/>
                <w:b/>
                <w:bCs/>
                <w:color w:val="000000"/>
                <w:sz w:val="20"/>
                <w:szCs w:val="20"/>
                <w:lang w:eastAsia="en-US"/>
              </w:rPr>
              <w:t>Definícia iného údaju projektu</w:t>
            </w:r>
          </w:p>
        </w:tc>
      </w:tr>
      <w:tr w:rsidR="00812972" w:rsidRPr="008E7E28" w14:paraId="46D065DF" w14:textId="77777777" w:rsidTr="00A406A2">
        <w:trPr>
          <w:trHeight w:val="1409"/>
        </w:trPr>
        <w:tc>
          <w:tcPr>
            <w:tcW w:w="7449" w:type="dxa"/>
          </w:tcPr>
          <w:p w14:paraId="22D4A04C" w14:textId="77777777" w:rsidR="00812972" w:rsidRPr="008E7E28" w:rsidRDefault="00812972" w:rsidP="000C135F">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D0128 - Počet nástrojov zabezpečujúcich prístupnosť pre osoby so zdravotným postihnutím </w:t>
            </w:r>
          </w:p>
        </w:tc>
        <w:tc>
          <w:tcPr>
            <w:tcW w:w="7578" w:type="dxa"/>
          </w:tcPr>
          <w:p w14:paraId="521642EC" w14:textId="77777777" w:rsidR="00812972" w:rsidRPr="008E7E28" w:rsidRDefault="00812972" w:rsidP="000C135F">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Údaj vyjadruje počet nástrojov zabezpečujúcich prístupnosť pre osoby so zdravotným postihnutím a zahŕňa opatrenia, služby alebo zariadenia zamerané na odstraňovanie prekážok a bariér brániacich v prístupnosti osobám so zdravotným postihnutím k výsledkom projektu. Môže ísť o zlepšenie prístupnosti k fyzickému prostrediu, k doprave (napr. nástupište, zdvíhacie plošiny, výťah, oznamovacie a navádzacie systémy a pod.), k informáciám a komunikácii vrátane informačných a komunikačných technológií a systémov, ako aj k ďalším prostriedkom a službám dostupným alebo poskytovaným verejnosti. Ide o prístupnosť najmä v zmysle vyhlášky Ministerstva životného prostredia SR č. 532/2002, ktorou sa ustanovujú podrobnosti o všeobecných technických požiadavkách na výstavbu a o všeobecných technických požiadavkách na stavby užívané osobami s obmedzenou schopnosťou pohybu a orientácie a výnos Ministerstva financií SR č. 55/2014 o štandardoch pre informačné systémy verejnej správy. </w:t>
            </w:r>
          </w:p>
          <w:p w14:paraId="3B12443B" w14:textId="77777777" w:rsidR="00812972" w:rsidRPr="008E7E28" w:rsidRDefault="00812972" w:rsidP="000C135F">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Osoby so zdravotným postihnutím sú osoby s dlhodobými telesnými, mentálnymi, intelektuálnymi alebo zmyslovými postihnutiami, ktoré v súčinnosti s rôznymi prekážkami môžu brániť ich plnému a účinnému zapojeniu do spoločnosti na rovnakom základe s ostatnými. Osoby so zdravotným postihnutím zahŕňajú všetky osoby so zdravotným postihnutím, najmä však osoby definované v zákone č. 447/2008 Z. z. o peňažných príspevkoch na kompenzáciu ťažkého zdravotného postihnutia (osoba s ťažkým zdravotným postihnutím) alebo v zákone č. 461/2003 Z. z. o sociálnom poistení (osoba, ktorá má zníženú mieru schopnosti vykonávať zárobkovú činnosť). </w:t>
            </w:r>
          </w:p>
        </w:tc>
      </w:tr>
      <w:tr w:rsidR="004E34D1" w:rsidRPr="008E7E28" w14:paraId="6E91D33C" w14:textId="77777777" w:rsidTr="00A406A2">
        <w:trPr>
          <w:trHeight w:val="1409"/>
        </w:trPr>
        <w:tc>
          <w:tcPr>
            <w:tcW w:w="7449" w:type="dxa"/>
          </w:tcPr>
          <w:p w14:paraId="0D704D62" w14:textId="5D0CDEA7" w:rsidR="004E34D1" w:rsidRPr="008E7E28" w:rsidRDefault="004E34D1" w:rsidP="004E34D1">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D0249 - Počet pracovníkov, pracovníčok refundovaných z projektu mimo technickej pomoci OP/OP TP </w:t>
            </w:r>
          </w:p>
        </w:tc>
        <w:tc>
          <w:tcPr>
            <w:tcW w:w="7578" w:type="dxa"/>
          </w:tcPr>
          <w:p w14:paraId="285561B3" w14:textId="51C69DF5" w:rsidR="004E34D1" w:rsidRPr="008E7E28" w:rsidRDefault="004E34D1" w:rsidP="004E34D1">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Údaj vyjadruje priemerný ročný počet pracovníkov, pracovníčok, ktorých mzdy sú plne alebo čiastočne refundované v rámci daného projektu a prepočítaný na ekvivalent plného pracovného úväzku (FTE). Údaj zachytáva jednak osoby, ktoré sa podieľajú na riadení a implementácii projektu (napr. projektový manažér, projektová manažérka, účtovníčka, účtovník a pod.), ako aj osoby, ktoré vykonávajú odbornú prácu (napr. terénni sociálni pracovníci, terénne sociálne pracovníčky a pod.). Započítavajú sa osoby, ktoré sú v pracovnom, alebo inom obdobnom pracovno-právnom pomere, SZČO, osoby v slobodnom povolaní. Nezapočítavajú sa osoby, ktoré nevykonávajú kontinuálnu prácu pre projekt alebo v rámci projektu (napr. ad hoc lektori, lektorky, školitelia, školiteľky), osoby v mimopracovnom pomere ani osoby vykonávajúce prácu na základe obchodno-právneho vzťahu (napr. konatelia, konateľky firiem, mandátne zmluvy a pod.). </w:t>
            </w:r>
          </w:p>
        </w:tc>
      </w:tr>
    </w:tbl>
    <w:p w14:paraId="04E39298" w14:textId="77777777" w:rsidR="00312DFA" w:rsidRDefault="00312DFA"/>
    <w:p w14:paraId="15EBBF7B" w14:textId="77777777" w:rsidR="004E34D1" w:rsidRDefault="004E34D1"/>
    <w:tbl>
      <w:tblPr>
        <w:tblW w:w="1502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9"/>
        <w:gridCol w:w="7578"/>
      </w:tblGrid>
      <w:tr w:rsidR="004E34D1" w:rsidRPr="008E7E28" w14:paraId="3A681FAD" w14:textId="77777777" w:rsidTr="004E34D1">
        <w:trPr>
          <w:trHeight w:val="73"/>
        </w:trPr>
        <w:tc>
          <w:tcPr>
            <w:tcW w:w="7449" w:type="dxa"/>
            <w:shd w:val="clear" w:color="auto" w:fill="AEAAAA" w:themeFill="background2" w:themeFillShade="BF"/>
          </w:tcPr>
          <w:p w14:paraId="77DA3975" w14:textId="1C905BA7" w:rsidR="004E34D1" w:rsidRPr="008E7E28" w:rsidRDefault="004E34D1" w:rsidP="004E34D1">
            <w:pPr>
              <w:autoSpaceDE w:val="0"/>
              <w:autoSpaceDN w:val="0"/>
              <w:adjustRightInd w:val="0"/>
              <w:rPr>
                <w:rFonts w:asciiTheme="minorHAnsi" w:eastAsiaTheme="minorHAnsi" w:hAnsiTheme="minorHAnsi" w:cs="Calibri"/>
                <w:color w:val="000000"/>
                <w:sz w:val="20"/>
                <w:szCs w:val="20"/>
                <w:lang w:eastAsia="en-US"/>
              </w:rPr>
            </w:pPr>
            <w:r w:rsidRPr="007A3B2F">
              <w:rPr>
                <w:rFonts w:ascii="Calibri" w:eastAsiaTheme="minorHAnsi" w:hAnsi="Calibri" w:cs="Calibri"/>
                <w:b/>
                <w:bCs/>
                <w:color w:val="000000"/>
                <w:sz w:val="20"/>
                <w:szCs w:val="20"/>
                <w:lang w:eastAsia="en-US"/>
              </w:rPr>
              <w:t>Iný údaj projektu</w:t>
            </w:r>
            <w:r w:rsidRPr="00BB50B0">
              <w:rPr>
                <w:rFonts w:ascii="Calibri" w:eastAsiaTheme="minorHAnsi" w:hAnsi="Calibri" w:cs="Calibri"/>
                <w:b/>
                <w:bCs/>
                <w:color w:val="000000"/>
                <w:sz w:val="20"/>
                <w:szCs w:val="20"/>
                <w:highlight w:val="yellow"/>
                <w:lang w:eastAsia="en-US"/>
              </w:rPr>
              <w:t xml:space="preserve"> </w:t>
            </w:r>
          </w:p>
        </w:tc>
        <w:tc>
          <w:tcPr>
            <w:tcW w:w="7578" w:type="dxa"/>
            <w:shd w:val="clear" w:color="auto" w:fill="AEAAAA" w:themeFill="background2" w:themeFillShade="BF"/>
          </w:tcPr>
          <w:p w14:paraId="09DB3AB6" w14:textId="6918D37B" w:rsidR="004E34D1" w:rsidRPr="008E7E28" w:rsidRDefault="004E34D1" w:rsidP="004E34D1">
            <w:pPr>
              <w:autoSpaceDE w:val="0"/>
              <w:autoSpaceDN w:val="0"/>
              <w:adjustRightInd w:val="0"/>
              <w:rPr>
                <w:rFonts w:asciiTheme="minorHAnsi" w:eastAsiaTheme="minorHAnsi" w:hAnsiTheme="minorHAnsi" w:cs="Calibri"/>
                <w:color w:val="000000"/>
                <w:sz w:val="20"/>
                <w:szCs w:val="20"/>
                <w:lang w:eastAsia="en-US"/>
              </w:rPr>
            </w:pPr>
            <w:r w:rsidRPr="007A3B2F">
              <w:rPr>
                <w:rFonts w:ascii="Calibri" w:eastAsiaTheme="minorHAnsi" w:hAnsi="Calibri" w:cs="Calibri"/>
                <w:b/>
                <w:bCs/>
                <w:color w:val="000000"/>
                <w:sz w:val="20"/>
                <w:szCs w:val="20"/>
                <w:lang w:eastAsia="en-US"/>
              </w:rPr>
              <w:t>Definícia iného údaju projektu</w:t>
            </w:r>
            <w:r w:rsidRPr="00BB50B0">
              <w:rPr>
                <w:rFonts w:ascii="Calibri" w:eastAsiaTheme="minorHAnsi" w:hAnsi="Calibri" w:cs="Calibri"/>
                <w:b/>
                <w:bCs/>
                <w:color w:val="000000"/>
                <w:sz w:val="20"/>
                <w:szCs w:val="20"/>
                <w:highlight w:val="yellow"/>
                <w:lang w:eastAsia="en-US"/>
              </w:rPr>
              <w:t xml:space="preserve"> </w:t>
            </w:r>
          </w:p>
        </w:tc>
      </w:tr>
      <w:tr w:rsidR="004E34D1" w:rsidRPr="008E7E28" w14:paraId="29C67D89" w14:textId="77777777" w:rsidTr="00A406A2">
        <w:trPr>
          <w:trHeight w:val="639"/>
        </w:trPr>
        <w:tc>
          <w:tcPr>
            <w:tcW w:w="7449" w:type="dxa"/>
          </w:tcPr>
          <w:p w14:paraId="59FCE1CC" w14:textId="77777777" w:rsidR="004E34D1" w:rsidRPr="008E7E28" w:rsidRDefault="004E34D1" w:rsidP="004E34D1">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D0262 - Mzda mužov refundovaná z projektu (medián) </w:t>
            </w:r>
          </w:p>
        </w:tc>
        <w:tc>
          <w:tcPr>
            <w:tcW w:w="7578" w:type="dxa"/>
          </w:tcPr>
          <w:p w14:paraId="556F360F" w14:textId="77777777" w:rsidR="004E34D1" w:rsidRPr="008E7E28" w:rsidRDefault="004E34D1" w:rsidP="004E34D1">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Údaj vyjadruje medián (strednú hodnotu) priemerných mesačných miezd mužov, refundovanú z projektu. Do údaju sa nezahŕňa mzda osôb, s ktorými bola uzavretá niektorá z dohôd o prácach vykonávanej mimo pracovného pomeru, mzda učňov a študentov na prevádzkovej praxi, príjem súkromných podnikateľov (resp. ich spoločníkov), ktorí nemajú uzavretú pracovnú zmluvu v danej organizácii. </w:t>
            </w:r>
          </w:p>
          <w:p w14:paraId="2679CD52" w14:textId="77777777" w:rsidR="004E34D1" w:rsidRPr="008E7E28" w:rsidRDefault="004E34D1" w:rsidP="004E34D1">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Metóda výpočtu na úrovni projektu: Medián priemerných mesačných hrubých miezd za všetkých pracovníkov (priemerná mesačná hrubá mzda pracovníka sa vypočíta ako aritmetický priemer mesačných hrubých miezd za odpracované/refundované obdobie), ktorým mzda bola refundovaná počas projektu. </w:t>
            </w:r>
          </w:p>
        </w:tc>
      </w:tr>
      <w:tr w:rsidR="004E34D1" w:rsidRPr="008E7E28" w14:paraId="6261D301" w14:textId="77777777" w:rsidTr="00A406A2">
        <w:trPr>
          <w:trHeight w:val="639"/>
        </w:trPr>
        <w:tc>
          <w:tcPr>
            <w:tcW w:w="7449" w:type="dxa"/>
          </w:tcPr>
          <w:p w14:paraId="3ECAB3D5" w14:textId="77777777" w:rsidR="004E34D1" w:rsidRPr="008E7E28" w:rsidRDefault="004E34D1" w:rsidP="004E34D1">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D0264 - Mzda žien refundovaná z projektu (medián) </w:t>
            </w:r>
          </w:p>
        </w:tc>
        <w:tc>
          <w:tcPr>
            <w:tcW w:w="7578" w:type="dxa"/>
          </w:tcPr>
          <w:p w14:paraId="0161BBAA" w14:textId="77777777" w:rsidR="004E34D1" w:rsidRPr="008E7E28" w:rsidRDefault="004E34D1" w:rsidP="004E34D1">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Údaj vyjadruje medián (strednú hodnotu) priemerných mesačných miezd žien, refundovanú z projektu. Do údaju sa nezahŕňa mzda osôb, s ktorými bola uzavretá niektorá z dohôd o prácach vykonávanej mimo pracovného pomeru, mzda učníc a študentiek na prevádzkovej praxi, príjem súkromných podnikateliek (resp. ich spoločníkov, spoločníčok), ktoré nemajú uzavretú pracovnú zmluvu v danej organizácii. </w:t>
            </w:r>
          </w:p>
          <w:p w14:paraId="1D690E99" w14:textId="77777777" w:rsidR="004E34D1" w:rsidRPr="008E7E28" w:rsidRDefault="004E34D1" w:rsidP="004E34D1">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Metóda výpočtu na úrovni projektu: Medián priemerných mesačných hrubých miezd za všetky pracovníčky (priemerná mesačná hrubá mzda pracovníčky sa vypočíta ako aritmetický priemer mesačných hrubých miezd za odpracované/refundované obdobie), ktorým mzda bola refundovaná počas projektu. </w:t>
            </w:r>
          </w:p>
        </w:tc>
      </w:tr>
      <w:tr w:rsidR="004E34D1" w:rsidRPr="008E7E28" w14:paraId="137342D3" w14:textId="77777777" w:rsidTr="00A406A2">
        <w:trPr>
          <w:trHeight w:val="639"/>
        </w:trPr>
        <w:tc>
          <w:tcPr>
            <w:tcW w:w="7449" w:type="dxa"/>
          </w:tcPr>
          <w:p w14:paraId="120186C5" w14:textId="77777777" w:rsidR="004E34D1" w:rsidRPr="008E7E28" w:rsidRDefault="004E34D1" w:rsidP="004E34D1">
            <w:pPr>
              <w:pStyle w:val="Default"/>
              <w:rPr>
                <w:rFonts w:asciiTheme="minorHAnsi" w:hAnsiTheme="minorHAnsi"/>
                <w:sz w:val="20"/>
                <w:szCs w:val="20"/>
              </w:rPr>
            </w:pPr>
            <w:r w:rsidRPr="008E7E28">
              <w:rPr>
                <w:rFonts w:asciiTheme="minorHAnsi" w:hAnsiTheme="minorHAnsi"/>
                <w:sz w:val="20"/>
                <w:szCs w:val="20"/>
              </w:rPr>
              <w:t xml:space="preserve">D0266 </w:t>
            </w:r>
            <w:r>
              <w:rPr>
                <w:rFonts w:asciiTheme="minorHAnsi" w:hAnsiTheme="minorHAnsi"/>
                <w:sz w:val="20"/>
                <w:szCs w:val="20"/>
              </w:rPr>
              <w:t xml:space="preserve">- </w:t>
            </w:r>
            <w:r w:rsidRPr="008E7E28">
              <w:rPr>
                <w:rFonts w:asciiTheme="minorHAnsi" w:hAnsiTheme="minorHAnsi"/>
                <w:sz w:val="20"/>
                <w:szCs w:val="20"/>
              </w:rPr>
              <w:t xml:space="preserve">Podiel žien na riadiacich pozíciách projektu </w:t>
            </w:r>
          </w:p>
          <w:p w14:paraId="5EEF0EBD" w14:textId="77777777" w:rsidR="004E34D1" w:rsidRPr="008E7E28" w:rsidRDefault="004E34D1" w:rsidP="004E34D1">
            <w:pPr>
              <w:autoSpaceDE w:val="0"/>
              <w:autoSpaceDN w:val="0"/>
              <w:adjustRightInd w:val="0"/>
              <w:rPr>
                <w:rFonts w:asciiTheme="minorHAnsi" w:eastAsiaTheme="minorHAnsi" w:hAnsiTheme="minorHAnsi" w:cs="Calibri"/>
                <w:color w:val="000000"/>
                <w:sz w:val="20"/>
                <w:szCs w:val="20"/>
                <w:lang w:eastAsia="en-US"/>
              </w:rPr>
            </w:pPr>
          </w:p>
        </w:tc>
        <w:tc>
          <w:tcPr>
            <w:tcW w:w="7578" w:type="dxa"/>
          </w:tcPr>
          <w:p w14:paraId="5F9BE205" w14:textId="77777777" w:rsidR="004E34D1" w:rsidRPr="008E7E28" w:rsidRDefault="004E34D1" w:rsidP="004E34D1">
            <w:pPr>
              <w:pStyle w:val="Default"/>
              <w:rPr>
                <w:rFonts w:asciiTheme="minorHAnsi" w:hAnsiTheme="minorHAnsi"/>
                <w:sz w:val="20"/>
                <w:szCs w:val="20"/>
              </w:rPr>
            </w:pPr>
            <w:r w:rsidRPr="008E7E28">
              <w:rPr>
                <w:rFonts w:asciiTheme="minorHAnsi" w:hAnsiTheme="minorHAnsi"/>
                <w:sz w:val="20"/>
                <w:szCs w:val="20"/>
              </w:rPr>
              <w:t xml:space="preserve">Údaj vyjadruje podiel žien na riadiacich pozíciách, zodpovedných za riadenie projektu, alebo časti projektu. </w:t>
            </w:r>
          </w:p>
          <w:p w14:paraId="7A3ACB54" w14:textId="77777777" w:rsidR="004E34D1" w:rsidRPr="008E7E28" w:rsidRDefault="004E34D1" w:rsidP="004E34D1">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hAnsiTheme="minorHAnsi"/>
                <w:sz w:val="20"/>
                <w:szCs w:val="20"/>
              </w:rPr>
              <w:t xml:space="preserve">Za riadiacu pozíciu projektu sa považuje pozícia, z ktorej vyplývajú manažérske a koordinačné úlohy so zodpovednosťou za projekt ako celok, alebo jeho ucelenú čas (zväčša ide o pozície ako projektová manažérka, manažérka projektu, finančná manažérka, líniová manažérka, </w:t>
            </w:r>
          </w:p>
          <w:p w14:paraId="3C975CD6" w14:textId="77777777" w:rsidR="004E34D1" w:rsidRPr="008E7E28" w:rsidRDefault="004E34D1" w:rsidP="004E34D1">
            <w:pPr>
              <w:pStyle w:val="Default"/>
              <w:rPr>
                <w:rFonts w:asciiTheme="minorHAnsi" w:hAnsiTheme="minorHAnsi"/>
                <w:sz w:val="20"/>
                <w:szCs w:val="20"/>
              </w:rPr>
            </w:pPr>
            <w:r w:rsidRPr="008E7E28">
              <w:rPr>
                <w:rFonts w:asciiTheme="minorHAnsi" w:hAnsiTheme="minorHAnsi"/>
                <w:sz w:val="20"/>
                <w:szCs w:val="20"/>
              </w:rPr>
              <w:t xml:space="preserve">manažérka technického zabezpečenia projektu a pod.). Započítavajú sa riadiace pozície na projekte jednak za prijímateľa, ako aj partnerov projektu, avšak bez ohľadu na charakter pozície v danej organizácii (osoba, ktorá vykonáva manažérske a koordinačné úlohy v rámci riadenia projektu nemusí mať formálnu riadiacu, alebo vedúcu pozíciu v danej organizácii). </w:t>
            </w:r>
          </w:p>
          <w:p w14:paraId="14156292" w14:textId="15D15962" w:rsidR="004E34D1" w:rsidRPr="008E7E28" w:rsidRDefault="004E34D1" w:rsidP="004E34D1">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hAnsiTheme="minorHAnsi"/>
                <w:sz w:val="20"/>
                <w:szCs w:val="20"/>
              </w:rPr>
              <w:t xml:space="preserve">Metóda výpočtu: Podiel súčtu žien v riadiacich pozíciách projektu na celkovom počte osôb v riadiacich pozíciách projektu. Pokiaľ je jedna riadiaca pozícia obsadená 2 osobami na polovičný úväzok, do celkového počtu osôb v riadiacich pozíciách projektu sa započítava hodnota 2. </w:t>
            </w:r>
          </w:p>
        </w:tc>
      </w:tr>
    </w:tbl>
    <w:p w14:paraId="05679D59" w14:textId="77777777" w:rsidR="00C77698" w:rsidRDefault="00C77698"/>
    <w:p w14:paraId="33F5EF4C" w14:textId="77777777" w:rsidR="00812972" w:rsidRPr="008E7E28" w:rsidRDefault="00812972" w:rsidP="00812972">
      <w:pPr>
        <w:spacing w:after="160" w:line="259" w:lineRule="auto"/>
        <w:jc w:val="both"/>
        <w:rPr>
          <w:rFonts w:asciiTheme="minorHAnsi" w:hAnsiTheme="minorHAnsi"/>
          <w:b/>
          <w:bCs/>
          <w:sz w:val="20"/>
          <w:szCs w:val="20"/>
        </w:rPr>
      </w:pPr>
    </w:p>
    <w:p w14:paraId="7CEA0CA0" w14:textId="77777777" w:rsidR="00812972" w:rsidRPr="008E7E28" w:rsidRDefault="00812972" w:rsidP="009D04E4">
      <w:pPr>
        <w:autoSpaceDE w:val="0"/>
        <w:autoSpaceDN w:val="0"/>
        <w:adjustRightInd w:val="0"/>
        <w:ind w:left="-426"/>
        <w:jc w:val="both"/>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Gestor Horizontálneho princípu Rovnosť medzi mužmi a ženami a Horizontálneho princípu Nediskriminácia (ďalej len „gestor HP RMŽ a ND“) identifikoval vybrané </w:t>
      </w:r>
      <w:r>
        <w:rPr>
          <w:rFonts w:asciiTheme="minorHAnsi" w:eastAsiaTheme="minorHAnsi" w:hAnsiTheme="minorHAnsi" w:cs="Calibri"/>
          <w:color w:val="000000"/>
          <w:sz w:val="20"/>
          <w:szCs w:val="20"/>
          <w:lang w:eastAsia="en-US"/>
        </w:rPr>
        <w:t>I</w:t>
      </w:r>
      <w:r w:rsidRPr="008E7E28">
        <w:rPr>
          <w:rFonts w:asciiTheme="minorHAnsi" w:eastAsiaTheme="minorHAnsi" w:hAnsiTheme="minorHAnsi" w:cs="Calibri"/>
          <w:color w:val="000000"/>
          <w:sz w:val="20"/>
          <w:szCs w:val="20"/>
          <w:lang w:eastAsia="en-US"/>
        </w:rPr>
        <w:t xml:space="preserve">né údaje na monitorovanie uplatňovania HP RMŽ a ND, ktorých zoznam je uvedený vyššie. Iné údaje sú merateľné hodnoty </w:t>
      </w:r>
      <w:r w:rsidRPr="008E7E28">
        <w:rPr>
          <w:rFonts w:asciiTheme="minorHAnsi" w:eastAsiaTheme="minorHAnsi" w:hAnsiTheme="minorHAnsi" w:cs="Calibri"/>
          <w:b/>
          <w:bCs/>
          <w:color w:val="000000"/>
          <w:sz w:val="20"/>
          <w:szCs w:val="20"/>
          <w:lang w:eastAsia="en-US"/>
        </w:rPr>
        <w:t xml:space="preserve">odlišné od projektových merateľných ukazovateľov, od sledovaných údajov a od </w:t>
      </w:r>
      <w:r>
        <w:rPr>
          <w:rFonts w:asciiTheme="minorHAnsi" w:eastAsiaTheme="minorHAnsi" w:hAnsiTheme="minorHAnsi" w:cs="Calibri"/>
          <w:b/>
          <w:bCs/>
          <w:color w:val="000000"/>
          <w:sz w:val="20"/>
          <w:szCs w:val="20"/>
          <w:lang w:eastAsia="en-US"/>
        </w:rPr>
        <w:t>I</w:t>
      </w:r>
      <w:r w:rsidRPr="008E7E28">
        <w:rPr>
          <w:rFonts w:asciiTheme="minorHAnsi" w:eastAsiaTheme="minorHAnsi" w:hAnsiTheme="minorHAnsi" w:cs="Calibri"/>
          <w:b/>
          <w:bCs/>
          <w:color w:val="000000"/>
          <w:sz w:val="20"/>
          <w:szCs w:val="20"/>
          <w:lang w:eastAsia="en-US"/>
        </w:rPr>
        <w:t xml:space="preserve">ných údajov pre potreby monitorovania plnenia cieľov OP ĽZ. </w:t>
      </w:r>
    </w:p>
    <w:p w14:paraId="39F3440C" w14:textId="77777777" w:rsidR="00812972" w:rsidRPr="008E7E28" w:rsidRDefault="00812972" w:rsidP="009D04E4">
      <w:pPr>
        <w:autoSpaceDE w:val="0"/>
        <w:autoSpaceDN w:val="0"/>
        <w:adjustRightInd w:val="0"/>
        <w:ind w:left="-426"/>
        <w:jc w:val="both"/>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Úspešný žiadateľ v pozícii prijímateľa bude Zmluvou o NFP zaviazaný na vykazovanie iných údajov prostredníctvom výročnej a záverečnej monitorovacej správy. Iné údaje sa budú vykazovať v monitorovacích správach v časti 10. Iné údaje na úrovni projektu, pričom žiadateľ ako budúci prijímateľ bude vykazovať iné údaje za každú realizovanú hlavnú aktivitu projektu počas implementácie projektu. Žiadateľ pri vypĺňaní ŽoNFP nestanovuje cieľovú hodnotu iných údajov a neuvádza ich ani do formuláru ŽoNFP, ani do žiadnej z príloh ŽoNFP. Metodika vykazovania iných údajov projektu je bližšie definovaná v príručke pre prijímateľa. Metodika iných údajov (FTE – full time equivalent/plný pracovný úväzok) je odlišná od nastavenia merateľných hodnôt OP ĽZ (fyzické osoby). Z tohto dôvodu je nutné v prípade potreby usmernenia pri výpočte hodnôt iných údajov kontaktovať gestora HP RMŽ a ND a to na emailových adresách </w:t>
      </w:r>
      <w:hyperlink r:id="rId11" w:history="1">
        <w:r w:rsidRPr="00D76FF1">
          <w:rPr>
            <w:rStyle w:val="Hypertextovprepojenie"/>
            <w:rFonts w:asciiTheme="minorHAnsi" w:eastAsiaTheme="minorHAnsi" w:hAnsiTheme="minorHAnsi" w:cs="Calibri"/>
            <w:sz w:val="20"/>
            <w:szCs w:val="20"/>
            <w:lang w:eastAsia="en-US"/>
          </w:rPr>
          <w:t>iveta.novomestska@employment.gov.sk</w:t>
        </w:r>
      </w:hyperlink>
      <w:r>
        <w:rPr>
          <w:rFonts w:asciiTheme="minorHAnsi" w:eastAsiaTheme="minorHAnsi" w:hAnsiTheme="minorHAnsi" w:cs="Calibri"/>
          <w:color w:val="000000"/>
          <w:sz w:val="20"/>
          <w:szCs w:val="20"/>
          <w:lang w:eastAsia="en-US"/>
        </w:rPr>
        <w:t xml:space="preserve"> </w:t>
      </w:r>
      <w:r w:rsidRPr="008E7E28">
        <w:rPr>
          <w:rFonts w:asciiTheme="minorHAnsi" w:eastAsiaTheme="minorHAnsi" w:hAnsiTheme="minorHAnsi" w:cs="Calibri"/>
          <w:color w:val="000000"/>
          <w:sz w:val="20"/>
          <w:szCs w:val="20"/>
          <w:lang w:eastAsia="en-US"/>
        </w:rPr>
        <w:t xml:space="preserve"> a/alebo </w:t>
      </w:r>
      <w:hyperlink r:id="rId12" w:history="1">
        <w:r w:rsidRPr="00D76FF1">
          <w:rPr>
            <w:rStyle w:val="Hypertextovprepojenie"/>
            <w:rFonts w:asciiTheme="minorHAnsi" w:eastAsiaTheme="minorHAnsi" w:hAnsiTheme="minorHAnsi" w:cs="Calibri"/>
            <w:sz w:val="20"/>
            <w:szCs w:val="20"/>
            <w:lang w:eastAsia="en-US"/>
          </w:rPr>
          <w:t>ghp@employment.gov.sk</w:t>
        </w:r>
      </w:hyperlink>
      <w:r>
        <w:rPr>
          <w:rFonts w:asciiTheme="minorHAnsi" w:eastAsiaTheme="minorHAnsi" w:hAnsiTheme="minorHAnsi" w:cs="Calibri"/>
          <w:color w:val="000000"/>
          <w:sz w:val="20"/>
          <w:szCs w:val="20"/>
          <w:lang w:eastAsia="en-US"/>
        </w:rPr>
        <w:t xml:space="preserve"> </w:t>
      </w:r>
      <w:r w:rsidRPr="008E7E28">
        <w:rPr>
          <w:rFonts w:asciiTheme="minorHAnsi" w:eastAsiaTheme="minorHAnsi" w:hAnsiTheme="minorHAnsi" w:cs="Calibri"/>
          <w:color w:val="000000"/>
          <w:sz w:val="20"/>
          <w:szCs w:val="20"/>
          <w:lang w:eastAsia="en-US"/>
        </w:rPr>
        <w:t xml:space="preserve"> . </w:t>
      </w:r>
    </w:p>
    <w:p w14:paraId="448645D1" w14:textId="77777777" w:rsidR="00812972" w:rsidRPr="008E7E28" w:rsidRDefault="00812972" w:rsidP="009D04E4">
      <w:pPr>
        <w:spacing w:after="160" w:line="259" w:lineRule="auto"/>
        <w:ind w:left="-426"/>
        <w:jc w:val="both"/>
        <w:rPr>
          <w:rFonts w:asciiTheme="minorHAnsi" w:hAnsiTheme="minorHAnsi"/>
          <w:b/>
          <w:bCs/>
          <w:sz w:val="20"/>
          <w:szCs w:val="20"/>
        </w:rPr>
      </w:pPr>
      <w:r w:rsidRPr="008E7E28">
        <w:rPr>
          <w:rFonts w:asciiTheme="minorHAnsi" w:eastAsiaTheme="minorHAnsi" w:hAnsiTheme="minorHAnsi" w:cs="Calibri"/>
          <w:b/>
          <w:bCs/>
          <w:color w:val="000000"/>
          <w:sz w:val="20"/>
          <w:szCs w:val="20"/>
          <w:lang w:eastAsia="en-US"/>
        </w:rPr>
        <w:t>Iné údaje na monitorovanie uplatňovania HP RMŽ a ND a ich plnenie nie sú podmienkou poskytnutia príspevku.</w:t>
      </w:r>
    </w:p>
    <w:p w14:paraId="291423C1" w14:textId="77777777" w:rsidR="00812972" w:rsidRPr="00A80DFE" w:rsidRDefault="00812972" w:rsidP="00037BE9">
      <w:pPr>
        <w:autoSpaceDE w:val="0"/>
        <w:autoSpaceDN w:val="0"/>
        <w:adjustRightInd w:val="0"/>
        <w:rPr>
          <w:rFonts w:asciiTheme="minorHAnsi" w:hAnsiTheme="minorHAnsi" w:cstheme="minorHAnsi"/>
          <w:sz w:val="20"/>
          <w:szCs w:val="20"/>
        </w:rPr>
      </w:pPr>
    </w:p>
    <w:sectPr w:rsidR="00812972" w:rsidRPr="00A80DFE" w:rsidSect="00FD6A34">
      <w:headerReference w:type="default" r:id="rId13"/>
      <w:footerReference w:type="default" r:id="rId14"/>
      <w:endnotePr>
        <w:numFmt w:val="decimal"/>
      </w:endnotePr>
      <w:pgSz w:w="16838" w:h="11906" w:orient="landscape"/>
      <w:pgMar w:top="1417" w:right="395" w:bottom="1417"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E1F24D" w14:textId="77777777" w:rsidR="00841A54" w:rsidRDefault="00841A54" w:rsidP="00C15A7A">
      <w:r>
        <w:separator/>
      </w:r>
    </w:p>
  </w:endnote>
  <w:endnote w:type="continuationSeparator" w:id="0">
    <w:p w14:paraId="0323444B" w14:textId="77777777" w:rsidR="00841A54" w:rsidRDefault="00841A54" w:rsidP="00C15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7067516"/>
      <w:docPartObj>
        <w:docPartGallery w:val="Page Numbers (Bottom of Page)"/>
        <w:docPartUnique/>
      </w:docPartObj>
    </w:sdtPr>
    <w:sdtEndPr/>
    <w:sdtContent>
      <w:p w14:paraId="2E48E906" w14:textId="7B96C512" w:rsidR="00402A6B" w:rsidRDefault="00402A6B">
        <w:pPr>
          <w:pStyle w:val="Pta"/>
          <w:jc w:val="right"/>
        </w:pPr>
        <w:r>
          <w:fldChar w:fldCharType="begin"/>
        </w:r>
        <w:r>
          <w:instrText>PAGE   \* MERGEFORMAT</w:instrText>
        </w:r>
        <w:r>
          <w:fldChar w:fldCharType="separate"/>
        </w:r>
        <w:r w:rsidR="00884D5F">
          <w:rPr>
            <w:noProof/>
          </w:rPr>
          <w:t>2</w:t>
        </w:r>
        <w:r>
          <w:fldChar w:fldCharType="end"/>
        </w:r>
      </w:p>
    </w:sdtContent>
  </w:sdt>
  <w:p w14:paraId="05F26ACB" w14:textId="77777777" w:rsidR="00402A6B" w:rsidRDefault="00402A6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194555" w14:textId="77777777" w:rsidR="00841A54" w:rsidRDefault="00841A54" w:rsidP="00C15A7A">
      <w:r>
        <w:separator/>
      </w:r>
    </w:p>
  </w:footnote>
  <w:footnote w:type="continuationSeparator" w:id="0">
    <w:p w14:paraId="25491AF4" w14:textId="77777777" w:rsidR="00841A54" w:rsidRDefault="00841A54" w:rsidP="00C15A7A">
      <w:r>
        <w:continuationSeparator/>
      </w:r>
    </w:p>
  </w:footnote>
  <w:footnote w:id="1">
    <w:p w14:paraId="789A0CAF" w14:textId="20489688" w:rsidR="00FC3A6C" w:rsidRPr="000C453A" w:rsidRDefault="00FC3A6C" w:rsidP="00FC3A6C">
      <w:pPr>
        <w:pStyle w:val="Textpoznmkypodiarou"/>
        <w:jc w:val="both"/>
        <w:rPr>
          <w:rFonts w:asciiTheme="minorHAnsi" w:hAnsiTheme="minorHAnsi" w:cstheme="minorHAnsi"/>
          <w:sz w:val="16"/>
          <w:szCs w:val="16"/>
        </w:rPr>
      </w:pPr>
      <w:r w:rsidRPr="000C453A">
        <w:rPr>
          <w:rStyle w:val="Odkaznapoznmkupodiarou"/>
          <w:rFonts w:asciiTheme="minorHAnsi" w:hAnsiTheme="minorHAnsi" w:cstheme="minorHAnsi"/>
          <w:sz w:val="16"/>
          <w:szCs w:val="16"/>
        </w:rPr>
        <w:footnoteRef/>
      </w:r>
      <w:r w:rsidRPr="000C453A">
        <w:rPr>
          <w:rFonts w:asciiTheme="minorHAnsi" w:hAnsiTheme="minorHAnsi" w:cstheme="minorHAnsi"/>
          <w:sz w:val="16"/>
          <w:szCs w:val="16"/>
        </w:rPr>
        <w:t xml:space="preserve"> </w:t>
      </w:r>
      <w:r w:rsidR="00D552DC">
        <w:rPr>
          <w:rFonts w:asciiTheme="minorHAnsi" w:hAnsiTheme="minorHAnsi" w:cstheme="minorHAnsi"/>
          <w:sz w:val="16"/>
          <w:szCs w:val="16"/>
        </w:rPr>
        <w:t>Do súčtu sa každý údaj</w:t>
      </w:r>
      <w:r w:rsidRPr="000C453A">
        <w:rPr>
          <w:rFonts w:asciiTheme="minorHAnsi" w:hAnsiTheme="minorHAnsi" w:cstheme="minorHAnsi"/>
          <w:sz w:val="16"/>
          <w:szCs w:val="16"/>
        </w:rPr>
        <w:t xml:space="preserve"> započítava a vykazuje v priebehu realizácie projektu iba raz a to v čase </w:t>
      </w:r>
      <w:r w:rsidR="00541710">
        <w:rPr>
          <w:rFonts w:asciiTheme="minorHAnsi" w:hAnsiTheme="minorHAnsi" w:cstheme="minorHAnsi"/>
          <w:sz w:val="16"/>
          <w:szCs w:val="16"/>
        </w:rPr>
        <w:t>prvotného „</w:t>
      </w:r>
      <w:r w:rsidR="00C905D7" w:rsidRPr="000C453A">
        <w:rPr>
          <w:rFonts w:asciiTheme="minorHAnsi" w:hAnsiTheme="minorHAnsi" w:cstheme="minorHAnsi"/>
          <w:sz w:val="16"/>
          <w:szCs w:val="16"/>
        </w:rPr>
        <w:t>vstupu</w:t>
      </w:r>
      <w:r w:rsidR="00541710">
        <w:rPr>
          <w:rFonts w:asciiTheme="minorHAnsi" w:hAnsiTheme="minorHAnsi" w:cstheme="minorHAnsi"/>
          <w:sz w:val="16"/>
          <w:szCs w:val="16"/>
        </w:rPr>
        <w:t>“ (zapísania údaju)</w:t>
      </w:r>
      <w:r w:rsidR="00C905D7" w:rsidRPr="000C453A">
        <w:rPr>
          <w:rFonts w:asciiTheme="minorHAnsi" w:hAnsiTheme="minorHAnsi" w:cstheme="minorHAnsi"/>
          <w:sz w:val="16"/>
          <w:szCs w:val="16"/>
        </w:rPr>
        <w:t xml:space="preserve"> do projektu</w:t>
      </w:r>
      <w:r w:rsidRPr="000C453A">
        <w:rPr>
          <w:rFonts w:asciiTheme="minorHAnsi" w:hAnsiTheme="minorHAnsi" w:cstheme="minorHAnsi"/>
          <w:sz w:val="16"/>
          <w:szCs w:val="16"/>
        </w:rPr>
        <w:t>. Pri ukončení projektu a predložení monitorovacej správy s príznakom „záverečná“ prijímateľ vykazuje súče</w:t>
      </w:r>
      <w:r w:rsidR="00D552DC">
        <w:rPr>
          <w:rFonts w:asciiTheme="minorHAnsi" w:hAnsiTheme="minorHAnsi" w:cstheme="minorHAnsi"/>
          <w:sz w:val="16"/>
          <w:szCs w:val="16"/>
        </w:rPr>
        <w:t>t jednotlivo vykazovaných údajov</w:t>
      </w:r>
      <w:r w:rsidRPr="000C453A">
        <w:rPr>
          <w:rFonts w:asciiTheme="minorHAnsi" w:hAnsiTheme="minorHAnsi" w:cstheme="minorHAnsi"/>
          <w:sz w:val="16"/>
          <w:szCs w:val="16"/>
        </w:rPr>
        <w:t xml:space="preserve">. </w:t>
      </w:r>
    </w:p>
    <w:p w14:paraId="6EEE553A" w14:textId="230C3A02" w:rsidR="00FC3A6C" w:rsidRPr="000C453A" w:rsidRDefault="00FC3A6C">
      <w:pPr>
        <w:pStyle w:val="Textpoznmkypodiarou"/>
        <w:rPr>
          <w:rFonts w:asciiTheme="minorHAnsi" w:hAnsiTheme="minorHAnsi" w:cstheme="minorHAnsi"/>
          <w:sz w:val="16"/>
          <w:szCs w:val="16"/>
        </w:rPr>
      </w:pPr>
    </w:p>
  </w:footnote>
  <w:footnote w:id="2">
    <w:p w14:paraId="760D2EBF" w14:textId="48546C84" w:rsidR="00A52A4F" w:rsidRPr="00213DA8" w:rsidRDefault="00A52A4F">
      <w:pPr>
        <w:pStyle w:val="Textpoznmkypodiarou"/>
        <w:rPr>
          <w:rFonts w:asciiTheme="minorHAnsi" w:hAnsiTheme="minorHAnsi" w:cstheme="minorHAnsi"/>
          <w:sz w:val="16"/>
          <w:szCs w:val="16"/>
        </w:rPr>
      </w:pPr>
      <w:r w:rsidRPr="00213DA8">
        <w:rPr>
          <w:rStyle w:val="Odkaznapoznmkupodiarou"/>
          <w:rFonts w:asciiTheme="minorHAnsi" w:hAnsiTheme="minorHAnsi" w:cstheme="minorHAnsi"/>
          <w:sz w:val="16"/>
          <w:szCs w:val="16"/>
        </w:rPr>
        <w:footnoteRef/>
      </w:r>
      <w:r w:rsidRPr="00213DA8">
        <w:rPr>
          <w:rFonts w:asciiTheme="minorHAnsi" w:hAnsiTheme="minorHAnsi" w:cstheme="minorHAnsi"/>
          <w:sz w:val="16"/>
          <w:szCs w:val="16"/>
        </w:rPr>
        <w:t xml:space="preserve"> Pod pojmom domácnosť sa rozumie obydlie obývajúce osobami MRK. Pod pojmom obydlie sa rozumie stavba, prístrešok alebo iná forma obývanej jednotky bez ohľadu na to, či ide o skolaudovanú stavbu alebo neskolaudovanú stavbu. </w:t>
      </w:r>
    </w:p>
  </w:footnote>
  <w:footnote w:id="3">
    <w:p w14:paraId="3B224170" w14:textId="69D3D626" w:rsidR="004861AD" w:rsidRPr="00213DA8" w:rsidRDefault="004861AD" w:rsidP="00F12B60">
      <w:pPr>
        <w:pStyle w:val="Textpoznmkypodiarou"/>
        <w:rPr>
          <w:rFonts w:asciiTheme="minorHAnsi" w:hAnsiTheme="minorHAnsi" w:cstheme="minorHAnsi"/>
          <w:sz w:val="16"/>
          <w:szCs w:val="16"/>
        </w:rPr>
      </w:pPr>
      <w:r w:rsidRPr="00213DA8">
        <w:rPr>
          <w:rStyle w:val="Odkaznapoznmkupodiarou"/>
          <w:rFonts w:asciiTheme="minorHAnsi" w:hAnsiTheme="minorHAnsi" w:cstheme="minorHAnsi"/>
          <w:sz w:val="16"/>
          <w:szCs w:val="16"/>
        </w:rPr>
        <w:footnoteRef/>
      </w:r>
      <w:r w:rsidRPr="00213DA8">
        <w:rPr>
          <w:rFonts w:asciiTheme="minorHAnsi" w:hAnsiTheme="minorHAnsi" w:cstheme="minorHAnsi"/>
          <w:sz w:val="16"/>
          <w:szCs w:val="16"/>
        </w:rPr>
        <w:t xml:space="preserve"> Pod pojmom domácnosť sa rozumie obydlie obývajúce osobami MRK. Pod pojmom obydlie sa rozumie stavba, prístrešok alebo iná forma obývanej jednotky bez ohľadu na to, či ide o skolaudovanú stavbu alebo neskolaudovanú stavbu. </w:t>
      </w:r>
    </w:p>
  </w:footnote>
  <w:footnote w:id="4">
    <w:p w14:paraId="03DF6BF0" w14:textId="7ECB539B" w:rsidR="00C377B1" w:rsidRPr="00213DA8" w:rsidRDefault="00C377B1" w:rsidP="00C377B1">
      <w:pPr>
        <w:pStyle w:val="Textpoznmkypodiarou"/>
        <w:rPr>
          <w:rFonts w:asciiTheme="minorHAnsi" w:hAnsiTheme="minorHAnsi" w:cstheme="minorHAnsi"/>
          <w:sz w:val="16"/>
          <w:szCs w:val="16"/>
        </w:rPr>
      </w:pPr>
      <w:r w:rsidRPr="00213DA8">
        <w:rPr>
          <w:rStyle w:val="Odkaznapoznmkupodiarou"/>
          <w:rFonts w:asciiTheme="minorHAnsi" w:hAnsiTheme="minorHAnsi" w:cstheme="minorHAnsi"/>
          <w:sz w:val="16"/>
          <w:szCs w:val="16"/>
        </w:rPr>
        <w:footnoteRef/>
      </w:r>
      <w:r w:rsidRPr="00213DA8">
        <w:rPr>
          <w:rFonts w:asciiTheme="minorHAnsi" w:hAnsiTheme="minorHAnsi" w:cstheme="minorHAnsi"/>
          <w:sz w:val="16"/>
          <w:szCs w:val="16"/>
        </w:rPr>
        <w:t xml:space="preserve"> Pod pojmom domácnosť sa rozumie obydlie obývajúce osobami MRK. Pod pojmom obydlie sa rozumie stavba, prístrešok alebo iná forma obývanej jednotky bez ohľadu na to, či ide o skolaudovanú stavbu alebo neskolaudovanú stavbu.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23E5A" w14:textId="38F953B8" w:rsidR="00E63580" w:rsidRDefault="00642201" w:rsidP="00252DE5">
    <w:pPr>
      <w:pStyle w:val="Hlavika"/>
      <w:jc w:val="center"/>
    </w:pPr>
    <w:r w:rsidRPr="002A690B">
      <w:rPr>
        <w:noProof/>
      </w:rPr>
      <w:drawing>
        <wp:inline distT="0" distB="0" distL="0" distR="0" wp14:anchorId="27DDBE69" wp14:editId="6B01A3E4">
          <wp:extent cx="5796915" cy="405130"/>
          <wp:effectExtent l="0" t="0" r="0" b="0"/>
          <wp:docPr id="4" name="Obrázok 4" descr="troj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oj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6915" cy="405130"/>
                  </a:xfrm>
                  <a:prstGeom prst="rect">
                    <a:avLst/>
                  </a:prstGeom>
                  <a:noFill/>
                  <a:ln>
                    <a:noFill/>
                  </a:ln>
                </pic:spPr>
              </pic:pic>
            </a:graphicData>
          </a:graphic>
        </wp:inline>
      </w:drawing>
    </w:r>
    <w:r w:rsidR="00A05F32">
      <w:rPr>
        <w:b/>
        <w:bCs/>
        <w:noProof/>
        <w:color w:val="404040" w:themeColor="text1" w:themeTint="BF"/>
      </w:rPr>
      <w:t xml:space="preserve">                                                         </w:t>
    </w:r>
  </w:p>
  <w:p w14:paraId="032E1884" w14:textId="79551F91" w:rsidR="00E63580" w:rsidRDefault="00E63580">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AB560D"/>
    <w:multiLevelType w:val="multilevel"/>
    <w:tmpl w:val="CFD6C9BC"/>
    <w:lvl w:ilvl="0">
      <w:start w:val="1"/>
      <w:numFmt w:val="none"/>
      <w:lvlText w:val="2.2"/>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C5510CD"/>
    <w:multiLevelType w:val="hybridMultilevel"/>
    <w:tmpl w:val="4A168DD0"/>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D823FD6"/>
    <w:multiLevelType w:val="multilevel"/>
    <w:tmpl w:val="BC6E7A9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23D29B2"/>
    <w:multiLevelType w:val="multilevel"/>
    <w:tmpl w:val="BC6E7A9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3E1B5C2C"/>
    <w:multiLevelType w:val="multilevel"/>
    <w:tmpl w:val="D61EC3C6"/>
    <w:lvl w:ilvl="0">
      <w:start w:val="1"/>
      <w:numFmt w:val="none"/>
      <w:lvlText w:val="2.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92056A6"/>
    <w:multiLevelType w:val="multilevel"/>
    <w:tmpl w:val="BC6E7A9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6CD61B66"/>
    <w:multiLevelType w:val="multilevel"/>
    <w:tmpl w:val="4C92FEF6"/>
    <w:lvl w:ilvl="0">
      <w:start w:val="1"/>
      <w:numFmt w:val="non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5"/>
  </w:num>
  <w:num w:numId="3">
    <w:abstractNumId w:val="3"/>
  </w:num>
  <w:num w:numId="4">
    <w:abstractNumId w:val="2"/>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trackRevisions/>
  <w:doNotTrackFormatting/>
  <w:defaultTabStop w:val="708"/>
  <w:hyphenationZone w:val="425"/>
  <w:characterSpacingControl w:val="doNotCompress"/>
  <w:hdrShapeDefaults>
    <o:shapedefaults v:ext="edit" spidmax="6145"/>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A7A"/>
    <w:rsid w:val="0000321A"/>
    <w:rsid w:val="00004E5B"/>
    <w:rsid w:val="000227FA"/>
    <w:rsid w:val="00037BE9"/>
    <w:rsid w:val="000478D2"/>
    <w:rsid w:val="00063323"/>
    <w:rsid w:val="00087DB2"/>
    <w:rsid w:val="00087DCE"/>
    <w:rsid w:val="000943B6"/>
    <w:rsid w:val="000B2DF6"/>
    <w:rsid w:val="000C444F"/>
    <w:rsid w:val="000C453A"/>
    <w:rsid w:val="000C7B0A"/>
    <w:rsid w:val="000D1264"/>
    <w:rsid w:val="000D162B"/>
    <w:rsid w:val="000D5F72"/>
    <w:rsid w:val="000F028D"/>
    <w:rsid w:val="0010666A"/>
    <w:rsid w:val="001068DD"/>
    <w:rsid w:val="00106E13"/>
    <w:rsid w:val="00111A50"/>
    <w:rsid w:val="0014011F"/>
    <w:rsid w:val="00142E43"/>
    <w:rsid w:val="0016481F"/>
    <w:rsid w:val="00180F56"/>
    <w:rsid w:val="001853F5"/>
    <w:rsid w:val="001870CE"/>
    <w:rsid w:val="00195E00"/>
    <w:rsid w:val="00197141"/>
    <w:rsid w:val="001B31B9"/>
    <w:rsid w:val="001B6ACF"/>
    <w:rsid w:val="001B71D2"/>
    <w:rsid w:val="001D718F"/>
    <w:rsid w:val="001E51E2"/>
    <w:rsid w:val="001F1C36"/>
    <w:rsid w:val="00200F72"/>
    <w:rsid w:val="002079BF"/>
    <w:rsid w:val="00213DA8"/>
    <w:rsid w:val="00215EDD"/>
    <w:rsid w:val="002265D9"/>
    <w:rsid w:val="0023147E"/>
    <w:rsid w:val="00235751"/>
    <w:rsid w:val="0024324E"/>
    <w:rsid w:val="002473EB"/>
    <w:rsid w:val="00252DCE"/>
    <w:rsid w:val="00252DE5"/>
    <w:rsid w:val="00270099"/>
    <w:rsid w:val="002730B0"/>
    <w:rsid w:val="00283923"/>
    <w:rsid w:val="00292B4B"/>
    <w:rsid w:val="002B2C80"/>
    <w:rsid w:val="002B3650"/>
    <w:rsid w:val="002C02D3"/>
    <w:rsid w:val="002C64F7"/>
    <w:rsid w:val="002D0491"/>
    <w:rsid w:val="002F0171"/>
    <w:rsid w:val="00302B52"/>
    <w:rsid w:val="003037B0"/>
    <w:rsid w:val="00307B46"/>
    <w:rsid w:val="00312DFA"/>
    <w:rsid w:val="0031341A"/>
    <w:rsid w:val="0032138B"/>
    <w:rsid w:val="00330335"/>
    <w:rsid w:val="003337A1"/>
    <w:rsid w:val="00336DAF"/>
    <w:rsid w:val="003518D7"/>
    <w:rsid w:val="003530A7"/>
    <w:rsid w:val="00356891"/>
    <w:rsid w:val="003569CE"/>
    <w:rsid w:val="00356DCA"/>
    <w:rsid w:val="003577D5"/>
    <w:rsid w:val="003623F4"/>
    <w:rsid w:val="00363B84"/>
    <w:rsid w:val="00363DF9"/>
    <w:rsid w:val="00367CC7"/>
    <w:rsid w:val="003709A8"/>
    <w:rsid w:val="00370B9B"/>
    <w:rsid w:val="0037298D"/>
    <w:rsid w:val="003900EC"/>
    <w:rsid w:val="003A0CC3"/>
    <w:rsid w:val="003A5608"/>
    <w:rsid w:val="003A5FC5"/>
    <w:rsid w:val="003B180F"/>
    <w:rsid w:val="003B334B"/>
    <w:rsid w:val="003C01A5"/>
    <w:rsid w:val="003C2B23"/>
    <w:rsid w:val="003C7D2F"/>
    <w:rsid w:val="003D536B"/>
    <w:rsid w:val="003F653B"/>
    <w:rsid w:val="00402A6B"/>
    <w:rsid w:val="00412297"/>
    <w:rsid w:val="00412C84"/>
    <w:rsid w:val="00414622"/>
    <w:rsid w:val="00420241"/>
    <w:rsid w:val="004447DA"/>
    <w:rsid w:val="0044702C"/>
    <w:rsid w:val="00476D2B"/>
    <w:rsid w:val="00484900"/>
    <w:rsid w:val="004861AD"/>
    <w:rsid w:val="00486E37"/>
    <w:rsid w:val="0048715C"/>
    <w:rsid w:val="00487948"/>
    <w:rsid w:val="00492831"/>
    <w:rsid w:val="004943A6"/>
    <w:rsid w:val="004968C4"/>
    <w:rsid w:val="004A2104"/>
    <w:rsid w:val="004A25E3"/>
    <w:rsid w:val="004B5C12"/>
    <w:rsid w:val="004C6D06"/>
    <w:rsid w:val="004D77DA"/>
    <w:rsid w:val="004E04ED"/>
    <w:rsid w:val="004E34D1"/>
    <w:rsid w:val="004E50CC"/>
    <w:rsid w:val="004E6BD4"/>
    <w:rsid w:val="004E779B"/>
    <w:rsid w:val="004F4F6C"/>
    <w:rsid w:val="00507D2A"/>
    <w:rsid w:val="00514608"/>
    <w:rsid w:val="005257CF"/>
    <w:rsid w:val="0053454D"/>
    <w:rsid w:val="0054039C"/>
    <w:rsid w:val="00541710"/>
    <w:rsid w:val="0054507F"/>
    <w:rsid w:val="0057355F"/>
    <w:rsid w:val="0057367D"/>
    <w:rsid w:val="00573A8E"/>
    <w:rsid w:val="0058204B"/>
    <w:rsid w:val="005925F6"/>
    <w:rsid w:val="00592B67"/>
    <w:rsid w:val="005933B0"/>
    <w:rsid w:val="00594DDA"/>
    <w:rsid w:val="0059510F"/>
    <w:rsid w:val="005A073D"/>
    <w:rsid w:val="005A1927"/>
    <w:rsid w:val="005A5EC2"/>
    <w:rsid w:val="005B333B"/>
    <w:rsid w:val="005C0A44"/>
    <w:rsid w:val="005D0FDD"/>
    <w:rsid w:val="005E18BC"/>
    <w:rsid w:val="0062144C"/>
    <w:rsid w:val="0062327A"/>
    <w:rsid w:val="00642201"/>
    <w:rsid w:val="0064422F"/>
    <w:rsid w:val="00647AF8"/>
    <w:rsid w:val="006545EB"/>
    <w:rsid w:val="006728C4"/>
    <w:rsid w:val="00674E1C"/>
    <w:rsid w:val="00675855"/>
    <w:rsid w:val="0068341F"/>
    <w:rsid w:val="00683FF2"/>
    <w:rsid w:val="006A28AC"/>
    <w:rsid w:val="006C4029"/>
    <w:rsid w:val="006D13C6"/>
    <w:rsid w:val="006D162A"/>
    <w:rsid w:val="006D248A"/>
    <w:rsid w:val="006D2DA3"/>
    <w:rsid w:val="006E1DE1"/>
    <w:rsid w:val="006F4711"/>
    <w:rsid w:val="006F6E92"/>
    <w:rsid w:val="006F7BC6"/>
    <w:rsid w:val="007113EC"/>
    <w:rsid w:val="00725A0D"/>
    <w:rsid w:val="007370DF"/>
    <w:rsid w:val="007408E7"/>
    <w:rsid w:val="00740E4A"/>
    <w:rsid w:val="007435CB"/>
    <w:rsid w:val="00745915"/>
    <w:rsid w:val="00756482"/>
    <w:rsid w:val="00761D2C"/>
    <w:rsid w:val="00783243"/>
    <w:rsid w:val="00785B7C"/>
    <w:rsid w:val="007A5400"/>
    <w:rsid w:val="007A682D"/>
    <w:rsid w:val="007A7986"/>
    <w:rsid w:val="007B3FA5"/>
    <w:rsid w:val="007D4751"/>
    <w:rsid w:val="007E3033"/>
    <w:rsid w:val="00804CCA"/>
    <w:rsid w:val="00805FB4"/>
    <w:rsid w:val="00807E7E"/>
    <w:rsid w:val="00812972"/>
    <w:rsid w:val="00816CD7"/>
    <w:rsid w:val="008175A3"/>
    <w:rsid w:val="00833C02"/>
    <w:rsid w:val="00841A54"/>
    <w:rsid w:val="00845628"/>
    <w:rsid w:val="0084741E"/>
    <w:rsid w:val="008510CF"/>
    <w:rsid w:val="008521C5"/>
    <w:rsid w:val="00852B3E"/>
    <w:rsid w:val="0087049D"/>
    <w:rsid w:val="008726E3"/>
    <w:rsid w:val="00874411"/>
    <w:rsid w:val="00884497"/>
    <w:rsid w:val="00884D5F"/>
    <w:rsid w:val="00886D2E"/>
    <w:rsid w:val="00894561"/>
    <w:rsid w:val="008A370F"/>
    <w:rsid w:val="008A7F2C"/>
    <w:rsid w:val="008B1335"/>
    <w:rsid w:val="008B1B89"/>
    <w:rsid w:val="008B3518"/>
    <w:rsid w:val="008B41F3"/>
    <w:rsid w:val="008B5935"/>
    <w:rsid w:val="008B7D16"/>
    <w:rsid w:val="008F03D7"/>
    <w:rsid w:val="008F50A1"/>
    <w:rsid w:val="00901AE2"/>
    <w:rsid w:val="00903861"/>
    <w:rsid w:val="00905910"/>
    <w:rsid w:val="009158A9"/>
    <w:rsid w:val="00921B0C"/>
    <w:rsid w:val="00922056"/>
    <w:rsid w:val="009348D8"/>
    <w:rsid w:val="0095405A"/>
    <w:rsid w:val="00977C0A"/>
    <w:rsid w:val="00980C1D"/>
    <w:rsid w:val="009A53AB"/>
    <w:rsid w:val="009A7F0B"/>
    <w:rsid w:val="009C0EF0"/>
    <w:rsid w:val="009C1FA8"/>
    <w:rsid w:val="009C39C1"/>
    <w:rsid w:val="009D04E4"/>
    <w:rsid w:val="009E69E6"/>
    <w:rsid w:val="009F77CB"/>
    <w:rsid w:val="00A03650"/>
    <w:rsid w:val="00A04D93"/>
    <w:rsid w:val="00A05F32"/>
    <w:rsid w:val="00A13ED8"/>
    <w:rsid w:val="00A179FD"/>
    <w:rsid w:val="00A406A2"/>
    <w:rsid w:val="00A41680"/>
    <w:rsid w:val="00A52A4F"/>
    <w:rsid w:val="00A52DA6"/>
    <w:rsid w:val="00A53D4B"/>
    <w:rsid w:val="00A548A6"/>
    <w:rsid w:val="00A6055D"/>
    <w:rsid w:val="00A70B7F"/>
    <w:rsid w:val="00A80DFE"/>
    <w:rsid w:val="00A816D4"/>
    <w:rsid w:val="00AA5055"/>
    <w:rsid w:val="00AC0D59"/>
    <w:rsid w:val="00AD5DE1"/>
    <w:rsid w:val="00AD68D8"/>
    <w:rsid w:val="00AF1055"/>
    <w:rsid w:val="00AF3781"/>
    <w:rsid w:val="00AF4284"/>
    <w:rsid w:val="00AF713C"/>
    <w:rsid w:val="00B1292F"/>
    <w:rsid w:val="00B17E5E"/>
    <w:rsid w:val="00B41746"/>
    <w:rsid w:val="00B605B4"/>
    <w:rsid w:val="00B652BD"/>
    <w:rsid w:val="00B67EAA"/>
    <w:rsid w:val="00B70E0B"/>
    <w:rsid w:val="00B73A95"/>
    <w:rsid w:val="00B82851"/>
    <w:rsid w:val="00BA3576"/>
    <w:rsid w:val="00BA5C53"/>
    <w:rsid w:val="00BB205F"/>
    <w:rsid w:val="00BC5A38"/>
    <w:rsid w:val="00BD49A0"/>
    <w:rsid w:val="00BD57FE"/>
    <w:rsid w:val="00BE16B1"/>
    <w:rsid w:val="00BE708C"/>
    <w:rsid w:val="00BF325C"/>
    <w:rsid w:val="00BF79FE"/>
    <w:rsid w:val="00C00761"/>
    <w:rsid w:val="00C03418"/>
    <w:rsid w:val="00C148D1"/>
    <w:rsid w:val="00C15A7A"/>
    <w:rsid w:val="00C17FB6"/>
    <w:rsid w:val="00C356D2"/>
    <w:rsid w:val="00C377B1"/>
    <w:rsid w:val="00C37CE6"/>
    <w:rsid w:val="00C41AC9"/>
    <w:rsid w:val="00C44C54"/>
    <w:rsid w:val="00C6297E"/>
    <w:rsid w:val="00C64E85"/>
    <w:rsid w:val="00C657DF"/>
    <w:rsid w:val="00C70967"/>
    <w:rsid w:val="00C71312"/>
    <w:rsid w:val="00C71FB7"/>
    <w:rsid w:val="00C735F9"/>
    <w:rsid w:val="00C77698"/>
    <w:rsid w:val="00C803C3"/>
    <w:rsid w:val="00C84083"/>
    <w:rsid w:val="00C843B5"/>
    <w:rsid w:val="00C8647B"/>
    <w:rsid w:val="00C905D7"/>
    <w:rsid w:val="00CC0456"/>
    <w:rsid w:val="00CC4714"/>
    <w:rsid w:val="00CD063C"/>
    <w:rsid w:val="00CD3440"/>
    <w:rsid w:val="00CE6637"/>
    <w:rsid w:val="00CF51C9"/>
    <w:rsid w:val="00D0328E"/>
    <w:rsid w:val="00D05466"/>
    <w:rsid w:val="00D06E96"/>
    <w:rsid w:val="00D2667B"/>
    <w:rsid w:val="00D27308"/>
    <w:rsid w:val="00D3203D"/>
    <w:rsid w:val="00D419DB"/>
    <w:rsid w:val="00D4439C"/>
    <w:rsid w:val="00D50BC2"/>
    <w:rsid w:val="00D54FFE"/>
    <w:rsid w:val="00D552DC"/>
    <w:rsid w:val="00D63C11"/>
    <w:rsid w:val="00D7413E"/>
    <w:rsid w:val="00D756EA"/>
    <w:rsid w:val="00D91177"/>
    <w:rsid w:val="00D92ED3"/>
    <w:rsid w:val="00DA2A68"/>
    <w:rsid w:val="00DB16BD"/>
    <w:rsid w:val="00DB254C"/>
    <w:rsid w:val="00DB423B"/>
    <w:rsid w:val="00DB48FD"/>
    <w:rsid w:val="00DC6B6E"/>
    <w:rsid w:val="00DD7503"/>
    <w:rsid w:val="00DE164B"/>
    <w:rsid w:val="00DE1F08"/>
    <w:rsid w:val="00DE2315"/>
    <w:rsid w:val="00DF53EE"/>
    <w:rsid w:val="00DF6C78"/>
    <w:rsid w:val="00E11047"/>
    <w:rsid w:val="00E13A70"/>
    <w:rsid w:val="00E32392"/>
    <w:rsid w:val="00E3333B"/>
    <w:rsid w:val="00E534F1"/>
    <w:rsid w:val="00E53838"/>
    <w:rsid w:val="00E60BED"/>
    <w:rsid w:val="00E63580"/>
    <w:rsid w:val="00E6684F"/>
    <w:rsid w:val="00E75AC4"/>
    <w:rsid w:val="00EA08E2"/>
    <w:rsid w:val="00EA165C"/>
    <w:rsid w:val="00EC0C77"/>
    <w:rsid w:val="00EC5FCF"/>
    <w:rsid w:val="00EE1104"/>
    <w:rsid w:val="00EE76F6"/>
    <w:rsid w:val="00EF1CD6"/>
    <w:rsid w:val="00F11981"/>
    <w:rsid w:val="00F12B60"/>
    <w:rsid w:val="00F32DC2"/>
    <w:rsid w:val="00F341F6"/>
    <w:rsid w:val="00F36FE6"/>
    <w:rsid w:val="00F457C2"/>
    <w:rsid w:val="00F55B9B"/>
    <w:rsid w:val="00F5788A"/>
    <w:rsid w:val="00F6172C"/>
    <w:rsid w:val="00F651E6"/>
    <w:rsid w:val="00F7499D"/>
    <w:rsid w:val="00F82FEA"/>
    <w:rsid w:val="00F8718E"/>
    <w:rsid w:val="00FA3B2E"/>
    <w:rsid w:val="00FC3A6C"/>
    <w:rsid w:val="00FD05EA"/>
    <w:rsid w:val="00FD227B"/>
    <w:rsid w:val="00FD2D54"/>
    <w:rsid w:val="00FD68EF"/>
    <w:rsid w:val="00FD6A34"/>
    <w:rsid w:val="00FD7C30"/>
    <w:rsid w:val="00FE1E51"/>
    <w:rsid w:val="00FE2F3A"/>
    <w:rsid w:val="00FF61C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6F5FDCF"/>
  <w15:docId w15:val="{D381E9AE-8545-4F1A-8C56-5D3A6BF61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4011F"/>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F11981"/>
    <w:pPr>
      <w:shd w:val="clear" w:color="auto" w:fill="1F3864" w:themeFill="accent5" w:themeFillShade="80"/>
      <w:tabs>
        <w:tab w:val="center" w:pos="4536"/>
        <w:tab w:val="center" w:pos="7002"/>
        <w:tab w:val="right" w:pos="9072"/>
        <w:tab w:val="left" w:pos="11395"/>
      </w:tabs>
      <w:ind w:left="-426"/>
      <w:outlineLvl w:val="0"/>
    </w:pPr>
    <w:rPr>
      <w:rFonts w:asciiTheme="minorHAnsi" w:hAnsiTheme="minorHAnsi" w:cstheme="minorHAnsi"/>
      <w:b/>
      <w:color w:val="FFFFFF" w:themeColor="background1"/>
      <w:sz w:val="22"/>
      <w:szCs w:val="22"/>
    </w:rPr>
  </w:style>
  <w:style w:type="paragraph" w:styleId="Nadpis2">
    <w:name w:val="heading 2"/>
    <w:basedOn w:val="Normlny"/>
    <w:next w:val="Normlny"/>
    <w:link w:val="Nadpis2Char"/>
    <w:uiPriority w:val="9"/>
    <w:unhideWhenUsed/>
    <w:qFormat/>
    <w:rsid w:val="00F11981"/>
    <w:pPr>
      <w:shd w:val="clear" w:color="auto" w:fill="3B69BB"/>
      <w:tabs>
        <w:tab w:val="center" w:pos="4536"/>
        <w:tab w:val="center" w:pos="7002"/>
        <w:tab w:val="right" w:pos="9072"/>
        <w:tab w:val="left" w:pos="11395"/>
      </w:tabs>
      <w:ind w:left="-426"/>
      <w:outlineLvl w:val="1"/>
    </w:pPr>
    <w:rPr>
      <w:rFonts w:asciiTheme="minorHAnsi" w:hAnsiTheme="minorHAnsi" w:cstheme="minorHAnsi"/>
      <w:b/>
      <w:color w:val="FFFFFF" w:themeColor="background1"/>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C15A7A"/>
    <w:rPr>
      <w:color w:val="0563C1" w:themeColor="hyperlink"/>
      <w:u w:val="single"/>
    </w:rPr>
  </w:style>
  <w:style w:type="paragraph" w:styleId="Textpoznmkypodiarou">
    <w:name w:val="footnote text"/>
    <w:basedOn w:val="Normlny"/>
    <w:link w:val="TextpoznmkypodiarouChar"/>
    <w:uiPriority w:val="99"/>
    <w:unhideWhenUsed/>
    <w:rsid w:val="00C15A7A"/>
    <w:rPr>
      <w:sz w:val="20"/>
      <w:szCs w:val="20"/>
    </w:rPr>
  </w:style>
  <w:style w:type="character" w:customStyle="1" w:styleId="TextpoznmkypodiarouChar">
    <w:name w:val="Text poznámky pod čiarou Char"/>
    <w:basedOn w:val="Predvolenpsmoodseku"/>
    <w:link w:val="Textpoznmkypodiarou"/>
    <w:uiPriority w:val="99"/>
    <w:rsid w:val="00C15A7A"/>
    <w:rPr>
      <w:rFonts w:ascii="Times New Roman" w:eastAsia="Times New Roman" w:hAnsi="Times New Roman" w:cs="Times New Roman"/>
      <w:sz w:val="20"/>
      <w:szCs w:val="20"/>
      <w:lang w:eastAsia="sk-SK"/>
    </w:rPr>
  </w:style>
  <w:style w:type="character" w:styleId="Odkaznapoznmkupodiarou">
    <w:name w:val="footnote reference"/>
    <w:aliases w:val="BVI fnr,BVI fnr Car Car,BVI fnr Car,BVI fnr Car Car Car Car,BVI fnr Car Car Car Car Char"/>
    <w:basedOn w:val="Predvolenpsmoodseku"/>
    <w:link w:val="Char2"/>
    <w:uiPriority w:val="99"/>
    <w:rsid w:val="00C15A7A"/>
    <w:rPr>
      <w:rFonts w:cs="Times New Roman"/>
      <w:vertAlign w:val="superscript"/>
    </w:rPr>
  </w:style>
  <w:style w:type="table" w:customStyle="1" w:styleId="Mriekatabuky1">
    <w:name w:val="Mriežka tabuľky1"/>
    <w:basedOn w:val="Normlnatabuka"/>
    <w:next w:val="Mriekatabuky"/>
    <w:uiPriority w:val="59"/>
    <w:rsid w:val="00C15A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2">
    <w:name w:val="Char2"/>
    <w:basedOn w:val="Normlny"/>
    <w:link w:val="Odkaznapoznmkupodiarou"/>
    <w:uiPriority w:val="99"/>
    <w:rsid w:val="00C15A7A"/>
    <w:pPr>
      <w:spacing w:after="160" w:line="240" w:lineRule="exact"/>
    </w:pPr>
    <w:rPr>
      <w:rFonts w:asciiTheme="minorHAnsi" w:eastAsiaTheme="minorHAnsi" w:hAnsiTheme="minorHAnsi"/>
      <w:sz w:val="22"/>
      <w:szCs w:val="22"/>
      <w:vertAlign w:val="superscript"/>
      <w:lang w:eastAsia="en-US"/>
    </w:rPr>
  </w:style>
  <w:style w:type="table" w:styleId="Mriekatabuky">
    <w:name w:val="Table Grid"/>
    <w:basedOn w:val="Normlnatabuka"/>
    <w:uiPriority w:val="39"/>
    <w:rsid w:val="00C15A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lavika">
    <w:name w:val="header"/>
    <w:basedOn w:val="Normlny"/>
    <w:link w:val="HlavikaChar"/>
    <w:uiPriority w:val="99"/>
    <w:unhideWhenUsed/>
    <w:rsid w:val="00C15A7A"/>
    <w:pPr>
      <w:tabs>
        <w:tab w:val="center" w:pos="4536"/>
        <w:tab w:val="right" w:pos="9072"/>
      </w:tabs>
    </w:pPr>
  </w:style>
  <w:style w:type="character" w:customStyle="1" w:styleId="HlavikaChar">
    <w:name w:val="Hlavička Char"/>
    <w:basedOn w:val="Predvolenpsmoodseku"/>
    <w:link w:val="Hlavika"/>
    <w:uiPriority w:val="99"/>
    <w:rsid w:val="00C15A7A"/>
    <w:rPr>
      <w:rFonts w:ascii="Times New Roman" w:eastAsia="Times New Roman" w:hAnsi="Times New Roman" w:cs="Times New Roman"/>
      <w:sz w:val="24"/>
      <w:szCs w:val="24"/>
      <w:lang w:eastAsia="sk-SK"/>
    </w:rPr>
  </w:style>
  <w:style w:type="paragraph" w:customStyle="1" w:styleId="Default">
    <w:name w:val="Default"/>
    <w:rsid w:val="00A816D4"/>
    <w:pPr>
      <w:autoSpaceDE w:val="0"/>
      <w:autoSpaceDN w:val="0"/>
      <w:adjustRightInd w:val="0"/>
      <w:spacing w:after="0" w:line="240" w:lineRule="auto"/>
    </w:pPr>
    <w:rPr>
      <w:rFonts w:ascii="Times New Roman" w:hAnsi="Times New Roman" w:cs="Times New Roman"/>
      <w:color w:val="000000"/>
      <w:sz w:val="24"/>
      <w:szCs w:val="24"/>
    </w:rPr>
  </w:style>
  <w:style w:type="paragraph" w:styleId="Textbubliny">
    <w:name w:val="Balloon Text"/>
    <w:basedOn w:val="Normlny"/>
    <w:link w:val="TextbublinyChar"/>
    <w:uiPriority w:val="99"/>
    <w:semiHidden/>
    <w:unhideWhenUsed/>
    <w:rsid w:val="00E63580"/>
    <w:rPr>
      <w:rFonts w:ascii="Tahoma" w:hAnsi="Tahoma" w:cs="Tahoma"/>
      <w:sz w:val="16"/>
      <w:szCs w:val="16"/>
    </w:rPr>
  </w:style>
  <w:style w:type="character" w:customStyle="1" w:styleId="TextbublinyChar">
    <w:name w:val="Text bubliny Char"/>
    <w:basedOn w:val="Predvolenpsmoodseku"/>
    <w:link w:val="Textbubliny"/>
    <w:uiPriority w:val="99"/>
    <w:semiHidden/>
    <w:rsid w:val="00E63580"/>
    <w:rPr>
      <w:rFonts w:ascii="Tahoma" w:eastAsia="Times New Roman" w:hAnsi="Tahoma" w:cs="Tahoma"/>
      <w:sz w:val="16"/>
      <w:szCs w:val="16"/>
      <w:lang w:eastAsia="sk-SK"/>
    </w:rPr>
  </w:style>
  <w:style w:type="paragraph" w:styleId="Pta">
    <w:name w:val="footer"/>
    <w:basedOn w:val="Normlny"/>
    <w:link w:val="PtaChar"/>
    <w:uiPriority w:val="99"/>
    <w:unhideWhenUsed/>
    <w:rsid w:val="00E63580"/>
    <w:pPr>
      <w:tabs>
        <w:tab w:val="center" w:pos="4536"/>
        <w:tab w:val="right" w:pos="9072"/>
      </w:tabs>
    </w:pPr>
  </w:style>
  <w:style w:type="character" w:customStyle="1" w:styleId="PtaChar">
    <w:name w:val="Päta Char"/>
    <w:basedOn w:val="Predvolenpsmoodseku"/>
    <w:link w:val="Pta"/>
    <w:uiPriority w:val="99"/>
    <w:rsid w:val="00E63580"/>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DB16BD"/>
    <w:rPr>
      <w:sz w:val="16"/>
      <w:szCs w:val="16"/>
    </w:rPr>
  </w:style>
  <w:style w:type="table" w:customStyle="1" w:styleId="Mriekatabuky2">
    <w:name w:val="Mriežka tabuľky2"/>
    <w:basedOn w:val="Normlnatabuka"/>
    <w:next w:val="Mriekatabuky"/>
    <w:uiPriority w:val="39"/>
    <w:rsid w:val="003B18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
    <w:name w:val="Mriežka tabuľky3"/>
    <w:basedOn w:val="Normlnatabuka"/>
    <w:next w:val="Mriekatabuky"/>
    <w:uiPriority w:val="39"/>
    <w:rsid w:val="003B18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vysvetlivky">
    <w:name w:val="endnote text"/>
    <w:basedOn w:val="Normlny"/>
    <w:link w:val="TextvysvetlivkyChar"/>
    <w:uiPriority w:val="99"/>
    <w:unhideWhenUsed/>
    <w:rsid w:val="00886D2E"/>
    <w:rPr>
      <w:sz w:val="20"/>
      <w:szCs w:val="20"/>
    </w:rPr>
  </w:style>
  <w:style w:type="character" w:customStyle="1" w:styleId="TextvysvetlivkyChar">
    <w:name w:val="Text vysvetlivky Char"/>
    <w:basedOn w:val="Predvolenpsmoodseku"/>
    <w:link w:val="Textvysvetlivky"/>
    <w:uiPriority w:val="99"/>
    <w:rsid w:val="00886D2E"/>
    <w:rPr>
      <w:rFonts w:ascii="Times New Roman" w:eastAsia="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886D2E"/>
    <w:rPr>
      <w:vertAlign w:val="superscript"/>
    </w:rPr>
  </w:style>
  <w:style w:type="paragraph" w:styleId="Textkomentra">
    <w:name w:val="annotation text"/>
    <w:basedOn w:val="Normlny"/>
    <w:link w:val="TextkomentraChar"/>
    <w:uiPriority w:val="99"/>
    <w:semiHidden/>
    <w:unhideWhenUsed/>
    <w:rsid w:val="00F5788A"/>
    <w:rPr>
      <w:sz w:val="20"/>
      <w:szCs w:val="20"/>
    </w:rPr>
  </w:style>
  <w:style w:type="character" w:customStyle="1" w:styleId="TextkomentraChar">
    <w:name w:val="Text komentára Char"/>
    <w:basedOn w:val="Predvolenpsmoodseku"/>
    <w:link w:val="Textkomentra"/>
    <w:uiPriority w:val="99"/>
    <w:semiHidden/>
    <w:rsid w:val="00F5788A"/>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unhideWhenUsed/>
    <w:rsid w:val="00F5788A"/>
    <w:rPr>
      <w:b/>
      <w:bCs/>
    </w:rPr>
  </w:style>
  <w:style w:type="character" w:customStyle="1" w:styleId="PredmetkomentraChar">
    <w:name w:val="Predmet komentára Char"/>
    <w:basedOn w:val="TextkomentraChar"/>
    <w:link w:val="Predmetkomentra"/>
    <w:uiPriority w:val="99"/>
    <w:rsid w:val="00F5788A"/>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rsid w:val="00DA2A68"/>
    <w:pPr>
      <w:ind w:left="720"/>
      <w:contextualSpacing/>
    </w:pPr>
  </w:style>
  <w:style w:type="paragraph" w:styleId="Normlnywebov">
    <w:name w:val="Normal (Web)"/>
    <w:basedOn w:val="Normlny"/>
    <w:uiPriority w:val="99"/>
    <w:unhideWhenUsed/>
    <w:rsid w:val="0053454D"/>
    <w:pPr>
      <w:spacing w:before="100" w:beforeAutospacing="1" w:after="100" w:afterAutospacing="1"/>
    </w:pPr>
  </w:style>
  <w:style w:type="character" w:customStyle="1" w:styleId="OdsekzoznamuChar">
    <w:name w:val="Odsek zoznamu Char"/>
    <w:aliases w:val="body Char,Odsek zoznamu2 Char"/>
    <w:basedOn w:val="Predvolenpsmoodseku"/>
    <w:link w:val="Odsekzoznamu"/>
    <w:uiPriority w:val="99"/>
    <w:locked/>
    <w:rsid w:val="000D162B"/>
    <w:rPr>
      <w:rFonts w:ascii="Times New Roman" w:eastAsia="Times New Roman" w:hAnsi="Times New Roman" w:cs="Times New Roman"/>
      <w:sz w:val="24"/>
      <w:szCs w:val="24"/>
      <w:lang w:eastAsia="sk-SK"/>
    </w:rPr>
  </w:style>
  <w:style w:type="character" w:customStyle="1" w:styleId="Nadpis1Char">
    <w:name w:val="Nadpis 1 Char"/>
    <w:basedOn w:val="Predvolenpsmoodseku"/>
    <w:link w:val="Nadpis1"/>
    <w:uiPriority w:val="9"/>
    <w:rsid w:val="00F11981"/>
    <w:rPr>
      <w:rFonts w:eastAsia="Times New Roman" w:cstheme="minorHAnsi"/>
      <w:b/>
      <w:color w:val="FFFFFF" w:themeColor="background1"/>
      <w:shd w:val="clear" w:color="auto" w:fill="1F3864" w:themeFill="accent5" w:themeFillShade="80"/>
      <w:lang w:eastAsia="sk-SK"/>
    </w:rPr>
  </w:style>
  <w:style w:type="character" w:customStyle="1" w:styleId="Nadpis2Char">
    <w:name w:val="Nadpis 2 Char"/>
    <w:basedOn w:val="Predvolenpsmoodseku"/>
    <w:link w:val="Nadpis2"/>
    <w:uiPriority w:val="9"/>
    <w:rsid w:val="00F11981"/>
    <w:rPr>
      <w:rFonts w:eastAsia="Times New Roman" w:cstheme="minorHAnsi"/>
      <w:b/>
      <w:color w:val="FFFFFF" w:themeColor="background1"/>
      <w:sz w:val="20"/>
      <w:szCs w:val="20"/>
      <w:shd w:val="clear" w:color="auto" w:fill="3B69BB"/>
      <w:lang w:eastAsia="sk-SK"/>
    </w:rPr>
  </w:style>
  <w:style w:type="paragraph" w:styleId="Zkladntext">
    <w:name w:val="Body Text"/>
    <w:basedOn w:val="Normlny"/>
    <w:link w:val="ZkladntextChar"/>
    <w:uiPriority w:val="99"/>
    <w:unhideWhenUsed/>
    <w:rsid w:val="00D91177"/>
    <w:rPr>
      <w:rFonts w:asciiTheme="minorHAnsi" w:hAnsiTheme="minorHAnsi" w:cstheme="minorHAnsi"/>
      <w:sz w:val="18"/>
      <w:szCs w:val="18"/>
    </w:rPr>
  </w:style>
  <w:style w:type="character" w:customStyle="1" w:styleId="ZkladntextChar">
    <w:name w:val="Základný text Char"/>
    <w:basedOn w:val="Predvolenpsmoodseku"/>
    <w:link w:val="Zkladntext"/>
    <w:uiPriority w:val="99"/>
    <w:rsid w:val="00D91177"/>
    <w:rPr>
      <w:rFonts w:eastAsia="Times New Roman" w:cstheme="minorHAnsi"/>
      <w:sz w:val="18"/>
      <w:szCs w:val="18"/>
      <w:lang w:eastAsia="sk-SK"/>
    </w:rPr>
  </w:style>
  <w:style w:type="character" w:styleId="Siln">
    <w:name w:val="Strong"/>
    <w:basedOn w:val="Predvolenpsmoodseku"/>
    <w:uiPriority w:val="22"/>
    <w:qFormat/>
    <w:rsid w:val="003B33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500583">
      <w:bodyDiv w:val="1"/>
      <w:marLeft w:val="0"/>
      <w:marRight w:val="0"/>
      <w:marTop w:val="0"/>
      <w:marBottom w:val="0"/>
      <w:divBdr>
        <w:top w:val="none" w:sz="0" w:space="0" w:color="auto"/>
        <w:left w:val="none" w:sz="0" w:space="0" w:color="auto"/>
        <w:bottom w:val="none" w:sz="0" w:space="0" w:color="auto"/>
        <w:right w:val="none" w:sz="0" w:space="0" w:color="auto"/>
      </w:divBdr>
    </w:div>
    <w:div w:id="48359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hp@employment.gov.s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veta.novomestska@employment.gov.s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0" ma:contentTypeDescription="Umožňuje vytvoriť nový dokument." ma:contentTypeScope="" ma:versionID="b47a9aa94094555aba3b4b3ad2d6c565">
  <xsd:schema xmlns:xsd="http://www.w3.org/2001/XMLSchema" xmlns:xs="http://www.w3.org/2001/XMLSchema" xmlns:p="http://schemas.microsoft.com/office/2006/metadata/properties" targetNamespace="http://schemas.microsoft.com/office/2006/metadata/properties" ma:root="true" ma:fieldsID="784bb1eeaccce4bf2dd1af08dfb7466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B8059-1A90-4AE2-B1CE-C5174F8C75E0}">
  <ds:schemaRefs>
    <ds:schemaRef ds:uri="http://schemas.microsoft.com/sharepoint/v3/contenttype/forms"/>
  </ds:schemaRefs>
</ds:datastoreItem>
</file>

<file path=customXml/itemProps2.xml><?xml version="1.0" encoding="utf-8"?>
<ds:datastoreItem xmlns:ds="http://schemas.openxmlformats.org/officeDocument/2006/customXml" ds:itemID="{7CE02A91-761D-4693-BF2A-90E1CA0E5994}">
  <ds:schemaRefs>
    <ds:schemaRef ds:uri="http://purl.org/dc/elements/1.1/"/>
    <ds:schemaRef ds:uri="http://www.w3.org/XML/1998/namespace"/>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8B3AB215-489F-4E50-9BE3-11EDB5726B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A4D7501-63A8-4671-8F75-2A2102C28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8</Pages>
  <Words>3309</Words>
  <Characters>18866</Characters>
  <Application>Microsoft Office Word</Application>
  <DocSecurity>0</DocSecurity>
  <Lines>157</Lines>
  <Paragraphs>44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22131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Róbert Korec</dc:creator>
  <cp:lastModifiedBy>metodika OIMRK</cp:lastModifiedBy>
  <cp:revision>9</cp:revision>
  <cp:lastPrinted>2016-05-10T09:16:00Z</cp:lastPrinted>
  <dcterms:created xsi:type="dcterms:W3CDTF">2020-09-08T07:00:00Z</dcterms:created>
  <dcterms:modified xsi:type="dcterms:W3CDTF">2020-09-23T12:59:00Z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