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C84B2" w14:textId="29DC5414" w:rsidR="0090417D" w:rsidRPr="00120784" w:rsidRDefault="00C75F07" w:rsidP="0090417D">
      <w:pPr>
        <w:spacing w:before="120" w:after="120"/>
        <w:jc w:val="right"/>
        <w:outlineLvl w:val="0"/>
        <w:rPr>
          <w:rFonts w:asciiTheme="minorHAnsi" w:hAnsiTheme="minorHAnsi" w:cstheme="minorHAnsi"/>
          <w:i/>
          <w:sz w:val="20"/>
        </w:rPr>
      </w:pPr>
      <w:r w:rsidRPr="00120784">
        <w:rPr>
          <w:rFonts w:asciiTheme="minorHAnsi" w:hAnsiTheme="minorHAnsi" w:cstheme="minorHAnsi"/>
          <w:i/>
          <w:sz w:val="20"/>
        </w:rPr>
        <w:t>Príloha</w:t>
      </w:r>
      <w:r w:rsidR="0090417D" w:rsidRPr="00120784">
        <w:rPr>
          <w:rFonts w:asciiTheme="minorHAnsi" w:hAnsiTheme="minorHAnsi" w:cstheme="minorHAnsi"/>
          <w:i/>
          <w:sz w:val="20"/>
        </w:rPr>
        <w:t xml:space="preserve"> č. </w:t>
      </w:r>
      <w:r w:rsidR="00AA62A6" w:rsidRPr="00120784">
        <w:rPr>
          <w:rFonts w:asciiTheme="minorHAnsi" w:hAnsiTheme="minorHAnsi" w:cstheme="minorHAnsi"/>
          <w:i/>
          <w:sz w:val="20"/>
        </w:rPr>
        <w:t>1</w:t>
      </w:r>
      <w:r w:rsidR="005B382A">
        <w:rPr>
          <w:rFonts w:asciiTheme="minorHAnsi" w:hAnsiTheme="minorHAnsi" w:cstheme="minorHAnsi"/>
          <w:i/>
          <w:sz w:val="20"/>
        </w:rPr>
        <w:t>9</w:t>
      </w:r>
      <w:bookmarkStart w:id="0" w:name="_GoBack"/>
      <w:bookmarkEnd w:id="0"/>
      <w:r w:rsidR="00AA62A6" w:rsidRPr="00120784">
        <w:rPr>
          <w:rFonts w:asciiTheme="minorHAnsi" w:hAnsiTheme="minorHAnsi" w:cstheme="minorHAnsi"/>
          <w:i/>
          <w:sz w:val="20"/>
        </w:rPr>
        <w:t xml:space="preserve"> </w:t>
      </w:r>
      <w:r w:rsidRPr="00120784">
        <w:rPr>
          <w:rFonts w:asciiTheme="minorHAnsi" w:hAnsiTheme="minorHAnsi" w:cstheme="minorHAnsi"/>
          <w:i/>
          <w:sz w:val="20"/>
        </w:rPr>
        <w:t>ŽoNFP</w:t>
      </w:r>
    </w:p>
    <w:p w14:paraId="241C84B3" w14:textId="77777777" w:rsidR="00052350" w:rsidRPr="00120784" w:rsidRDefault="00052350" w:rsidP="00D74C43">
      <w:pPr>
        <w:spacing w:after="120"/>
        <w:jc w:val="center"/>
        <w:rPr>
          <w:rFonts w:asciiTheme="minorHAnsi" w:hAnsiTheme="minorHAnsi" w:cstheme="minorHAnsi"/>
          <w:b/>
          <w:bCs/>
          <w:sz w:val="20"/>
        </w:rPr>
      </w:pPr>
    </w:p>
    <w:p w14:paraId="241C84B4" w14:textId="77777777" w:rsidR="00724185" w:rsidRPr="00120784" w:rsidRDefault="00D74C43" w:rsidP="00D74C43">
      <w:pPr>
        <w:spacing w:after="120"/>
        <w:jc w:val="center"/>
        <w:rPr>
          <w:rFonts w:asciiTheme="minorHAnsi" w:hAnsiTheme="minorHAnsi" w:cstheme="minorHAnsi"/>
          <w:b/>
          <w:bCs/>
          <w:sz w:val="20"/>
        </w:rPr>
      </w:pPr>
      <w:r w:rsidRPr="00120784">
        <w:rPr>
          <w:rFonts w:asciiTheme="minorHAnsi" w:hAnsiTheme="minorHAnsi" w:cstheme="minorHAnsi"/>
          <w:b/>
          <w:bCs/>
          <w:sz w:val="20"/>
        </w:rPr>
        <w:t>Súhrnné č</w:t>
      </w:r>
      <w:r w:rsidR="00724185" w:rsidRPr="00120784">
        <w:rPr>
          <w:rFonts w:asciiTheme="minorHAnsi" w:hAnsiTheme="minorHAnsi" w:cstheme="minorHAnsi"/>
          <w:b/>
          <w:bCs/>
          <w:sz w:val="20"/>
        </w:rPr>
        <w:t>estné vyhláseni</w:t>
      </w:r>
      <w:r w:rsidR="001C19A0" w:rsidRPr="00120784">
        <w:rPr>
          <w:rFonts w:asciiTheme="minorHAnsi" w:hAnsiTheme="minorHAnsi" w:cstheme="minorHAnsi"/>
          <w:b/>
          <w:bCs/>
          <w:sz w:val="20"/>
        </w:rPr>
        <w:t>e</w:t>
      </w:r>
    </w:p>
    <w:p w14:paraId="241C84B5" w14:textId="77777777" w:rsidR="0066494E" w:rsidRPr="00120784" w:rsidRDefault="0066494E" w:rsidP="00D74C43">
      <w:pPr>
        <w:spacing w:after="120"/>
        <w:jc w:val="center"/>
        <w:rPr>
          <w:rFonts w:asciiTheme="minorHAnsi" w:hAnsiTheme="minorHAnsi" w:cstheme="minorHAnsi"/>
          <w:b/>
          <w:bCs/>
          <w:sz w:val="20"/>
        </w:rPr>
      </w:pPr>
      <w:r w:rsidRPr="00120784">
        <w:rPr>
          <w:rFonts w:asciiTheme="minorHAnsi" w:hAnsiTheme="minorHAnsi" w:cstheme="minorHAnsi"/>
          <w:b/>
          <w:bCs/>
          <w:sz w:val="20"/>
        </w:rPr>
        <w:t>žiadateľa</w:t>
      </w:r>
    </w:p>
    <w:p w14:paraId="241C84B6" w14:textId="77777777" w:rsidR="00193611" w:rsidRPr="00120784" w:rsidRDefault="00193611" w:rsidP="00193611">
      <w:pPr>
        <w:spacing w:before="120" w:after="120"/>
        <w:rPr>
          <w:rFonts w:asciiTheme="minorHAnsi" w:hAnsiTheme="minorHAnsi" w:cstheme="minorHAnsi"/>
          <w:sz w:val="20"/>
          <w:highlight w:val="lightGray"/>
        </w:rPr>
      </w:pPr>
    </w:p>
    <w:p w14:paraId="241C84B7" w14:textId="35DADE6D" w:rsidR="002A588D" w:rsidRPr="00120784" w:rsidRDefault="00193611" w:rsidP="00175017">
      <w:pPr>
        <w:spacing w:before="120" w:after="120"/>
        <w:jc w:val="both"/>
        <w:rPr>
          <w:rFonts w:asciiTheme="minorHAnsi" w:hAnsiTheme="minorHAnsi" w:cstheme="minorHAnsi"/>
          <w:i/>
          <w:sz w:val="20"/>
        </w:rPr>
      </w:pPr>
      <w:r w:rsidRPr="00120784">
        <w:rPr>
          <w:rFonts w:asciiTheme="minorHAnsi" w:hAnsiTheme="minorHAnsi" w:cstheme="minorHAnsi"/>
          <w:i/>
          <w:sz w:val="20"/>
          <w:highlight w:val="lightGray"/>
        </w:rPr>
        <w:t>!</w:t>
      </w:r>
      <w:r w:rsidR="00A1471B" w:rsidRPr="00120784">
        <w:rPr>
          <w:rFonts w:asciiTheme="minorHAnsi" w:hAnsiTheme="minorHAnsi" w:cstheme="minorHAnsi"/>
          <w:i/>
          <w:sz w:val="20"/>
          <w:highlight w:val="lightGray"/>
        </w:rPr>
        <w:t>!!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 xml:space="preserve"> Žiadateľ </w:t>
      </w:r>
      <w:r w:rsidR="00120784">
        <w:rPr>
          <w:rFonts w:asciiTheme="minorHAnsi" w:hAnsiTheme="minorHAnsi" w:cstheme="minorHAnsi"/>
          <w:i/>
          <w:sz w:val="20"/>
          <w:highlight w:val="lightGray"/>
        </w:rPr>
        <w:t xml:space="preserve">vyplní 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>čestné vyhláseni</w:t>
      </w:r>
      <w:r w:rsidR="00120784">
        <w:rPr>
          <w:rFonts w:asciiTheme="minorHAnsi" w:hAnsiTheme="minorHAnsi" w:cstheme="minorHAnsi"/>
          <w:i/>
          <w:sz w:val="20"/>
          <w:highlight w:val="lightGray"/>
        </w:rPr>
        <w:t>e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>. Zároveň zmaže sivo podsvietené texty</w:t>
      </w:r>
      <w:r w:rsidR="00393B9F" w:rsidRPr="00120784">
        <w:rPr>
          <w:rFonts w:asciiTheme="minorHAnsi" w:hAnsiTheme="minorHAnsi" w:cstheme="minorHAnsi"/>
          <w:i/>
          <w:sz w:val="20"/>
          <w:highlight w:val="lightGray"/>
        </w:rPr>
        <w:t xml:space="preserve"> (vrátane tohto textu),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 xml:space="preserve"> ktoré plnia len pomocnú</w:t>
      </w:r>
      <w:r w:rsidR="00025421" w:rsidRPr="00120784">
        <w:rPr>
          <w:rFonts w:asciiTheme="minorHAnsi" w:hAnsiTheme="minorHAnsi" w:cstheme="minorHAnsi"/>
          <w:i/>
          <w:sz w:val="20"/>
          <w:highlight w:val="lightGray"/>
        </w:rPr>
        <w:t xml:space="preserve"> a vysvetľovaciu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 xml:space="preserve"> funkciu</w:t>
      </w:r>
      <w:r w:rsidR="00025421" w:rsidRPr="00120784">
        <w:rPr>
          <w:rFonts w:asciiTheme="minorHAnsi" w:hAnsiTheme="minorHAnsi" w:cstheme="minorHAnsi"/>
          <w:i/>
          <w:sz w:val="20"/>
          <w:highlight w:val="lightGray"/>
        </w:rPr>
        <w:t xml:space="preserve"> pri spracovaní čestného vyhlásenia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>.</w:t>
      </w:r>
    </w:p>
    <w:p w14:paraId="241C84B8" w14:textId="77777777" w:rsidR="00F50669" w:rsidRPr="00120784" w:rsidRDefault="00F50669" w:rsidP="002A588D">
      <w:pPr>
        <w:spacing w:after="120"/>
        <w:jc w:val="both"/>
        <w:rPr>
          <w:rFonts w:asciiTheme="minorHAnsi" w:hAnsiTheme="minorHAnsi" w:cstheme="minorHAnsi"/>
          <w:sz w:val="20"/>
        </w:rPr>
      </w:pPr>
    </w:p>
    <w:p w14:paraId="241C84B9" w14:textId="670CA015" w:rsidR="00EF6780" w:rsidRPr="00120784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0"/>
        </w:rPr>
      </w:pPr>
      <w:r w:rsidRPr="00120784">
        <w:rPr>
          <w:rFonts w:asciiTheme="minorHAnsi" w:hAnsiTheme="minorHAnsi" w:cstheme="minorHAnsi"/>
          <w:sz w:val="20"/>
        </w:rPr>
        <w:t>Dolu podpísaný ...</w:t>
      </w:r>
      <w:r w:rsidRPr="00120784">
        <w:rPr>
          <w:rFonts w:asciiTheme="minorHAnsi" w:hAnsiTheme="minorHAnsi" w:cstheme="minorHAnsi"/>
          <w:iCs/>
          <w:sz w:val="20"/>
        </w:rPr>
        <w:t xml:space="preserve">........................................................................................................................ 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(</w:t>
      </w:r>
      <w:r w:rsidRPr="00120784">
        <w:rPr>
          <w:rFonts w:asciiTheme="minorHAnsi" w:hAnsiTheme="minorHAnsi" w:cstheme="minorHAnsi"/>
          <w:i/>
          <w:iCs/>
          <w:sz w:val="20"/>
          <w:highlight w:val="lightGray"/>
        </w:rPr>
        <w:t>titul, meno, priezvisko)</w:t>
      </w:r>
      <w:r w:rsidRPr="00120784">
        <w:rPr>
          <w:rFonts w:asciiTheme="minorHAnsi" w:hAnsiTheme="minorHAnsi" w:cstheme="minorHAnsi"/>
          <w:sz w:val="20"/>
        </w:rPr>
        <w:t>, ako štatutárny zástupca</w:t>
      </w:r>
      <w:r w:rsidR="0080066D" w:rsidRPr="00120784">
        <w:rPr>
          <w:rFonts w:asciiTheme="minorHAnsi" w:hAnsiTheme="minorHAnsi" w:cstheme="minorHAnsi"/>
          <w:sz w:val="20"/>
        </w:rPr>
        <w:t xml:space="preserve"> </w:t>
      </w:r>
      <w:r w:rsidR="00120784">
        <w:rPr>
          <w:rFonts w:asciiTheme="minorHAnsi" w:hAnsiTheme="minorHAnsi" w:cstheme="minorHAnsi"/>
          <w:sz w:val="20"/>
        </w:rPr>
        <w:t>žiadateľa</w:t>
      </w:r>
      <w:r w:rsidRPr="00120784">
        <w:rPr>
          <w:rFonts w:asciiTheme="minorHAnsi" w:hAnsiTheme="minorHAnsi" w:cstheme="minorHAnsi"/>
          <w:sz w:val="20"/>
        </w:rPr>
        <w:t xml:space="preserve"> ............................................... 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(</w:t>
      </w:r>
      <w:r w:rsidRPr="00120784">
        <w:rPr>
          <w:rFonts w:asciiTheme="minorHAnsi" w:hAnsiTheme="minorHAnsi" w:cstheme="minorHAnsi"/>
          <w:i/>
          <w:iCs/>
          <w:sz w:val="20"/>
          <w:highlight w:val="lightGray"/>
        </w:rPr>
        <w:t xml:space="preserve">názov </w:t>
      </w:r>
      <w:r w:rsidR="00120784">
        <w:rPr>
          <w:rFonts w:asciiTheme="minorHAnsi" w:hAnsiTheme="minorHAnsi" w:cstheme="minorHAnsi"/>
          <w:i/>
          <w:iCs/>
          <w:sz w:val="20"/>
          <w:highlight w:val="lightGray"/>
        </w:rPr>
        <w:t>žiadateľa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)</w:t>
      </w:r>
      <w:r w:rsidRPr="00120784">
        <w:rPr>
          <w:rFonts w:asciiTheme="minorHAnsi" w:hAnsiTheme="minorHAnsi" w:cstheme="minorHAnsi"/>
          <w:iCs/>
          <w:sz w:val="20"/>
        </w:rPr>
        <w:t xml:space="preserve"> s</w:t>
      </w:r>
      <w:r w:rsidR="00B77CDC" w:rsidRPr="00120784">
        <w:rPr>
          <w:rFonts w:asciiTheme="minorHAnsi" w:hAnsiTheme="minorHAnsi" w:cstheme="minorHAnsi"/>
          <w:iCs/>
          <w:sz w:val="20"/>
        </w:rPr>
        <w:t xml:space="preserve"> adresou sídla </w:t>
      </w:r>
      <w:r w:rsidRPr="00120784">
        <w:rPr>
          <w:rFonts w:asciiTheme="minorHAnsi" w:hAnsiTheme="minorHAnsi" w:cstheme="minorHAnsi"/>
          <w:sz w:val="20"/>
        </w:rPr>
        <w:t xml:space="preserve">......................................................................................... 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(</w:t>
      </w:r>
      <w:r w:rsidR="00B77CDC" w:rsidRPr="00120784">
        <w:rPr>
          <w:rFonts w:asciiTheme="minorHAnsi" w:hAnsiTheme="minorHAnsi" w:cstheme="minorHAnsi"/>
          <w:i/>
          <w:iCs/>
          <w:sz w:val="20"/>
          <w:highlight w:val="lightGray"/>
        </w:rPr>
        <w:t>adresa sídla</w:t>
      </w:r>
      <w:r w:rsidRPr="00120784">
        <w:rPr>
          <w:rFonts w:asciiTheme="minorHAnsi" w:hAnsiTheme="minorHAnsi" w:cstheme="minorHAnsi"/>
          <w:i/>
          <w:iCs/>
          <w:sz w:val="20"/>
          <w:highlight w:val="lightGray"/>
        </w:rPr>
        <w:t xml:space="preserve"> </w:t>
      </w:r>
      <w:r w:rsidR="00120784">
        <w:rPr>
          <w:rFonts w:asciiTheme="minorHAnsi" w:hAnsiTheme="minorHAnsi" w:cstheme="minorHAnsi"/>
          <w:i/>
          <w:iCs/>
          <w:sz w:val="20"/>
          <w:highlight w:val="lightGray"/>
        </w:rPr>
        <w:t>žiadateľa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)</w:t>
      </w:r>
      <w:r w:rsidRPr="00120784">
        <w:rPr>
          <w:rFonts w:asciiTheme="minorHAnsi" w:hAnsiTheme="minorHAnsi" w:cstheme="minorHAnsi"/>
          <w:iCs/>
          <w:sz w:val="20"/>
        </w:rPr>
        <w:t>, a identifikačným číslom .....................................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(</w:t>
      </w:r>
      <w:r w:rsidRPr="00120784">
        <w:rPr>
          <w:rFonts w:asciiTheme="minorHAnsi" w:hAnsiTheme="minorHAnsi" w:cstheme="minorHAnsi"/>
          <w:i/>
          <w:iCs/>
          <w:sz w:val="20"/>
          <w:highlight w:val="lightGray"/>
        </w:rPr>
        <w:t>IČO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)</w:t>
      </w:r>
      <w:r w:rsidRPr="00120784">
        <w:rPr>
          <w:rFonts w:asciiTheme="minorHAnsi" w:hAnsiTheme="minorHAnsi" w:cstheme="minorHAnsi"/>
          <w:sz w:val="20"/>
        </w:rPr>
        <w:t xml:space="preserve">, ktorá je žiadateľom o </w:t>
      </w:r>
      <w:r w:rsidR="00393B9F" w:rsidRPr="00120784">
        <w:rPr>
          <w:rFonts w:asciiTheme="minorHAnsi" w:hAnsiTheme="minorHAnsi" w:cstheme="minorHAnsi"/>
          <w:sz w:val="20"/>
        </w:rPr>
        <w:t>nenávratný finančný príspevok</w:t>
      </w:r>
      <w:r w:rsidRPr="00120784">
        <w:rPr>
          <w:rFonts w:asciiTheme="minorHAnsi" w:hAnsiTheme="minorHAnsi" w:cstheme="minorHAnsi"/>
          <w:sz w:val="20"/>
        </w:rPr>
        <w:t xml:space="preserve">  (ďalej len „žiadateľ“), </w:t>
      </w:r>
    </w:p>
    <w:p w14:paraId="241C84BA" w14:textId="12D3EC9C" w:rsidR="00EF6780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0"/>
        </w:rPr>
      </w:pPr>
      <w:r w:rsidRPr="00120784">
        <w:rPr>
          <w:rFonts w:asciiTheme="minorHAnsi" w:hAnsiTheme="minorHAnsi" w:cstheme="minorHAnsi"/>
          <w:sz w:val="20"/>
        </w:rPr>
        <w:t>týmto na účely predloženia žiadosti o nenávratný finančný príspevok</w:t>
      </w:r>
      <w:r w:rsidR="00B77CDC" w:rsidRPr="00120784">
        <w:rPr>
          <w:rFonts w:asciiTheme="minorHAnsi" w:hAnsiTheme="minorHAnsi" w:cstheme="minorHAnsi"/>
          <w:sz w:val="20"/>
        </w:rPr>
        <w:t xml:space="preserve"> (ďalej len „ŽoNFP“)</w:t>
      </w:r>
      <w:r w:rsidRPr="00120784">
        <w:rPr>
          <w:rFonts w:asciiTheme="minorHAnsi" w:hAnsiTheme="minorHAnsi" w:cstheme="minorHAnsi"/>
          <w:sz w:val="20"/>
        </w:rPr>
        <w:t xml:space="preserve"> pre projekt s názvom ............................................................................................................................................., predkladanej v rámci výzvy </w:t>
      </w:r>
      <w:r w:rsidR="00393B9F" w:rsidRPr="00120784">
        <w:rPr>
          <w:rFonts w:asciiTheme="minorHAnsi" w:hAnsiTheme="minorHAnsi" w:cstheme="minorHAnsi"/>
          <w:sz w:val="20"/>
        </w:rPr>
        <w:t>s </w:t>
      </w:r>
      <w:r w:rsidR="00D63022" w:rsidRPr="00120784">
        <w:rPr>
          <w:rFonts w:asciiTheme="minorHAnsi" w:hAnsiTheme="minorHAnsi" w:cstheme="minorHAnsi"/>
          <w:sz w:val="20"/>
        </w:rPr>
        <w:t>označením</w:t>
      </w:r>
      <w:r w:rsidRPr="00120784">
        <w:rPr>
          <w:rFonts w:asciiTheme="minorHAnsi" w:hAnsiTheme="minorHAnsi" w:cstheme="minorHAnsi"/>
          <w:sz w:val="20"/>
        </w:rPr>
        <w:t xml:space="preserve">  ........................... </w:t>
      </w:r>
      <w:r w:rsidRPr="00120784">
        <w:rPr>
          <w:rFonts w:asciiTheme="minorHAnsi" w:hAnsiTheme="minorHAnsi" w:cstheme="minorHAnsi"/>
          <w:sz w:val="20"/>
          <w:highlight w:val="lightGray"/>
        </w:rPr>
        <w:t>(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>kód výzvy</w:t>
      </w:r>
      <w:r w:rsidRPr="00120784">
        <w:rPr>
          <w:rFonts w:asciiTheme="minorHAnsi" w:hAnsiTheme="minorHAnsi" w:cstheme="minorHAnsi"/>
          <w:sz w:val="20"/>
          <w:highlight w:val="lightGray"/>
        </w:rPr>
        <w:t>)</w:t>
      </w:r>
    </w:p>
    <w:p w14:paraId="30A460F4" w14:textId="77777777" w:rsidR="00CF53A0" w:rsidRPr="00120784" w:rsidRDefault="00CF53A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0"/>
        </w:rPr>
      </w:pPr>
    </w:p>
    <w:p w14:paraId="241C84BB" w14:textId="77777777" w:rsidR="001C19A0" w:rsidRPr="00120784" w:rsidRDefault="001C19A0" w:rsidP="002A588D">
      <w:pPr>
        <w:spacing w:after="120"/>
        <w:jc w:val="both"/>
        <w:rPr>
          <w:rFonts w:asciiTheme="minorHAnsi" w:hAnsiTheme="minorHAnsi" w:cstheme="minorHAnsi"/>
          <w:b/>
          <w:bCs/>
          <w:sz w:val="20"/>
        </w:rPr>
      </w:pPr>
    </w:p>
    <w:p w14:paraId="241C84BE" w14:textId="1FC53772" w:rsidR="00EA1346" w:rsidRPr="00120784" w:rsidRDefault="001C19A0" w:rsidP="00B77CDC">
      <w:pPr>
        <w:spacing w:after="120"/>
        <w:jc w:val="center"/>
        <w:rPr>
          <w:rFonts w:asciiTheme="minorHAnsi" w:hAnsiTheme="minorHAnsi" w:cstheme="minorHAnsi"/>
          <w:iCs/>
          <w:sz w:val="20"/>
        </w:rPr>
      </w:pPr>
      <w:r w:rsidRPr="00120784">
        <w:rPr>
          <w:rFonts w:asciiTheme="minorHAnsi" w:hAnsiTheme="minorHAnsi" w:cstheme="minorHAnsi"/>
          <w:b/>
          <w:bCs/>
          <w:sz w:val="20"/>
        </w:rPr>
        <w:t>čestne vyhlasuje</w:t>
      </w:r>
      <w:r w:rsidR="00F54D54" w:rsidRPr="00120784">
        <w:rPr>
          <w:rFonts w:asciiTheme="minorHAnsi" w:hAnsiTheme="minorHAnsi" w:cstheme="minorHAnsi"/>
          <w:b/>
          <w:bCs/>
          <w:sz w:val="20"/>
        </w:rPr>
        <w:t>m</w:t>
      </w:r>
      <w:r w:rsidRPr="00120784">
        <w:rPr>
          <w:rFonts w:asciiTheme="minorHAnsi" w:hAnsiTheme="minorHAnsi" w:cstheme="minorHAnsi"/>
          <w:iCs/>
          <w:sz w:val="20"/>
        </w:rPr>
        <w:t>,</w:t>
      </w:r>
    </w:p>
    <w:p w14:paraId="58E08A54" w14:textId="12BCED59" w:rsidR="00662B3D" w:rsidRPr="00120784" w:rsidRDefault="00781001" w:rsidP="00120784">
      <w:pPr>
        <w:spacing w:after="120"/>
        <w:jc w:val="both"/>
        <w:rPr>
          <w:rFonts w:asciiTheme="minorHAnsi" w:hAnsiTheme="minorHAnsi" w:cstheme="minorHAnsi"/>
          <w:sz w:val="20"/>
        </w:rPr>
      </w:pPr>
      <w:r w:rsidRPr="00120784">
        <w:rPr>
          <w:rFonts w:asciiTheme="minorHAnsi" w:hAnsiTheme="minorHAnsi" w:cstheme="minorHAnsi"/>
          <w:sz w:val="20"/>
        </w:rPr>
        <w:t xml:space="preserve">že </w:t>
      </w:r>
      <w:r w:rsidR="00120784" w:rsidRPr="00120784">
        <w:rPr>
          <w:rFonts w:asciiTheme="minorHAnsi" w:hAnsiTheme="minorHAnsi" w:cstheme="minorHAnsi"/>
          <w:sz w:val="20"/>
        </w:rPr>
        <w:t xml:space="preserve">verejné zdroje financovania podporeného subjektu............................................. </w:t>
      </w:r>
      <w:r w:rsidR="00120784" w:rsidRPr="00120784">
        <w:rPr>
          <w:rFonts w:asciiTheme="minorHAnsi" w:hAnsiTheme="minorHAnsi" w:cstheme="minorHAnsi"/>
          <w:i/>
          <w:sz w:val="20"/>
          <w:highlight w:val="lightGray"/>
        </w:rPr>
        <w:t>(názov, adresa predškolského zariadenia</w:t>
      </w:r>
      <w:r w:rsidR="00120784" w:rsidRPr="00120784">
        <w:rPr>
          <w:rFonts w:asciiTheme="minorHAnsi" w:hAnsiTheme="minorHAnsi" w:cstheme="minorHAnsi"/>
          <w:sz w:val="20"/>
        </w:rPr>
        <w:t xml:space="preserve">), tvoria ..........% z celkových finančných zdrojov tohto subjektu. </w:t>
      </w:r>
    </w:p>
    <w:p w14:paraId="467541B3" w14:textId="42E35BCC" w:rsidR="00A963C7" w:rsidRDefault="00A963C7" w:rsidP="008542D6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 w:val="20"/>
          <w:szCs w:val="24"/>
          <w:lang w:eastAsia="sk-SK"/>
        </w:rPr>
      </w:pPr>
    </w:p>
    <w:p w14:paraId="7764211E" w14:textId="6A89FF6F" w:rsidR="00CF53A0" w:rsidRDefault="00CF53A0" w:rsidP="008542D6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 w:val="20"/>
          <w:szCs w:val="24"/>
          <w:lang w:eastAsia="sk-SK"/>
        </w:rPr>
      </w:pPr>
    </w:p>
    <w:p w14:paraId="5C600418" w14:textId="77777777" w:rsidR="00CF53A0" w:rsidRPr="00120784" w:rsidRDefault="00CF53A0" w:rsidP="008542D6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 w:val="20"/>
          <w:szCs w:val="24"/>
          <w:lang w:eastAsia="sk-SK"/>
        </w:rPr>
      </w:pPr>
    </w:p>
    <w:p w14:paraId="241C84D4" w14:textId="774CEBF8" w:rsidR="00E94006" w:rsidRPr="00120784" w:rsidRDefault="001C19A0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0"/>
        </w:rPr>
      </w:pPr>
      <w:r w:rsidRPr="00120784">
        <w:rPr>
          <w:rFonts w:asciiTheme="minorHAnsi" w:hAnsiTheme="minorHAnsi" w:cstheme="minorHAnsi"/>
          <w:b/>
          <w:bCs/>
          <w:sz w:val="20"/>
        </w:rPr>
        <w:t>Žiadateľ</w:t>
      </w:r>
      <w:r w:rsidR="008224DA" w:rsidRPr="00120784">
        <w:rPr>
          <w:rFonts w:asciiTheme="minorHAnsi" w:hAnsiTheme="minorHAnsi" w:cstheme="minorHAnsi"/>
          <w:b/>
          <w:bCs/>
          <w:sz w:val="20"/>
        </w:rPr>
        <w:t xml:space="preserve"> o NFP</w:t>
      </w:r>
      <w:r w:rsidRPr="00120784">
        <w:rPr>
          <w:rFonts w:asciiTheme="minorHAnsi" w:hAnsiTheme="minorHAnsi" w:cstheme="minorHAnsi"/>
          <w:b/>
          <w:bCs/>
          <w:sz w:val="20"/>
        </w:rPr>
        <w:t xml:space="preserve"> si je vedomý právnych dôsledkov nepravdivého vyhlásenia o skutočnostiach uvedených v</w:t>
      </w:r>
      <w:r w:rsidR="00355D9D" w:rsidRPr="00120784">
        <w:rPr>
          <w:rFonts w:asciiTheme="minorHAnsi" w:hAnsiTheme="minorHAnsi" w:cstheme="minorHAnsi"/>
          <w:b/>
          <w:bCs/>
          <w:sz w:val="20"/>
        </w:rPr>
        <w:t> </w:t>
      </w:r>
      <w:r w:rsidR="00120784">
        <w:rPr>
          <w:rFonts w:asciiTheme="minorHAnsi" w:hAnsiTheme="minorHAnsi" w:cstheme="minorHAnsi"/>
          <w:b/>
          <w:bCs/>
          <w:sz w:val="20"/>
        </w:rPr>
        <w:t>tomto</w:t>
      </w:r>
      <w:r w:rsidR="00355D9D" w:rsidRPr="00120784">
        <w:rPr>
          <w:rFonts w:asciiTheme="minorHAnsi" w:hAnsiTheme="minorHAnsi" w:cstheme="minorHAnsi"/>
          <w:b/>
          <w:bCs/>
          <w:sz w:val="20"/>
        </w:rPr>
        <w:t xml:space="preserve"> čestn</w:t>
      </w:r>
      <w:r w:rsidR="00120784">
        <w:rPr>
          <w:rFonts w:asciiTheme="minorHAnsi" w:hAnsiTheme="minorHAnsi" w:cstheme="minorHAnsi"/>
          <w:b/>
          <w:bCs/>
          <w:sz w:val="20"/>
        </w:rPr>
        <w:t xml:space="preserve">om vyhlásení, vrátane prípadných trestnoprávnych dôsledkov </w:t>
      </w:r>
      <w:r w:rsidR="00E94006" w:rsidRPr="00120784">
        <w:rPr>
          <w:rFonts w:asciiTheme="minorHAnsi" w:hAnsiTheme="minorHAnsi" w:cstheme="minorHAnsi"/>
          <w:b/>
          <w:bCs/>
          <w:sz w:val="20"/>
        </w:rPr>
        <w:t>(napr</w:t>
      </w:r>
      <w:r w:rsidR="00F74DBB">
        <w:rPr>
          <w:rFonts w:asciiTheme="minorHAnsi" w:hAnsiTheme="minorHAnsi" w:cstheme="minorHAnsi"/>
          <w:b/>
          <w:bCs/>
          <w:sz w:val="20"/>
        </w:rPr>
        <w:t>. subvenčný podvod v súlade s §</w:t>
      </w:r>
      <w:r w:rsidR="00E94006" w:rsidRPr="00120784">
        <w:rPr>
          <w:rFonts w:asciiTheme="minorHAnsi" w:hAnsiTheme="minorHAnsi" w:cstheme="minorHAnsi"/>
          <w:b/>
          <w:bCs/>
          <w:sz w:val="20"/>
        </w:rPr>
        <w:t>225 Trestného zákona, poškodzovanie finančných záujmov poškodzovanie finančných</w:t>
      </w:r>
      <w:r w:rsidR="008D412D" w:rsidRPr="00120784">
        <w:rPr>
          <w:rFonts w:asciiTheme="minorHAnsi" w:hAnsiTheme="minorHAnsi" w:cstheme="minorHAnsi"/>
          <w:b/>
          <w:bCs/>
          <w:sz w:val="20"/>
        </w:rPr>
        <w:t xml:space="preserve"> </w:t>
      </w:r>
      <w:r w:rsidR="00E94006" w:rsidRPr="00120784">
        <w:rPr>
          <w:rFonts w:asciiTheme="minorHAnsi" w:hAnsiTheme="minorHAnsi" w:cstheme="minorHAnsi"/>
          <w:b/>
          <w:bCs/>
          <w:sz w:val="20"/>
        </w:rPr>
        <w:t>záujmov Európs</w:t>
      </w:r>
      <w:r w:rsidR="00F74DBB">
        <w:rPr>
          <w:rFonts w:asciiTheme="minorHAnsi" w:hAnsiTheme="minorHAnsi" w:cstheme="minorHAnsi"/>
          <w:b/>
          <w:bCs/>
          <w:sz w:val="20"/>
        </w:rPr>
        <w:t>kych spoločenstiev v súlade s §</w:t>
      </w:r>
      <w:r w:rsidR="00E94006" w:rsidRPr="00120784">
        <w:rPr>
          <w:rFonts w:asciiTheme="minorHAnsi" w:hAnsiTheme="minorHAnsi" w:cstheme="minorHAnsi"/>
          <w:b/>
          <w:bCs/>
          <w:sz w:val="20"/>
        </w:rPr>
        <w:t>261 Trestného zákona,</w:t>
      </w:r>
      <w:r w:rsidR="00F74DBB">
        <w:rPr>
          <w:rFonts w:asciiTheme="minorHAnsi" w:hAnsiTheme="minorHAnsi" w:cstheme="minorHAnsi"/>
          <w:b/>
          <w:bCs/>
          <w:sz w:val="20"/>
        </w:rPr>
        <w:t>).</w:t>
      </w:r>
    </w:p>
    <w:p w14:paraId="43E46D2B" w14:textId="77777777" w:rsidR="00B539CC" w:rsidRPr="00120784" w:rsidRDefault="00B539CC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120784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120784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0"/>
              </w:rPr>
            </w:pP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>Titul, m</w:t>
            </w:r>
            <w:r w:rsidR="001C19A0" w:rsidRPr="00120784">
              <w:rPr>
                <w:rFonts w:asciiTheme="minorHAnsi" w:hAnsiTheme="minorHAnsi" w:cstheme="minorHAnsi"/>
                <w:bCs/>
                <w:iCs/>
                <w:sz w:val="20"/>
              </w:rPr>
              <w:t>eno a</w:t>
            </w: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> </w:t>
            </w:r>
            <w:r w:rsidR="001C19A0" w:rsidRPr="00120784">
              <w:rPr>
                <w:rFonts w:asciiTheme="minorHAnsi" w:hAnsiTheme="minorHAnsi" w:cstheme="minorHAnsi"/>
                <w:bCs/>
                <w:iCs/>
                <w:sz w:val="20"/>
              </w:rPr>
              <w:t>priezvisko</w:t>
            </w: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 xml:space="preserve"> štatutárneho zástupcu</w:t>
            </w:r>
            <w:r w:rsidR="001C19A0" w:rsidRPr="00120784">
              <w:rPr>
                <w:rFonts w:asciiTheme="minorHAnsi" w:hAnsiTheme="minorHAnsi" w:cstheme="minorHAnsi"/>
                <w:bCs/>
                <w:iCs/>
                <w:sz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120784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</w:rPr>
            </w:pPr>
          </w:p>
        </w:tc>
      </w:tr>
      <w:tr w:rsidR="001C19A0" w:rsidRPr="00120784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5D057151" w:rsidR="001C19A0" w:rsidRPr="00120784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</w:rPr>
            </w:pP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>Podpis a pečiatka</w:t>
            </w:r>
            <w:r w:rsidR="00F74DBB">
              <w:rPr>
                <w:rStyle w:val="Odkaznapoznmkupodiarou"/>
                <w:rFonts w:asciiTheme="minorHAnsi" w:hAnsiTheme="minorHAnsi"/>
                <w:bCs/>
                <w:iCs/>
                <w:sz w:val="20"/>
              </w:rPr>
              <w:footnoteReference w:id="2"/>
            </w: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120784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</w:rPr>
            </w:pPr>
          </w:p>
        </w:tc>
      </w:tr>
      <w:tr w:rsidR="001C19A0" w:rsidRPr="00120784" w14:paraId="241C84E1" w14:textId="77777777" w:rsidTr="00334088">
        <w:tc>
          <w:tcPr>
            <w:tcW w:w="3060" w:type="dxa"/>
          </w:tcPr>
          <w:p w14:paraId="241C84DF" w14:textId="63974288" w:rsidR="001C19A0" w:rsidRPr="00120784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</w:rPr>
            </w:pP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>Miesto a d</w:t>
            </w:r>
            <w:r w:rsidR="001C19A0" w:rsidRPr="00120784">
              <w:rPr>
                <w:rFonts w:asciiTheme="minorHAnsi" w:hAnsiTheme="minorHAnsi" w:cstheme="minorHAnsi"/>
                <w:bCs/>
                <w:iCs/>
                <w:sz w:val="20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120784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</w:rPr>
            </w:pPr>
          </w:p>
        </w:tc>
      </w:tr>
    </w:tbl>
    <w:p w14:paraId="241C84E2" w14:textId="77777777" w:rsidR="001C19A0" w:rsidRPr="00120784" w:rsidRDefault="001C19A0" w:rsidP="008542D6">
      <w:pPr>
        <w:spacing w:after="120"/>
        <w:jc w:val="both"/>
        <w:rPr>
          <w:rFonts w:asciiTheme="minorHAnsi" w:hAnsiTheme="minorHAnsi" w:cstheme="minorHAnsi"/>
          <w:sz w:val="20"/>
        </w:rPr>
      </w:pPr>
    </w:p>
    <w:sectPr w:rsidR="001C19A0" w:rsidRPr="00120784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75EAB" w14:textId="77777777" w:rsidR="004703FF" w:rsidRDefault="004703FF">
      <w:r>
        <w:separator/>
      </w:r>
    </w:p>
  </w:endnote>
  <w:endnote w:type="continuationSeparator" w:id="0">
    <w:p w14:paraId="68625D8D" w14:textId="77777777" w:rsidR="004703FF" w:rsidRDefault="004703FF">
      <w:r>
        <w:continuationSeparator/>
      </w:r>
    </w:p>
  </w:endnote>
  <w:endnote w:type="continuationNotice" w:id="1">
    <w:p w14:paraId="7C30C194" w14:textId="77777777" w:rsidR="004703FF" w:rsidRDefault="004703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C8526" w14:textId="2FD4628C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5B382A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9D536" w14:textId="77777777" w:rsidR="004703FF" w:rsidRDefault="004703FF">
      <w:r>
        <w:separator/>
      </w:r>
    </w:p>
  </w:footnote>
  <w:footnote w:type="continuationSeparator" w:id="0">
    <w:p w14:paraId="43E75C58" w14:textId="77777777" w:rsidR="004703FF" w:rsidRDefault="004703FF">
      <w:r>
        <w:continuationSeparator/>
      </w:r>
    </w:p>
  </w:footnote>
  <w:footnote w:type="continuationNotice" w:id="1">
    <w:p w14:paraId="1716DA84" w14:textId="77777777" w:rsidR="004703FF" w:rsidRDefault="004703FF"/>
  </w:footnote>
  <w:footnote w:id="2">
    <w:p w14:paraId="34D923BE" w14:textId="259B7F18" w:rsidR="00F74DBB" w:rsidRDefault="00F74DBB">
      <w:pPr>
        <w:pStyle w:val="Textpoznmkypodiarou"/>
      </w:pPr>
      <w:r w:rsidRPr="00F74DBB">
        <w:rPr>
          <w:rStyle w:val="Odkaznapoznmkupodiarou"/>
          <w:rFonts w:asciiTheme="minorHAnsi" w:hAnsiTheme="minorHAnsi"/>
          <w:sz w:val="18"/>
          <w:szCs w:val="18"/>
        </w:rPr>
        <w:footnoteRef/>
      </w:r>
      <w:r>
        <w:t xml:space="preserve"> </w:t>
      </w:r>
      <w:r w:rsidRPr="00F74DBB">
        <w:rPr>
          <w:rFonts w:asciiTheme="minorHAnsi" w:hAnsiTheme="minorHAnsi"/>
          <w:sz w:val="18"/>
          <w:szCs w:val="18"/>
        </w:rPr>
        <w:t>V prípade, ak si žiadateľ nestanovil v zriaďovacích listinách používanie pečiatky, overenie je uskutočnené iba podpisom štatutárneho orgánu žiadateľa.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77777777" w:rsidR="00333663" w:rsidRDefault="0033366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7C74"/>
    <w:rsid w:val="000115FD"/>
    <w:rsid w:val="00015E3B"/>
    <w:rsid w:val="00025421"/>
    <w:rsid w:val="00030075"/>
    <w:rsid w:val="00033724"/>
    <w:rsid w:val="00034AF5"/>
    <w:rsid w:val="0003737D"/>
    <w:rsid w:val="00042138"/>
    <w:rsid w:val="00046033"/>
    <w:rsid w:val="00052350"/>
    <w:rsid w:val="0005321F"/>
    <w:rsid w:val="00061BF5"/>
    <w:rsid w:val="0006308D"/>
    <w:rsid w:val="0007189C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5016"/>
    <w:rsid w:val="000C1007"/>
    <w:rsid w:val="000C21C5"/>
    <w:rsid w:val="000C24AA"/>
    <w:rsid w:val="000C4F77"/>
    <w:rsid w:val="000C6001"/>
    <w:rsid w:val="000C6A8C"/>
    <w:rsid w:val="000D0865"/>
    <w:rsid w:val="000D2860"/>
    <w:rsid w:val="000E2D49"/>
    <w:rsid w:val="000F3A34"/>
    <w:rsid w:val="000F494A"/>
    <w:rsid w:val="000F52D6"/>
    <w:rsid w:val="001035DB"/>
    <w:rsid w:val="00113E84"/>
    <w:rsid w:val="00116EF9"/>
    <w:rsid w:val="00120784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3623"/>
    <w:rsid w:val="002E43C8"/>
    <w:rsid w:val="002F4BF4"/>
    <w:rsid w:val="003034EF"/>
    <w:rsid w:val="0030688D"/>
    <w:rsid w:val="003070AF"/>
    <w:rsid w:val="003071FC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6DCB"/>
    <w:rsid w:val="00450109"/>
    <w:rsid w:val="00453211"/>
    <w:rsid w:val="00455C77"/>
    <w:rsid w:val="00457BE3"/>
    <w:rsid w:val="00465E7A"/>
    <w:rsid w:val="00466F0B"/>
    <w:rsid w:val="004703FF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D04F8"/>
    <w:rsid w:val="004D2DD3"/>
    <w:rsid w:val="004D3C33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973"/>
    <w:rsid w:val="00506CC8"/>
    <w:rsid w:val="00507182"/>
    <w:rsid w:val="00507AF5"/>
    <w:rsid w:val="00514414"/>
    <w:rsid w:val="00523052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382A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77CD"/>
    <w:rsid w:val="00633A7B"/>
    <w:rsid w:val="00636A24"/>
    <w:rsid w:val="006401CC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31A5"/>
    <w:rsid w:val="00744B1D"/>
    <w:rsid w:val="00744F20"/>
    <w:rsid w:val="00745432"/>
    <w:rsid w:val="00747E5D"/>
    <w:rsid w:val="00753CDB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C8D"/>
    <w:rsid w:val="00842EE1"/>
    <w:rsid w:val="008473A8"/>
    <w:rsid w:val="008542D6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6EF6"/>
    <w:rsid w:val="00980DFE"/>
    <w:rsid w:val="00981EF0"/>
    <w:rsid w:val="00984ADA"/>
    <w:rsid w:val="0098730A"/>
    <w:rsid w:val="009A0282"/>
    <w:rsid w:val="009A3209"/>
    <w:rsid w:val="009A3B8E"/>
    <w:rsid w:val="009A472B"/>
    <w:rsid w:val="009B05F3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661B"/>
    <w:rsid w:val="00A00944"/>
    <w:rsid w:val="00A030C0"/>
    <w:rsid w:val="00A1471B"/>
    <w:rsid w:val="00A20960"/>
    <w:rsid w:val="00A27141"/>
    <w:rsid w:val="00A371FA"/>
    <w:rsid w:val="00A54415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63C7"/>
    <w:rsid w:val="00AA3601"/>
    <w:rsid w:val="00AA62A6"/>
    <w:rsid w:val="00AA7924"/>
    <w:rsid w:val="00AB2916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34C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53A0"/>
    <w:rsid w:val="00CF771E"/>
    <w:rsid w:val="00D04744"/>
    <w:rsid w:val="00D0695E"/>
    <w:rsid w:val="00D1058D"/>
    <w:rsid w:val="00D15678"/>
    <w:rsid w:val="00D15D06"/>
    <w:rsid w:val="00D16AA4"/>
    <w:rsid w:val="00D24CA7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DF4D6E"/>
    <w:rsid w:val="00E05632"/>
    <w:rsid w:val="00E113DA"/>
    <w:rsid w:val="00E21D78"/>
    <w:rsid w:val="00E241E6"/>
    <w:rsid w:val="00E349BC"/>
    <w:rsid w:val="00E3563F"/>
    <w:rsid w:val="00E379BF"/>
    <w:rsid w:val="00E41113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48D2"/>
    <w:rsid w:val="00EC76BD"/>
    <w:rsid w:val="00ED3719"/>
    <w:rsid w:val="00ED5855"/>
    <w:rsid w:val="00EE382C"/>
    <w:rsid w:val="00EE79E3"/>
    <w:rsid w:val="00EF6780"/>
    <w:rsid w:val="00EF68FC"/>
    <w:rsid w:val="00F0377E"/>
    <w:rsid w:val="00F06559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A7E"/>
    <w:rsid w:val="00F74DBB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1DC7E5-6126-4D94-8B1B-E18E9DB4FC1E}"/>
</file>

<file path=customXml/itemProps2.xml><?xml version="1.0" encoding="utf-8"?>
<ds:datastoreItem xmlns:ds="http://schemas.openxmlformats.org/officeDocument/2006/customXml" ds:itemID="{FA5CBC8E-48BF-425D-948F-0322DFC02E32}"/>
</file>

<file path=customXml/itemProps3.xml><?xml version="1.0" encoding="utf-8"?>
<ds:datastoreItem xmlns:ds="http://schemas.openxmlformats.org/officeDocument/2006/customXml" ds:itemID="{A75AFC27-B9EA-475D-8711-2A2BDE136049}"/>
</file>

<file path=customXml/itemProps4.xml><?xml version="1.0" encoding="utf-8"?>
<ds:datastoreItem xmlns:ds="http://schemas.openxmlformats.org/officeDocument/2006/customXml" ds:itemID="{CB4D99F6-E4CB-4B86-AE74-CCC7D3469B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 12</cp:lastModifiedBy>
  <cp:revision>32</cp:revision>
  <cp:lastPrinted>2013-03-12T01:20:00Z</cp:lastPrinted>
  <dcterms:created xsi:type="dcterms:W3CDTF">2016-05-13T13:51:00Z</dcterms:created>
  <dcterms:modified xsi:type="dcterms:W3CDTF">2020-09-14T07:56:00Z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