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11385340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CD1284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5B7E1A" w:rsidRPr="005B7E1A">
        <w:rPr>
          <w:color w:val="000000"/>
          <w:lang w:eastAsia="ar-SA"/>
        </w:rPr>
        <w:t xml:space="preserve"> </w:t>
      </w:r>
      <w:r w:rsidR="005B7E1A" w:rsidRPr="005B7E1A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</w:t>
      </w:r>
      <w:r w:rsidR="00CD1284">
        <w:rPr>
          <w:rFonts w:ascii="Calibri" w:hAnsi="Calibri"/>
          <w:bCs/>
          <w:color w:val="000000"/>
          <w:sz w:val="24"/>
          <w:szCs w:val="24"/>
        </w:rPr>
        <w:t>á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 xml:space="preserve"> na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 xml:space="preserve"> podporu </w:t>
      </w:r>
      <w:r w:rsidR="005B7E1A" w:rsidRPr="005B7E1A">
        <w:rPr>
          <w:rFonts w:ascii="Calibri" w:hAnsi="Calibri"/>
          <w:bCs/>
          <w:color w:val="000000"/>
          <w:sz w:val="24"/>
          <w:szCs w:val="24"/>
        </w:rPr>
        <w:t xml:space="preserve">komplexného prístupu v obciach 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>v prostredí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985577">
        <w:rPr>
          <w:rFonts w:ascii="Calibri" w:hAnsi="Calibri"/>
          <w:b/>
          <w:bCs/>
          <w:color w:val="000000"/>
          <w:sz w:val="24"/>
          <w:szCs w:val="24"/>
        </w:rPr>
        <w:t>2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bookmarkStart w:id="0" w:name="_GoBack"/>
      <w:bookmarkEnd w:id="0"/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15E4C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4EAB9B62" w:rsidR="00215E4C" w:rsidRPr="00DC09D5" w:rsidRDefault="00B63BC3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Katarína </w:t>
            </w:r>
            <w:proofErr w:type="spellStart"/>
            <w:r>
              <w:rPr>
                <w:rFonts w:ascii="Calibri" w:hAnsi="Calibri"/>
                <w:color w:val="000000"/>
              </w:rPr>
              <w:t>Dúcka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215E4C" w:rsidRPr="00172387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215E4C" w:rsidRPr="00222DDC" w14:paraId="0CE437D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08D9214D" w:rsidR="00215E4C" w:rsidRPr="00DC09D5" w:rsidRDefault="00B63BC3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Ján </w:t>
            </w:r>
            <w:proofErr w:type="spellStart"/>
            <w:r>
              <w:rPr>
                <w:rFonts w:ascii="Calibri" w:hAnsi="Calibri"/>
                <w:color w:val="000000"/>
              </w:rPr>
              <w:t>Purc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215E4C" w:rsidRPr="001B28AF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1502C" w14:textId="77777777" w:rsidR="00303B1A" w:rsidRDefault="00303B1A" w:rsidP="00BC6B47">
      <w:pPr>
        <w:spacing w:after="0" w:line="240" w:lineRule="auto"/>
      </w:pPr>
      <w:r>
        <w:separator/>
      </w:r>
    </w:p>
  </w:endnote>
  <w:endnote w:type="continuationSeparator" w:id="0">
    <w:p w14:paraId="439162FF" w14:textId="77777777" w:rsidR="00303B1A" w:rsidRDefault="00303B1A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B13B0" w14:textId="77777777" w:rsidR="00303B1A" w:rsidRDefault="00303B1A" w:rsidP="00BC6B47">
      <w:pPr>
        <w:spacing w:after="0" w:line="240" w:lineRule="auto"/>
      </w:pPr>
      <w:r>
        <w:separator/>
      </w:r>
    </w:p>
  </w:footnote>
  <w:footnote w:type="continuationSeparator" w:id="0">
    <w:p w14:paraId="58EEB2D6" w14:textId="77777777" w:rsidR="00303B1A" w:rsidRDefault="00303B1A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03B1A"/>
    <w:rsid w:val="003236EC"/>
    <w:rsid w:val="003E6D43"/>
    <w:rsid w:val="003F089D"/>
    <w:rsid w:val="0041626A"/>
    <w:rsid w:val="0043296C"/>
    <w:rsid w:val="004A2FE5"/>
    <w:rsid w:val="00592556"/>
    <w:rsid w:val="005B7E1A"/>
    <w:rsid w:val="006229C3"/>
    <w:rsid w:val="00624049"/>
    <w:rsid w:val="006477A2"/>
    <w:rsid w:val="006C3292"/>
    <w:rsid w:val="007443CB"/>
    <w:rsid w:val="007730CD"/>
    <w:rsid w:val="00846FA2"/>
    <w:rsid w:val="00881752"/>
    <w:rsid w:val="0088645E"/>
    <w:rsid w:val="00946036"/>
    <w:rsid w:val="00952438"/>
    <w:rsid w:val="00985577"/>
    <w:rsid w:val="00AF1656"/>
    <w:rsid w:val="00B14282"/>
    <w:rsid w:val="00B45D82"/>
    <w:rsid w:val="00B63BC3"/>
    <w:rsid w:val="00BC6B47"/>
    <w:rsid w:val="00BD0FD8"/>
    <w:rsid w:val="00C5347F"/>
    <w:rsid w:val="00C578C2"/>
    <w:rsid w:val="00CD1284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11</cp:revision>
  <dcterms:created xsi:type="dcterms:W3CDTF">2021-02-09T13:56:00Z</dcterms:created>
  <dcterms:modified xsi:type="dcterms:W3CDTF">2021-07-07T08:31:00Z</dcterms:modified>
</cp:coreProperties>
</file>