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88625" w14:textId="530FBF2B" w:rsidR="00DB16BD" w:rsidRPr="00C6297E" w:rsidRDefault="00C15A7A" w:rsidP="00B41746">
      <w:pPr>
        <w:jc w:val="right"/>
        <w:rPr>
          <w:rFonts w:asciiTheme="minorHAnsi" w:hAnsiTheme="minorHAnsi" w:cstheme="minorHAnsi"/>
          <w:i/>
          <w:sz w:val="22"/>
          <w:szCs w:val="22"/>
        </w:rPr>
      </w:pPr>
      <w:bookmarkStart w:id="0" w:name="_GoBack"/>
      <w:bookmarkEnd w:id="0"/>
      <w:r w:rsidRPr="009C39C1">
        <w:rPr>
          <w:rFonts w:ascii="Arial" w:hAnsi="Arial" w:cs="Arial"/>
          <w:sz w:val="22"/>
          <w:szCs w:val="22"/>
        </w:rPr>
        <w:tab/>
      </w:r>
      <w:r w:rsidRPr="009C39C1">
        <w:rPr>
          <w:rFonts w:ascii="Arial" w:hAnsi="Arial" w:cs="Arial"/>
          <w:sz w:val="22"/>
          <w:szCs w:val="22"/>
        </w:rPr>
        <w:tab/>
      </w:r>
      <w:r w:rsidR="005A073D" w:rsidRPr="00C6297E">
        <w:rPr>
          <w:rFonts w:asciiTheme="minorHAnsi" w:hAnsiTheme="minorHAnsi" w:cstheme="minorHAnsi"/>
          <w:i/>
          <w:sz w:val="22"/>
          <w:szCs w:val="22"/>
        </w:rPr>
        <w:t xml:space="preserve">Príloha č. </w:t>
      </w:r>
      <w:r w:rsidR="00874411">
        <w:rPr>
          <w:rFonts w:asciiTheme="minorHAnsi" w:hAnsiTheme="minorHAnsi" w:cstheme="minorHAnsi"/>
          <w:i/>
          <w:sz w:val="22"/>
          <w:szCs w:val="22"/>
        </w:rPr>
        <w:t>5</w:t>
      </w:r>
      <w:r w:rsidR="005A073D" w:rsidRPr="00C6297E">
        <w:rPr>
          <w:rFonts w:asciiTheme="minorHAnsi" w:hAnsiTheme="minorHAnsi" w:cstheme="minorHAnsi"/>
          <w:i/>
          <w:sz w:val="22"/>
          <w:szCs w:val="22"/>
        </w:rPr>
        <w:t xml:space="preserve"> výzvy</w:t>
      </w:r>
      <w:r w:rsidR="00DB16BD" w:rsidRPr="00C6297E">
        <w:rPr>
          <w:rFonts w:asciiTheme="minorHAnsi" w:hAnsiTheme="minorHAnsi" w:cstheme="minorHAnsi"/>
          <w:i/>
          <w:sz w:val="22"/>
          <w:szCs w:val="22"/>
        </w:rPr>
        <w:t xml:space="preserve"> </w:t>
      </w:r>
    </w:p>
    <w:p w14:paraId="75A664BD" w14:textId="77777777" w:rsidR="00FA3B2E" w:rsidRDefault="00FA3B2E" w:rsidP="00FC3A6C">
      <w:pPr>
        <w:tabs>
          <w:tab w:val="center" w:pos="4536"/>
          <w:tab w:val="center" w:pos="7002"/>
          <w:tab w:val="right" w:pos="9072"/>
          <w:tab w:val="left" w:pos="11395"/>
        </w:tabs>
        <w:jc w:val="center"/>
        <w:rPr>
          <w:rFonts w:asciiTheme="minorHAnsi" w:hAnsiTheme="minorHAnsi" w:cstheme="minorHAnsi"/>
          <w:b/>
          <w:sz w:val="22"/>
          <w:szCs w:val="22"/>
        </w:rPr>
      </w:pPr>
    </w:p>
    <w:p w14:paraId="6A54A637" w14:textId="07CD4FEA" w:rsidR="00C6297E" w:rsidRPr="00AE7491" w:rsidRDefault="00FC3A6C" w:rsidP="00C96DD6">
      <w:pPr>
        <w:tabs>
          <w:tab w:val="center" w:pos="4536"/>
          <w:tab w:val="center" w:pos="7002"/>
          <w:tab w:val="right" w:pos="9072"/>
          <w:tab w:val="left" w:pos="11395"/>
        </w:tabs>
        <w:ind w:left="1128" w:firstLine="4536"/>
        <w:rPr>
          <w:rFonts w:asciiTheme="minorHAnsi" w:hAnsiTheme="minorHAnsi" w:cstheme="minorHAnsi"/>
          <w:b/>
        </w:rPr>
      </w:pPr>
      <w:r w:rsidRPr="00AE7491">
        <w:rPr>
          <w:rFonts w:asciiTheme="minorHAnsi" w:hAnsiTheme="minorHAnsi" w:cstheme="minorHAnsi"/>
          <w:b/>
        </w:rPr>
        <w:t xml:space="preserve">Zoznam </w:t>
      </w:r>
      <w:r w:rsidR="00DB4B05" w:rsidRPr="00AE7491">
        <w:rPr>
          <w:rFonts w:asciiTheme="minorHAnsi" w:hAnsiTheme="minorHAnsi" w:cstheme="minorHAnsi"/>
          <w:b/>
        </w:rPr>
        <w:t xml:space="preserve">ďalších </w:t>
      </w:r>
      <w:r w:rsidRPr="00AE7491">
        <w:rPr>
          <w:rFonts w:asciiTheme="minorHAnsi" w:hAnsiTheme="minorHAnsi" w:cstheme="minorHAnsi"/>
          <w:b/>
        </w:rPr>
        <w:t xml:space="preserve">údajov </w:t>
      </w:r>
    </w:p>
    <w:p w14:paraId="5FB94297" w14:textId="77777777" w:rsidR="00EE0517" w:rsidRPr="00AE7491" w:rsidRDefault="00EE0517" w:rsidP="00EE0517">
      <w:pPr>
        <w:pStyle w:val="Default"/>
        <w:rPr>
          <w:rFonts w:ascii="Calibri" w:hAnsi="Calibri" w:cs="Calibri"/>
        </w:rPr>
      </w:pPr>
    </w:p>
    <w:p w14:paraId="613C77D7" w14:textId="24D2F840" w:rsidR="00EE0517" w:rsidRPr="00142D51" w:rsidRDefault="00EE0517" w:rsidP="003B183C">
      <w:pPr>
        <w:pStyle w:val="Odsekzoznamu"/>
        <w:numPr>
          <w:ilvl w:val="0"/>
          <w:numId w:val="2"/>
        </w:numPr>
        <w:shd w:val="clear" w:color="auto" w:fill="1F3864" w:themeFill="accent5" w:themeFillShade="80"/>
        <w:autoSpaceDE w:val="0"/>
        <w:autoSpaceDN w:val="0"/>
        <w:adjustRightInd w:val="0"/>
        <w:rPr>
          <w:rStyle w:val="Siln"/>
          <w:rFonts w:asciiTheme="minorHAnsi" w:hAnsiTheme="minorHAnsi"/>
          <w:sz w:val="22"/>
          <w:szCs w:val="22"/>
          <w:lang w:eastAsia="en-US"/>
        </w:rPr>
      </w:pPr>
      <w:r w:rsidRPr="00142D51">
        <w:rPr>
          <w:rStyle w:val="Siln"/>
          <w:rFonts w:asciiTheme="minorHAnsi" w:hAnsiTheme="minorHAnsi"/>
          <w:sz w:val="22"/>
          <w:szCs w:val="22"/>
          <w:lang w:eastAsia="en-US"/>
        </w:rPr>
        <w:t xml:space="preserve">Sledované údaje pre potreby SO </w:t>
      </w:r>
    </w:p>
    <w:p w14:paraId="6B460D1F" w14:textId="1E8C4B65" w:rsidR="00EE0517" w:rsidRPr="00142D51" w:rsidRDefault="00EE0517" w:rsidP="003B183C">
      <w:pPr>
        <w:pStyle w:val="Odsekzoznamu"/>
        <w:numPr>
          <w:ilvl w:val="1"/>
          <w:numId w:val="2"/>
        </w:numPr>
        <w:shd w:val="clear" w:color="auto" w:fill="DEEAF6" w:themeFill="accent1" w:themeFillTint="33"/>
        <w:tabs>
          <w:tab w:val="center" w:pos="4536"/>
          <w:tab w:val="center" w:pos="7002"/>
          <w:tab w:val="right" w:pos="9072"/>
          <w:tab w:val="left" w:pos="11395"/>
        </w:tabs>
        <w:ind w:left="426" w:hanging="426"/>
        <w:jc w:val="both"/>
        <w:rPr>
          <w:rFonts w:ascii="Calibri" w:hAnsi="Calibri" w:cstheme="minorHAnsi"/>
          <w:b/>
          <w:sz w:val="20"/>
          <w:szCs w:val="20"/>
        </w:rPr>
      </w:pPr>
      <w:r w:rsidRPr="00142D51">
        <w:rPr>
          <w:rFonts w:ascii="Calibri" w:eastAsiaTheme="minorHAnsi" w:hAnsi="Calibri" w:cs="Calibri"/>
          <w:b/>
          <w:bCs/>
          <w:color w:val="000000"/>
          <w:sz w:val="20"/>
          <w:szCs w:val="20"/>
          <w:lang w:eastAsia="en-US"/>
        </w:rPr>
        <w:t>Sledované údaje pre potreby SO v čase realizácie projektu</w:t>
      </w:r>
      <w:r w:rsidRPr="00142D51">
        <w:rPr>
          <w:rStyle w:val="Odkaznapoznmkupodiarou"/>
          <w:rFonts w:ascii="Calibri" w:hAnsi="Calibri"/>
          <w:b/>
          <w:sz w:val="20"/>
          <w:szCs w:val="20"/>
        </w:rPr>
        <w:footnoteReference w:id="1"/>
      </w:r>
    </w:p>
    <w:p w14:paraId="11AA934D" w14:textId="77777777" w:rsidR="00EE0517" w:rsidRDefault="00EE0517" w:rsidP="00D63C11">
      <w:pPr>
        <w:tabs>
          <w:tab w:val="center" w:pos="4536"/>
          <w:tab w:val="center" w:pos="7002"/>
          <w:tab w:val="right" w:pos="9072"/>
          <w:tab w:val="left" w:pos="11395"/>
        </w:tabs>
        <w:jc w:val="both"/>
        <w:rPr>
          <w:rFonts w:asciiTheme="minorHAnsi" w:hAnsiTheme="minorHAnsi" w:cstheme="minorHAnsi"/>
          <w:b/>
          <w:sz w:val="20"/>
          <w:szCs w:val="20"/>
        </w:rPr>
      </w:pPr>
    </w:p>
    <w:p w14:paraId="6CC84478" w14:textId="21BF4467" w:rsidR="00507D2A" w:rsidRDefault="00D63C11" w:rsidP="00D63C11">
      <w:pPr>
        <w:tabs>
          <w:tab w:val="center" w:pos="4536"/>
          <w:tab w:val="center" w:pos="7002"/>
          <w:tab w:val="right" w:pos="9072"/>
          <w:tab w:val="left" w:pos="11395"/>
        </w:tabs>
        <w:jc w:val="both"/>
        <w:rPr>
          <w:rFonts w:asciiTheme="minorHAnsi" w:hAnsiTheme="minorHAnsi" w:cstheme="minorHAnsi"/>
          <w:b/>
          <w:sz w:val="20"/>
          <w:szCs w:val="20"/>
        </w:rPr>
      </w:pPr>
      <w:r w:rsidRPr="00D63C11">
        <w:rPr>
          <w:rFonts w:asciiTheme="minorHAnsi" w:hAnsiTheme="minorHAnsi" w:cstheme="minorHAnsi"/>
          <w:b/>
          <w:sz w:val="20"/>
          <w:szCs w:val="20"/>
        </w:rPr>
        <w:t xml:space="preserve">Typ aktivity </w:t>
      </w:r>
      <w:r w:rsidR="003A124B">
        <w:rPr>
          <w:rFonts w:asciiTheme="minorHAnsi" w:hAnsiTheme="minorHAnsi" w:cstheme="minorHAnsi"/>
          <w:b/>
          <w:sz w:val="20"/>
          <w:szCs w:val="20"/>
        </w:rPr>
        <w:t>B:</w:t>
      </w:r>
      <w:r w:rsidR="003A124B" w:rsidRPr="00D63C11">
        <w:rPr>
          <w:rFonts w:asciiTheme="minorHAnsi" w:hAnsiTheme="minorHAnsi" w:cstheme="minorHAnsi"/>
          <w:b/>
          <w:sz w:val="20"/>
          <w:szCs w:val="20"/>
        </w:rPr>
        <w:t xml:space="preserve"> </w:t>
      </w:r>
      <w:r w:rsidR="00E46826" w:rsidRPr="00EE0517">
        <w:rPr>
          <w:rFonts w:asciiTheme="minorHAnsi" w:hAnsiTheme="minorHAnsi" w:cstheme="minorHAnsi"/>
          <w:b/>
          <w:sz w:val="20"/>
          <w:szCs w:val="20"/>
        </w:rPr>
        <w:t xml:space="preserve">Podpora prístupu k pitnej vode v prostredí separovaných a segregovaných MRK s dôrazom na </w:t>
      </w:r>
      <w:r w:rsidR="00314CD9" w:rsidRPr="00EE0517">
        <w:rPr>
          <w:rFonts w:asciiTheme="minorHAnsi" w:hAnsiTheme="minorHAnsi" w:cstheme="minorHAnsi"/>
          <w:b/>
          <w:sz w:val="20"/>
          <w:szCs w:val="20"/>
        </w:rPr>
        <w:t>nízko nákladové</w:t>
      </w:r>
      <w:r w:rsidR="00E46826" w:rsidRPr="00EE0517">
        <w:rPr>
          <w:rFonts w:asciiTheme="minorHAnsi" w:hAnsiTheme="minorHAnsi" w:cstheme="minorHAnsi"/>
          <w:b/>
          <w:sz w:val="20"/>
          <w:szCs w:val="20"/>
        </w:rPr>
        <w:t xml:space="preserve"> opatrenia</w:t>
      </w:r>
      <w:r w:rsidR="00314CD9">
        <w:rPr>
          <w:rFonts w:asciiTheme="minorHAnsi" w:hAnsiTheme="minorHAnsi" w:cstheme="minorHAnsi"/>
          <w:b/>
          <w:sz w:val="20"/>
          <w:szCs w:val="20"/>
        </w:rPr>
        <w:t xml:space="preserve"> </w:t>
      </w:r>
      <w:r w:rsidR="00314CD9" w:rsidRPr="00314CD9">
        <w:rPr>
          <w:rFonts w:asciiTheme="minorHAnsi" w:hAnsiTheme="minorHAnsi" w:cstheme="minorHAnsi"/>
          <w:b/>
          <w:sz w:val="20"/>
          <w:szCs w:val="20"/>
        </w:rPr>
        <w:t>ako napr. vŕtanie studní</w:t>
      </w:r>
    </w:p>
    <w:p w14:paraId="7A924134" w14:textId="77777777" w:rsidR="00314CD9" w:rsidRPr="00D63C11" w:rsidRDefault="00314CD9" w:rsidP="00D63C11">
      <w:pPr>
        <w:tabs>
          <w:tab w:val="center" w:pos="4536"/>
          <w:tab w:val="center" w:pos="7002"/>
          <w:tab w:val="right" w:pos="9072"/>
          <w:tab w:val="left" w:pos="11395"/>
        </w:tabs>
        <w:jc w:val="both"/>
        <w:rPr>
          <w:rFonts w:asciiTheme="minorHAnsi" w:hAnsiTheme="minorHAnsi" w:cstheme="minorHAnsi"/>
          <w:b/>
          <w:sz w:val="20"/>
          <w:szCs w:val="20"/>
        </w:rPr>
      </w:pPr>
    </w:p>
    <w:tbl>
      <w:tblPr>
        <w:tblStyle w:val="Mriekatabuky"/>
        <w:tblW w:w="14034" w:type="dxa"/>
        <w:tblInd w:w="-5" w:type="dxa"/>
        <w:tblLook w:val="04A0" w:firstRow="1" w:lastRow="0" w:firstColumn="1" w:lastColumn="0" w:noHBand="0" w:noVBand="1"/>
      </w:tblPr>
      <w:tblGrid>
        <w:gridCol w:w="5245"/>
        <w:gridCol w:w="8789"/>
      </w:tblGrid>
      <w:tr w:rsidR="00E46826" w:rsidRPr="00D63C11" w14:paraId="79FFAC49" w14:textId="77777777" w:rsidTr="000F094A">
        <w:tc>
          <w:tcPr>
            <w:tcW w:w="5245" w:type="dxa"/>
            <w:shd w:val="clear" w:color="auto" w:fill="BDD6EE" w:themeFill="accent1" w:themeFillTint="66"/>
          </w:tcPr>
          <w:p w14:paraId="1470FD3F" w14:textId="77777777" w:rsidR="00E46826" w:rsidRPr="00D63C11" w:rsidRDefault="00E46826" w:rsidP="00E41418">
            <w:pPr>
              <w:spacing w:before="120" w:after="120"/>
              <w:jc w:val="center"/>
              <w:rPr>
                <w:rFonts w:asciiTheme="minorHAnsi" w:hAnsiTheme="minorHAnsi" w:cstheme="minorHAnsi"/>
                <w:b/>
                <w:sz w:val="20"/>
                <w:szCs w:val="20"/>
              </w:rPr>
            </w:pPr>
            <w:r w:rsidRPr="00D63C11">
              <w:rPr>
                <w:rFonts w:asciiTheme="minorHAnsi" w:hAnsiTheme="minorHAnsi" w:cstheme="minorHAnsi"/>
                <w:b/>
                <w:sz w:val="20"/>
                <w:szCs w:val="20"/>
              </w:rPr>
              <w:t xml:space="preserve">Sledovaný údaj projektu </w:t>
            </w:r>
          </w:p>
        </w:tc>
        <w:tc>
          <w:tcPr>
            <w:tcW w:w="8789" w:type="dxa"/>
            <w:shd w:val="clear" w:color="auto" w:fill="BDD6EE" w:themeFill="accent1" w:themeFillTint="66"/>
          </w:tcPr>
          <w:p w14:paraId="4DB0281D" w14:textId="77777777" w:rsidR="00E46826" w:rsidRPr="00D63C11" w:rsidRDefault="00E46826" w:rsidP="00E41418">
            <w:pPr>
              <w:spacing w:before="120" w:after="120"/>
              <w:jc w:val="center"/>
              <w:rPr>
                <w:rFonts w:asciiTheme="minorHAnsi" w:hAnsiTheme="minorHAnsi" w:cstheme="minorHAnsi"/>
                <w:b/>
                <w:sz w:val="20"/>
                <w:szCs w:val="20"/>
              </w:rPr>
            </w:pPr>
            <w:r w:rsidRPr="00D63C11">
              <w:rPr>
                <w:rFonts w:asciiTheme="minorHAnsi" w:hAnsiTheme="minorHAnsi" w:cstheme="minorHAnsi"/>
                <w:b/>
                <w:sz w:val="20"/>
                <w:szCs w:val="20"/>
              </w:rPr>
              <w:t>Definícia sledovaného údaju projektu</w:t>
            </w:r>
          </w:p>
        </w:tc>
      </w:tr>
      <w:tr w:rsidR="00E46826" w:rsidRPr="0059510F" w14:paraId="3A427155" w14:textId="77777777" w:rsidTr="000F094A">
        <w:tc>
          <w:tcPr>
            <w:tcW w:w="5245" w:type="dxa"/>
          </w:tcPr>
          <w:p w14:paraId="48999B0F" w14:textId="131875DC" w:rsidR="00E46826" w:rsidRPr="0059510F" w:rsidRDefault="00E46826" w:rsidP="00FE5FE1">
            <w:pPr>
              <w:tabs>
                <w:tab w:val="left" w:pos="2778"/>
              </w:tabs>
              <w:rPr>
                <w:rFonts w:asciiTheme="minorHAnsi" w:hAnsiTheme="minorHAnsi" w:cstheme="minorHAnsi"/>
                <w:sz w:val="20"/>
                <w:szCs w:val="20"/>
              </w:rPr>
            </w:pPr>
            <w:r>
              <w:rPr>
                <w:rFonts w:asciiTheme="minorHAnsi" w:hAnsiTheme="minorHAnsi" w:cstheme="minorHAnsi"/>
                <w:sz w:val="20"/>
                <w:szCs w:val="20"/>
              </w:rPr>
              <w:t xml:space="preserve">Počet </w:t>
            </w:r>
            <w:r w:rsidR="00FE5FE1">
              <w:rPr>
                <w:rFonts w:asciiTheme="minorHAnsi" w:hAnsiTheme="minorHAnsi" w:cstheme="minorHAnsi"/>
                <w:sz w:val="20"/>
                <w:szCs w:val="20"/>
              </w:rPr>
              <w:t xml:space="preserve">obydlí </w:t>
            </w:r>
            <w:r>
              <w:rPr>
                <w:rFonts w:asciiTheme="minorHAnsi" w:hAnsiTheme="minorHAnsi" w:cstheme="minorHAnsi"/>
                <w:sz w:val="20"/>
                <w:szCs w:val="20"/>
              </w:rPr>
              <w:t>MRK so zlepšeným prístupom k pitnej vode</w:t>
            </w:r>
          </w:p>
        </w:tc>
        <w:tc>
          <w:tcPr>
            <w:tcW w:w="8789" w:type="dxa"/>
          </w:tcPr>
          <w:p w14:paraId="47DE67D7" w14:textId="4AA7204F" w:rsidR="00E46826" w:rsidRDefault="00E46826" w:rsidP="001B34B3">
            <w:pPr>
              <w:jc w:val="both"/>
              <w:rPr>
                <w:rFonts w:asciiTheme="minorHAnsi" w:hAnsiTheme="minorHAnsi" w:cstheme="minorHAnsi"/>
                <w:sz w:val="20"/>
                <w:szCs w:val="20"/>
              </w:rPr>
            </w:pPr>
            <w:r>
              <w:rPr>
                <w:rFonts w:asciiTheme="minorHAnsi" w:hAnsiTheme="minorHAnsi" w:cstheme="minorHAnsi"/>
                <w:sz w:val="20"/>
                <w:szCs w:val="20"/>
              </w:rPr>
              <w:t xml:space="preserve">Súčet počtu </w:t>
            </w:r>
            <w:r w:rsidR="00FE5FE1">
              <w:rPr>
                <w:rFonts w:asciiTheme="minorHAnsi" w:hAnsiTheme="minorHAnsi" w:cstheme="minorHAnsi"/>
                <w:sz w:val="20"/>
                <w:szCs w:val="20"/>
              </w:rPr>
              <w:t>obydlí</w:t>
            </w:r>
            <w:r>
              <w:rPr>
                <w:rFonts w:asciiTheme="minorHAnsi" w:hAnsiTheme="minorHAnsi" w:cstheme="minorHAnsi"/>
                <w:sz w:val="20"/>
                <w:szCs w:val="20"/>
              </w:rPr>
              <w:t xml:space="preserve"> MRK, ktoré pred realizáciou projektu mali prístup k menej kvalitnému zdroju vodu a realizáciou aktivít projektu im bol zabezpečený prístup k pitnej vode, t.j. došlo ku zlepšeniu kvality vody. </w:t>
            </w:r>
            <w:r w:rsidRPr="001B34B3">
              <w:rPr>
                <w:rFonts w:asciiTheme="minorHAnsi" w:hAnsiTheme="minorHAnsi" w:cstheme="minorHAnsi"/>
                <w:sz w:val="20"/>
                <w:szCs w:val="20"/>
              </w:rPr>
              <w:t xml:space="preserve">Pod </w:t>
            </w:r>
            <w:r w:rsidR="008558D0" w:rsidRPr="001B34B3">
              <w:rPr>
                <w:rFonts w:asciiTheme="minorHAnsi" w:hAnsiTheme="minorHAnsi" w:cstheme="minorHAnsi"/>
                <w:sz w:val="20"/>
                <w:szCs w:val="20"/>
              </w:rPr>
              <w:t>obydlím</w:t>
            </w:r>
            <w:r w:rsidRPr="001B34B3">
              <w:rPr>
                <w:rFonts w:asciiTheme="minorHAnsi" w:hAnsiTheme="minorHAnsi" w:cstheme="minorHAnsi"/>
                <w:sz w:val="20"/>
                <w:szCs w:val="20"/>
              </w:rPr>
              <w:t xml:space="preserve"> MRK sa myslí </w:t>
            </w:r>
            <w:r w:rsidR="001B34B3" w:rsidRPr="001B34B3">
              <w:rPr>
                <w:rFonts w:asciiTheme="minorHAnsi" w:hAnsiTheme="minorHAnsi" w:cstheme="minorHAnsi"/>
                <w:sz w:val="20"/>
                <w:szCs w:val="20"/>
              </w:rPr>
              <w:t>priestor, ktorý slúži na bývanie a</w:t>
            </w:r>
            <w:r w:rsidRPr="001B34B3">
              <w:rPr>
                <w:rFonts w:asciiTheme="minorHAnsi" w:hAnsiTheme="minorHAnsi" w:cstheme="minorHAnsi"/>
                <w:sz w:val="20"/>
                <w:szCs w:val="20"/>
              </w:rPr>
              <w:t xml:space="preserve"> v ktorom žijú osoby MRK v danej lokalite</w:t>
            </w:r>
            <w:r w:rsidR="0024645B" w:rsidRPr="001B34B3">
              <w:rPr>
                <w:rFonts w:asciiTheme="minorHAnsi" w:hAnsiTheme="minorHAnsi" w:cstheme="minorHAnsi"/>
                <w:sz w:val="20"/>
                <w:szCs w:val="20"/>
              </w:rPr>
              <w:t>.</w:t>
            </w:r>
          </w:p>
        </w:tc>
      </w:tr>
      <w:tr w:rsidR="00E46826" w:rsidRPr="0059510F" w14:paraId="4BDE600F" w14:textId="77777777" w:rsidTr="000F094A">
        <w:tc>
          <w:tcPr>
            <w:tcW w:w="5245" w:type="dxa"/>
          </w:tcPr>
          <w:p w14:paraId="3FB57856" w14:textId="29F44D0F" w:rsidR="00E46826" w:rsidRPr="0059510F" w:rsidRDefault="00E46826" w:rsidP="00FE5FE1">
            <w:pPr>
              <w:tabs>
                <w:tab w:val="left" w:pos="2778"/>
              </w:tabs>
              <w:rPr>
                <w:rFonts w:asciiTheme="minorHAnsi" w:hAnsiTheme="minorHAnsi" w:cstheme="minorHAnsi"/>
                <w:sz w:val="20"/>
                <w:szCs w:val="20"/>
              </w:rPr>
            </w:pPr>
            <w:r>
              <w:rPr>
                <w:rFonts w:asciiTheme="minorHAnsi" w:hAnsiTheme="minorHAnsi" w:cstheme="minorHAnsi"/>
                <w:sz w:val="20"/>
                <w:szCs w:val="20"/>
              </w:rPr>
              <w:t xml:space="preserve">Počet </w:t>
            </w:r>
            <w:r w:rsidR="00FE5FE1">
              <w:rPr>
                <w:rFonts w:asciiTheme="minorHAnsi" w:hAnsiTheme="minorHAnsi" w:cstheme="minorHAnsi"/>
                <w:sz w:val="20"/>
                <w:szCs w:val="20"/>
              </w:rPr>
              <w:t>obydlí</w:t>
            </w:r>
            <w:r>
              <w:rPr>
                <w:rFonts w:asciiTheme="minorHAnsi" w:hAnsiTheme="minorHAnsi" w:cstheme="minorHAnsi"/>
                <w:sz w:val="20"/>
                <w:szCs w:val="20"/>
              </w:rPr>
              <w:t xml:space="preserve"> MRK s novým prístupom k pitnej vode</w:t>
            </w:r>
          </w:p>
        </w:tc>
        <w:tc>
          <w:tcPr>
            <w:tcW w:w="8789" w:type="dxa"/>
          </w:tcPr>
          <w:p w14:paraId="2FD65096" w14:textId="50A069B2" w:rsidR="00E46826" w:rsidRPr="0059510F" w:rsidRDefault="00E46826" w:rsidP="0024645B">
            <w:pPr>
              <w:jc w:val="both"/>
              <w:rPr>
                <w:rFonts w:asciiTheme="minorHAnsi" w:hAnsiTheme="minorHAnsi" w:cstheme="minorHAnsi"/>
                <w:sz w:val="20"/>
                <w:szCs w:val="20"/>
              </w:rPr>
            </w:pPr>
            <w:r>
              <w:rPr>
                <w:rFonts w:asciiTheme="minorHAnsi" w:hAnsiTheme="minorHAnsi" w:cstheme="minorHAnsi"/>
                <w:sz w:val="20"/>
                <w:szCs w:val="20"/>
              </w:rPr>
              <w:t xml:space="preserve">Súčet počtu domácností MRK, ktoré pred realizáciou projektu nemali žiadny prístup k pitnej vode, ani k menej kvalitnému zdroju vody a realizáciou aktivít projektu im bol prístup k pitnej vode zabezpečený. </w:t>
            </w:r>
            <w:r w:rsidR="001B34B3" w:rsidRPr="001B34B3">
              <w:rPr>
                <w:rFonts w:asciiTheme="minorHAnsi" w:hAnsiTheme="minorHAnsi" w:cstheme="minorHAnsi"/>
                <w:sz w:val="20"/>
                <w:szCs w:val="20"/>
              </w:rPr>
              <w:t>Pod obydlím MRK sa myslí priestor, ktorý slúži na bývanie a v ktorom žijú osoby MRK v danej lokalite.</w:t>
            </w:r>
          </w:p>
        </w:tc>
      </w:tr>
      <w:tr w:rsidR="00E46826" w:rsidRPr="0059510F" w14:paraId="43E8C469" w14:textId="77777777" w:rsidTr="0024645B">
        <w:tc>
          <w:tcPr>
            <w:tcW w:w="5245" w:type="dxa"/>
            <w:shd w:val="clear" w:color="auto" w:fill="auto"/>
          </w:tcPr>
          <w:p w14:paraId="1755043D" w14:textId="3F68C8B8" w:rsidR="005E6A57" w:rsidRPr="0024645B" w:rsidRDefault="00E46826" w:rsidP="006F6E92">
            <w:pPr>
              <w:tabs>
                <w:tab w:val="left" w:pos="2778"/>
              </w:tabs>
              <w:rPr>
                <w:rFonts w:asciiTheme="minorHAnsi" w:hAnsiTheme="minorHAnsi" w:cstheme="minorHAnsi"/>
                <w:sz w:val="20"/>
                <w:szCs w:val="20"/>
              </w:rPr>
            </w:pPr>
            <w:r w:rsidRPr="0024645B">
              <w:rPr>
                <w:rFonts w:asciiTheme="minorHAnsi" w:hAnsiTheme="minorHAnsi" w:cstheme="minorHAnsi"/>
                <w:sz w:val="20"/>
                <w:szCs w:val="20"/>
              </w:rPr>
              <w:t>Počet nových vŕtaných studní</w:t>
            </w:r>
            <w:r w:rsidRPr="0024645B">
              <w:rPr>
                <w:rStyle w:val="Odkaznapoznmkupodiarou"/>
                <w:rFonts w:asciiTheme="minorHAnsi" w:hAnsiTheme="minorHAnsi"/>
                <w:sz w:val="20"/>
                <w:szCs w:val="20"/>
              </w:rPr>
              <w:footnoteReference w:id="2"/>
            </w:r>
            <w:r w:rsidRPr="0024645B">
              <w:rPr>
                <w:rFonts w:asciiTheme="minorHAnsi" w:hAnsiTheme="minorHAnsi" w:cstheme="minorHAnsi"/>
                <w:sz w:val="20"/>
                <w:szCs w:val="20"/>
              </w:rPr>
              <w:t xml:space="preserve"> zabezpečujúcich prístup k pitnej vode</w:t>
            </w:r>
          </w:p>
        </w:tc>
        <w:tc>
          <w:tcPr>
            <w:tcW w:w="8789" w:type="dxa"/>
            <w:shd w:val="clear" w:color="auto" w:fill="auto"/>
          </w:tcPr>
          <w:p w14:paraId="33905A66" w14:textId="3DBBDD70" w:rsidR="00E46826" w:rsidRPr="0024645B" w:rsidRDefault="00E46826" w:rsidP="0024645B">
            <w:pPr>
              <w:jc w:val="both"/>
              <w:rPr>
                <w:rFonts w:asciiTheme="minorHAnsi" w:hAnsiTheme="minorHAnsi" w:cstheme="minorHAnsi"/>
                <w:sz w:val="20"/>
                <w:szCs w:val="20"/>
              </w:rPr>
            </w:pPr>
            <w:r w:rsidRPr="0024645B">
              <w:rPr>
                <w:rFonts w:asciiTheme="minorHAnsi" w:hAnsiTheme="minorHAnsi" w:cstheme="minorHAnsi"/>
                <w:sz w:val="20"/>
                <w:szCs w:val="20"/>
              </w:rPr>
              <w:t xml:space="preserve">Súčet počtu nových vŕtaných studní s následným zabezpečením funkčnosti a použiteľnosti studne s pitnou vodou pre osoby MRK, ktoré sa zrealizovali prostredníctvom aktivít projektu. </w:t>
            </w:r>
          </w:p>
        </w:tc>
      </w:tr>
      <w:tr w:rsidR="000F094A" w:rsidRPr="0059510F" w14:paraId="2BB2E6B3" w14:textId="77777777" w:rsidTr="005E6A57">
        <w:tc>
          <w:tcPr>
            <w:tcW w:w="5245" w:type="dxa"/>
            <w:shd w:val="clear" w:color="auto" w:fill="auto"/>
          </w:tcPr>
          <w:p w14:paraId="3B389AB9" w14:textId="3F6B8B69" w:rsidR="005E6A57" w:rsidRPr="005E6A57" w:rsidRDefault="000F094A" w:rsidP="000F094A">
            <w:pPr>
              <w:tabs>
                <w:tab w:val="left" w:pos="2778"/>
              </w:tabs>
              <w:rPr>
                <w:rFonts w:asciiTheme="minorHAnsi" w:hAnsiTheme="minorHAnsi" w:cstheme="minorHAnsi"/>
                <w:sz w:val="20"/>
                <w:szCs w:val="20"/>
              </w:rPr>
            </w:pPr>
            <w:r w:rsidRPr="005E6A57">
              <w:rPr>
                <w:rFonts w:asciiTheme="minorHAnsi" w:hAnsiTheme="minorHAnsi" w:cstheme="minorHAnsi"/>
                <w:sz w:val="20"/>
                <w:szCs w:val="20"/>
              </w:rPr>
              <w:t>Počet nových miestnych vodovodov/potrubných rozvodov pitnej vody</w:t>
            </w:r>
          </w:p>
        </w:tc>
        <w:tc>
          <w:tcPr>
            <w:tcW w:w="8789" w:type="dxa"/>
            <w:shd w:val="clear" w:color="auto" w:fill="auto"/>
          </w:tcPr>
          <w:p w14:paraId="05947757" w14:textId="6055F0DD" w:rsidR="000F094A" w:rsidRPr="005E6A57" w:rsidRDefault="000F094A" w:rsidP="0024645B">
            <w:pPr>
              <w:jc w:val="both"/>
              <w:rPr>
                <w:rFonts w:asciiTheme="minorHAnsi" w:hAnsiTheme="minorHAnsi" w:cstheme="minorHAnsi"/>
                <w:sz w:val="20"/>
                <w:szCs w:val="20"/>
              </w:rPr>
            </w:pPr>
            <w:r w:rsidRPr="005E6A57">
              <w:rPr>
                <w:rFonts w:asciiTheme="minorHAnsi" w:hAnsiTheme="minorHAnsi" w:cstheme="minorHAnsi"/>
                <w:sz w:val="20"/>
                <w:szCs w:val="20"/>
              </w:rPr>
              <w:t>Súčet počtu novo vybudovaných vodovodov/potrubných rozvodov pitnej vody, ktoré boli vybudované realizáciou aktivít projektu a ktoré budú využívať osoby MRK v danej lokalite</w:t>
            </w:r>
            <w:r w:rsidR="0024645B">
              <w:rPr>
                <w:rFonts w:asciiTheme="minorHAnsi" w:hAnsiTheme="minorHAnsi" w:cstheme="minorHAnsi"/>
                <w:sz w:val="20"/>
                <w:szCs w:val="20"/>
              </w:rPr>
              <w:t>.</w:t>
            </w:r>
          </w:p>
        </w:tc>
      </w:tr>
      <w:tr w:rsidR="0024645B" w:rsidRPr="0059510F" w14:paraId="3B058BCD" w14:textId="77777777" w:rsidTr="005E6A57">
        <w:tc>
          <w:tcPr>
            <w:tcW w:w="5245" w:type="dxa"/>
            <w:shd w:val="clear" w:color="auto" w:fill="auto"/>
          </w:tcPr>
          <w:p w14:paraId="4E0474BF" w14:textId="611C537C" w:rsidR="0024645B" w:rsidRPr="005E6A57" w:rsidRDefault="0024645B" w:rsidP="0024645B">
            <w:pPr>
              <w:tabs>
                <w:tab w:val="left" w:pos="2778"/>
              </w:tabs>
              <w:rPr>
                <w:rFonts w:asciiTheme="minorHAnsi" w:hAnsiTheme="minorHAnsi" w:cstheme="minorHAnsi"/>
                <w:sz w:val="20"/>
                <w:szCs w:val="20"/>
              </w:rPr>
            </w:pPr>
            <w:r>
              <w:rPr>
                <w:rFonts w:asciiTheme="minorHAnsi" w:hAnsiTheme="minorHAnsi" w:cstheme="minorHAnsi"/>
                <w:sz w:val="20"/>
                <w:szCs w:val="20"/>
              </w:rPr>
              <w:t>Dĺžka nového vodovodného potrubia</w:t>
            </w:r>
          </w:p>
        </w:tc>
        <w:tc>
          <w:tcPr>
            <w:tcW w:w="8789" w:type="dxa"/>
            <w:shd w:val="clear" w:color="auto" w:fill="auto"/>
          </w:tcPr>
          <w:p w14:paraId="1BFFAFBC" w14:textId="114D5F83" w:rsidR="0024645B" w:rsidRPr="0024645B" w:rsidRDefault="0024645B" w:rsidP="0024645B">
            <w:pPr>
              <w:autoSpaceDE w:val="0"/>
              <w:autoSpaceDN w:val="0"/>
              <w:adjustRightInd w:val="0"/>
              <w:jc w:val="both"/>
              <w:rPr>
                <w:rFonts w:ascii="Calibri" w:eastAsiaTheme="minorHAnsi" w:hAnsi="Calibri" w:cs="Calibri"/>
                <w:color w:val="000000"/>
                <w:lang w:eastAsia="en-US"/>
              </w:rPr>
            </w:pPr>
            <w:r>
              <w:rPr>
                <w:rFonts w:asciiTheme="minorHAnsi" w:hAnsiTheme="minorHAnsi" w:cstheme="minorHAnsi"/>
                <w:sz w:val="20"/>
                <w:szCs w:val="20"/>
              </w:rPr>
              <w:t>Dĺžka (v metroch) novovybudovaného vodovodného potrubia v rámci projektu.</w:t>
            </w:r>
          </w:p>
        </w:tc>
      </w:tr>
      <w:tr w:rsidR="0024645B" w:rsidRPr="0059510F" w14:paraId="79BEB5DB" w14:textId="77777777" w:rsidTr="000F094A">
        <w:tc>
          <w:tcPr>
            <w:tcW w:w="5245" w:type="dxa"/>
          </w:tcPr>
          <w:p w14:paraId="16D46A3B" w14:textId="616E38D8" w:rsidR="0024645B" w:rsidRPr="0024645B" w:rsidRDefault="0024645B" w:rsidP="0024645B">
            <w:pPr>
              <w:tabs>
                <w:tab w:val="left" w:pos="2778"/>
              </w:tabs>
              <w:rPr>
                <w:rFonts w:asciiTheme="minorHAnsi" w:hAnsiTheme="minorHAnsi" w:cstheme="minorHAnsi"/>
                <w:sz w:val="20"/>
                <w:szCs w:val="20"/>
              </w:rPr>
            </w:pPr>
            <w:r>
              <w:rPr>
                <w:rFonts w:asciiTheme="minorHAnsi" w:hAnsiTheme="minorHAnsi" w:cstheme="minorHAnsi"/>
                <w:sz w:val="20"/>
                <w:szCs w:val="20"/>
              </w:rPr>
              <w:t xml:space="preserve">Počet ukončených </w:t>
            </w:r>
            <w:r w:rsidR="006E03D6">
              <w:rPr>
                <w:rFonts w:asciiTheme="minorHAnsi" w:hAnsiTheme="minorHAnsi" w:cstheme="minorHAnsi"/>
                <w:sz w:val="20"/>
                <w:szCs w:val="20"/>
              </w:rPr>
              <w:t xml:space="preserve">povrchových </w:t>
            </w:r>
            <w:r>
              <w:rPr>
                <w:rFonts w:asciiTheme="minorHAnsi" w:hAnsiTheme="minorHAnsi" w:cstheme="minorHAnsi"/>
                <w:sz w:val="20"/>
                <w:szCs w:val="20"/>
              </w:rPr>
              <w:t>úpravní vody na zabezpečenie prístupu k pitnej vode</w:t>
            </w:r>
            <w:r w:rsidDel="006F6E92">
              <w:rPr>
                <w:rFonts w:asciiTheme="minorHAnsi" w:hAnsiTheme="minorHAnsi" w:cstheme="minorHAnsi"/>
                <w:sz w:val="20"/>
                <w:szCs w:val="20"/>
              </w:rPr>
              <w:t xml:space="preserve"> </w:t>
            </w:r>
          </w:p>
        </w:tc>
        <w:tc>
          <w:tcPr>
            <w:tcW w:w="8789" w:type="dxa"/>
          </w:tcPr>
          <w:p w14:paraId="6DFC0E55" w14:textId="38EFF439" w:rsidR="0024645B" w:rsidRDefault="0024645B" w:rsidP="0024645B">
            <w:pPr>
              <w:jc w:val="both"/>
              <w:rPr>
                <w:rFonts w:asciiTheme="minorHAnsi" w:hAnsiTheme="minorHAnsi" w:cstheme="minorHAnsi"/>
                <w:sz w:val="20"/>
                <w:szCs w:val="20"/>
              </w:rPr>
            </w:pPr>
            <w:r>
              <w:rPr>
                <w:rFonts w:asciiTheme="minorHAnsi" w:hAnsiTheme="minorHAnsi" w:cstheme="minorHAnsi"/>
                <w:sz w:val="20"/>
                <w:szCs w:val="20"/>
              </w:rPr>
              <w:t xml:space="preserve">Súčet počtu </w:t>
            </w:r>
            <w:r w:rsidR="006E03D6">
              <w:rPr>
                <w:rFonts w:asciiTheme="minorHAnsi" w:hAnsiTheme="minorHAnsi" w:cstheme="minorHAnsi"/>
                <w:sz w:val="20"/>
                <w:szCs w:val="20"/>
              </w:rPr>
              <w:t xml:space="preserve">povrchových </w:t>
            </w:r>
            <w:r>
              <w:rPr>
                <w:rFonts w:asciiTheme="minorHAnsi" w:hAnsiTheme="minorHAnsi" w:cstheme="minorHAnsi"/>
                <w:sz w:val="20"/>
                <w:szCs w:val="20"/>
              </w:rPr>
              <w:t xml:space="preserve">úpravní vody, ktoré sú súčasťou systému a boli zrealizované aktivitami projektu na získanie prístupu k pitnej vode a ktoré budú využívať osoby MRK v danej lokalite. </w:t>
            </w:r>
          </w:p>
        </w:tc>
      </w:tr>
      <w:tr w:rsidR="0024645B" w:rsidRPr="0059510F" w14:paraId="204C17CE" w14:textId="77777777" w:rsidTr="000F094A">
        <w:tc>
          <w:tcPr>
            <w:tcW w:w="5245" w:type="dxa"/>
          </w:tcPr>
          <w:p w14:paraId="524EEC93" w14:textId="31E01423" w:rsidR="0024645B" w:rsidRDefault="0024645B" w:rsidP="0024645B">
            <w:pPr>
              <w:tabs>
                <w:tab w:val="left" w:pos="2778"/>
              </w:tabs>
              <w:rPr>
                <w:rFonts w:asciiTheme="minorHAnsi" w:hAnsiTheme="minorHAnsi" w:cstheme="minorHAnsi"/>
                <w:sz w:val="20"/>
                <w:szCs w:val="20"/>
              </w:rPr>
            </w:pPr>
            <w:r>
              <w:rPr>
                <w:rFonts w:asciiTheme="minorHAnsi" w:hAnsiTheme="minorHAnsi" w:cstheme="minorHAnsi"/>
                <w:sz w:val="20"/>
                <w:szCs w:val="20"/>
              </w:rPr>
              <w:t xml:space="preserve">Počet nových </w:t>
            </w:r>
            <w:r w:rsidRPr="0024645B">
              <w:rPr>
                <w:rFonts w:ascii="Calibri" w:hAnsi="Calibri" w:cstheme="minorHAnsi"/>
                <w:sz w:val="20"/>
              </w:rPr>
              <w:t>výdajných miest</w:t>
            </w:r>
            <w:r w:rsidRPr="00724C02">
              <w:rPr>
                <w:rFonts w:ascii="Calibri" w:hAnsi="Calibri" w:cstheme="minorHAnsi"/>
                <w:sz w:val="20"/>
              </w:rPr>
              <w:t xml:space="preserve"> </w:t>
            </w:r>
          </w:p>
        </w:tc>
        <w:tc>
          <w:tcPr>
            <w:tcW w:w="8789" w:type="dxa"/>
          </w:tcPr>
          <w:p w14:paraId="38D6B78B" w14:textId="648CC972" w:rsidR="0024645B" w:rsidRDefault="0024645B" w:rsidP="0024645B">
            <w:pPr>
              <w:jc w:val="both"/>
              <w:rPr>
                <w:rFonts w:asciiTheme="minorHAnsi" w:hAnsiTheme="minorHAnsi" w:cstheme="minorHAnsi"/>
                <w:sz w:val="20"/>
                <w:szCs w:val="20"/>
              </w:rPr>
            </w:pPr>
            <w:r>
              <w:rPr>
                <w:rFonts w:asciiTheme="minorHAnsi" w:hAnsiTheme="minorHAnsi" w:cstheme="minorHAnsi"/>
                <w:sz w:val="20"/>
                <w:szCs w:val="20"/>
              </w:rPr>
              <w:t>Súčet počtu nových výdajných miest, ktoré boli vybudované realizáciou aktivít projektu. Za výdajné miesto sa považuje také</w:t>
            </w:r>
            <w:r w:rsidRPr="00724C02">
              <w:rPr>
                <w:rFonts w:ascii="Calibri" w:hAnsi="Calibri" w:cstheme="minorHAnsi"/>
                <w:sz w:val="20"/>
              </w:rPr>
              <w:t xml:space="preserve"> miesto, kde je umiestnený napr. výtokový stojan pre uličné rozvody vody, automatický výdajný systém alebo zariadenie podobnej funkcie. V závislosti od potrieb projektu môže byť vybudovaných aj viac výdajných miest.</w:t>
            </w:r>
          </w:p>
        </w:tc>
      </w:tr>
    </w:tbl>
    <w:p w14:paraId="1818D7B4" w14:textId="77777777" w:rsidR="001C00D4" w:rsidRDefault="001C00D4" w:rsidP="001C00D4">
      <w:pPr>
        <w:pStyle w:val="Odsekzoznamu"/>
        <w:tabs>
          <w:tab w:val="center" w:pos="4536"/>
          <w:tab w:val="center" w:pos="7002"/>
          <w:tab w:val="right" w:pos="9072"/>
          <w:tab w:val="left" w:pos="11395"/>
        </w:tabs>
        <w:ind w:left="426"/>
        <w:rPr>
          <w:rFonts w:asciiTheme="minorHAnsi" w:hAnsiTheme="minorHAnsi" w:cstheme="minorHAnsi"/>
          <w:b/>
          <w:sz w:val="22"/>
          <w:szCs w:val="22"/>
        </w:rPr>
      </w:pPr>
    </w:p>
    <w:p w14:paraId="0F5366B3" w14:textId="77777777" w:rsidR="003B183C" w:rsidRDefault="003B183C" w:rsidP="001C00D4">
      <w:pPr>
        <w:pStyle w:val="Odsekzoznamu"/>
        <w:tabs>
          <w:tab w:val="center" w:pos="4536"/>
          <w:tab w:val="center" w:pos="7002"/>
          <w:tab w:val="right" w:pos="9072"/>
          <w:tab w:val="left" w:pos="11395"/>
        </w:tabs>
        <w:ind w:left="426"/>
        <w:rPr>
          <w:rFonts w:asciiTheme="minorHAnsi" w:hAnsiTheme="minorHAnsi" w:cstheme="minorHAnsi"/>
          <w:b/>
          <w:sz w:val="22"/>
          <w:szCs w:val="22"/>
        </w:rPr>
      </w:pPr>
    </w:p>
    <w:p w14:paraId="74F82218" w14:textId="3CD36F56" w:rsidR="004568EF" w:rsidRPr="003B183C" w:rsidRDefault="00EE0517" w:rsidP="003B183C">
      <w:pPr>
        <w:pStyle w:val="Odsekzoznamu"/>
        <w:numPr>
          <w:ilvl w:val="1"/>
          <w:numId w:val="2"/>
        </w:numPr>
        <w:shd w:val="clear" w:color="auto" w:fill="DEEAF6" w:themeFill="accent1" w:themeFillTint="33"/>
        <w:tabs>
          <w:tab w:val="center" w:pos="4536"/>
          <w:tab w:val="center" w:pos="7002"/>
          <w:tab w:val="right" w:pos="9072"/>
          <w:tab w:val="left" w:pos="11395"/>
        </w:tabs>
        <w:ind w:left="426" w:hanging="426"/>
        <w:rPr>
          <w:rFonts w:asciiTheme="minorHAnsi" w:hAnsiTheme="minorHAnsi" w:cstheme="minorHAnsi"/>
          <w:b/>
          <w:sz w:val="20"/>
          <w:szCs w:val="20"/>
        </w:rPr>
      </w:pPr>
      <w:r w:rsidRPr="003B183C">
        <w:rPr>
          <w:rFonts w:asciiTheme="minorHAnsi" w:hAnsiTheme="minorHAnsi" w:cstheme="minorHAnsi"/>
          <w:b/>
          <w:sz w:val="20"/>
          <w:szCs w:val="20"/>
        </w:rPr>
        <w:t>S</w:t>
      </w:r>
      <w:r w:rsidR="00D4439C" w:rsidRPr="003B183C">
        <w:rPr>
          <w:rFonts w:asciiTheme="minorHAnsi" w:hAnsiTheme="minorHAnsi" w:cstheme="minorHAnsi"/>
          <w:b/>
          <w:sz w:val="20"/>
          <w:szCs w:val="20"/>
        </w:rPr>
        <w:t>ledovan</w:t>
      </w:r>
      <w:r w:rsidRPr="003B183C">
        <w:rPr>
          <w:rFonts w:asciiTheme="minorHAnsi" w:hAnsiTheme="minorHAnsi" w:cstheme="minorHAnsi"/>
          <w:b/>
          <w:sz w:val="20"/>
          <w:szCs w:val="20"/>
        </w:rPr>
        <w:t>é</w:t>
      </w:r>
      <w:r w:rsidR="00D4439C" w:rsidRPr="003B183C">
        <w:rPr>
          <w:rFonts w:asciiTheme="minorHAnsi" w:hAnsiTheme="minorHAnsi" w:cstheme="minorHAnsi"/>
          <w:b/>
          <w:sz w:val="20"/>
          <w:szCs w:val="20"/>
        </w:rPr>
        <w:t xml:space="preserve"> údaj</w:t>
      </w:r>
      <w:r w:rsidRPr="003B183C">
        <w:rPr>
          <w:rFonts w:asciiTheme="minorHAnsi" w:hAnsiTheme="minorHAnsi" w:cstheme="minorHAnsi"/>
          <w:b/>
          <w:sz w:val="20"/>
          <w:szCs w:val="20"/>
        </w:rPr>
        <w:t>e</w:t>
      </w:r>
      <w:r w:rsidR="00D4439C" w:rsidRPr="003B183C">
        <w:rPr>
          <w:rFonts w:asciiTheme="minorHAnsi" w:hAnsiTheme="minorHAnsi" w:cstheme="minorHAnsi"/>
          <w:b/>
          <w:sz w:val="20"/>
          <w:szCs w:val="20"/>
        </w:rPr>
        <w:t xml:space="preserve"> </w:t>
      </w:r>
      <w:r w:rsidR="00D4439C" w:rsidRPr="003B183C">
        <w:rPr>
          <w:rFonts w:asciiTheme="minorHAnsi" w:hAnsiTheme="minorHAnsi" w:cstheme="minorHAnsi"/>
          <w:b/>
          <w:sz w:val="20"/>
          <w:szCs w:val="20"/>
          <w:u w:val="single"/>
        </w:rPr>
        <w:t>počas udržateľnosti projektu</w:t>
      </w:r>
      <w:r w:rsidR="00D4439C" w:rsidRPr="003B183C">
        <w:rPr>
          <w:rFonts w:asciiTheme="minorHAnsi" w:hAnsiTheme="minorHAnsi" w:cstheme="minorHAnsi"/>
          <w:b/>
          <w:sz w:val="20"/>
          <w:szCs w:val="20"/>
        </w:rPr>
        <w:t xml:space="preserve"> </w:t>
      </w:r>
    </w:p>
    <w:p w14:paraId="12D46E25" w14:textId="77777777" w:rsidR="00314CD9" w:rsidRDefault="00314CD9" w:rsidP="00D63C11">
      <w:pPr>
        <w:tabs>
          <w:tab w:val="center" w:pos="4536"/>
          <w:tab w:val="center" w:pos="7002"/>
          <w:tab w:val="right" w:pos="9072"/>
          <w:tab w:val="left" w:pos="11395"/>
        </w:tabs>
        <w:jc w:val="both"/>
        <w:rPr>
          <w:rFonts w:asciiTheme="minorHAnsi" w:hAnsiTheme="minorHAnsi" w:cstheme="minorHAnsi"/>
          <w:b/>
          <w:sz w:val="20"/>
          <w:szCs w:val="20"/>
        </w:rPr>
      </w:pPr>
    </w:p>
    <w:p w14:paraId="303BF97A" w14:textId="328A76C4" w:rsidR="00D4439C" w:rsidRDefault="00D4439C" w:rsidP="00D63C11">
      <w:pPr>
        <w:tabs>
          <w:tab w:val="center" w:pos="4536"/>
          <w:tab w:val="center" w:pos="7002"/>
          <w:tab w:val="right" w:pos="9072"/>
          <w:tab w:val="left" w:pos="11395"/>
        </w:tabs>
        <w:jc w:val="both"/>
        <w:rPr>
          <w:rFonts w:asciiTheme="minorHAnsi" w:hAnsiTheme="minorHAnsi" w:cstheme="minorHAnsi"/>
          <w:b/>
          <w:sz w:val="20"/>
          <w:szCs w:val="20"/>
        </w:rPr>
      </w:pPr>
      <w:r>
        <w:rPr>
          <w:rFonts w:asciiTheme="minorHAnsi" w:hAnsiTheme="minorHAnsi" w:cstheme="minorHAnsi"/>
          <w:b/>
          <w:sz w:val="20"/>
          <w:szCs w:val="20"/>
        </w:rPr>
        <w:t xml:space="preserve">Typ aktivity </w:t>
      </w:r>
      <w:r w:rsidR="003A124B">
        <w:rPr>
          <w:rFonts w:asciiTheme="minorHAnsi" w:hAnsiTheme="minorHAnsi" w:cstheme="minorHAnsi"/>
          <w:b/>
          <w:sz w:val="20"/>
          <w:szCs w:val="20"/>
        </w:rPr>
        <w:t xml:space="preserve">B: </w:t>
      </w:r>
      <w:r w:rsidR="00EE0517" w:rsidRPr="00EE0517">
        <w:rPr>
          <w:rFonts w:asciiTheme="minorHAnsi" w:hAnsiTheme="minorHAnsi" w:cstheme="minorHAnsi"/>
          <w:b/>
          <w:sz w:val="20"/>
          <w:szCs w:val="20"/>
        </w:rPr>
        <w:t>Podpora prístupu k pitnej vode v prostredí separovaných a segregovaných MRK s dôrazom na nízkonákladové opatrenia</w:t>
      </w:r>
      <w:r w:rsidR="00314CD9">
        <w:rPr>
          <w:rFonts w:asciiTheme="minorHAnsi" w:hAnsiTheme="minorHAnsi" w:cstheme="minorHAnsi"/>
          <w:b/>
          <w:sz w:val="20"/>
          <w:szCs w:val="20"/>
        </w:rPr>
        <w:t xml:space="preserve"> </w:t>
      </w:r>
      <w:r w:rsidR="00314CD9" w:rsidRPr="00314CD9">
        <w:rPr>
          <w:rFonts w:asciiTheme="minorHAnsi" w:hAnsiTheme="minorHAnsi" w:cstheme="minorHAnsi"/>
          <w:b/>
          <w:sz w:val="20"/>
          <w:szCs w:val="20"/>
        </w:rPr>
        <w:t>ako napr. vŕtanie studní</w:t>
      </w:r>
    </w:p>
    <w:p w14:paraId="751A73AB" w14:textId="77777777" w:rsidR="00314CD9" w:rsidRPr="00FC3A6C" w:rsidRDefault="00314CD9" w:rsidP="00D63C11">
      <w:pPr>
        <w:tabs>
          <w:tab w:val="center" w:pos="4536"/>
          <w:tab w:val="center" w:pos="7002"/>
          <w:tab w:val="right" w:pos="9072"/>
          <w:tab w:val="left" w:pos="11395"/>
        </w:tabs>
        <w:jc w:val="both"/>
        <w:rPr>
          <w:rFonts w:asciiTheme="minorHAnsi" w:hAnsiTheme="minorHAnsi" w:cstheme="minorHAnsi"/>
          <w:b/>
          <w:sz w:val="20"/>
          <w:szCs w:val="20"/>
        </w:rPr>
      </w:pPr>
    </w:p>
    <w:tbl>
      <w:tblPr>
        <w:tblStyle w:val="Mriekatabuky"/>
        <w:tblW w:w="14034" w:type="dxa"/>
        <w:tblInd w:w="-5" w:type="dxa"/>
        <w:tblLook w:val="04A0" w:firstRow="1" w:lastRow="0" w:firstColumn="1" w:lastColumn="0" w:noHBand="0" w:noVBand="1"/>
      </w:tblPr>
      <w:tblGrid>
        <w:gridCol w:w="5245"/>
        <w:gridCol w:w="8789"/>
      </w:tblGrid>
      <w:tr w:rsidR="00E46826" w:rsidRPr="00D63C11" w14:paraId="67D4DFE1" w14:textId="77777777" w:rsidTr="00833244">
        <w:trPr>
          <w:trHeight w:val="311"/>
        </w:trPr>
        <w:tc>
          <w:tcPr>
            <w:tcW w:w="5245" w:type="dxa"/>
            <w:shd w:val="clear" w:color="auto" w:fill="C5E0B3" w:themeFill="accent6" w:themeFillTint="66"/>
          </w:tcPr>
          <w:p w14:paraId="000C6093" w14:textId="77777777" w:rsidR="00E46826" w:rsidRPr="00D63C11" w:rsidRDefault="00E46826" w:rsidP="00557901">
            <w:pPr>
              <w:spacing w:before="120" w:after="120"/>
              <w:jc w:val="center"/>
              <w:rPr>
                <w:rFonts w:asciiTheme="minorHAnsi" w:hAnsiTheme="minorHAnsi" w:cstheme="minorHAnsi"/>
                <w:b/>
                <w:sz w:val="20"/>
                <w:szCs w:val="20"/>
              </w:rPr>
            </w:pPr>
            <w:r w:rsidRPr="00D63C11">
              <w:rPr>
                <w:rFonts w:asciiTheme="minorHAnsi" w:hAnsiTheme="minorHAnsi" w:cstheme="minorHAnsi"/>
                <w:b/>
                <w:sz w:val="20"/>
                <w:szCs w:val="20"/>
              </w:rPr>
              <w:t xml:space="preserve">Sledovaný údaj projektu </w:t>
            </w:r>
          </w:p>
        </w:tc>
        <w:tc>
          <w:tcPr>
            <w:tcW w:w="8789" w:type="dxa"/>
            <w:shd w:val="clear" w:color="auto" w:fill="C5E0B3" w:themeFill="accent6" w:themeFillTint="66"/>
          </w:tcPr>
          <w:p w14:paraId="75E185BF" w14:textId="77777777" w:rsidR="00E46826" w:rsidRPr="00D63C11" w:rsidRDefault="00E46826" w:rsidP="00557901">
            <w:pPr>
              <w:spacing w:before="120" w:after="120"/>
              <w:jc w:val="center"/>
              <w:rPr>
                <w:rFonts w:asciiTheme="minorHAnsi" w:hAnsiTheme="minorHAnsi" w:cstheme="minorHAnsi"/>
                <w:b/>
                <w:sz w:val="20"/>
                <w:szCs w:val="20"/>
              </w:rPr>
            </w:pPr>
            <w:r w:rsidRPr="00D63C11">
              <w:rPr>
                <w:rFonts w:asciiTheme="minorHAnsi" w:hAnsiTheme="minorHAnsi" w:cstheme="minorHAnsi"/>
                <w:b/>
                <w:sz w:val="20"/>
                <w:szCs w:val="20"/>
              </w:rPr>
              <w:t>Definícia sledovaného údaju projektu</w:t>
            </w:r>
          </w:p>
        </w:tc>
      </w:tr>
      <w:tr w:rsidR="00E46826" w:rsidRPr="00D63C11" w14:paraId="4AE5CC48" w14:textId="77777777" w:rsidTr="000F094A">
        <w:tc>
          <w:tcPr>
            <w:tcW w:w="5245" w:type="dxa"/>
          </w:tcPr>
          <w:p w14:paraId="7CE3255C" w14:textId="0199E1B9" w:rsidR="00E46826" w:rsidRPr="00D63C11" w:rsidRDefault="00E46826" w:rsidP="00971AED">
            <w:pPr>
              <w:rPr>
                <w:rFonts w:asciiTheme="minorHAnsi" w:hAnsiTheme="minorHAnsi" w:cstheme="minorHAnsi"/>
                <w:sz w:val="20"/>
                <w:szCs w:val="20"/>
              </w:rPr>
            </w:pPr>
            <w:r>
              <w:rPr>
                <w:rFonts w:asciiTheme="minorHAnsi" w:hAnsiTheme="minorHAnsi" w:cstheme="minorHAnsi"/>
                <w:sz w:val="20"/>
                <w:szCs w:val="20"/>
              </w:rPr>
              <w:t xml:space="preserve">Počet </w:t>
            </w:r>
            <w:r w:rsidR="00971AED">
              <w:rPr>
                <w:rFonts w:asciiTheme="minorHAnsi" w:hAnsiTheme="minorHAnsi" w:cstheme="minorHAnsi"/>
                <w:sz w:val="20"/>
                <w:szCs w:val="20"/>
              </w:rPr>
              <w:t>obydlí</w:t>
            </w:r>
            <w:r>
              <w:rPr>
                <w:rFonts w:asciiTheme="minorHAnsi" w:hAnsiTheme="minorHAnsi" w:cstheme="minorHAnsi"/>
                <w:sz w:val="20"/>
                <w:szCs w:val="20"/>
              </w:rPr>
              <w:t xml:space="preserve"> MRK so zlepšeným prístupom k pitnej vode</w:t>
            </w:r>
          </w:p>
        </w:tc>
        <w:tc>
          <w:tcPr>
            <w:tcW w:w="8789" w:type="dxa"/>
          </w:tcPr>
          <w:p w14:paraId="311D44D1" w14:textId="4C231F8D" w:rsidR="00E46826" w:rsidRPr="001B34B3" w:rsidRDefault="00E46826" w:rsidP="00971AED">
            <w:pPr>
              <w:rPr>
                <w:rFonts w:asciiTheme="minorHAnsi" w:hAnsiTheme="minorHAnsi" w:cstheme="minorHAnsi"/>
                <w:sz w:val="20"/>
                <w:szCs w:val="20"/>
              </w:rPr>
            </w:pPr>
            <w:r w:rsidRPr="001B34B3">
              <w:rPr>
                <w:rFonts w:asciiTheme="minorHAnsi" w:hAnsiTheme="minorHAnsi" w:cstheme="minorHAnsi"/>
                <w:sz w:val="20"/>
                <w:szCs w:val="20"/>
              </w:rPr>
              <w:t xml:space="preserve">Súčet počtu </w:t>
            </w:r>
            <w:r w:rsidR="00971AED" w:rsidRPr="001B34B3">
              <w:rPr>
                <w:rFonts w:asciiTheme="minorHAnsi" w:hAnsiTheme="minorHAnsi" w:cstheme="minorHAnsi"/>
                <w:sz w:val="20"/>
                <w:szCs w:val="20"/>
              </w:rPr>
              <w:t>obydlí</w:t>
            </w:r>
            <w:r w:rsidRPr="001B34B3">
              <w:rPr>
                <w:rFonts w:asciiTheme="minorHAnsi" w:hAnsiTheme="minorHAnsi" w:cstheme="minorHAnsi"/>
                <w:sz w:val="20"/>
                <w:szCs w:val="20"/>
              </w:rPr>
              <w:t xml:space="preserve"> MRK, ktoré pred realizáciou projektu mali prístup k menej kvalitnému zdroju vodu a realizáciou aktivít projektu im bol zabezpečený prístup k pitnej vode, t.j. došlo ku zlepšeniu kvality vody. </w:t>
            </w:r>
            <w:r w:rsidR="001B34B3" w:rsidRPr="001B34B3">
              <w:rPr>
                <w:rFonts w:asciiTheme="minorHAnsi" w:hAnsiTheme="minorHAnsi" w:cstheme="minorHAnsi"/>
                <w:sz w:val="20"/>
                <w:szCs w:val="20"/>
              </w:rPr>
              <w:t>Pod obydlím MRK sa myslí priestor, ktorý slúži na bývanie a v ktorom žijú osoby MRK v danej lokalite.</w:t>
            </w:r>
          </w:p>
        </w:tc>
      </w:tr>
      <w:tr w:rsidR="00E46826" w:rsidRPr="00BB205F" w14:paraId="462283AC" w14:textId="77777777" w:rsidTr="000F094A">
        <w:tc>
          <w:tcPr>
            <w:tcW w:w="5245" w:type="dxa"/>
          </w:tcPr>
          <w:p w14:paraId="288645C9" w14:textId="01C8B806" w:rsidR="00E46826" w:rsidRPr="00C905D7" w:rsidRDefault="00E46826" w:rsidP="00971AED">
            <w:pPr>
              <w:rPr>
                <w:rFonts w:asciiTheme="minorHAnsi" w:hAnsiTheme="minorHAnsi" w:cstheme="minorHAnsi"/>
                <w:sz w:val="19"/>
                <w:szCs w:val="19"/>
              </w:rPr>
            </w:pPr>
            <w:r>
              <w:rPr>
                <w:rFonts w:asciiTheme="minorHAnsi" w:hAnsiTheme="minorHAnsi" w:cstheme="minorHAnsi"/>
                <w:sz w:val="20"/>
                <w:szCs w:val="20"/>
              </w:rPr>
              <w:t xml:space="preserve">Počet </w:t>
            </w:r>
            <w:r w:rsidR="00971AED">
              <w:rPr>
                <w:rFonts w:asciiTheme="minorHAnsi" w:hAnsiTheme="minorHAnsi" w:cstheme="minorHAnsi"/>
                <w:sz w:val="20"/>
                <w:szCs w:val="20"/>
              </w:rPr>
              <w:t>obydlí</w:t>
            </w:r>
            <w:r>
              <w:rPr>
                <w:rFonts w:asciiTheme="minorHAnsi" w:hAnsiTheme="minorHAnsi" w:cstheme="minorHAnsi"/>
                <w:sz w:val="20"/>
                <w:szCs w:val="20"/>
              </w:rPr>
              <w:t xml:space="preserve"> MRK s novým prístupom k pitnej vode</w:t>
            </w:r>
          </w:p>
        </w:tc>
        <w:tc>
          <w:tcPr>
            <w:tcW w:w="8789" w:type="dxa"/>
          </w:tcPr>
          <w:p w14:paraId="422FFDA5" w14:textId="436BE8CE" w:rsidR="00E46826" w:rsidRPr="001B34B3" w:rsidRDefault="00E46826" w:rsidP="00971AED">
            <w:pPr>
              <w:rPr>
                <w:rFonts w:asciiTheme="minorHAnsi" w:hAnsiTheme="minorHAnsi" w:cstheme="minorHAnsi"/>
                <w:sz w:val="19"/>
                <w:szCs w:val="19"/>
              </w:rPr>
            </w:pPr>
            <w:r w:rsidRPr="001B34B3">
              <w:rPr>
                <w:rFonts w:asciiTheme="minorHAnsi" w:hAnsiTheme="minorHAnsi" w:cstheme="minorHAnsi"/>
                <w:sz w:val="20"/>
                <w:szCs w:val="20"/>
              </w:rPr>
              <w:t xml:space="preserve">Súčet počtu </w:t>
            </w:r>
            <w:r w:rsidR="00971AED" w:rsidRPr="001B34B3">
              <w:rPr>
                <w:rFonts w:asciiTheme="minorHAnsi" w:hAnsiTheme="minorHAnsi" w:cstheme="minorHAnsi"/>
                <w:sz w:val="20"/>
                <w:szCs w:val="20"/>
              </w:rPr>
              <w:t>obydlí</w:t>
            </w:r>
            <w:r w:rsidRPr="001B34B3">
              <w:rPr>
                <w:rFonts w:asciiTheme="minorHAnsi" w:hAnsiTheme="minorHAnsi" w:cstheme="minorHAnsi"/>
                <w:sz w:val="20"/>
                <w:szCs w:val="20"/>
              </w:rPr>
              <w:t xml:space="preserve"> MRK, ktoré pred realizáciou projektu nemali žiadny prístup k pitnej vode, ani k menej kvalitnému zdroju vody a realizáciou aktivít projektu im bol prístup k pitnej vode zabezpečený. </w:t>
            </w:r>
            <w:r w:rsidR="001B34B3" w:rsidRPr="001B34B3">
              <w:rPr>
                <w:rFonts w:asciiTheme="minorHAnsi" w:hAnsiTheme="minorHAnsi" w:cstheme="minorHAnsi"/>
                <w:sz w:val="20"/>
                <w:szCs w:val="20"/>
              </w:rPr>
              <w:t>Pod obydlím MRK sa myslí priestor, ktorý slúži na bývanie a v ktorom žijú osoby MRK v danej lokalite.</w:t>
            </w:r>
          </w:p>
        </w:tc>
      </w:tr>
    </w:tbl>
    <w:p w14:paraId="01409635" w14:textId="77777777" w:rsidR="00675855" w:rsidRPr="00675855" w:rsidRDefault="00675855" w:rsidP="00675855">
      <w:pPr>
        <w:autoSpaceDE w:val="0"/>
        <w:autoSpaceDN w:val="0"/>
        <w:adjustRightInd w:val="0"/>
        <w:rPr>
          <w:rFonts w:asciiTheme="minorHAnsi" w:eastAsiaTheme="minorHAnsi" w:hAnsiTheme="minorHAnsi" w:cstheme="minorHAnsi"/>
          <w:color w:val="000000"/>
          <w:sz w:val="22"/>
          <w:szCs w:val="22"/>
          <w:lang w:eastAsia="en-US"/>
        </w:rPr>
      </w:pPr>
      <w:r w:rsidRPr="00675855">
        <w:rPr>
          <w:rFonts w:asciiTheme="minorHAnsi" w:eastAsiaTheme="minorHAnsi" w:hAnsiTheme="minorHAnsi" w:cstheme="minorHAnsi"/>
          <w:b/>
          <w:bCs/>
          <w:color w:val="000000"/>
          <w:sz w:val="22"/>
          <w:szCs w:val="22"/>
          <w:lang w:eastAsia="en-US"/>
        </w:rPr>
        <w:t xml:space="preserve">Sledované údaje projektu </w:t>
      </w:r>
    </w:p>
    <w:p w14:paraId="25CF20C9" w14:textId="25242E84" w:rsidR="00675855" w:rsidRPr="00675855" w:rsidRDefault="00675855" w:rsidP="003C01A5">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SO identifikoval v závislosti od typu aktivít Sledované údaje projektu, ktorých zoznam je </w:t>
      </w:r>
      <w:r w:rsidR="003C01A5">
        <w:rPr>
          <w:rFonts w:asciiTheme="minorHAnsi" w:eastAsiaTheme="minorHAnsi" w:hAnsiTheme="minorHAnsi" w:cstheme="minorHAnsi"/>
          <w:color w:val="000000"/>
          <w:sz w:val="20"/>
          <w:szCs w:val="20"/>
          <w:lang w:eastAsia="en-US"/>
        </w:rPr>
        <w:t>uvedený vyššie</w:t>
      </w:r>
      <w:r w:rsidR="001C00D4">
        <w:rPr>
          <w:rFonts w:asciiTheme="minorHAnsi" w:eastAsiaTheme="minorHAnsi" w:hAnsiTheme="minorHAnsi" w:cstheme="minorHAnsi"/>
          <w:color w:val="000000"/>
          <w:sz w:val="20"/>
          <w:szCs w:val="20"/>
          <w:lang w:eastAsia="en-US"/>
        </w:rPr>
        <w:t>.</w:t>
      </w:r>
      <w:r w:rsidRPr="00675855">
        <w:rPr>
          <w:rFonts w:asciiTheme="minorHAnsi" w:eastAsiaTheme="minorHAnsi" w:hAnsiTheme="minorHAnsi" w:cstheme="minorHAnsi"/>
          <w:color w:val="000000"/>
          <w:sz w:val="20"/>
          <w:szCs w:val="20"/>
          <w:lang w:eastAsia="en-US"/>
        </w:rPr>
        <w:t xml:space="preserve"> Sledované údaje sú merateľné hodnoty </w:t>
      </w:r>
      <w:r w:rsidRPr="00675855">
        <w:rPr>
          <w:rFonts w:asciiTheme="minorHAnsi" w:eastAsiaTheme="minorHAnsi" w:hAnsiTheme="minorHAnsi" w:cstheme="minorHAnsi"/>
          <w:b/>
          <w:bCs/>
          <w:color w:val="000000"/>
          <w:sz w:val="20"/>
          <w:szCs w:val="20"/>
          <w:lang w:eastAsia="en-US"/>
        </w:rPr>
        <w:t>odlišné od projektových merateľných ukazovateľov</w:t>
      </w:r>
      <w:r w:rsidR="001C00D4">
        <w:rPr>
          <w:rFonts w:asciiTheme="minorHAnsi" w:eastAsiaTheme="minorHAnsi" w:hAnsiTheme="minorHAnsi" w:cstheme="minorHAnsi"/>
          <w:b/>
          <w:bCs/>
          <w:color w:val="000000"/>
          <w:sz w:val="20"/>
          <w:szCs w:val="20"/>
          <w:lang w:eastAsia="en-US"/>
        </w:rPr>
        <w:t>.</w:t>
      </w:r>
      <w:r w:rsidRPr="00675855">
        <w:rPr>
          <w:rFonts w:asciiTheme="minorHAnsi" w:eastAsiaTheme="minorHAnsi" w:hAnsiTheme="minorHAnsi" w:cstheme="minorHAnsi"/>
          <w:color w:val="000000"/>
          <w:sz w:val="20"/>
          <w:szCs w:val="20"/>
          <w:lang w:eastAsia="en-US"/>
        </w:rPr>
        <w:t xml:space="preserve"> Sledované údaje projektu je potrebné monitorovať pre potreby tvorby databáz pre externé hodnotenie na úrovni programu v zmysle Plánu hodnotení OP ĽZ na programové obdobie 2014-2020. </w:t>
      </w:r>
    </w:p>
    <w:p w14:paraId="7F949BCD" w14:textId="7E3BCC2D" w:rsidR="00EE0517" w:rsidRDefault="00675855" w:rsidP="00EE0517">
      <w:pPr>
        <w:spacing w:line="259" w:lineRule="auto"/>
        <w:jc w:val="both"/>
        <w:rPr>
          <w:rFonts w:asciiTheme="minorHAnsi" w:hAnsiTheme="minorHAnsi" w:cstheme="minorHAnsi"/>
          <w:sz w:val="20"/>
          <w:szCs w:val="20"/>
        </w:rPr>
      </w:pPr>
      <w:r w:rsidRPr="003C01A5">
        <w:rPr>
          <w:rFonts w:asciiTheme="minorHAnsi" w:eastAsiaTheme="minorHAnsi" w:hAnsiTheme="minorHAnsi" w:cstheme="minorHAnsi"/>
          <w:color w:val="000000"/>
          <w:sz w:val="20"/>
          <w:szCs w:val="20"/>
          <w:lang w:eastAsia="en-US"/>
        </w:rPr>
        <w:t>Úspešný žiadateľ v pozícii prijímateľa bude Zmluvou o NFP zaviazaný na vykazovanie Sledovaných údajov prostredníctvom nasledovných monitorovacích dokumentov:</w:t>
      </w:r>
      <w:r w:rsidRPr="00675855">
        <w:rPr>
          <w:rFonts w:asciiTheme="minorHAnsi" w:eastAsiaTheme="minorHAnsi" w:hAnsiTheme="minorHAnsi" w:cstheme="minorHAnsi"/>
          <w:color w:val="000000"/>
          <w:sz w:val="20"/>
          <w:szCs w:val="20"/>
          <w:lang w:eastAsia="en-US"/>
        </w:rPr>
        <w:t xml:space="preserve"> </w:t>
      </w:r>
    </w:p>
    <w:p w14:paraId="22841D83" w14:textId="6E40E5F0" w:rsidR="00675855" w:rsidRPr="00EE0517" w:rsidRDefault="00675855" w:rsidP="00EE0517">
      <w:pPr>
        <w:spacing w:line="259" w:lineRule="auto"/>
        <w:jc w:val="both"/>
        <w:rPr>
          <w:rFonts w:asciiTheme="minorHAnsi" w:hAnsiTheme="minorHAnsi" w:cstheme="minorHAnsi"/>
          <w:sz w:val="20"/>
          <w:szCs w:val="20"/>
        </w:rPr>
      </w:pPr>
      <w:r w:rsidRPr="00675855">
        <w:rPr>
          <w:rFonts w:asciiTheme="minorHAnsi" w:eastAsiaTheme="minorHAnsi" w:hAnsiTheme="minorHAnsi" w:cstheme="minorHAnsi"/>
          <w:color w:val="000000"/>
          <w:sz w:val="20"/>
          <w:szCs w:val="20"/>
          <w:lang w:eastAsia="en-US"/>
        </w:rPr>
        <w:t xml:space="preserve">- </w:t>
      </w:r>
      <w:r w:rsidR="001C00D4">
        <w:rPr>
          <w:rFonts w:asciiTheme="minorHAnsi" w:eastAsiaTheme="minorHAnsi" w:hAnsiTheme="minorHAnsi" w:cstheme="minorHAnsi"/>
          <w:color w:val="000000"/>
          <w:sz w:val="20"/>
          <w:szCs w:val="20"/>
          <w:lang w:eastAsia="en-US"/>
        </w:rPr>
        <w:t>Výročná monitorovacia správa projektu a záverečná monitorovacia správa projektu - počas realizácie projektu</w:t>
      </w:r>
    </w:p>
    <w:p w14:paraId="416CF944" w14:textId="43425986" w:rsidR="00675855" w:rsidRPr="00675855" w:rsidRDefault="00675855" w:rsidP="003C01A5">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Následná monitorovacia správa projektu</w:t>
      </w:r>
      <w:r w:rsidR="001C00D4">
        <w:rPr>
          <w:rFonts w:asciiTheme="minorHAnsi" w:eastAsiaTheme="minorHAnsi" w:hAnsiTheme="minorHAnsi" w:cstheme="minorHAnsi"/>
          <w:color w:val="000000"/>
          <w:sz w:val="20"/>
          <w:szCs w:val="20"/>
          <w:lang w:eastAsia="en-US"/>
        </w:rPr>
        <w:t xml:space="preserve"> - v období udržateľnosti projektu</w:t>
      </w:r>
      <w:r w:rsidRPr="00675855">
        <w:rPr>
          <w:rFonts w:asciiTheme="minorHAnsi" w:eastAsiaTheme="minorHAnsi" w:hAnsiTheme="minorHAnsi" w:cstheme="minorHAnsi"/>
          <w:color w:val="000000"/>
          <w:sz w:val="20"/>
          <w:szCs w:val="20"/>
          <w:lang w:eastAsia="en-US"/>
        </w:rPr>
        <w:t xml:space="preserve"> </w:t>
      </w:r>
    </w:p>
    <w:p w14:paraId="42FE4841" w14:textId="0C6CDC47" w:rsidR="00675855" w:rsidRPr="00675855" w:rsidRDefault="00675855" w:rsidP="003C01A5">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Sledované údaje sa budú vykazovať v monitorovacích správach v tabuľkovej forme </w:t>
      </w:r>
      <w:r w:rsidR="00A80DFE">
        <w:rPr>
          <w:rFonts w:asciiTheme="minorHAnsi" w:eastAsiaTheme="minorHAnsi" w:hAnsiTheme="minorHAnsi" w:cstheme="minorHAnsi"/>
          <w:color w:val="000000"/>
          <w:sz w:val="20"/>
          <w:szCs w:val="20"/>
          <w:lang w:eastAsia="en-US"/>
        </w:rPr>
        <w:t xml:space="preserve">(viď </w:t>
      </w:r>
      <w:r w:rsidR="001C00D4">
        <w:rPr>
          <w:rFonts w:asciiTheme="minorHAnsi" w:eastAsiaTheme="minorHAnsi" w:hAnsiTheme="minorHAnsi" w:cstheme="minorHAnsi"/>
          <w:color w:val="000000"/>
          <w:sz w:val="20"/>
          <w:szCs w:val="20"/>
          <w:lang w:eastAsia="en-US"/>
        </w:rPr>
        <w:t>príručka pre prijímateľa</w:t>
      </w:r>
      <w:r w:rsidR="00A80DFE">
        <w:rPr>
          <w:rFonts w:asciiTheme="minorHAnsi" w:eastAsiaTheme="minorHAnsi" w:hAnsiTheme="minorHAnsi" w:cstheme="minorHAnsi"/>
          <w:color w:val="000000"/>
          <w:sz w:val="20"/>
          <w:szCs w:val="20"/>
          <w:lang w:eastAsia="en-US"/>
        </w:rPr>
        <w:t>)</w:t>
      </w:r>
      <w:r w:rsidR="001C00D4">
        <w:rPr>
          <w:rFonts w:asciiTheme="minorHAnsi" w:eastAsiaTheme="minorHAnsi" w:hAnsiTheme="minorHAnsi" w:cstheme="minorHAnsi"/>
          <w:color w:val="000000"/>
          <w:sz w:val="20"/>
          <w:szCs w:val="20"/>
          <w:lang w:eastAsia="en-US"/>
        </w:rPr>
        <w:t>.</w:t>
      </w:r>
      <w:r w:rsidRPr="00675855">
        <w:rPr>
          <w:rFonts w:asciiTheme="minorHAnsi" w:eastAsiaTheme="minorHAnsi" w:hAnsiTheme="minorHAnsi" w:cstheme="minorHAnsi"/>
          <w:color w:val="000000"/>
          <w:sz w:val="20"/>
          <w:szCs w:val="20"/>
          <w:lang w:eastAsia="en-US"/>
        </w:rPr>
        <w:t xml:space="preserve"> </w:t>
      </w:r>
    </w:p>
    <w:p w14:paraId="3026CA2B" w14:textId="77777777" w:rsidR="00675855" w:rsidRPr="00675855" w:rsidRDefault="00675855" w:rsidP="003C01A5">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Sledované údaje bude žiadateľ ako budúci prijímateľ poskytovať počas implementácie projektu a počas udržateľnosti projektu. Žiadateľ pri vypĺňaní ŽoNFP nestanovuje cieľovú hodnotu sledovaných údajov a neuvádza ich ani do formuláru ŽoNFP, ani do žiadnej z príloh ŽoNFP. </w:t>
      </w:r>
    </w:p>
    <w:p w14:paraId="5B26A451" w14:textId="02113970" w:rsidR="00675855" w:rsidRPr="00675855" w:rsidRDefault="00675855" w:rsidP="003C01A5">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V priebehu </w:t>
      </w:r>
      <w:r w:rsidR="001C00D4">
        <w:rPr>
          <w:rFonts w:asciiTheme="minorHAnsi" w:eastAsiaTheme="minorHAnsi" w:hAnsiTheme="minorHAnsi" w:cstheme="minorHAnsi"/>
          <w:color w:val="000000"/>
          <w:sz w:val="20"/>
          <w:szCs w:val="20"/>
          <w:lang w:eastAsia="en-US"/>
        </w:rPr>
        <w:t>realizácie</w:t>
      </w:r>
      <w:r w:rsidRPr="00675855">
        <w:rPr>
          <w:rFonts w:asciiTheme="minorHAnsi" w:eastAsiaTheme="minorHAnsi" w:hAnsiTheme="minorHAnsi" w:cstheme="minorHAnsi"/>
          <w:color w:val="000000"/>
          <w:sz w:val="20"/>
          <w:szCs w:val="20"/>
          <w:lang w:eastAsia="en-US"/>
        </w:rPr>
        <w:t xml:space="preserve"> projektu môže byť rozsah sledovaných údajov upravený (rozšírený, resp. zúžený) a poskytovanie týchto údajov bude prebiehať v súlade s podmienkami dohodnutými v Zmluve o NFP. </w:t>
      </w:r>
    </w:p>
    <w:p w14:paraId="747AA950" w14:textId="77777777" w:rsidR="00675855" w:rsidRPr="00675855" w:rsidRDefault="00675855" w:rsidP="003C01A5">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Metodika vykazovania Sledovaných údajov projektu je bližšie definovaná v príručke pre prijímateľa. </w:t>
      </w:r>
    </w:p>
    <w:p w14:paraId="7BEAC219" w14:textId="78252653" w:rsidR="003B183C" w:rsidRDefault="00675855" w:rsidP="003B183C">
      <w:pPr>
        <w:spacing w:line="259" w:lineRule="auto"/>
        <w:jc w:val="both"/>
        <w:rPr>
          <w:rFonts w:asciiTheme="minorHAnsi" w:eastAsiaTheme="minorHAnsi" w:hAnsiTheme="minorHAnsi" w:cstheme="minorHAnsi"/>
          <w:b/>
          <w:bCs/>
          <w:color w:val="000000"/>
          <w:sz w:val="20"/>
          <w:szCs w:val="20"/>
          <w:lang w:eastAsia="en-US"/>
        </w:rPr>
      </w:pPr>
      <w:r w:rsidRPr="003C01A5">
        <w:rPr>
          <w:rFonts w:asciiTheme="minorHAnsi" w:eastAsiaTheme="minorHAnsi" w:hAnsiTheme="minorHAnsi" w:cstheme="minorHAnsi"/>
          <w:b/>
          <w:bCs/>
          <w:color w:val="000000"/>
          <w:sz w:val="20"/>
          <w:szCs w:val="20"/>
          <w:lang w:eastAsia="en-US"/>
        </w:rPr>
        <w:t xml:space="preserve">Sledované údaje projektu nie sú podmienkou </w:t>
      </w:r>
      <w:r w:rsidR="003B183C">
        <w:rPr>
          <w:rFonts w:asciiTheme="minorHAnsi" w:eastAsiaTheme="minorHAnsi" w:hAnsiTheme="minorHAnsi" w:cstheme="minorHAnsi"/>
          <w:b/>
          <w:bCs/>
          <w:color w:val="000000"/>
          <w:sz w:val="20"/>
          <w:szCs w:val="20"/>
          <w:lang w:eastAsia="en-US"/>
        </w:rPr>
        <w:t>poskytnutia príspevku</w:t>
      </w:r>
    </w:p>
    <w:p w14:paraId="57DC57D5" w14:textId="77777777" w:rsidR="00314CD9" w:rsidRPr="003B183C" w:rsidRDefault="00314CD9" w:rsidP="003B183C">
      <w:pPr>
        <w:spacing w:line="259" w:lineRule="auto"/>
        <w:jc w:val="both"/>
        <w:rPr>
          <w:rFonts w:asciiTheme="minorHAnsi" w:eastAsiaTheme="minorHAnsi" w:hAnsiTheme="minorHAnsi" w:cstheme="minorHAnsi"/>
          <w:b/>
          <w:bCs/>
          <w:color w:val="000000"/>
          <w:sz w:val="20"/>
          <w:szCs w:val="20"/>
          <w:lang w:eastAsia="en-US"/>
        </w:rPr>
      </w:pPr>
    </w:p>
    <w:p w14:paraId="3045C275" w14:textId="1B80C67B" w:rsidR="006141A9" w:rsidRPr="003B183C" w:rsidRDefault="006141A9" w:rsidP="003B183C">
      <w:pPr>
        <w:pStyle w:val="Nadpis2"/>
        <w:numPr>
          <w:ilvl w:val="1"/>
          <w:numId w:val="4"/>
        </w:numPr>
        <w:shd w:val="clear" w:color="auto" w:fill="1F3864" w:themeFill="accent5" w:themeFillShade="80"/>
        <w:ind w:left="426" w:hanging="426"/>
        <w:rPr>
          <w:rStyle w:val="Siln"/>
          <w:rFonts w:asciiTheme="minorHAnsi" w:hAnsiTheme="minorHAnsi"/>
          <w:color w:val="FFFFFF" w:themeColor="background1"/>
          <w:sz w:val="22"/>
          <w:szCs w:val="22"/>
        </w:rPr>
      </w:pPr>
      <w:r w:rsidRPr="003B183C">
        <w:rPr>
          <w:rStyle w:val="Siln"/>
          <w:rFonts w:asciiTheme="minorHAnsi" w:hAnsiTheme="minorHAnsi"/>
          <w:color w:val="FFFFFF" w:themeColor="background1"/>
          <w:sz w:val="22"/>
          <w:szCs w:val="22"/>
        </w:rPr>
        <w:t xml:space="preserve">Iné monitorovacie údaje (D-údaje) </w:t>
      </w:r>
    </w:p>
    <w:p w14:paraId="1F871015" w14:textId="202E2B8E" w:rsidR="006141A9" w:rsidRPr="003B183C" w:rsidRDefault="006141A9" w:rsidP="003B183C">
      <w:pPr>
        <w:pStyle w:val="Odsekzoznamu"/>
        <w:numPr>
          <w:ilvl w:val="0"/>
          <w:numId w:val="5"/>
        </w:numPr>
        <w:shd w:val="clear" w:color="auto" w:fill="DEEAF6" w:themeFill="accent1" w:themeFillTint="33"/>
        <w:autoSpaceDE w:val="0"/>
        <w:autoSpaceDN w:val="0"/>
        <w:adjustRightInd w:val="0"/>
        <w:rPr>
          <w:rFonts w:ascii="Calibri" w:eastAsiaTheme="minorHAnsi" w:hAnsi="Calibri" w:cs="Calibri"/>
          <w:color w:val="000000"/>
          <w:sz w:val="20"/>
          <w:szCs w:val="20"/>
          <w:lang w:eastAsia="en-US"/>
        </w:rPr>
      </w:pPr>
      <w:r w:rsidRPr="003B183C">
        <w:rPr>
          <w:rFonts w:ascii="Calibri" w:eastAsiaTheme="minorHAnsi" w:hAnsi="Calibri" w:cs="Calibri"/>
          <w:b/>
          <w:bCs/>
          <w:color w:val="000000"/>
          <w:sz w:val="20"/>
          <w:szCs w:val="20"/>
          <w:lang w:eastAsia="en-US"/>
        </w:rPr>
        <w:t>Iné údaje na monitorovanie plnenia cieľov OP ĽZ</w:t>
      </w:r>
    </w:p>
    <w:tbl>
      <w:tblPr>
        <w:tblW w:w="14045" w:type="dxa"/>
        <w:tblInd w:w="-5" w:type="dxa"/>
        <w:tblBorders>
          <w:top w:val="nil"/>
          <w:left w:val="nil"/>
          <w:bottom w:val="nil"/>
          <w:right w:val="nil"/>
        </w:tblBorders>
        <w:tblLayout w:type="fixed"/>
        <w:tblLook w:val="0000" w:firstRow="0" w:lastRow="0" w:firstColumn="0" w:lastColumn="0" w:noHBand="0" w:noVBand="0"/>
      </w:tblPr>
      <w:tblGrid>
        <w:gridCol w:w="6976"/>
        <w:gridCol w:w="7069"/>
      </w:tblGrid>
      <w:tr w:rsidR="006141A9" w:rsidRPr="006141A9" w14:paraId="1C5712FE" w14:textId="77777777" w:rsidTr="00833244">
        <w:trPr>
          <w:trHeight w:val="213"/>
        </w:trPr>
        <w:tc>
          <w:tcPr>
            <w:tcW w:w="69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B44F29B" w14:textId="1D3F8D3F" w:rsidR="006141A9" w:rsidRPr="006141A9" w:rsidRDefault="00C40E4B" w:rsidP="006141A9">
            <w:pPr>
              <w:autoSpaceDE w:val="0"/>
              <w:autoSpaceDN w:val="0"/>
              <w:adjustRightInd w:val="0"/>
              <w:rPr>
                <w:rFonts w:ascii="Calibri" w:eastAsiaTheme="minorHAnsi" w:hAnsi="Calibri" w:cs="Calibri"/>
                <w:b/>
                <w:bCs/>
                <w:color w:val="000000"/>
                <w:sz w:val="22"/>
                <w:szCs w:val="22"/>
                <w:lang w:eastAsia="en-US"/>
              </w:rPr>
            </w:pPr>
            <w:r>
              <w:rPr>
                <w:rFonts w:ascii="Calibri" w:eastAsiaTheme="minorHAnsi" w:hAnsi="Calibri" w:cs="Calibri"/>
                <w:b/>
                <w:bCs/>
                <w:color w:val="000000"/>
                <w:sz w:val="22"/>
                <w:szCs w:val="22"/>
                <w:lang w:eastAsia="en-US"/>
              </w:rPr>
              <w:t>Iný</w:t>
            </w:r>
            <w:r w:rsidR="006141A9" w:rsidRPr="006141A9">
              <w:rPr>
                <w:rFonts w:ascii="Calibri" w:eastAsiaTheme="minorHAnsi" w:hAnsi="Calibri" w:cs="Calibri"/>
                <w:b/>
                <w:bCs/>
                <w:color w:val="000000"/>
                <w:sz w:val="22"/>
                <w:szCs w:val="22"/>
                <w:lang w:eastAsia="en-US"/>
              </w:rPr>
              <w:t xml:space="preserve"> údaj projektu </w:t>
            </w:r>
          </w:p>
        </w:tc>
        <w:tc>
          <w:tcPr>
            <w:tcW w:w="70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F1BE618" w14:textId="05BB09AC" w:rsidR="006141A9" w:rsidRPr="006141A9" w:rsidRDefault="006141A9" w:rsidP="00C40E4B">
            <w:pPr>
              <w:autoSpaceDE w:val="0"/>
              <w:autoSpaceDN w:val="0"/>
              <w:adjustRightInd w:val="0"/>
              <w:rPr>
                <w:rFonts w:ascii="Calibri" w:eastAsiaTheme="minorHAnsi" w:hAnsi="Calibri" w:cs="Calibri"/>
                <w:b/>
                <w:bCs/>
                <w:color w:val="000000"/>
                <w:sz w:val="22"/>
                <w:szCs w:val="22"/>
                <w:lang w:eastAsia="en-US"/>
              </w:rPr>
            </w:pPr>
            <w:r w:rsidRPr="006141A9">
              <w:rPr>
                <w:rFonts w:ascii="Calibri" w:eastAsiaTheme="minorHAnsi" w:hAnsi="Calibri" w:cs="Calibri"/>
                <w:b/>
                <w:bCs/>
                <w:color w:val="000000"/>
                <w:sz w:val="22"/>
                <w:szCs w:val="22"/>
                <w:lang w:eastAsia="en-US"/>
              </w:rPr>
              <w:t xml:space="preserve">Definícia </w:t>
            </w:r>
            <w:r w:rsidR="00C40E4B">
              <w:rPr>
                <w:rFonts w:ascii="Calibri" w:eastAsiaTheme="minorHAnsi" w:hAnsi="Calibri" w:cs="Calibri"/>
                <w:b/>
                <w:bCs/>
                <w:color w:val="000000"/>
                <w:sz w:val="22"/>
                <w:szCs w:val="22"/>
                <w:lang w:eastAsia="en-US"/>
              </w:rPr>
              <w:t>iného</w:t>
            </w:r>
            <w:r w:rsidRPr="006141A9">
              <w:rPr>
                <w:rFonts w:ascii="Calibri" w:eastAsiaTheme="minorHAnsi" w:hAnsi="Calibri" w:cs="Calibri"/>
                <w:b/>
                <w:bCs/>
                <w:color w:val="000000"/>
                <w:sz w:val="22"/>
                <w:szCs w:val="22"/>
                <w:lang w:eastAsia="en-US"/>
              </w:rPr>
              <w:t xml:space="preserve"> údaju projektu </w:t>
            </w:r>
          </w:p>
        </w:tc>
      </w:tr>
      <w:tr w:rsidR="006141A9" w:rsidRPr="006141A9" w14:paraId="3FCA80E7" w14:textId="77777777" w:rsidTr="008909A8">
        <w:trPr>
          <w:trHeight w:val="314"/>
        </w:trPr>
        <w:tc>
          <w:tcPr>
            <w:tcW w:w="6976" w:type="dxa"/>
            <w:tcBorders>
              <w:top w:val="single" w:sz="4" w:space="0" w:color="auto"/>
              <w:left w:val="single" w:sz="4" w:space="0" w:color="auto"/>
              <w:bottom w:val="single" w:sz="4" w:space="0" w:color="auto"/>
              <w:right w:val="single" w:sz="4" w:space="0" w:color="auto"/>
            </w:tcBorders>
          </w:tcPr>
          <w:p w14:paraId="43D91D8F" w14:textId="77777777" w:rsidR="006141A9" w:rsidRPr="006141A9" w:rsidRDefault="006141A9" w:rsidP="0074002A">
            <w:pPr>
              <w:autoSpaceDE w:val="0"/>
              <w:autoSpaceDN w:val="0"/>
              <w:adjustRightInd w:val="0"/>
              <w:jc w:val="both"/>
              <w:rPr>
                <w:rFonts w:ascii="Calibri" w:eastAsiaTheme="minorHAnsi" w:hAnsi="Calibri" w:cs="Calibri"/>
                <w:color w:val="000000"/>
                <w:sz w:val="20"/>
                <w:szCs w:val="20"/>
                <w:lang w:eastAsia="en-US"/>
              </w:rPr>
            </w:pPr>
            <w:r w:rsidRPr="006141A9">
              <w:rPr>
                <w:rFonts w:ascii="Calibri" w:eastAsiaTheme="minorHAnsi" w:hAnsi="Calibri" w:cs="Calibri"/>
                <w:color w:val="000000"/>
                <w:sz w:val="20"/>
                <w:szCs w:val="20"/>
                <w:lang w:eastAsia="en-US"/>
              </w:rPr>
              <w:t xml:space="preserve">D0312 - Počet osôb z MRK zamestnaných cez uplatňovanie sociálneho aspektu vo verejnom obstarávaní </w:t>
            </w:r>
          </w:p>
        </w:tc>
        <w:tc>
          <w:tcPr>
            <w:tcW w:w="7069" w:type="dxa"/>
            <w:tcBorders>
              <w:top w:val="single" w:sz="4" w:space="0" w:color="auto"/>
              <w:left w:val="single" w:sz="4" w:space="0" w:color="auto"/>
              <w:bottom w:val="single" w:sz="4" w:space="0" w:color="auto"/>
              <w:right w:val="single" w:sz="4" w:space="0" w:color="auto"/>
            </w:tcBorders>
          </w:tcPr>
          <w:p w14:paraId="7B4FCF24" w14:textId="08A76B54" w:rsidR="006141A9" w:rsidRPr="006141A9" w:rsidRDefault="006141A9" w:rsidP="0074002A">
            <w:pPr>
              <w:autoSpaceDE w:val="0"/>
              <w:autoSpaceDN w:val="0"/>
              <w:adjustRightInd w:val="0"/>
              <w:jc w:val="both"/>
              <w:rPr>
                <w:rFonts w:ascii="Calibri" w:eastAsiaTheme="minorHAnsi" w:hAnsi="Calibri" w:cs="Calibri"/>
                <w:color w:val="000000"/>
                <w:sz w:val="20"/>
                <w:szCs w:val="20"/>
                <w:lang w:eastAsia="en-US"/>
              </w:rPr>
            </w:pPr>
            <w:r w:rsidRPr="006141A9">
              <w:rPr>
                <w:rFonts w:ascii="Calibri" w:eastAsiaTheme="minorHAnsi" w:hAnsi="Calibri" w:cs="Calibri"/>
                <w:color w:val="000000"/>
                <w:sz w:val="20"/>
                <w:szCs w:val="20"/>
                <w:lang w:eastAsia="en-US"/>
              </w:rPr>
              <w:t xml:space="preserve">Počet osôb z prostredia MRK, ktoré sa zamestnali na pracovných miestach vytvorených cez uplatňovanie sociálneho aspektu vo verejnom obstarávaní v rámci realizácie projektu </w:t>
            </w:r>
          </w:p>
        </w:tc>
      </w:tr>
    </w:tbl>
    <w:p w14:paraId="31B7B882" w14:textId="77777777" w:rsidR="00EE0517" w:rsidRDefault="00EE0517" w:rsidP="003B183C">
      <w:pPr>
        <w:spacing w:line="20" w:lineRule="exact"/>
        <w:jc w:val="both"/>
        <w:rPr>
          <w:rFonts w:asciiTheme="minorHAnsi" w:eastAsiaTheme="minorHAnsi" w:hAnsiTheme="minorHAnsi" w:cstheme="minorHAnsi"/>
          <w:b/>
          <w:bCs/>
          <w:color w:val="000000"/>
          <w:sz w:val="20"/>
          <w:szCs w:val="20"/>
          <w:lang w:eastAsia="en-US"/>
        </w:rPr>
      </w:pPr>
    </w:p>
    <w:p w14:paraId="255128ED" w14:textId="77777777" w:rsidR="008E7E28" w:rsidRPr="008E7E28" w:rsidRDefault="008E7E28" w:rsidP="008E7E28">
      <w:pPr>
        <w:pStyle w:val="Default"/>
        <w:rPr>
          <w:rFonts w:ascii="Calibri" w:hAnsi="Calibri" w:cs="Calibri"/>
          <w:sz w:val="22"/>
          <w:szCs w:val="22"/>
        </w:rPr>
      </w:pPr>
      <w:r w:rsidRPr="008E7E28">
        <w:rPr>
          <w:rFonts w:ascii="Calibri" w:hAnsi="Calibri" w:cs="Calibri"/>
          <w:b/>
          <w:bCs/>
          <w:sz w:val="22"/>
          <w:szCs w:val="22"/>
        </w:rPr>
        <w:lastRenderedPageBreak/>
        <w:t xml:space="preserve">Iné údaje (D-údaje) na monitorovanie plnenia cieľov OP ĽZ </w:t>
      </w:r>
    </w:p>
    <w:p w14:paraId="359BBFF3" w14:textId="77777777" w:rsidR="008E7E28" w:rsidRPr="008E7E28" w:rsidRDefault="008E7E28" w:rsidP="008E7E28">
      <w:pPr>
        <w:autoSpaceDE w:val="0"/>
        <w:autoSpaceDN w:val="0"/>
        <w:adjustRightInd w:val="0"/>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xml:space="preserve">SO identifikoval podľa typu aktivity iný údaj uvedený vyššie. (viď „Iné údaje na monitorovanie plnenia cieľov OP ĽZ“). Iný údaj je merateľná hodnota </w:t>
      </w:r>
      <w:r w:rsidRPr="008E7E28">
        <w:rPr>
          <w:rFonts w:ascii="Calibri" w:eastAsiaTheme="minorHAnsi" w:hAnsi="Calibri" w:cs="Calibri"/>
          <w:b/>
          <w:bCs/>
          <w:color w:val="000000"/>
          <w:sz w:val="20"/>
          <w:szCs w:val="20"/>
          <w:lang w:eastAsia="en-US"/>
        </w:rPr>
        <w:t>odlišná od projektových merateľných ukazovateľov a odlišná od sledovaných údajov</w:t>
      </w:r>
      <w:r w:rsidRPr="008E7E28">
        <w:rPr>
          <w:rFonts w:ascii="Calibri" w:eastAsiaTheme="minorHAnsi" w:hAnsi="Calibri" w:cs="Calibri"/>
          <w:color w:val="000000"/>
          <w:sz w:val="20"/>
          <w:szCs w:val="20"/>
          <w:lang w:eastAsia="en-US"/>
        </w:rPr>
        <w:t xml:space="preserve">. Iný údaj projektu je potrebný na monitorovanie realizácie projektu a plnenie cieľov OP ĽZ. </w:t>
      </w:r>
    </w:p>
    <w:p w14:paraId="331F9B6E" w14:textId="77777777" w:rsidR="008E7E28" w:rsidRPr="008E7E28" w:rsidRDefault="008E7E28" w:rsidP="008E7E28">
      <w:pPr>
        <w:autoSpaceDE w:val="0"/>
        <w:autoSpaceDN w:val="0"/>
        <w:adjustRightInd w:val="0"/>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xml:space="preserve">Úspešný žiadateľ v pozícii prijímateľa bude Zmluvou o NFP zaviazaný na vykazovanie iného údaju prostredníctvom nasledovných monitorovacích dokumentov: </w:t>
      </w:r>
    </w:p>
    <w:p w14:paraId="3008CCCF" w14:textId="6F8DC4DC" w:rsidR="006141A9" w:rsidRDefault="008E7E28" w:rsidP="008E7E28">
      <w:pPr>
        <w:spacing w:after="160" w:line="259" w:lineRule="auto"/>
        <w:jc w:val="both"/>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Výročná monitorovacia správa projektu a záverečná monitorovacia správa projektu</w:t>
      </w:r>
    </w:p>
    <w:p w14:paraId="1D08DFA1" w14:textId="21E1173E" w:rsidR="008E7E28" w:rsidRPr="003B183C" w:rsidRDefault="008E7E28" w:rsidP="003B183C">
      <w:pPr>
        <w:pStyle w:val="Odsekzoznamu"/>
        <w:numPr>
          <w:ilvl w:val="0"/>
          <w:numId w:val="6"/>
        </w:numPr>
        <w:shd w:val="clear" w:color="auto" w:fill="DEEAF6" w:themeFill="accent1" w:themeFillTint="33"/>
        <w:spacing w:after="160" w:line="259" w:lineRule="auto"/>
        <w:jc w:val="both"/>
        <w:rPr>
          <w:rFonts w:asciiTheme="minorHAnsi" w:hAnsiTheme="minorHAnsi"/>
          <w:b/>
          <w:bCs/>
          <w:sz w:val="20"/>
          <w:szCs w:val="20"/>
        </w:rPr>
      </w:pPr>
      <w:r w:rsidRPr="003B183C">
        <w:rPr>
          <w:rFonts w:asciiTheme="minorHAnsi" w:hAnsiTheme="minorHAnsi"/>
          <w:b/>
          <w:bCs/>
          <w:sz w:val="20"/>
          <w:szCs w:val="20"/>
        </w:rPr>
        <w:t>Iné údaje na monitorovanie uplatňovania HP RMŽ a ND</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3"/>
        <w:gridCol w:w="7011"/>
      </w:tblGrid>
      <w:tr w:rsidR="008E7E28" w:rsidRPr="008E7E28" w14:paraId="4F88D6D9" w14:textId="77777777" w:rsidTr="003B183C">
        <w:trPr>
          <w:trHeight w:val="99"/>
        </w:trPr>
        <w:tc>
          <w:tcPr>
            <w:tcW w:w="7023" w:type="dxa"/>
            <w:shd w:val="clear" w:color="auto" w:fill="DBDBDB" w:themeFill="accent3" w:themeFillTint="66"/>
          </w:tcPr>
          <w:p w14:paraId="1DC00D76" w14:textId="6E00C14F" w:rsidR="008E7E28" w:rsidRPr="00BB50B0" w:rsidRDefault="007A3B2F" w:rsidP="008E7E28">
            <w:pPr>
              <w:autoSpaceDE w:val="0"/>
              <w:autoSpaceDN w:val="0"/>
              <w:adjustRightInd w:val="0"/>
              <w:rPr>
                <w:rFonts w:ascii="Calibri" w:eastAsiaTheme="minorHAnsi" w:hAnsi="Calibri" w:cs="Calibri"/>
                <w:color w:val="000000"/>
                <w:sz w:val="20"/>
                <w:szCs w:val="20"/>
                <w:highlight w:val="yellow"/>
                <w:lang w:eastAsia="en-US"/>
              </w:rPr>
            </w:pPr>
            <w:r w:rsidRPr="007A3B2F">
              <w:rPr>
                <w:rFonts w:ascii="Calibri" w:eastAsiaTheme="minorHAnsi" w:hAnsi="Calibri" w:cs="Calibri"/>
                <w:b/>
                <w:bCs/>
                <w:color w:val="000000"/>
                <w:sz w:val="20"/>
                <w:szCs w:val="20"/>
                <w:lang w:eastAsia="en-US"/>
              </w:rPr>
              <w:t>Iný</w:t>
            </w:r>
            <w:r w:rsidR="008E7E28" w:rsidRPr="007A3B2F">
              <w:rPr>
                <w:rFonts w:ascii="Calibri" w:eastAsiaTheme="minorHAnsi" w:hAnsi="Calibri" w:cs="Calibri"/>
                <w:b/>
                <w:bCs/>
                <w:color w:val="000000"/>
                <w:sz w:val="20"/>
                <w:szCs w:val="20"/>
                <w:lang w:eastAsia="en-US"/>
              </w:rPr>
              <w:t xml:space="preserve"> údaj projektu</w:t>
            </w:r>
            <w:r w:rsidR="008E7E28" w:rsidRPr="00BB50B0">
              <w:rPr>
                <w:rFonts w:ascii="Calibri" w:eastAsiaTheme="minorHAnsi" w:hAnsi="Calibri" w:cs="Calibri"/>
                <w:b/>
                <w:bCs/>
                <w:color w:val="000000"/>
                <w:sz w:val="20"/>
                <w:szCs w:val="20"/>
                <w:highlight w:val="yellow"/>
                <w:lang w:eastAsia="en-US"/>
              </w:rPr>
              <w:t xml:space="preserve"> </w:t>
            </w:r>
          </w:p>
        </w:tc>
        <w:tc>
          <w:tcPr>
            <w:tcW w:w="7011" w:type="dxa"/>
            <w:shd w:val="clear" w:color="auto" w:fill="DBDBDB" w:themeFill="accent3" w:themeFillTint="66"/>
          </w:tcPr>
          <w:p w14:paraId="6BD117BE" w14:textId="7F21A6BA" w:rsidR="008E7E28" w:rsidRPr="00BB50B0" w:rsidRDefault="008E7E28" w:rsidP="007A3B2F">
            <w:pPr>
              <w:autoSpaceDE w:val="0"/>
              <w:autoSpaceDN w:val="0"/>
              <w:adjustRightInd w:val="0"/>
              <w:rPr>
                <w:rFonts w:ascii="Calibri" w:eastAsiaTheme="minorHAnsi" w:hAnsi="Calibri" w:cs="Calibri"/>
                <w:color w:val="000000"/>
                <w:sz w:val="20"/>
                <w:szCs w:val="20"/>
                <w:highlight w:val="yellow"/>
                <w:lang w:eastAsia="en-US"/>
              </w:rPr>
            </w:pPr>
            <w:r w:rsidRPr="007A3B2F">
              <w:rPr>
                <w:rFonts w:ascii="Calibri" w:eastAsiaTheme="minorHAnsi" w:hAnsi="Calibri" w:cs="Calibri"/>
                <w:b/>
                <w:bCs/>
                <w:color w:val="000000"/>
                <w:sz w:val="20"/>
                <w:szCs w:val="20"/>
                <w:lang w:eastAsia="en-US"/>
              </w:rPr>
              <w:t xml:space="preserve">Definícia </w:t>
            </w:r>
            <w:r w:rsidR="007A3B2F" w:rsidRPr="007A3B2F">
              <w:rPr>
                <w:rFonts w:ascii="Calibri" w:eastAsiaTheme="minorHAnsi" w:hAnsi="Calibri" w:cs="Calibri"/>
                <w:b/>
                <w:bCs/>
                <w:color w:val="000000"/>
                <w:sz w:val="20"/>
                <w:szCs w:val="20"/>
                <w:lang w:eastAsia="en-US"/>
              </w:rPr>
              <w:t>in</w:t>
            </w:r>
            <w:r w:rsidRPr="007A3B2F">
              <w:rPr>
                <w:rFonts w:ascii="Calibri" w:eastAsiaTheme="minorHAnsi" w:hAnsi="Calibri" w:cs="Calibri"/>
                <w:b/>
                <w:bCs/>
                <w:color w:val="000000"/>
                <w:sz w:val="20"/>
                <w:szCs w:val="20"/>
                <w:lang w:eastAsia="en-US"/>
              </w:rPr>
              <w:t>ého údaju projektu</w:t>
            </w:r>
            <w:r w:rsidRPr="00BB50B0">
              <w:rPr>
                <w:rFonts w:ascii="Calibri" w:eastAsiaTheme="minorHAnsi" w:hAnsi="Calibri" w:cs="Calibri"/>
                <w:b/>
                <w:bCs/>
                <w:color w:val="000000"/>
                <w:sz w:val="20"/>
                <w:szCs w:val="20"/>
                <w:highlight w:val="yellow"/>
                <w:lang w:eastAsia="en-US"/>
              </w:rPr>
              <w:t xml:space="preserve"> </w:t>
            </w:r>
          </w:p>
        </w:tc>
      </w:tr>
      <w:tr w:rsidR="008E7E28" w:rsidRPr="008E7E28" w14:paraId="1F42FA5F" w14:textId="77777777" w:rsidTr="003B183C">
        <w:trPr>
          <w:trHeight w:val="1409"/>
        </w:trPr>
        <w:tc>
          <w:tcPr>
            <w:tcW w:w="7023" w:type="dxa"/>
          </w:tcPr>
          <w:p w14:paraId="4FA7225D"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D0128 - Počet nástrojov zabezpečujúcich prístupnosť pre osoby so zdravotným postihnutím </w:t>
            </w:r>
          </w:p>
        </w:tc>
        <w:tc>
          <w:tcPr>
            <w:tcW w:w="7011" w:type="dxa"/>
          </w:tcPr>
          <w:p w14:paraId="59DE3A54"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počet nástrojov zabezpečujúcich prístupnosť pre osoby so zdravotným postihnutím a zahŕňa opatrenia, služby alebo zariadenia zamerané na odstraňovanie prekážok a bariér brániacich v prístupnosti osobám so zdravotným postihnutím k výsledkom projektu. Môže ísť o zlepšenie prístupnosti k fyzickému prostrediu, k doprave (napr. nástupište, zdvíhacie plošiny, výťah, oznamovacie a navádzacie systémy a pod.), k informáciám a komunikácii vrátane informačných a komunikačných technológií a systémov, ako aj k ďalším prostriedkom a službám dostupným alebo poskytovaným verejnosti. Ide o prístupnosť najmä v zmysle vyhlášky Ministerstva životného prostredia SR č. 532/2002, ktorou sa ustanovujú podrobnosti o všeobecných technických požiadavkách na výstavbu a o všeobecných technických požiadavkách na stavby užívané osobami s obmedzenou schopnosťou pohybu a orientácie a výnos Ministerstva financií SR č. 55/2014 o štandardoch pre informačné systémy verejnej správy. </w:t>
            </w:r>
          </w:p>
          <w:p w14:paraId="3D707B9D"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 </w:t>
            </w:r>
          </w:p>
        </w:tc>
      </w:tr>
    </w:tbl>
    <w:p w14:paraId="5E0F1359" w14:textId="77777777" w:rsidR="004C4A3A" w:rsidRDefault="004C4A3A"/>
    <w:p w14:paraId="03663166" w14:textId="77777777" w:rsidR="004C4A3A" w:rsidRDefault="004C4A3A"/>
    <w:p w14:paraId="0281D765" w14:textId="77777777" w:rsidR="004C4A3A" w:rsidRDefault="004C4A3A"/>
    <w:p w14:paraId="4A310027" w14:textId="77777777" w:rsidR="004C4A3A" w:rsidRDefault="004C4A3A"/>
    <w:p w14:paraId="54DFB66E" w14:textId="77777777" w:rsidR="004C4A3A" w:rsidRDefault="004C4A3A"/>
    <w:p w14:paraId="256677C6" w14:textId="77777777" w:rsidR="004C4A3A" w:rsidRDefault="004C4A3A"/>
    <w:p w14:paraId="670DAA4A" w14:textId="77777777" w:rsidR="004C4A3A" w:rsidRDefault="004C4A3A"/>
    <w:p w14:paraId="124ABE0A" w14:textId="77777777" w:rsidR="004C4A3A" w:rsidRDefault="004C4A3A"/>
    <w:p w14:paraId="58694159" w14:textId="77777777" w:rsidR="004C4A3A" w:rsidRDefault="004C4A3A"/>
    <w:p w14:paraId="4ED2BD4C" w14:textId="77777777" w:rsidR="004C4A3A" w:rsidRDefault="004C4A3A"/>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3"/>
        <w:gridCol w:w="7011"/>
      </w:tblGrid>
      <w:tr w:rsidR="004C4A3A" w:rsidRPr="008E7E28" w14:paraId="51DA3974" w14:textId="77777777" w:rsidTr="004C4A3A">
        <w:trPr>
          <w:trHeight w:val="227"/>
        </w:trPr>
        <w:tc>
          <w:tcPr>
            <w:tcW w:w="7023" w:type="dxa"/>
            <w:shd w:val="clear" w:color="auto" w:fill="D0CECE" w:themeFill="background2" w:themeFillShade="E6"/>
          </w:tcPr>
          <w:p w14:paraId="64866EA6" w14:textId="5D273324" w:rsidR="004C4A3A" w:rsidRPr="008E7E28" w:rsidRDefault="004C4A3A" w:rsidP="008E7E28">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Iný údaj projektu</w:t>
            </w:r>
          </w:p>
        </w:tc>
        <w:tc>
          <w:tcPr>
            <w:tcW w:w="7011" w:type="dxa"/>
            <w:shd w:val="clear" w:color="auto" w:fill="D0CECE" w:themeFill="background2" w:themeFillShade="E6"/>
          </w:tcPr>
          <w:p w14:paraId="144FBB89" w14:textId="7A446355" w:rsidR="004C4A3A" w:rsidRPr="008E7E28" w:rsidRDefault="004C4A3A" w:rsidP="008E7E28">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Definícia iného údaju projektu</w:t>
            </w:r>
          </w:p>
        </w:tc>
      </w:tr>
      <w:tr w:rsidR="008E7E28" w:rsidRPr="008E7E28" w14:paraId="39F5A0C8" w14:textId="77777777" w:rsidTr="003B183C">
        <w:trPr>
          <w:trHeight w:val="748"/>
        </w:trPr>
        <w:tc>
          <w:tcPr>
            <w:tcW w:w="7023" w:type="dxa"/>
          </w:tcPr>
          <w:p w14:paraId="678BDB29"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D0249 - Počet pracovníkov, pracovníčok refundovaných z projektu mimo technickej pomoci OP/OP TP </w:t>
            </w:r>
          </w:p>
        </w:tc>
        <w:tc>
          <w:tcPr>
            <w:tcW w:w="7011" w:type="dxa"/>
          </w:tcPr>
          <w:p w14:paraId="7B63AD20"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priemerný ročný počet pracovníkov, pracovníčok, ktorých mzdy sú plne alebo čiastočne refundované v rámci daného projektu a prepočítaný na ekvivalent plného pracovného úväzku (FTE). Údaj zachytáva jednak osoby, ktoré sa podieľajú na riadení a implementácii projektu (napr. projektový manažér, projektová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 </w:t>
            </w:r>
          </w:p>
        </w:tc>
      </w:tr>
      <w:tr w:rsidR="008E7E28" w:rsidRPr="008E7E28" w14:paraId="49100E0D" w14:textId="77777777" w:rsidTr="003B183C">
        <w:trPr>
          <w:trHeight w:val="639"/>
        </w:trPr>
        <w:tc>
          <w:tcPr>
            <w:tcW w:w="7023" w:type="dxa"/>
          </w:tcPr>
          <w:p w14:paraId="1F25F1C0"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D0262 - Mzda mužov refundovaná z projektu (medián) </w:t>
            </w:r>
          </w:p>
        </w:tc>
        <w:tc>
          <w:tcPr>
            <w:tcW w:w="7011" w:type="dxa"/>
          </w:tcPr>
          <w:p w14:paraId="0DB8051B"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medián (strednú hodnotu) priemerných mesačných miezd mužov, refundovanú z projektu. Do údaju sa nezahŕňa mzda osôb, s ktorými bola uzavretá niektorá z dohôd o prácach vykonávanej mimo pracovného pomeru, mzda učňov a študentov na prevádzkovej praxi, príjem súkromných podnikateľov (resp. ich spoločníkov), ktorí nemajú uzavretú pracovnú zmluvu v danej organizácii. </w:t>
            </w:r>
          </w:p>
          <w:p w14:paraId="67A892AE"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Metóda výpočtu na úrovni projektu: Medián priemerných mesačných hrubých miezd za všetkých pracovníkov (priemerná mesačná hrubá mzda pracovníka sa vypočíta ako aritmetický priemer mesačných hrubých miezd za odpracované/refundované obdobie), ktorým mzda bola refundovaná počas projektu. </w:t>
            </w:r>
          </w:p>
        </w:tc>
      </w:tr>
      <w:tr w:rsidR="008E7E28" w:rsidRPr="008E7E28" w14:paraId="45C58198" w14:textId="77777777" w:rsidTr="003B183C">
        <w:trPr>
          <w:trHeight w:val="639"/>
        </w:trPr>
        <w:tc>
          <w:tcPr>
            <w:tcW w:w="7023" w:type="dxa"/>
          </w:tcPr>
          <w:p w14:paraId="07F7F7B2"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D0264 - Mzda žien refundovaná z projektu (medián) </w:t>
            </w:r>
          </w:p>
        </w:tc>
        <w:tc>
          <w:tcPr>
            <w:tcW w:w="7011" w:type="dxa"/>
          </w:tcPr>
          <w:p w14:paraId="4EE61B84"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medián (strednú hodnotu) priemerných mesačných miezd žien, refundovanú z projektu. Do údaju sa nezahŕňa mzda osôb, s ktorými bola uzavretá niektorá z dohôd o prácach vykonávanej mimo pracovného pomeru, mzda učníc a študentiek na prevádzkovej praxi, príjem súkromných podnikateliek (resp. ich spoločníkov, spoločníčok), ktoré nemajú uzavretú pracovnú zmluvu v danej organizácii. </w:t>
            </w:r>
          </w:p>
          <w:p w14:paraId="6CBA651A" w14:textId="77777777" w:rsidR="008E7E28" w:rsidRPr="008E7E28" w:rsidRDefault="008E7E28" w:rsidP="008E7E28">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lastRenderedPageBreak/>
              <w:t xml:space="preserve">Metóda výpočtu na úrovni projektu: Medián priemerných mesačných hrubých miezd za všetky pracovníčky (priemerná mesačná hrubá mzda pracovníčky sa vypočíta ako aritmetický priemer mesačných hrubých miezd za odpracované/refundované obdobie), ktorým mzda bola refundovaná počas projektu. </w:t>
            </w:r>
          </w:p>
        </w:tc>
      </w:tr>
    </w:tbl>
    <w:p w14:paraId="2A984C3B" w14:textId="77777777" w:rsidR="004C4A3A" w:rsidRDefault="004C4A3A"/>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3"/>
        <w:gridCol w:w="7011"/>
      </w:tblGrid>
      <w:tr w:rsidR="004C4A3A" w:rsidRPr="008E7E28" w14:paraId="3BDE1F42" w14:textId="77777777" w:rsidTr="004C4A3A">
        <w:trPr>
          <w:trHeight w:val="215"/>
        </w:trPr>
        <w:tc>
          <w:tcPr>
            <w:tcW w:w="7023" w:type="dxa"/>
            <w:shd w:val="clear" w:color="auto" w:fill="D0CECE" w:themeFill="background2" w:themeFillShade="E6"/>
          </w:tcPr>
          <w:p w14:paraId="0CA5A425" w14:textId="3091E9DC" w:rsidR="004C4A3A" w:rsidRPr="008E7E28" w:rsidRDefault="004C4A3A" w:rsidP="004C4A3A">
            <w:pPr>
              <w:pStyle w:val="Default"/>
              <w:rPr>
                <w:rFonts w:asciiTheme="minorHAnsi" w:hAnsiTheme="minorHAnsi"/>
                <w:sz w:val="20"/>
                <w:szCs w:val="20"/>
              </w:rPr>
            </w:pPr>
            <w:r w:rsidRPr="007A3B2F">
              <w:rPr>
                <w:rFonts w:ascii="Calibri" w:hAnsi="Calibri" w:cs="Calibri"/>
                <w:b/>
                <w:bCs/>
                <w:sz w:val="20"/>
                <w:szCs w:val="20"/>
              </w:rPr>
              <w:t>Iný údaj projektu</w:t>
            </w:r>
          </w:p>
        </w:tc>
        <w:tc>
          <w:tcPr>
            <w:tcW w:w="7011" w:type="dxa"/>
            <w:shd w:val="clear" w:color="auto" w:fill="D0CECE" w:themeFill="background2" w:themeFillShade="E6"/>
          </w:tcPr>
          <w:p w14:paraId="4996DE62" w14:textId="68C56527" w:rsidR="004C4A3A" w:rsidRPr="008E7E28" w:rsidRDefault="004C4A3A" w:rsidP="004C4A3A">
            <w:pPr>
              <w:pStyle w:val="Default"/>
              <w:rPr>
                <w:rFonts w:asciiTheme="minorHAnsi" w:hAnsiTheme="minorHAnsi"/>
                <w:sz w:val="20"/>
                <w:szCs w:val="20"/>
              </w:rPr>
            </w:pPr>
            <w:r w:rsidRPr="007A3B2F">
              <w:rPr>
                <w:rFonts w:ascii="Calibri" w:hAnsi="Calibri" w:cs="Calibri"/>
                <w:b/>
                <w:bCs/>
                <w:sz w:val="20"/>
                <w:szCs w:val="20"/>
              </w:rPr>
              <w:t>Definícia iného údaju projektu</w:t>
            </w:r>
          </w:p>
        </w:tc>
      </w:tr>
      <w:tr w:rsidR="004C4A3A" w:rsidRPr="008E7E28" w14:paraId="18643BEA" w14:textId="77777777" w:rsidTr="003B183C">
        <w:trPr>
          <w:trHeight w:val="639"/>
        </w:trPr>
        <w:tc>
          <w:tcPr>
            <w:tcW w:w="7023" w:type="dxa"/>
          </w:tcPr>
          <w:p w14:paraId="6217702E" w14:textId="5F210B26" w:rsidR="004C4A3A" w:rsidRPr="008E7E28" w:rsidRDefault="004C4A3A" w:rsidP="004C4A3A">
            <w:pPr>
              <w:pStyle w:val="Default"/>
              <w:rPr>
                <w:rFonts w:asciiTheme="minorHAnsi" w:hAnsiTheme="minorHAnsi"/>
                <w:sz w:val="20"/>
                <w:szCs w:val="20"/>
              </w:rPr>
            </w:pPr>
            <w:r w:rsidRPr="008E7E28">
              <w:rPr>
                <w:rFonts w:asciiTheme="minorHAnsi" w:hAnsiTheme="minorHAnsi"/>
                <w:sz w:val="20"/>
                <w:szCs w:val="20"/>
              </w:rPr>
              <w:t xml:space="preserve">D0266 </w:t>
            </w:r>
            <w:r>
              <w:rPr>
                <w:rFonts w:asciiTheme="minorHAnsi" w:hAnsiTheme="minorHAnsi"/>
                <w:sz w:val="20"/>
                <w:szCs w:val="20"/>
              </w:rPr>
              <w:t xml:space="preserve">- </w:t>
            </w:r>
            <w:r w:rsidRPr="008E7E28">
              <w:rPr>
                <w:rFonts w:asciiTheme="minorHAnsi" w:hAnsiTheme="minorHAnsi"/>
                <w:sz w:val="20"/>
                <w:szCs w:val="20"/>
              </w:rPr>
              <w:t xml:space="preserve">Podiel žien na riadiacich pozíciách projektu </w:t>
            </w:r>
          </w:p>
          <w:p w14:paraId="4C12A533" w14:textId="77777777" w:rsidR="004C4A3A" w:rsidRPr="008E7E28" w:rsidRDefault="004C4A3A" w:rsidP="004C4A3A">
            <w:pPr>
              <w:autoSpaceDE w:val="0"/>
              <w:autoSpaceDN w:val="0"/>
              <w:adjustRightInd w:val="0"/>
              <w:rPr>
                <w:rFonts w:asciiTheme="minorHAnsi" w:eastAsiaTheme="minorHAnsi" w:hAnsiTheme="minorHAnsi" w:cs="Calibri"/>
                <w:color w:val="000000"/>
                <w:sz w:val="20"/>
                <w:szCs w:val="20"/>
                <w:lang w:eastAsia="en-US"/>
              </w:rPr>
            </w:pPr>
          </w:p>
        </w:tc>
        <w:tc>
          <w:tcPr>
            <w:tcW w:w="7011" w:type="dxa"/>
          </w:tcPr>
          <w:p w14:paraId="2BAEC311" w14:textId="77777777" w:rsidR="004C4A3A" w:rsidRPr="008E7E28" w:rsidRDefault="004C4A3A" w:rsidP="004C4A3A">
            <w:pPr>
              <w:pStyle w:val="Default"/>
              <w:rPr>
                <w:rFonts w:asciiTheme="minorHAnsi" w:hAnsiTheme="minorHAnsi"/>
                <w:sz w:val="20"/>
                <w:szCs w:val="20"/>
              </w:rPr>
            </w:pPr>
            <w:r w:rsidRPr="008E7E28">
              <w:rPr>
                <w:rFonts w:asciiTheme="minorHAnsi" w:hAnsiTheme="minorHAnsi"/>
                <w:sz w:val="20"/>
                <w:szCs w:val="20"/>
              </w:rPr>
              <w:t xml:space="preserve">Údaj vyjadruje podiel žien na riadiacich pozíciách, zodpovedných za riadenie projektu, alebo časti projektu. </w:t>
            </w:r>
          </w:p>
          <w:p w14:paraId="34C53A48" w14:textId="77777777" w:rsidR="004C4A3A" w:rsidRPr="008E7E28" w:rsidRDefault="004C4A3A" w:rsidP="004C4A3A">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hAnsiTheme="minorHAnsi"/>
                <w:sz w:val="20"/>
                <w:szCs w:val="20"/>
              </w:rPr>
              <w:t xml:space="preserve">Za riadiacu pozíciu projektu sa považuje pozícia, z ktorej vyplývajú manažérske a koordinačné úlohy so zodpovednosťou za projekt ako celok, alebo jeho ucelenú čas (zväčša ide o pozície ako projektová manažérka, manažérka projektu, finančná manažérka, líniová manažérka, </w:t>
            </w:r>
          </w:p>
          <w:p w14:paraId="4371D5FE" w14:textId="77777777" w:rsidR="004C4A3A" w:rsidRPr="008E7E28" w:rsidRDefault="004C4A3A" w:rsidP="004C4A3A">
            <w:pPr>
              <w:pStyle w:val="Default"/>
              <w:rPr>
                <w:rFonts w:asciiTheme="minorHAnsi" w:hAnsiTheme="minorHAnsi"/>
                <w:sz w:val="20"/>
                <w:szCs w:val="20"/>
              </w:rPr>
            </w:pPr>
            <w:r w:rsidRPr="008E7E28">
              <w:rPr>
                <w:rFonts w:asciiTheme="minorHAnsi" w:hAnsiTheme="minorHAnsi"/>
                <w:sz w:val="20"/>
                <w:szCs w:val="20"/>
              </w:rPr>
              <w:t xml:space="preserve">manažérka technického zabezpečenia projektu a pod.). Započítavajú sa riadiace pozície na projekte jednak za prijímateľa, ako aj partnerov projektu, avšak bez ohľadu na charakter pozície v danej organizácii (osoba, ktorá vykonáva manažérske a koordinačné úlohy v rámci riadenia projektu nemusí mať formálnu riadiacu, alebo vedúcu pozíciu v danej organizácii). </w:t>
            </w:r>
          </w:p>
          <w:p w14:paraId="02588147" w14:textId="73E4F51A" w:rsidR="004C4A3A" w:rsidRPr="008E7E28" w:rsidRDefault="004C4A3A" w:rsidP="004C4A3A">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hAnsiTheme="minorHAnsi"/>
                <w:sz w:val="20"/>
                <w:szCs w:val="20"/>
              </w:rPr>
              <w:t xml:space="preserve">Metóda výpočtu: Podiel súčtu žien v riadiacich pozíciách projektu na celkovom počte osôb v riadiacich pozíciách projektu. Pokiaľ je jedna riadiaca pozícia obsadená 2 osobami na polovičný úväzok, do celkového počtu osôb v riadiacich pozíciách projektu sa započítava hodnota 2. </w:t>
            </w:r>
          </w:p>
        </w:tc>
      </w:tr>
    </w:tbl>
    <w:p w14:paraId="06BCAD36" w14:textId="77777777" w:rsidR="008E7E28" w:rsidRPr="008E7E28" w:rsidRDefault="008E7E28" w:rsidP="008E7E28">
      <w:pPr>
        <w:spacing w:after="160" w:line="259" w:lineRule="auto"/>
        <w:jc w:val="both"/>
        <w:rPr>
          <w:rFonts w:asciiTheme="minorHAnsi" w:hAnsiTheme="minorHAnsi"/>
          <w:b/>
          <w:bCs/>
          <w:sz w:val="20"/>
          <w:szCs w:val="20"/>
        </w:rPr>
      </w:pPr>
    </w:p>
    <w:p w14:paraId="6831DC83" w14:textId="525DF1DD" w:rsidR="008E7E28" w:rsidRPr="008E7E28" w:rsidRDefault="008E7E28" w:rsidP="00C8664B">
      <w:pPr>
        <w:autoSpaceDE w:val="0"/>
        <w:autoSpaceDN w:val="0"/>
        <w:adjustRightInd w:val="0"/>
        <w:jc w:val="both"/>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Gestor Horizontálneho princípu Rovnosť medzi mužmi a ženami a Horizontálneho princípu Nediskriminácia (ďalej len „gestor HP RMŽ a ND“) identifikoval vybrané </w:t>
      </w:r>
      <w:r w:rsidR="00C8664B">
        <w:rPr>
          <w:rFonts w:asciiTheme="minorHAnsi" w:eastAsiaTheme="minorHAnsi" w:hAnsiTheme="minorHAnsi" w:cs="Calibri"/>
          <w:color w:val="000000"/>
          <w:sz w:val="20"/>
          <w:szCs w:val="20"/>
          <w:lang w:eastAsia="en-US"/>
        </w:rPr>
        <w:t>I</w:t>
      </w:r>
      <w:r w:rsidRPr="008E7E28">
        <w:rPr>
          <w:rFonts w:asciiTheme="minorHAnsi" w:eastAsiaTheme="minorHAnsi" w:hAnsiTheme="minorHAnsi" w:cs="Calibri"/>
          <w:color w:val="000000"/>
          <w:sz w:val="20"/>
          <w:szCs w:val="20"/>
          <w:lang w:eastAsia="en-US"/>
        </w:rPr>
        <w:t xml:space="preserve">né údaje na monitorovanie uplatňovania HP RMŽ a ND, ktorých zoznam je uvedený vyššie. Iné údaje sú merateľné hodnoty </w:t>
      </w:r>
      <w:r w:rsidRPr="008E7E28">
        <w:rPr>
          <w:rFonts w:asciiTheme="minorHAnsi" w:eastAsiaTheme="minorHAnsi" w:hAnsiTheme="minorHAnsi" w:cs="Calibri"/>
          <w:b/>
          <w:bCs/>
          <w:color w:val="000000"/>
          <w:sz w:val="20"/>
          <w:szCs w:val="20"/>
          <w:lang w:eastAsia="en-US"/>
        </w:rPr>
        <w:t xml:space="preserve">odlišné od projektových merateľných ukazovateľov, od sledovaných údajov a od </w:t>
      </w:r>
      <w:r w:rsidR="00C8664B">
        <w:rPr>
          <w:rFonts w:asciiTheme="minorHAnsi" w:eastAsiaTheme="minorHAnsi" w:hAnsiTheme="minorHAnsi" w:cs="Calibri"/>
          <w:b/>
          <w:bCs/>
          <w:color w:val="000000"/>
          <w:sz w:val="20"/>
          <w:szCs w:val="20"/>
          <w:lang w:eastAsia="en-US"/>
        </w:rPr>
        <w:t>I</w:t>
      </w:r>
      <w:r w:rsidRPr="008E7E28">
        <w:rPr>
          <w:rFonts w:asciiTheme="minorHAnsi" w:eastAsiaTheme="minorHAnsi" w:hAnsiTheme="minorHAnsi" w:cs="Calibri"/>
          <w:b/>
          <w:bCs/>
          <w:color w:val="000000"/>
          <w:sz w:val="20"/>
          <w:szCs w:val="20"/>
          <w:lang w:eastAsia="en-US"/>
        </w:rPr>
        <w:t xml:space="preserve">ných údajov pre potreby monitorovania plnenia cieľov OP ĽZ. </w:t>
      </w:r>
    </w:p>
    <w:p w14:paraId="5BE56F4C" w14:textId="7FAD79DE" w:rsidR="008E7E28" w:rsidRPr="008E7E28" w:rsidRDefault="008E7E28" w:rsidP="00C8664B">
      <w:pPr>
        <w:autoSpaceDE w:val="0"/>
        <w:autoSpaceDN w:val="0"/>
        <w:adjustRightInd w:val="0"/>
        <w:jc w:val="both"/>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Úspešný žiadateľ v pozícii prijímateľa bude Zmluvou o NFP zaviazaný na vykazovanie iných údajov prostredníctvom výročnej a záverečnej monitorovacej správy. Iné údaje sa budú vykazovať v monitorovacích správach v časti 10. Iné údaje na úrovni projektu, pričom žiadateľ ako budúci prijímateľ bude vykazovať iné údaje za každú realizovanú hlavnú aktivitu projektu počas implementácie projektu. Žiadateľ pri vypĺňaní ŽoNFP nestanovuje cieľovú hodnotu iných údajov a neuvádza ich ani do formuláru ŽoNFP, ani do žiadnej z príloh ŽoNFP. Metodika vykazovania iných údajov projektu je bližšie definovaná v príručke pre prijímateľa. Metodika iných údajov (FTE – full time equivalent/plný pracovný úväzok) je odlišná od nastavenia merateľných hodnôt OP ĽZ (fyzické osoby). Z tohto dôvodu je nutné v prípade potreby usmernenia pri výpočte hodnôt iných údajov kontaktovať gestora HP RMŽ a ND a to na emailových adresách </w:t>
      </w:r>
      <w:hyperlink r:id="rId11" w:history="1">
        <w:r w:rsidR="00C8664B" w:rsidRPr="00D76FF1">
          <w:rPr>
            <w:rStyle w:val="Hypertextovprepojenie"/>
            <w:rFonts w:asciiTheme="minorHAnsi" w:eastAsiaTheme="minorHAnsi" w:hAnsiTheme="minorHAnsi" w:cs="Calibri"/>
            <w:sz w:val="20"/>
            <w:szCs w:val="20"/>
            <w:lang w:eastAsia="en-US"/>
          </w:rPr>
          <w:t>iveta.novomestska@employment.gov.sk</w:t>
        </w:r>
      </w:hyperlink>
      <w:r w:rsidR="00C8664B">
        <w:rPr>
          <w:rFonts w:asciiTheme="minorHAnsi" w:eastAsiaTheme="minorHAnsi" w:hAnsiTheme="minorHAnsi" w:cs="Calibri"/>
          <w:color w:val="000000"/>
          <w:sz w:val="20"/>
          <w:szCs w:val="20"/>
          <w:lang w:eastAsia="en-US"/>
        </w:rPr>
        <w:t xml:space="preserve"> </w:t>
      </w:r>
      <w:r w:rsidRPr="008E7E28">
        <w:rPr>
          <w:rFonts w:asciiTheme="minorHAnsi" w:eastAsiaTheme="minorHAnsi" w:hAnsiTheme="minorHAnsi" w:cs="Calibri"/>
          <w:color w:val="000000"/>
          <w:sz w:val="20"/>
          <w:szCs w:val="20"/>
          <w:lang w:eastAsia="en-US"/>
        </w:rPr>
        <w:t xml:space="preserve"> a/alebo </w:t>
      </w:r>
      <w:hyperlink r:id="rId12" w:history="1">
        <w:r w:rsidR="00C8664B" w:rsidRPr="00D76FF1">
          <w:rPr>
            <w:rStyle w:val="Hypertextovprepojenie"/>
            <w:rFonts w:asciiTheme="minorHAnsi" w:eastAsiaTheme="minorHAnsi" w:hAnsiTheme="minorHAnsi" w:cs="Calibri"/>
            <w:sz w:val="20"/>
            <w:szCs w:val="20"/>
            <w:lang w:eastAsia="en-US"/>
          </w:rPr>
          <w:t>ghp@employment.gov.sk</w:t>
        </w:r>
      </w:hyperlink>
      <w:r w:rsidR="00C8664B">
        <w:rPr>
          <w:rFonts w:asciiTheme="minorHAnsi" w:eastAsiaTheme="minorHAnsi" w:hAnsiTheme="minorHAnsi" w:cs="Calibri"/>
          <w:color w:val="000000"/>
          <w:sz w:val="20"/>
          <w:szCs w:val="20"/>
          <w:lang w:eastAsia="en-US"/>
        </w:rPr>
        <w:t xml:space="preserve"> </w:t>
      </w:r>
      <w:r w:rsidRPr="008E7E28">
        <w:rPr>
          <w:rFonts w:asciiTheme="minorHAnsi" w:eastAsiaTheme="minorHAnsi" w:hAnsiTheme="minorHAnsi" w:cs="Calibri"/>
          <w:color w:val="000000"/>
          <w:sz w:val="20"/>
          <w:szCs w:val="20"/>
          <w:lang w:eastAsia="en-US"/>
        </w:rPr>
        <w:t xml:space="preserve"> . </w:t>
      </w:r>
    </w:p>
    <w:p w14:paraId="319BE1B4" w14:textId="0BEB8B0F" w:rsidR="008E7E28" w:rsidRPr="008E7E28" w:rsidRDefault="008E7E28" w:rsidP="00C8664B">
      <w:pPr>
        <w:spacing w:after="160" w:line="259" w:lineRule="auto"/>
        <w:jc w:val="both"/>
        <w:rPr>
          <w:rFonts w:asciiTheme="minorHAnsi" w:hAnsiTheme="minorHAnsi"/>
          <w:b/>
          <w:bCs/>
          <w:sz w:val="20"/>
          <w:szCs w:val="20"/>
        </w:rPr>
      </w:pPr>
      <w:r w:rsidRPr="008E7E28">
        <w:rPr>
          <w:rFonts w:asciiTheme="minorHAnsi" w:eastAsiaTheme="minorHAnsi" w:hAnsiTheme="minorHAnsi" w:cs="Calibri"/>
          <w:b/>
          <w:bCs/>
          <w:color w:val="000000"/>
          <w:sz w:val="20"/>
          <w:szCs w:val="20"/>
          <w:lang w:eastAsia="en-US"/>
        </w:rPr>
        <w:t>Iné údaje na monitorovanie uplatňovania HP RMŽ a ND a ich plnenie nie sú podmienkou poskytnutia príspevku.</w:t>
      </w:r>
    </w:p>
    <w:p w14:paraId="756ABBF8" w14:textId="77777777" w:rsidR="008E7E28" w:rsidRPr="008E7E28" w:rsidRDefault="008E7E28" w:rsidP="008E7E28">
      <w:pPr>
        <w:spacing w:after="160" w:line="259" w:lineRule="auto"/>
        <w:jc w:val="both"/>
        <w:rPr>
          <w:rFonts w:asciiTheme="minorHAnsi" w:hAnsiTheme="minorHAnsi"/>
          <w:b/>
          <w:bCs/>
          <w:sz w:val="20"/>
          <w:szCs w:val="20"/>
        </w:rPr>
      </w:pPr>
    </w:p>
    <w:p w14:paraId="5904AF66" w14:textId="56D50A2D" w:rsidR="006141A9" w:rsidRDefault="006141A9" w:rsidP="00EE0517">
      <w:pPr>
        <w:spacing w:after="160" w:line="259" w:lineRule="auto"/>
        <w:jc w:val="both"/>
        <w:rPr>
          <w:rFonts w:asciiTheme="minorHAnsi" w:eastAsiaTheme="minorHAnsi" w:hAnsiTheme="minorHAnsi" w:cstheme="minorHAnsi"/>
          <w:b/>
          <w:bCs/>
          <w:color w:val="000000"/>
          <w:sz w:val="20"/>
          <w:szCs w:val="20"/>
          <w:lang w:eastAsia="en-US"/>
        </w:rPr>
      </w:pPr>
    </w:p>
    <w:p w14:paraId="63FF5E64" w14:textId="77777777" w:rsidR="006141A9" w:rsidRPr="00EE0517" w:rsidRDefault="006141A9" w:rsidP="00EE0517">
      <w:pPr>
        <w:spacing w:after="160" w:line="259" w:lineRule="auto"/>
        <w:jc w:val="both"/>
        <w:rPr>
          <w:rFonts w:asciiTheme="minorHAnsi" w:eastAsiaTheme="minorHAnsi" w:hAnsiTheme="minorHAnsi" w:cstheme="minorHAnsi"/>
          <w:b/>
          <w:bCs/>
          <w:color w:val="000000"/>
          <w:sz w:val="20"/>
          <w:szCs w:val="20"/>
          <w:lang w:eastAsia="en-US"/>
        </w:rPr>
      </w:pPr>
    </w:p>
    <w:sectPr w:rsidR="006141A9" w:rsidRPr="00EE0517" w:rsidSect="008909A8">
      <w:headerReference w:type="default" r:id="rId13"/>
      <w:footerReference w:type="default" r:id="rId14"/>
      <w:endnotePr>
        <w:numFmt w:val="decimal"/>
      </w:endnotePr>
      <w:pgSz w:w="16838" w:h="11906" w:orient="landscape"/>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4AAFC" w14:textId="77777777" w:rsidR="00BC4599" w:rsidRDefault="00BC4599" w:rsidP="00C15A7A">
      <w:r>
        <w:separator/>
      </w:r>
    </w:p>
  </w:endnote>
  <w:endnote w:type="continuationSeparator" w:id="0">
    <w:p w14:paraId="3C6D88F5" w14:textId="77777777" w:rsidR="00BC4599" w:rsidRDefault="00BC4599" w:rsidP="00C15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133038"/>
      <w:docPartObj>
        <w:docPartGallery w:val="Page Numbers (Bottom of Page)"/>
        <w:docPartUnique/>
      </w:docPartObj>
    </w:sdtPr>
    <w:sdtEndPr/>
    <w:sdtContent>
      <w:p w14:paraId="2E48E906" w14:textId="7B96C512" w:rsidR="00402A6B" w:rsidRDefault="00402A6B">
        <w:pPr>
          <w:pStyle w:val="Pta"/>
          <w:jc w:val="right"/>
        </w:pPr>
        <w:r>
          <w:fldChar w:fldCharType="begin"/>
        </w:r>
        <w:r>
          <w:instrText>PAGE   \* MERGEFORMAT</w:instrText>
        </w:r>
        <w:r>
          <w:fldChar w:fldCharType="separate"/>
        </w:r>
        <w:r w:rsidR="0069554E">
          <w:rPr>
            <w:noProof/>
          </w:rPr>
          <w:t>1</w:t>
        </w:r>
        <w:r>
          <w:fldChar w:fldCharType="end"/>
        </w:r>
      </w:p>
    </w:sdtContent>
  </w:sdt>
  <w:p w14:paraId="05F26ACB" w14:textId="77777777" w:rsidR="00402A6B" w:rsidRDefault="00402A6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40B5F" w14:textId="77777777" w:rsidR="00BC4599" w:rsidRDefault="00BC4599" w:rsidP="00C15A7A">
      <w:r>
        <w:separator/>
      </w:r>
    </w:p>
  </w:footnote>
  <w:footnote w:type="continuationSeparator" w:id="0">
    <w:p w14:paraId="20FCE0D4" w14:textId="77777777" w:rsidR="00BC4599" w:rsidRDefault="00BC4599" w:rsidP="00C15A7A">
      <w:r>
        <w:continuationSeparator/>
      </w:r>
    </w:p>
  </w:footnote>
  <w:footnote w:id="1">
    <w:p w14:paraId="0735316B" w14:textId="424ED7A9" w:rsidR="00EE0517" w:rsidRPr="000C453A" w:rsidRDefault="00EE0517" w:rsidP="00EE0517">
      <w:pPr>
        <w:pStyle w:val="Textpoznmkypodiarou"/>
        <w:jc w:val="both"/>
        <w:rPr>
          <w:rFonts w:asciiTheme="minorHAnsi" w:hAnsiTheme="minorHAnsi" w:cstheme="minorHAnsi"/>
          <w:sz w:val="16"/>
          <w:szCs w:val="16"/>
        </w:rPr>
      </w:pPr>
      <w:r w:rsidRPr="000C453A">
        <w:rPr>
          <w:rStyle w:val="Odkaznapoznmkupodiarou"/>
          <w:rFonts w:asciiTheme="minorHAnsi" w:hAnsiTheme="minorHAnsi" w:cstheme="minorHAnsi"/>
          <w:sz w:val="16"/>
          <w:szCs w:val="16"/>
        </w:rPr>
        <w:footnoteRef/>
      </w:r>
      <w:r w:rsidRPr="000C453A">
        <w:rPr>
          <w:rFonts w:asciiTheme="minorHAnsi" w:hAnsiTheme="minorHAnsi" w:cstheme="minorHAnsi"/>
          <w:sz w:val="16"/>
          <w:szCs w:val="16"/>
        </w:rPr>
        <w:t xml:space="preserve"> </w:t>
      </w:r>
      <w:r>
        <w:rPr>
          <w:rFonts w:asciiTheme="minorHAnsi" w:hAnsiTheme="minorHAnsi" w:cstheme="minorHAnsi"/>
          <w:sz w:val="16"/>
          <w:szCs w:val="16"/>
        </w:rPr>
        <w:t>Do súčtu sa každý údaj</w:t>
      </w:r>
      <w:r w:rsidRPr="000C453A">
        <w:rPr>
          <w:rFonts w:asciiTheme="minorHAnsi" w:hAnsiTheme="minorHAnsi" w:cstheme="minorHAnsi"/>
          <w:sz w:val="16"/>
          <w:szCs w:val="16"/>
        </w:rPr>
        <w:t xml:space="preserve"> započítava a vykazuje v priebehu realizácie projektu iba raz a to v čase </w:t>
      </w:r>
      <w:r>
        <w:rPr>
          <w:rFonts w:asciiTheme="minorHAnsi" w:hAnsiTheme="minorHAnsi" w:cstheme="minorHAnsi"/>
          <w:sz w:val="16"/>
          <w:szCs w:val="16"/>
        </w:rPr>
        <w:t>prvotného „</w:t>
      </w:r>
      <w:r w:rsidRPr="000C453A">
        <w:rPr>
          <w:rFonts w:asciiTheme="minorHAnsi" w:hAnsiTheme="minorHAnsi" w:cstheme="minorHAnsi"/>
          <w:sz w:val="16"/>
          <w:szCs w:val="16"/>
        </w:rPr>
        <w:t>vstupu</w:t>
      </w:r>
      <w:r>
        <w:rPr>
          <w:rFonts w:asciiTheme="minorHAnsi" w:hAnsiTheme="minorHAnsi" w:cstheme="minorHAnsi"/>
          <w:sz w:val="16"/>
          <w:szCs w:val="16"/>
        </w:rPr>
        <w:t>“ (zapísania údaju)</w:t>
      </w:r>
      <w:r w:rsidRPr="000C453A">
        <w:rPr>
          <w:rFonts w:asciiTheme="minorHAnsi" w:hAnsiTheme="minorHAnsi" w:cstheme="minorHAnsi"/>
          <w:sz w:val="16"/>
          <w:szCs w:val="16"/>
        </w:rPr>
        <w:t xml:space="preserve"> do projektu. Pri ukončení projektu a predložení monitorovacej správy s príznakom „záverečná“ prijímateľ vykazuje súče</w:t>
      </w:r>
      <w:r>
        <w:rPr>
          <w:rFonts w:asciiTheme="minorHAnsi" w:hAnsiTheme="minorHAnsi" w:cstheme="minorHAnsi"/>
          <w:sz w:val="16"/>
          <w:szCs w:val="16"/>
        </w:rPr>
        <w:t>t jednotlivo vykazovaných údajov</w:t>
      </w:r>
      <w:r w:rsidRPr="000C453A">
        <w:rPr>
          <w:rFonts w:asciiTheme="minorHAnsi" w:hAnsiTheme="minorHAnsi" w:cstheme="minorHAnsi"/>
          <w:sz w:val="16"/>
          <w:szCs w:val="16"/>
        </w:rPr>
        <w:t>.</w:t>
      </w:r>
      <w:r w:rsidR="006F4FEB">
        <w:rPr>
          <w:rFonts w:asciiTheme="minorHAnsi" w:hAnsiTheme="minorHAnsi" w:cstheme="minorHAnsi"/>
          <w:sz w:val="16"/>
          <w:szCs w:val="16"/>
        </w:rPr>
        <w:t xml:space="preserve"> </w:t>
      </w:r>
      <w:r w:rsidR="00AE0EE8">
        <w:rPr>
          <w:rFonts w:asciiTheme="minorHAnsi" w:hAnsiTheme="minorHAnsi" w:cstheme="minorHAnsi"/>
          <w:sz w:val="16"/>
          <w:szCs w:val="16"/>
        </w:rPr>
        <w:t xml:space="preserve">Podrobnejší spôsob vykazovania sledovaných údajov je predmetom </w:t>
      </w:r>
      <w:r w:rsidR="00CB3543">
        <w:rPr>
          <w:rFonts w:asciiTheme="minorHAnsi" w:hAnsiTheme="minorHAnsi" w:cstheme="minorHAnsi"/>
          <w:sz w:val="16"/>
          <w:szCs w:val="16"/>
        </w:rPr>
        <w:t>P</w:t>
      </w:r>
      <w:r w:rsidR="00AE0EE8">
        <w:rPr>
          <w:rFonts w:asciiTheme="minorHAnsi" w:hAnsiTheme="minorHAnsi" w:cstheme="minorHAnsi"/>
          <w:sz w:val="16"/>
          <w:szCs w:val="16"/>
        </w:rPr>
        <w:t xml:space="preserve">ríručky pre prijímateľa pre PO6 - </w:t>
      </w:r>
      <w:hyperlink r:id="rId1" w:history="1">
        <w:r w:rsidR="00AE0EE8" w:rsidRPr="00D76FF1">
          <w:rPr>
            <w:rStyle w:val="Hypertextovprepojenie"/>
            <w:rFonts w:asciiTheme="minorHAnsi" w:hAnsiTheme="minorHAnsi" w:cstheme="minorHAnsi"/>
            <w:sz w:val="16"/>
            <w:szCs w:val="16"/>
          </w:rPr>
          <w:t>http://www.minv.sk/?metodicke-dokumenty</w:t>
        </w:r>
      </w:hyperlink>
      <w:r w:rsidR="00AE0EE8">
        <w:rPr>
          <w:rFonts w:asciiTheme="minorHAnsi" w:hAnsiTheme="minorHAnsi" w:cstheme="minorHAnsi"/>
          <w:sz w:val="16"/>
          <w:szCs w:val="16"/>
        </w:rPr>
        <w:t xml:space="preserve"> </w:t>
      </w:r>
    </w:p>
    <w:p w14:paraId="36E9DB6B" w14:textId="77777777" w:rsidR="00EE0517" w:rsidRPr="000C453A" w:rsidRDefault="00EE0517" w:rsidP="00EE0517">
      <w:pPr>
        <w:pStyle w:val="Textpoznmkypodiarou"/>
        <w:rPr>
          <w:rFonts w:asciiTheme="minorHAnsi" w:hAnsiTheme="minorHAnsi" w:cstheme="minorHAnsi"/>
          <w:sz w:val="16"/>
          <w:szCs w:val="16"/>
        </w:rPr>
      </w:pPr>
    </w:p>
  </w:footnote>
  <w:footnote w:id="2">
    <w:p w14:paraId="0E02639A" w14:textId="3E346AB6" w:rsidR="00E46826" w:rsidRDefault="00E46826">
      <w:pPr>
        <w:pStyle w:val="Textpoznmkypodiarou"/>
        <w:rPr>
          <w:rFonts w:asciiTheme="minorHAnsi" w:hAnsiTheme="minorHAnsi" w:cstheme="minorHAnsi"/>
          <w:sz w:val="16"/>
          <w:szCs w:val="16"/>
        </w:rPr>
      </w:pPr>
      <w:r w:rsidRPr="000C453A">
        <w:rPr>
          <w:rStyle w:val="Odkaznapoznmkupodiarou"/>
          <w:rFonts w:asciiTheme="minorHAnsi" w:hAnsiTheme="minorHAnsi" w:cstheme="minorHAnsi"/>
          <w:sz w:val="16"/>
          <w:szCs w:val="16"/>
        </w:rPr>
        <w:footnoteRef/>
      </w:r>
      <w:r w:rsidRPr="000C453A">
        <w:rPr>
          <w:rFonts w:asciiTheme="minorHAnsi" w:hAnsiTheme="minorHAnsi" w:cstheme="minorHAnsi"/>
          <w:sz w:val="16"/>
          <w:szCs w:val="16"/>
        </w:rPr>
        <w:t xml:space="preserve"> V prípade </w:t>
      </w:r>
      <w:r>
        <w:rPr>
          <w:rFonts w:asciiTheme="minorHAnsi" w:hAnsiTheme="minorHAnsi" w:cstheme="minorHAnsi"/>
          <w:sz w:val="16"/>
          <w:szCs w:val="16"/>
        </w:rPr>
        <w:t xml:space="preserve">kombinácie spôsobov realizácie prijímateľ uvedie hodnotu „1“ pri všetkých dotknutých typoch sledovaných údajov. </w:t>
      </w:r>
    </w:p>
    <w:p w14:paraId="08E983D2" w14:textId="0E449104" w:rsidR="00E46826" w:rsidRPr="00D552DC" w:rsidRDefault="00E46826">
      <w:pPr>
        <w:pStyle w:val="Textpoznmkypodiarou"/>
        <w:rPr>
          <w:rFonts w:asciiTheme="minorHAnsi" w:hAnsiTheme="minorHAnsi" w:cstheme="minorHAnsi"/>
          <w:i/>
          <w:sz w:val="16"/>
          <w:szCs w:val="16"/>
        </w:rPr>
      </w:pPr>
      <w:r>
        <w:rPr>
          <w:rFonts w:asciiTheme="minorHAnsi" w:hAnsiTheme="minorHAnsi" w:cstheme="minorHAnsi"/>
          <w:i/>
          <w:sz w:val="16"/>
          <w:szCs w:val="16"/>
        </w:rPr>
        <w:t xml:space="preserve">Príklad: Prijímateľ plánuje </w:t>
      </w:r>
      <w:r w:rsidRPr="00D552DC">
        <w:rPr>
          <w:rFonts w:asciiTheme="minorHAnsi" w:hAnsiTheme="minorHAnsi" w:cstheme="minorHAnsi"/>
          <w:i/>
          <w:sz w:val="16"/>
          <w:szCs w:val="16"/>
        </w:rPr>
        <w:t xml:space="preserve">vŕtanie studne a výstavbu miestneho vodovodu/potrubného rozvodu pitnej vody od studne k výdajnému miestu. </w:t>
      </w:r>
      <w:r>
        <w:rPr>
          <w:rFonts w:asciiTheme="minorHAnsi" w:hAnsiTheme="minorHAnsi" w:cstheme="minorHAnsi"/>
          <w:i/>
          <w:sz w:val="16"/>
          <w:szCs w:val="16"/>
        </w:rPr>
        <w:t xml:space="preserve">Po ukončení prác uvedenie prijímateľ v položke „Počet nových vŕtaných studní“ hodnotu „1“ a po ukončení prác na výstavbe miestneho vodovodu/potrubného rozvodu pitnej vody od studne k výdajnému miestu uvedenie hodnotu „1“.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23E5A" w14:textId="38F953B8" w:rsidR="00E63580" w:rsidRDefault="00642201" w:rsidP="00252DE5">
    <w:pPr>
      <w:pStyle w:val="Hlavika"/>
      <w:jc w:val="center"/>
    </w:pPr>
    <w:r w:rsidRPr="002A690B">
      <w:rPr>
        <w:noProof/>
      </w:rPr>
      <w:drawing>
        <wp:inline distT="0" distB="0" distL="0" distR="0" wp14:anchorId="27DDBE69" wp14:editId="6B01A3E4">
          <wp:extent cx="5796915" cy="405130"/>
          <wp:effectExtent l="0" t="0" r="0" b="0"/>
          <wp:docPr id="3" name="Obrázok 3"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6915" cy="405130"/>
                  </a:xfrm>
                  <a:prstGeom prst="rect">
                    <a:avLst/>
                  </a:prstGeom>
                  <a:noFill/>
                  <a:ln>
                    <a:noFill/>
                  </a:ln>
                </pic:spPr>
              </pic:pic>
            </a:graphicData>
          </a:graphic>
        </wp:inline>
      </w:drawing>
    </w:r>
    <w:r w:rsidR="00A05F32">
      <w:rPr>
        <w:b/>
        <w:bCs/>
        <w:noProof/>
        <w:color w:val="404040" w:themeColor="text1" w:themeTint="BF"/>
      </w:rPr>
      <w:t xml:space="preserve">                                                         </w:t>
    </w:r>
  </w:p>
  <w:p w14:paraId="032E1884" w14:textId="79551F91" w:rsidR="00E63580" w:rsidRDefault="00E6358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70B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D4799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D677E84"/>
    <w:multiLevelType w:val="hybridMultilevel"/>
    <w:tmpl w:val="9EC0C9F8"/>
    <w:lvl w:ilvl="0" w:tplc="C9DC8C5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E1B5C2C"/>
    <w:multiLevelType w:val="multilevel"/>
    <w:tmpl w:val="D61EC3C6"/>
    <w:lvl w:ilvl="0">
      <w:start w:val="1"/>
      <w:numFmt w:val="none"/>
      <w:lvlText w:val="2.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6C764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92056A6"/>
    <w:multiLevelType w:val="multilevel"/>
    <w:tmpl w:val="CFD6C9BC"/>
    <w:lvl w:ilvl="0">
      <w:start w:val="1"/>
      <w:numFmt w:val="none"/>
      <w:lvlText w:val="2.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CD61B66"/>
    <w:multiLevelType w:val="multilevel"/>
    <w:tmpl w:val="4C92FEF6"/>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0"/>
  </w:num>
  <w:num w:numId="4">
    <w:abstractNumId w:val="6"/>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08"/>
  <w:hyphenationZone w:val="425"/>
  <w:characterSpacingControl w:val="doNotCompress"/>
  <w:hdrShapeDefaults>
    <o:shapedefaults v:ext="edit" spidmax="6145"/>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A7A"/>
    <w:rsid w:val="00063323"/>
    <w:rsid w:val="000943B6"/>
    <w:rsid w:val="000B2DF6"/>
    <w:rsid w:val="000C453A"/>
    <w:rsid w:val="000D1264"/>
    <w:rsid w:val="000D5F72"/>
    <w:rsid w:val="000F028D"/>
    <w:rsid w:val="000F094A"/>
    <w:rsid w:val="0010666A"/>
    <w:rsid w:val="0014011F"/>
    <w:rsid w:val="00142D51"/>
    <w:rsid w:val="00142E43"/>
    <w:rsid w:val="0016481F"/>
    <w:rsid w:val="00166952"/>
    <w:rsid w:val="00180F56"/>
    <w:rsid w:val="001853F5"/>
    <w:rsid w:val="001870CE"/>
    <w:rsid w:val="001B34B3"/>
    <w:rsid w:val="001B6ACF"/>
    <w:rsid w:val="001C00D4"/>
    <w:rsid w:val="001F1C36"/>
    <w:rsid w:val="00200F72"/>
    <w:rsid w:val="00214074"/>
    <w:rsid w:val="00215EDD"/>
    <w:rsid w:val="0024645B"/>
    <w:rsid w:val="002473EB"/>
    <w:rsid w:val="00252DE5"/>
    <w:rsid w:val="002730B0"/>
    <w:rsid w:val="00283923"/>
    <w:rsid w:val="002B2C80"/>
    <w:rsid w:val="002B3650"/>
    <w:rsid w:val="002D0491"/>
    <w:rsid w:val="002F0171"/>
    <w:rsid w:val="00314CD9"/>
    <w:rsid w:val="0032138B"/>
    <w:rsid w:val="00330335"/>
    <w:rsid w:val="003518D7"/>
    <w:rsid w:val="00356891"/>
    <w:rsid w:val="003569CE"/>
    <w:rsid w:val="003577D5"/>
    <w:rsid w:val="003623F4"/>
    <w:rsid w:val="00363DF9"/>
    <w:rsid w:val="00367CC7"/>
    <w:rsid w:val="0037298D"/>
    <w:rsid w:val="003A124B"/>
    <w:rsid w:val="003A49DA"/>
    <w:rsid w:val="003B180F"/>
    <w:rsid w:val="003B183C"/>
    <w:rsid w:val="003C01A5"/>
    <w:rsid w:val="003C7D2F"/>
    <w:rsid w:val="003E4BA6"/>
    <w:rsid w:val="003F653B"/>
    <w:rsid w:val="00402A6B"/>
    <w:rsid w:val="00412C84"/>
    <w:rsid w:val="00414622"/>
    <w:rsid w:val="004568EF"/>
    <w:rsid w:val="00484900"/>
    <w:rsid w:val="00487948"/>
    <w:rsid w:val="00492831"/>
    <w:rsid w:val="004A2104"/>
    <w:rsid w:val="004A25E3"/>
    <w:rsid w:val="004B5C12"/>
    <w:rsid w:val="004C4A3A"/>
    <w:rsid w:val="004C6D06"/>
    <w:rsid w:val="004D77DA"/>
    <w:rsid w:val="004E6BD4"/>
    <w:rsid w:val="004E779B"/>
    <w:rsid w:val="004F4F6C"/>
    <w:rsid w:val="00507D2A"/>
    <w:rsid w:val="005257CF"/>
    <w:rsid w:val="00541710"/>
    <w:rsid w:val="0054507F"/>
    <w:rsid w:val="0057367D"/>
    <w:rsid w:val="00573A8E"/>
    <w:rsid w:val="005925F6"/>
    <w:rsid w:val="005933B0"/>
    <w:rsid w:val="0059510F"/>
    <w:rsid w:val="005A073D"/>
    <w:rsid w:val="005A1927"/>
    <w:rsid w:val="005B333B"/>
    <w:rsid w:val="005C0A44"/>
    <w:rsid w:val="005D0FDD"/>
    <w:rsid w:val="005E18BC"/>
    <w:rsid w:val="005E6A57"/>
    <w:rsid w:val="005F5457"/>
    <w:rsid w:val="006141A9"/>
    <w:rsid w:val="0062327A"/>
    <w:rsid w:val="00642201"/>
    <w:rsid w:val="0064422F"/>
    <w:rsid w:val="00647767"/>
    <w:rsid w:val="006545EB"/>
    <w:rsid w:val="006728C4"/>
    <w:rsid w:val="00675855"/>
    <w:rsid w:val="0068341F"/>
    <w:rsid w:val="0069554E"/>
    <w:rsid w:val="006A28AC"/>
    <w:rsid w:val="006A52B7"/>
    <w:rsid w:val="006D162A"/>
    <w:rsid w:val="006D248A"/>
    <w:rsid w:val="006E03D6"/>
    <w:rsid w:val="006F4FEB"/>
    <w:rsid w:val="006F6E92"/>
    <w:rsid w:val="006F7BC6"/>
    <w:rsid w:val="00710D4C"/>
    <w:rsid w:val="007113EC"/>
    <w:rsid w:val="00725A0D"/>
    <w:rsid w:val="0074002A"/>
    <w:rsid w:val="00740E4A"/>
    <w:rsid w:val="007435CB"/>
    <w:rsid w:val="00745915"/>
    <w:rsid w:val="00761D2C"/>
    <w:rsid w:val="00785B7C"/>
    <w:rsid w:val="00787546"/>
    <w:rsid w:val="007A3B2F"/>
    <w:rsid w:val="007A5400"/>
    <w:rsid w:val="007A7986"/>
    <w:rsid w:val="007B3FA5"/>
    <w:rsid w:val="00804CCA"/>
    <w:rsid w:val="00805FB4"/>
    <w:rsid w:val="00807E7E"/>
    <w:rsid w:val="00833244"/>
    <w:rsid w:val="00845628"/>
    <w:rsid w:val="00846E5E"/>
    <w:rsid w:val="008510CF"/>
    <w:rsid w:val="008521C5"/>
    <w:rsid w:val="008558D0"/>
    <w:rsid w:val="0087049D"/>
    <w:rsid w:val="00874411"/>
    <w:rsid w:val="00884497"/>
    <w:rsid w:val="00886D2E"/>
    <w:rsid w:val="008909A8"/>
    <w:rsid w:val="008A370F"/>
    <w:rsid w:val="008A7F2C"/>
    <w:rsid w:val="008B3518"/>
    <w:rsid w:val="008E7E28"/>
    <w:rsid w:val="00901AE2"/>
    <w:rsid w:val="00903861"/>
    <w:rsid w:val="00905910"/>
    <w:rsid w:val="009158A9"/>
    <w:rsid w:val="00921B0C"/>
    <w:rsid w:val="009348D8"/>
    <w:rsid w:val="00971AED"/>
    <w:rsid w:val="009745D3"/>
    <w:rsid w:val="00980C1D"/>
    <w:rsid w:val="009A53AB"/>
    <w:rsid w:val="009C0EF0"/>
    <w:rsid w:val="009C1FA8"/>
    <w:rsid w:val="009C39C1"/>
    <w:rsid w:val="009E6EE8"/>
    <w:rsid w:val="009F77CB"/>
    <w:rsid w:val="00A03650"/>
    <w:rsid w:val="00A05F32"/>
    <w:rsid w:val="00A13ED8"/>
    <w:rsid w:val="00A35AFB"/>
    <w:rsid w:val="00A41680"/>
    <w:rsid w:val="00A6055D"/>
    <w:rsid w:val="00A70B7F"/>
    <w:rsid w:val="00A80DFE"/>
    <w:rsid w:val="00A816D4"/>
    <w:rsid w:val="00AA5055"/>
    <w:rsid w:val="00AB0FC4"/>
    <w:rsid w:val="00AC0D59"/>
    <w:rsid w:val="00AD68D8"/>
    <w:rsid w:val="00AE0EE8"/>
    <w:rsid w:val="00AE7491"/>
    <w:rsid w:val="00AF1055"/>
    <w:rsid w:val="00AF4284"/>
    <w:rsid w:val="00AF713C"/>
    <w:rsid w:val="00B031BB"/>
    <w:rsid w:val="00B1292F"/>
    <w:rsid w:val="00B17E5E"/>
    <w:rsid w:val="00B41746"/>
    <w:rsid w:val="00B67EAA"/>
    <w:rsid w:val="00B70E0B"/>
    <w:rsid w:val="00BA3576"/>
    <w:rsid w:val="00BA5C53"/>
    <w:rsid w:val="00BB205F"/>
    <w:rsid w:val="00BB50B0"/>
    <w:rsid w:val="00BC4599"/>
    <w:rsid w:val="00BC5A38"/>
    <w:rsid w:val="00BD57FE"/>
    <w:rsid w:val="00BF325C"/>
    <w:rsid w:val="00BF79FE"/>
    <w:rsid w:val="00C00761"/>
    <w:rsid w:val="00C03418"/>
    <w:rsid w:val="00C148D1"/>
    <w:rsid w:val="00C15A7A"/>
    <w:rsid w:val="00C37CE6"/>
    <w:rsid w:val="00C40E4B"/>
    <w:rsid w:val="00C6297E"/>
    <w:rsid w:val="00C64E85"/>
    <w:rsid w:val="00C657DF"/>
    <w:rsid w:val="00C70967"/>
    <w:rsid w:val="00C71312"/>
    <w:rsid w:val="00C71FB7"/>
    <w:rsid w:val="00C8647B"/>
    <w:rsid w:val="00C8664B"/>
    <w:rsid w:val="00C905D7"/>
    <w:rsid w:val="00C96DD6"/>
    <w:rsid w:val="00CB3543"/>
    <w:rsid w:val="00CC0456"/>
    <w:rsid w:val="00CD063C"/>
    <w:rsid w:val="00CD3440"/>
    <w:rsid w:val="00CF51C9"/>
    <w:rsid w:val="00D0328E"/>
    <w:rsid w:val="00D05466"/>
    <w:rsid w:val="00D27308"/>
    <w:rsid w:val="00D419DB"/>
    <w:rsid w:val="00D4439C"/>
    <w:rsid w:val="00D50BC2"/>
    <w:rsid w:val="00D54FFE"/>
    <w:rsid w:val="00D552DC"/>
    <w:rsid w:val="00D63C11"/>
    <w:rsid w:val="00D756EA"/>
    <w:rsid w:val="00D92ED3"/>
    <w:rsid w:val="00DA2A68"/>
    <w:rsid w:val="00DB16BD"/>
    <w:rsid w:val="00DB254C"/>
    <w:rsid w:val="00DB4B05"/>
    <w:rsid w:val="00DC6B6E"/>
    <w:rsid w:val="00DD7503"/>
    <w:rsid w:val="00DE164B"/>
    <w:rsid w:val="00DE2315"/>
    <w:rsid w:val="00DF53EE"/>
    <w:rsid w:val="00DF6C78"/>
    <w:rsid w:val="00E22121"/>
    <w:rsid w:val="00E3333B"/>
    <w:rsid w:val="00E46826"/>
    <w:rsid w:val="00E534F1"/>
    <w:rsid w:val="00E63580"/>
    <w:rsid w:val="00E6684F"/>
    <w:rsid w:val="00E75AC4"/>
    <w:rsid w:val="00EA08E2"/>
    <w:rsid w:val="00EA165C"/>
    <w:rsid w:val="00EC5FCF"/>
    <w:rsid w:val="00EE0517"/>
    <w:rsid w:val="00EF0BEB"/>
    <w:rsid w:val="00F32DC2"/>
    <w:rsid w:val="00F341F6"/>
    <w:rsid w:val="00F55B9B"/>
    <w:rsid w:val="00F5788A"/>
    <w:rsid w:val="00F6172C"/>
    <w:rsid w:val="00F651E6"/>
    <w:rsid w:val="00F7499D"/>
    <w:rsid w:val="00F77B95"/>
    <w:rsid w:val="00F82FEA"/>
    <w:rsid w:val="00F8718E"/>
    <w:rsid w:val="00FA3B2E"/>
    <w:rsid w:val="00FC3A6C"/>
    <w:rsid w:val="00FD05EA"/>
    <w:rsid w:val="00FD227B"/>
    <w:rsid w:val="00FD68EF"/>
    <w:rsid w:val="00FE39B2"/>
    <w:rsid w:val="00FE5FE1"/>
    <w:rsid w:val="00FF61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F5FDCF"/>
  <w15:docId w15:val="{D381E9AE-8545-4F1A-8C56-5D3A6BF6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011F"/>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unhideWhenUsed/>
    <w:qFormat/>
    <w:rsid w:val="005F545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5A7A"/>
    <w:rPr>
      <w:color w:val="0563C1" w:themeColor="hyperlink"/>
      <w:u w:val="single"/>
    </w:rPr>
  </w:style>
  <w:style w:type="paragraph" w:styleId="Textpoznmkypodiarou">
    <w:name w:val="footnote text"/>
    <w:basedOn w:val="Normlny"/>
    <w:link w:val="TextpoznmkypodiarouChar"/>
    <w:uiPriority w:val="99"/>
    <w:semiHidden/>
    <w:unhideWhenUsed/>
    <w:rsid w:val="00C15A7A"/>
    <w:rPr>
      <w:sz w:val="20"/>
      <w:szCs w:val="20"/>
    </w:rPr>
  </w:style>
  <w:style w:type="character" w:customStyle="1" w:styleId="TextpoznmkypodiarouChar">
    <w:name w:val="Text poznámky pod čiarou Char"/>
    <w:basedOn w:val="Predvolenpsmoodseku"/>
    <w:link w:val="Textpoznmkypodiarou"/>
    <w:uiPriority w:val="99"/>
    <w:semiHidden/>
    <w:rsid w:val="00C15A7A"/>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link w:val="Char2"/>
    <w:uiPriority w:val="99"/>
    <w:rsid w:val="00C15A7A"/>
    <w:rPr>
      <w:rFonts w:cs="Times New Roman"/>
      <w:vertAlign w:val="superscript"/>
    </w:rPr>
  </w:style>
  <w:style w:type="table" w:customStyle="1" w:styleId="Mriekatabuky1">
    <w:name w:val="Mriežka tabuľky1"/>
    <w:basedOn w:val="Normlnatabuka"/>
    <w:next w:val="Mriekatabuky"/>
    <w:uiPriority w:val="5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lny"/>
    <w:link w:val="Odkaznapoznmkupodiarou"/>
    <w:uiPriority w:val="99"/>
    <w:rsid w:val="00C15A7A"/>
    <w:pPr>
      <w:spacing w:after="160" w:line="240" w:lineRule="exact"/>
    </w:pPr>
    <w:rPr>
      <w:rFonts w:asciiTheme="minorHAnsi" w:eastAsiaTheme="minorHAnsi" w:hAnsiTheme="minorHAnsi"/>
      <w:sz w:val="22"/>
      <w:szCs w:val="22"/>
      <w:vertAlign w:val="superscript"/>
      <w:lang w:eastAsia="en-US"/>
    </w:rPr>
  </w:style>
  <w:style w:type="table" w:styleId="Mriekatabuky">
    <w:name w:val="Table Grid"/>
    <w:basedOn w:val="Normlnatabuka"/>
    <w:uiPriority w:val="3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C15A7A"/>
    <w:pPr>
      <w:tabs>
        <w:tab w:val="center" w:pos="4536"/>
        <w:tab w:val="right" w:pos="9072"/>
      </w:tabs>
    </w:pPr>
  </w:style>
  <w:style w:type="character" w:customStyle="1" w:styleId="HlavikaChar">
    <w:name w:val="Hlavička Char"/>
    <w:basedOn w:val="Predvolenpsmoodseku"/>
    <w:link w:val="Hlavika"/>
    <w:uiPriority w:val="99"/>
    <w:rsid w:val="00C15A7A"/>
    <w:rPr>
      <w:rFonts w:ascii="Times New Roman" w:eastAsia="Times New Roman" w:hAnsi="Times New Roman" w:cs="Times New Roman"/>
      <w:sz w:val="24"/>
      <w:szCs w:val="24"/>
      <w:lang w:eastAsia="sk-SK"/>
    </w:rPr>
  </w:style>
  <w:style w:type="paragraph" w:customStyle="1" w:styleId="Default">
    <w:name w:val="Default"/>
    <w:rsid w:val="00A816D4"/>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E63580"/>
    <w:rPr>
      <w:rFonts w:ascii="Tahoma" w:hAnsi="Tahoma" w:cs="Tahoma"/>
      <w:sz w:val="16"/>
      <w:szCs w:val="16"/>
    </w:rPr>
  </w:style>
  <w:style w:type="character" w:customStyle="1" w:styleId="TextbublinyChar">
    <w:name w:val="Text bubliny Char"/>
    <w:basedOn w:val="Predvolenpsmoodseku"/>
    <w:link w:val="Textbubliny"/>
    <w:uiPriority w:val="99"/>
    <w:semiHidden/>
    <w:rsid w:val="00E63580"/>
    <w:rPr>
      <w:rFonts w:ascii="Tahoma" w:eastAsia="Times New Roman" w:hAnsi="Tahoma" w:cs="Tahoma"/>
      <w:sz w:val="16"/>
      <w:szCs w:val="16"/>
      <w:lang w:eastAsia="sk-SK"/>
    </w:rPr>
  </w:style>
  <w:style w:type="paragraph" w:styleId="Pta">
    <w:name w:val="footer"/>
    <w:basedOn w:val="Normlny"/>
    <w:link w:val="PtaChar"/>
    <w:uiPriority w:val="99"/>
    <w:unhideWhenUsed/>
    <w:rsid w:val="00E63580"/>
    <w:pPr>
      <w:tabs>
        <w:tab w:val="center" w:pos="4536"/>
        <w:tab w:val="right" w:pos="9072"/>
      </w:tabs>
    </w:pPr>
  </w:style>
  <w:style w:type="character" w:customStyle="1" w:styleId="PtaChar">
    <w:name w:val="Päta Char"/>
    <w:basedOn w:val="Predvolenpsmoodseku"/>
    <w:link w:val="Pta"/>
    <w:uiPriority w:val="99"/>
    <w:rsid w:val="00E6358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DB16BD"/>
    <w:rPr>
      <w:sz w:val="16"/>
      <w:szCs w:val="16"/>
    </w:rPr>
  </w:style>
  <w:style w:type="table" w:customStyle="1" w:styleId="Mriekatabuky2">
    <w:name w:val="Mriežka tabuľky2"/>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vysvetlivky">
    <w:name w:val="endnote text"/>
    <w:basedOn w:val="Normlny"/>
    <w:link w:val="TextvysvetlivkyChar"/>
    <w:uiPriority w:val="99"/>
    <w:semiHidden/>
    <w:unhideWhenUsed/>
    <w:rsid w:val="00886D2E"/>
    <w:rPr>
      <w:sz w:val="20"/>
      <w:szCs w:val="20"/>
    </w:rPr>
  </w:style>
  <w:style w:type="character" w:customStyle="1" w:styleId="TextvysvetlivkyChar">
    <w:name w:val="Text vysvetlivky Char"/>
    <w:basedOn w:val="Predvolenpsmoodseku"/>
    <w:link w:val="Textvysvetlivky"/>
    <w:uiPriority w:val="99"/>
    <w:semiHidden/>
    <w:rsid w:val="00886D2E"/>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886D2E"/>
    <w:rPr>
      <w:vertAlign w:val="superscript"/>
    </w:rPr>
  </w:style>
  <w:style w:type="paragraph" w:styleId="Textkomentra">
    <w:name w:val="annotation text"/>
    <w:basedOn w:val="Normlny"/>
    <w:link w:val="TextkomentraChar"/>
    <w:uiPriority w:val="99"/>
    <w:semiHidden/>
    <w:unhideWhenUsed/>
    <w:rsid w:val="00F5788A"/>
    <w:rPr>
      <w:sz w:val="20"/>
      <w:szCs w:val="20"/>
    </w:rPr>
  </w:style>
  <w:style w:type="character" w:customStyle="1" w:styleId="TextkomentraChar">
    <w:name w:val="Text komentára Char"/>
    <w:basedOn w:val="Predvolenpsmoodseku"/>
    <w:link w:val="Textkomentra"/>
    <w:uiPriority w:val="99"/>
    <w:semiHidden/>
    <w:rsid w:val="00F57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5788A"/>
    <w:rPr>
      <w:b/>
      <w:bCs/>
    </w:rPr>
  </w:style>
  <w:style w:type="character" w:customStyle="1" w:styleId="PredmetkomentraChar">
    <w:name w:val="Predmet komentára Char"/>
    <w:basedOn w:val="TextkomentraChar"/>
    <w:link w:val="Predmetkomentra"/>
    <w:uiPriority w:val="99"/>
    <w:semiHidden/>
    <w:rsid w:val="00F5788A"/>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A2A68"/>
    <w:pPr>
      <w:ind w:left="720"/>
      <w:contextualSpacing/>
    </w:pPr>
  </w:style>
  <w:style w:type="character" w:styleId="Siln">
    <w:name w:val="Strong"/>
    <w:basedOn w:val="Predvolenpsmoodseku"/>
    <w:uiPriority w:val="22"/>
    <w:qFormat/>
    <w:rsid w:val="004568EF"/>
    <w:rPr>
      <w:b/>
      <w:bCs/>
    </w:rPr>
  </w:style>
  <w:style w:type="character" w:customStyle="1" w:styleId="Nadpis2Char">
    <w:name w:val="Nadpis 2 Char"/>
    <w:basedOn w:val="Predvolenpsmoodseku"/>
    <w:link w:val="Nadpis2"/>
    <w:uiPriority w:val="9"/>
    <w:rsid w:val="005F5457"/>
    <w:rPr>
      <w:rFonts w:asciiTheme="majorHAnsi" w:eastAsiaTheme="majorEastAsia" w:hAnsiTheme="majorHAnsi" w:cstheme="majorBidi"/>
      <w:color w:val="2E74B5" w:themeColor="accent1" w:themeShade="BF"/>
      <w:sz w:val="26"/>
      <w:szCs w:val="2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hp@employment.gov.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veta.novomestska@employment.gov.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minv.sk/?metodick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02A91-761D-4693-BF2A-90E1CA0E5994}">
  <ds:schemaRefs>
    <ds:schemaRef ds:uri="http://schemas.microsoft.com/office/infopath/2007/PartnerControls"/>
    <ds:schemaRef ds:uri="http://purl.org/dc/elements/1.1/"/>
    <ds:schemaRef ds:uri="http://www.w3.org/XML/1998/namespace"/>
    <ds:schemaRef ds:uri="http://purl.org/dc/terms/"/>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B4B8059-1A90-4AE2-B1CE-C5174F8C75E0}">
  <ds:schemaRefs>
    <ds:schemaRef ds:uri="http://schemas.microsoft.com/sharepoint/v3/contenttype/forms"/>
  </ds:schemaRefs>
</ds:datastoreItem>
</file>

<file path=customXml/itemProps3.xml><?xml version="1.0" encoding="utf-8"?>
<ds:datastoreItem xmlns:ds="http://schemas.openxmlformats.org/officeDocument/2006/customXml" ds:itemID="{79CE6E19-F7B1-41A2-9C4D-28C661984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73CB7F-FB98-4E7E-92CD-897C3E78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1922</Words>
  <Characters>10962</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Róbert Korec</dc:creator>
  <cp:lastModifiedBy>metodika OIMRK</cp:lastModifiedBy>
  <cp:revision>4</cp:revision>
  <cp:lastPrinted>2019-07-29T13:52:00Z</cp:lastPrinted>
  <dcterms:created xsi:type="dcterms:W3CDTF">2020-08-12T11:57:00Z</dcterms:created>
  <dcterms:modified xsi:type="dcterms:W3CDTF">2020-09-23T12:59:00Z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