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2FEBA7" w14:textId="21FDE1C0" w:rsidR="004E74C3" w:rsidRDefault="002C799F" w:rsidP="004E74C3">
      <w:pPr>
        <w:widowControl w:val="0"/>
        <w:autoSpaceDE w:val="0"/>
        <w:autoSpaceDN w:val="0"/>
        <w:adjustRightInd w:val="0"/>
        <w:spacing w:after="0" w:line="240" w:lineRule="auto"/>
        <w:rPr>
          <w:rFonts w:ascii="Roboto" w:hAnsi="Roboto"/>
          <w:szCs w:val="24"/>
        </w:rPr>
      </w:pPr>
      <w:bookmarkStart w:id="0" w:name="JR_PAGE_ANCHOR_0_1"/>
      <w:bookmarkStart w:id="1" w:name="_GoBack"/>
      <w:bookmarkEnd w:id="0"/>
      <w:bookmarkEnd w:id="1"/>
      <w:r>
        <w:rPr>
          <w:noProof/>
          <w:lang w:eastAsia="sk-SK"/>
        </w:rPr>
        <mc:AlternateContent>
          <mc:Choice Requires="wps">
            <w:drawing>
              <wp:anchor distT="0" distB="0" distL="114300" distR="114300" simplePos="0" relativeHeight="251688960" behindDoc="0" locked="0" layoutInCell="0" allowOverlap="1" wp14:anchorId="1075186E" wp14:editId="6E683839">
                <wp:simplePos x="0" y="0"/>
                <wp:positionH relativeFrom="page">
                  <wp:posOffset>2091690</wp:posOffset>
                </wp:positionH>
                <wp:positionV relativeFrom="page">
                  <wp:posOffset>5904865</wp:posOffset>
                </wp:positionV>
                <wp:extent cx="4953000" cy="254000"/>
                <wp:effectExtent l="0" t="0" r="0" b="0"/>
                <wp:wrapThrough wrapText="bothSides">
                  <wp:wrapPolygon edited="0">
                    <wp:start x="0" y="0"/>
                    <wp:lineTo x="0" y="0"/>
                    <wp:lineTo x="0" y="0"/>
                  </wp:wrapPolygon>
                </wp:wrapThrough>
                <wp:docPr id="1314" name="Obdĺžnik 1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C922" w14:textId="1F5BFA49"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C449B7">
                              <w:rPr>
                                <w:rFonts w:ascii="Roboto" w:hAnsi="Roboto"/>
                                <w:sz w:val="14"/>
                                <w:szCs w:val="14"/>
                              </w:rPr>
                              <w:t>OPLZ-PO5a6-2020-1“.</w:t>
                            </w:r>
                          </w:p>
                          <w:p w14:paraId="5A54F3F2" w14:textId="77777777" w:rsidR="0089566A" w:rsidRDefault="0089566A"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5186E" id="Obdĺžnik 1314" o:spid="_x0000_s1026" style="position:absolute;left:0;text-align:left;margin-left:164.7pt;margin-top:464.95pt;width:390pt;height:2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" o:allowincell="f" filled="f" stroked="f">
                <v:textbox inset="5pt,5pt,5pt,5pt">
                  <w:txbxContent>
                    <w:p w14:paraId="4B74C922" w14:textId="1F5BFA49"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C449B7">
                        <w:rPr>
                          <w:rFonts w:ascii="Roboto" w:hAnsi="Roboto"/>
                          <w:sz w:val="14"/>
                          <w:szCs w:val="14"/>
                        </w:rPr>
                        <w:t>OPLZ-PO5a6-2020-1“.</w:t>
                      </w:r>
                    </w:p>
                    <w:p w14:paraId="5A54F3F2" w14:textId="77777777" w:rsidR="0089566A" w:rsidRDefault="0089566A"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9200" behindDoc="0" locked="0" layoutInCell="0" allowOverlap="1" wp14:anchorId="09347D48" wp14:editId="3DB6E1B0">
                <wp:simplePos x="0" y="0"/>
                <wp:positionH relativeFrom="page">
                  <wp:posOffset>2061210</wp:posOffset>
                </wp:positionH>
                <wp:positionV relativeFrom="page">
                  <wp:posOffset>6226546</wp:posOffset>
                </wp:positionV>
                <wp:extent cx="4953000" cy="241539"/>
                <wp:effectExtent l="0" t="0" r="0" b="0"/>
                <wp:wrapThrough wrapText="bothSides">
                  <wp:wrapPolygon edited="0">
                    <wp:start x="83" y="1705"/>
                    <wp:lineTo x="83" y="18758"/>
                    <wp:lineTo x="21434" y="18758"/>
                    <wp:lineTo x="21434" y="1705"/>
                    <wp:lineTo x="83" y="1705"/>
                  </wp:wrapPolygon>
                </wp:wrapThrough>
                <wp:docPr id="1305" name="Obdĺžnik 1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1A4EA"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47D48" id="Obdĺžnik 1305" o:spid="_x0000_s1027" style="position:absolute;left:0;text-align:left;margin-left:162.3pt;margin-top:490.3pt;width:390pt;height:1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" o:allowincell="f" filled="f" stroked="f">
                <v:textbox inset="5pt,5pt,5pt,5pt">
                  <w:txbxContent>
                    <w:p w14:paraId="4301A4EA"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8480" behindDoc="0" locked="0" layoutInCell="0" allowOverlap="1" wp14:anchorId="2BFCFA90" wp14:editId="23252B66">
                <wp:simplePos x="0" y="0"/>
                <wp:positionH relativeFrom="page">
                  <wp:posOffset>2039884</wp:posOffset>
                </wp:positionH>
                <wp:positionV relativeFrom="page">
                  <wp:posOffset>4025900</wp:posOffset>
                </wp:positionV>
                <wp:extent cx="3302000" cy="219075"/>
                <wp:effectExtent l="0" t="0" r="0" b="9525"/>
                <wp:wrapThrough wrapText="bothSides">
                  <wp:wrapPolygon edited="0">
                    <wp:start x="125" y="3757"/>
                    <wp:lineTo x="125" y="20661"/>
                    <wp:lineTo x="21309" y="20661"/>
                    <wp:lineTo x="21309" y="3757"/>
                    <wp:lineTo x="125" y="3757"/>
                  </wp:wrapPolygon>
                </wp:wrapThrough>
                <wp:docPr id="1343" name="Obdĺžnik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7BC1E"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89566A" w:rsidRDefault="0089566A" w:rsidP="004E74C3">
                            <w:pPr>
                              <w:widowControl w:val="0"/>
                              <w:autoSpaceDE w:val="0"/>
                              <w:autoSpaceDN w:val="0"/>
                              <w:adjustRightInd w:val="0"/>
                              <w:spacing w:after="0" w:line="240" w:lineRule="auto"/>
                              <w:rPr>
                                <w:rFonts w:ascii="Roboto" w:hAnsi="Roboto"/>
                                <w:szCs w:val="24"/>
                              </w:rPr>
                            </w:pPr>
                          </w:p>
                        </w:txbxContent>
                      </wps:txbx>
                      <wps:bodyPr rot="0" vert="horz" wrap="square" lIns="63500" tIns="762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CFA90" id="Obdĺžnik 1343" o:spid="_x0000_s1028" style="position:absolute;left:0;text-align:left;margin-left:160.6pt;margin-top:317pt;width:260pt;height:17.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" o:allowincell="f" filled="f" stroked="f">
                <v:textbox inset="5pt,6pt,5pt,0">
                  <w:txbxContent>
                    <w:p w14:paraId="46B7BC1E"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89566A" w:rsidRDefault="0089566A"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4080" behindDoc="0" locked="0" layoutInCell="0" allowOverlap="1" wp14:anchorId="63FEADA9" wp14:editId="3C5922C8">
                <wp:simplePos x="0" y="0"/>
                <wp:positionH relativeFrom="page">
                  <wp:posOffset>2066027</wp:posOffset>
                </wp:positionH>
                <wp:positionV relativeFrom="page">
                  <wp:posOffset>6793290</wp:posOffset>
                </wp:positionV>
                <wp:extent cx="4953000" cy="244475"/>
                <wp:effectExtent l="0" t="0" r="0" b="0"/>
                <wp:wrapThrough wrapText="bothSides">
                  <wp:wrapPolygon edited="0">
                    <wp:start x="83" y="1683"/>
                    <wp:lineTo x="83" y="18514"/>
                    <wp:lineTo x="21434" y="18514"/>
                    <wp:lineTo x="21434" y="1683"/>
                    <wp:lineTo x="83" y="1683"/>
                  </wp:wrapPolygon>
                </wp:wrapThrough>
                <wp:docPr id="1344" name="Obdĺžnik 1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7B2F8"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89566A" w:rsidRDefault="0089566A"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EADA9" id="Obdĺžnik 1344" o:spid="_x0000_s1029" style="position:absolute;left:0;text-align:left;margin-left:162.7pt;margin-top:534.9pt;width:390pt;height:19.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" o:allowincell="f" filled="f" stroked="f">
                <v:textbox inset="5pt,5pt,5pt,5pt">
                  <w:txbxContent>
                    <w:p w14:paraId="0267B2F8"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89566A" w:rsidRDefault="0089566A"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3840" behindDoc="0" locked="0" layoutInCell="0" allowOverlap="1" wp14:anchorId="42982C32" wp14:editId="62E45653">
                <wp:simplePos x="0" y="0"/>
                <wp:positionH relativeFrom="page">
                  <wp:posOffset>2061210</wp:posOffset>
                </wp:positionH>
                <wp:positionV relativeFrom="page">
                  <wp:posOffset>5614299</wp:posOffset>
                </wp:positionV>
                <wp:extent cx="4953000" cy="556260"/>
                <wp:effectExtent l="0" t="0" r="0" b="0"/>
                <wp:wrapThrough wrapText="bothSides">
                  <wp:wrapPolygon edited="0">
                    <wp:start x="83" y="740"/>
                    <wp:lineTo x="83" y="19973"/>
                    <wp:lineTo x="21434" y="19973"/>
                    <wp:lineTo x="21434" y="740"/>
                    <wp:lineTo x="83" y="740"/>
                  </wp:wrapPolygon>
                </wp:wrapThrough>
                <wp:docPr id="1319" name="Obdĺžnik 1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45E5B" w14:textId="214495B6" w:rsidR="0089566A" w:rsidRPr="001678AC" w:rsidRDefault="0089566A"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89566A" w:rsidRPr="004A3657" w:rsidRDefault="0089566A"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89566A" w:rsidRPr="004A3657" w:rsidRDefault="0089566A" w:rsidP="004E74C3">
                            <w:pPr>
                              <w:widowControl w:val="0"/>
                              <w:autoSpaceDE w:val="0"/>
                              <w:autoSpaceDN w:val="0"/>
                              <w:adjustRightInd w:val="0"/>
                              <w:spacing w:after="0" w:line="240" w:lineRule="auto"/>
                              <w:rPr>
                                <w:rFonts w:ascii="Roboto" w:hAnsi="Roboto"/>
                                <w:sz w:val="22"/>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82C32" id="Obdĺžnik 1319" o:spid="_x0000_s1030" style="position:absolute;left:0;text-align:left;margin-left:162.3pt;margin-top:442.05pt;width:390pt;height:43.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" o:allowincell="f" filled="f" stroked="f">
                <v:textbox inset="5pt,5pt,5pt,5pt">
                  <w:txbxContent>
                    <w:p w14:paraId="2F245E5B" w14:textId="214495B6" w:rsidR="0089566A" w:rsidRPr="001678AC" w:rsidRDefault="0089566A"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89566A" w:rsidRPr="004A3657" w:rsidRDefault="0089566A"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89566A" w:rsidRPr="004A3657" w:rsidRDefault="0089566A" w:rsidP="004E74C3">
                      <w:pPr>
                        <w:widowControl w:val="0"/>
                        <w:autoSpaceDE w:val="0"/>
                        <w:autoSpaceDN w:val="0"/>
                        <w:adjustRightInd w:val="0"/>
                        <w:spacing w:after="0" w:line="240" w:lineRule="auto"/>
                        <w:rPr>
                          <w:rFonts w:ascii="Roboto" w:hAnsi="Roboto"/>
                          <w:sz w:val="22"/>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59264" behindDoc="0" locked="0" layoutInCell="0" allowOverlap="1" wp14:anchorId="6CD09806" wp14:editId="19651146">
                <wp:simplePos x="0" y="0"/>
                <wp:positionH relativeFrom="page">
                  <wp:posOffset>533400</wp:posOffset>
                </wp:positionH>
                <wp:positionV relativeFrom="page">
                  <wp:posOffset>533400</wp:posOffset>
                </wp:positionV>
                <wp:extent cx="1778000" cy="635000"/>
                <wp:effectExtent l="0" t="0" r="0" b="0"/>
                <wp:wrapThrough wrapText="bothSides">
                  <wp:wrapPolygon edited="0">
                    <wp:start x="-116" y="0"/>
                    <wp:lineTo x="-116" y="21276"/>
                    <wp:lineTo x="21600" y="21276"/>
                    <wp:lineTo x="21600" y="0"/>
                    <wp:lineTo x="-116" y="0"/>
                  </wp:wrapPolygon>
                </wp:wrapThrough>
                <wp:docPr id="1342" name="Obdĺžnik 1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35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8FB405" id="Obdĺžnik 1342" o:spid="_x0000_s1026" style="position:absolute;margin-left:42pt;margin-top:42pt;width:140pt;height: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0288" behindDoc="0" locked="0" layoutInCell="0" allowOverlap="1" wp14:anchorId="55545DE8" wp14:editId="20A35EF5">
            <wp:simplePos x="0" y="0"/>
            <wp:positionH relativeFrom="page">
              <wp:posOffset>533400</wp:posOffset>
            </wp:positionH>
            <wp:positionV relativeFrom="page">
              <wp:posOffset>533400</wp:posOffset>
            </wp:positionV>
            <wp:extent cx="1549400" cy="635000"/>
            <wp:effectExtent l="0" t="0" r="0" b="0"/>
            <wp:wrapThrough wrapText="bothSides">
              <wp:wrapPolygon edited="0">
                <wp:start x="0" y="0"/>
                <wp:lineTo x="0" y="20736"/>
                <wp:lineTo x="21246" y="20736"/>
                <wp:lineTo x="21246" y="0"/>
                <wp:lineTo x="0" y="0"/>
              </wp:wrapPolygon>
            </wp:wrapThrough>
            <wp:docPr id="1341" name="Obrázok 1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1312" behindDoc="0" locked="0" layoutInCell="0" allowOverlap="1" wp14:anchorId="367E9008" wp14:editId="30685122">
                <wp:simplePos x="0" y="0"/>
                <wp:positionH relativeFrom="page">
                  <wp:posOffset>6515100</wp:posOffset>
                </wp:positionH>
                <wp:positionV relativeFrom="page">
                  <wp:posOffset>533400</wp:posOffset>
                </wp:positionV>
                <wp:extent cx="508000" cy="254000"/>
                <wp:effectExtent l="0" t="0" r="0" b="0"/>
                <wp:wrapThrough wrapText="bothSides">
                  <wp:wrapPolygon edited="0">
                    <wp:start x="-405" y="0"/>
                    <wp:lineTo x="-405" y="20790"/>
                    <wp:lineTo x="21600" y="20790"/>
                    <wp:lineTo x="21600" y="0"/>
                    <wp:lineTo x="-405" y="0"/>
                  </wp:wrapPolygon>
                </wp:wrapThrough>
                <wp:docPr id="1340" name="Obdĺžnik 1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F087DD" id="Obdĺžnik 1340" o:spid="_x0000_s1026" style="position:absolute;margin-left:513pt;margin-top:42pt;width: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2336" behindDoc="0" locked="0" layoutInCell="0" allowOverlap="1" wp14:anchorId="2CFD511B" wp14:editId="0D1D44CA">
            <wp:simplePos x="0" y="0"/>
            <wp:positionH relativeFrom="page">
              <wp:posOffset>6642100</wp:posOffset>
            </wp:positionH>
            <wp:positionV relativeFrom="page">
              <wp:posOffset>533400</wp:posOffset>
            </wp:positionV>
            <wp:extent cx="381000" cy="254000"/>
            <wp:effectExtent l="0" t="0" r="0" b="0"/>
            <wp:wrapThrough wrapText="bothSides">
              <wp:wrapPolygon edited="0">
                <wp:start x="0" y="0"/>
                <wp:lineTo x="0" y="19440"/>
                <wp:lineTo x="20520" y="19440"/>
                <wp:lineTo x="20520"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3360" behindDoc="0" locked="0" layoutInCell="0" allowOverlap="1" wp14:anchorId="36E4B3E7" wp14:editId="7ED6796F">
                <wp:simplePos x="0" y="0"/>
                <wp:positionH relativeFrom="page">
                  <wp:posOffset>4851400</wp:posOffset>
                </wp:positionH>
                <wp:positionV relativeFrom="page">
                  <wp:posOffset>533400</wp:posOffset>
                </wp:positionV>
                <wp:extent cx="1524000" cy="254000"/>
                <wp:effectExtent l="0" t="0" r="0" b="0"/>
                <wp:wrapThrough wrapText="bothSides">
                  <wp:wrapPolygon edited="0">
                    <wp:start x="-135" y="0"/>
                    <wp:lineTo x="-135" y="20790"/>
                    <wp:lineTo x="21600" y="20790"/>
                    <wp:lineTo x="21600" y="0"/>
                    <wp:lineTo x="-135" y="0"/>
                  </wp:wrapPolygon>
                </wp:wrapThrough>
                <wp:docPr id="1338" name="Obdĺžnik 1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AC561B" id="Obdĺžnik 1338" o:spid="_x0000_s1026" style="position:absolute;margin-left:382pt;margin-top:42pt;width:120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" o:allowincell="f" stroked="f" strokeweight="0">
                <w10:wrap type="through" anchorx="page" anchory="page"/>
              </v:rect>
            </w:pict>
          </mc:Fallback>
        </mc:AlternateContent>
      </w:r>
      <w:r w:rsidR="004E74C3">
        <w:rPr>
          <w:noProof/>
          <w:lang w:eastAsia="sk-SK"/>
        </w:rPr>
        <w:drawing>
          <wp:anchor distT="0" distB="0" distL="114300" distR="114300" simplePos="0" relativeHeight="251664384" behindDoc="0" locked="0" layoutInCell="0" allowOverlap="1" wp14:anchorId="04FD9356" wp14:editId="0F09EF09">
            <wp:simplePos x="0" y="0"/>
            <wp:positionH relativeFrom="page">
              <wp:posOffset>4953000</wp:posOffset>
            </wp:positionH>
            <wp:positionV relativeFrom="page">
              <wp:posOffset>533400</wp:posOffset>
            </wp:positionV>
            <wp:extent cx="1422400" cy="254000"/>
            <wp:effectExtent l="0" t="0" r="6350" b="0"/>
            <wp:wrapThrough wrapText="bothSides">
              <wp:wrapPolygon edited="0">
                <wp:start x="0" y="0"/>
                <wp:lineTo x="0" y="19440"/>
                <wp:lineTo x="21407" y="19440"/>
                <wp:lineTo x="21407"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24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5408" behindDoc="0" locked="0" layoutInCell="0" allowOverlap="1" wp14:anchorId="0B23E6DE" wp14:editId="7B5C87C5">
                <wp:simplePos x="0" y="0"/>
                <wp:positionH relativeFrom="page">
                  <wp:posOffset>0</wp:posOffset>
                </wp:positionH>
                <wp:positionV relativeFrom="page">
                  <wp:posOffset>1358900</wp:posOffset>
                </wp:positionV>
                <wp:extent cx="7556500" cy="3175000"/>
                <wp:effectExtent l="0" t="0" r="0" b="0"/>
                <wp:wrapThrough wrapText="bothSides">
                  <wp:wrapPolygon edited="0">
                    <wp:start x="-27" y="0"/>
                    <wp:lineTo x="-27" y="21535"/>
                    <wp:lineTo x="21600" y="21535"/>
                    <wp:lineTo x="21600" y="0"/>
                    <wp:lineTo x="-27" y="0"/>
                  </wp:wrapPolygon>
                </wp:wrapThrough>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317500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27F059" id="Obdĺžnik 1336" o:spid="_x0000_s1026" style="position:absolute;margin-left:0;margin-top:107pt;width:595pt;height:25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" o:allowincell="f" fillcolor="#e7e7e8"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66432" behindDoc="0" locked="0" layoutInCell="0" allowOverlap="1" wp14:anchorId="27D18874" wp14:editId="2C6C9598">
                <wp:simplePos x="0" y="0"/>
                <wp:positionH relativeFrom="page">
                  <wp:posOffset>533400</wp:posOffset>
                </wp:positionH>
                <wp:positionV relativeFrom="page">
                  <wp:posOffset>1485900</wp:posOffset>
                </wp:positionV>
                <wp:extent cx="6489700" cy="1905000"/>
                <wp:effectExtent l="0" t="0" r="0" b="0"/>
                <wp:wrapThrough wrapText="bothSides">
                  <wp:wrapPolygon edited="0">
                    <wp:start x="0" y="0"/>
                    <wp:lineTo x="0" y="0"/>
                    <wp:lineTo x="0" y="0"/>
                  </wp:wrapPolygon>
                </wp:wrapThrough>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20C12"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wps:txbx>
                      <wps:bodyPr rot="0" vert="horz" wrap="square" lIns="0" tIns="317500" rIns="12700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18874" id="Obdĺžnik 1335" o:spid="_x0000_s1031" style="position:absolute;left:0;text-align:left;margin-left:42pt;margin-top:117pt;width:511pt;height:15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" o:allowincell="f" filled="f" stroked="f">
                <v:textbox inset="0,25pt,100pt,0">
                  <w:txbxContent>
                    <w:p w14:paraId="46220C12"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7456" behindDoc="0" locked="0" layoutInCell="0" allowOverlap="1" wp14:anchorId="5CB3BEAF" wp14:editId="76A730F0">
                <wp:simplePos x="0" y="0"/>
                <wp:positionH relativeFrom="page">
                  <wp:posOffset>533400</wp:posOffset>
                </wp:positionH>
                <wp:positionV relativeFrom="page">
                  <wp:posOffset>4025900</wp:posOffset>
                </wp:positionV>
                <wp:extent cx="1524000" cy="190500"/>
                <wp:effectExtent l="0" t="0" r="0" b="0"/>
                <wp:wrapThrough wrapText="bothSides">
                  <wp:wrapPolygon edited="0">
                    <wp:start x="0" y="0"/>
                    <wp:lineTo x="0" y="0"/>
                    <wp:lineTo x="0" y="0"/>
                  </wp:wrapPolygon>
                </wp:wrapThrough>
                <wp:docPr id="1334" name="Obdĺžnik 1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83935"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wps:txbx>
                      <wps:bodyPr rot="0" vert="horz" wrap="square" lIns="0" tIns="762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3BEAF" id="Obdĺžnik 1334" o:spid="_x0000_s1032" style="position:absolute;left:0;text-align:left;margin-left:42pt;margin-top:317pt;width:120pt;height: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" o:allowincell="f" filled="f" stroked="f">
                <v:textbox inset="0,6pt,0,0">
                  <w:txbxContent>
                    <w:p w14:paraId="66F83935"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9504" behindDoc="0" locked="0" layoutInCell="0" allowOverlap="1" wp14:anchorId="070D6093" wp14:editId="273EA4C5">
                <wp:simplePos x="0" y="0"/>
                <wp:positionH relativeFrom="page">
                  <wp:posOffset>508000</wp:posOffset>
                </wp:positionH>
                <wp:positionV relativeFrom="page">
                  <wp:posOffset>3721100</wp:posOffset>
                </wp:positionV>
                <wp:extent cx="6477000" cy="304800"/>
                <wp:effectExtent l="0" t="0" r="0" b="0"/>
                <wp:wrapThrough wrapText="bothSides">
                  <wp:wrapPolygon edited="0">
                    <wp:start x="0" y="0"/>
                    <wp:lineTo x="0" y="0"/>
                    <wp:lineTo x="0" y="0"/>
                  </wp:wrapPolygon>
                </wp:wrapThrough>
                <wp:docPr id="1333" name="Obdĺžnik 1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50CB4"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wps:txbx>
                      <wps:bodyPr rot="0" vert="horz" wrap="square" lIns="0" tIns="12700" rIns="0" bIns="1016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D6093" id="Obdĺžnik 1333" o:spid="_x0000_s1033" style="position:absolute;left:0;text-align:left;margin-left:40pt;margin-top:293pt;width:510pt;height: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" o:allowincell="f" filled="f" stroked="f">
                <v:textbox inset="0,1pt,0,8pt">
                  <w:txbxContent>
                    <w:p w14:paraId="2F150CB4"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0528" behindDoc="0" locked="0" layoutInCell="0" allowOverlap="1" wp14:anchorId="2943EA57" wp14:editId="2D81DE1A">
                <wp:simplePos x="0" y="0"/>
                <wp:positionH relativeFrom="page">
                  <wp:posOffset>533400</wp:posOffset>
                </wp:positionH>
                <wp:positionV relativeFrom="page">
                  <wp:posOffset>4914900</wp:posOffset>
                </wp:positionV>
                <wp:extent cx="6477000" cy="254000"/>
                <wp:effectExtent l="0" t="0" r="0" b="0"/>
                <wp:wrapThrough wrapText="bothSides">
                  <wp:wrapPolygon edited="0">
                    <wp:start x="0" y="0"/>
                    <wp:lineTo x="21600" y="0"/>
                    <wp:lineTo x="21600" y="21600"/>
                    <wp:lineTo x="0" y="21600"/>
                    <wp:lineTo x="0" y="0"/>
                  </wp:wrapPolygon>
                </wp:wrapThrough>
                <wp:docPr id="1332" name="Obdĺžnik 1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DE7AB7" id="Obdĺžnik 1332" o:spid="_x0000_s1026" style="position:absolute;margin-left:42pt;margin-top:387pt;width:510pt;height:2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Z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1552" behindDoc="0" locked="0" layoutInCell="0" allowOverlap="1" wp14:anchorId="6A3264C2" wp14:editId="2A505419">
                <wp:simplePos x="0" y="0"/>
                <wp:positionH relativeFrom="page">
                  <wp:posOffset>533400</wp:posOffset>
                </wp:positionH>
                <wp:positionV relativeFrom="page">
                  <wp:posOffset>4914900</wp:posOffset>
                </wp:positionV>
                <wp:extent cx="1524000" cy="254000"/>
                <wp:effectExtent l="0" t="0" r="0" b="0"/>
                <wp:wrapThrough wrapText="bothSides">
                  <wp:wrapPolygon edited="0">
                    <wp:start x="0" y="0"/>
                    <wp:lineTo x="0" y="0"/>
                    <wp:lineTo x="0" y="0"/>
                  </wp:wrapPolygon>
                </wp:wrapThrough>
                <wp:docPr id="1331" name="Obdĺžnik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EECCA"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264C2" id="Obdĺžnik 1331" o:spid="_x0000_s1034" style="position:absolute;left:0;text-align:left;margin-left:42pt;margin-top:387pt;width:120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8rsvQIAALY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SY+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" o:allowincell="f" filled="f" stroked="f">
                <v:textbox inset="0,5pt,0,5pt">
                  <w:txbxContent>
                    <w:p w14:paraId="55CEECCA"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2576" behindDoc="0" locked="0" layoutInCell="0" allowOverlap="1" wp14:anchorId="66B712F4" wp14:editId="185F0C9C">
                <wp:simplePos x="0" y="0"/>
                <wp:positionH relativeFrom="page">
                  <wp:posOffset>2057400</wp:posOffset>
                </wp:positionH>
                <wp:positionV relativeFrom="page">
                  <wp:posOffset>5105400</wp:posOffset>
                </wp:positionV>
                <wp:extent cx="4953000" cy="63500"/>
                <wp:effectExtent l="0" t="0" r="0" b="0"/>
                <wp:wrapThrough wrapText="bothSides">
                  <wp:wrapPolygon edited="0">
                    <wp:start x="0" y="0"/>
                    <wp:lineTo x="0" y="0"/>
                    <wp:lineTo x="0" y="0"/>
                  </wp:wrapPolygon>
                </wp:wrapThrough>
                <wp:docPr id="1330" name="Obdĺžnik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D599" w14:textId="77777777" w:rsidR="0089566A" w:rsidRDefault="0089566A" w:rsidP="004E74C3">
                            <w:pPr>
                              <w:widowControl w:val="0"/>
                              <w:autoSpaceDE w:val="0"/>
                              <w:autoSpaceDN w:val="0"/>
                              <w:adjustRightInd w:val="0"/>
                              <w:spacing w:after="0" w:line="240" w:lineRule="auto"/>
                              <w:rPr>
                                <w:rFonts w:ascii="Roboto" w:hAnsi="Roboto"/>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712F4" id="Obdĺžnik 1330" o:spid="_x0000_s1035" style="position:absolute;left:0;text-align:left;margin-left:162pt;margin-top:402pt;width:390pt;height: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" o:allowincell="f" filled="f" stroked="f">
                <v:textbox inset="0,0,0,0">
                  <w:txbxContent>
                    <w:p w14:paraId="1729D599" w14:textId="77777777" w:rsidR="0089566A" w:rsidRDefault="0089566A"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3600" behindDoc="0" locked="0" layoutInCell="0" allowOverlap="1" wp14:anchorId="11737AB7" wp14:editId="1637813F">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21600" y="0"/>
                    <wp:lineTo x="21600" y="21600"/>
                    <wp:lineTo x="0" y="21600"/>
                    <wp:lineTo x="0" y="0"/>
                  </wp:wrapPolygon>
                </wp:wrapThrough>
                <wp:docPr id="1329" name="Obdĺžnik 1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5F9EDC" id="Obdĺžnik 1329" o:spid="_x0000_s1026" style="position:absolute;margin-left:162pt;margin-top:387pt;width:390pt;height: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Y2uA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4624" behindDoc="0" locked="0" layoutInCell="0" allowOverlap="1" wp14:anchorId="6A65FB4A" wp14:editId="656648EE">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0" y="0"/>
                    <wp:lineTo x="0" y="0"/>
                  </wp:wrapPolygon>
                </wp:wrapThrough>
                <wp:docPr id="1328" name="Obdĺžnik 1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D2B91"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wps:txbx>
                      <wps:bodyPr rot="0" vert="horz" wrap="square" lIns="63500" tIns="635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5FB4A" id="Obdĺžnik 1328" o:spid="_x0000_s1036" style="position:absolute;left:0;text-align:left;margin-left:162pt;margin-top:387pt;width:390pt;height: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" o:allowincell="f" filled="f" stroked="f">
                <v:textbox inset="5pt,5pt,5pt,0">
                  <w:txbxContent>
                    <w:p w14:paraId="40BD2B91"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5648" behindDoc="0" locked="0" layoutInCell="0" allowOverlap="1" wp14:anchorId="2008C6C0" wp14:editId="0BBD89FF">
                <wp:simplePos x="0" y="0"/>
                <wp:positionH relativeFrom="page">
                  <wp:posOffset>533400</wp:posOffset>
                </wp:positionH>
                <wp:positionV relativeFrom="page">
                  <wp:posOffset>4914900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7" name="Rovná spojnica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A1F5A6" id="Rovná spojnica 1327"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387pt" to="552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Wf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p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6672" behindDoc="0" locked="0" layoutInCell="0" allowOverlap="1" wp14:anchorId="0163B1BD" wp14:editId="68A658AE">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6" name="Rovná spojnica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604FAA" id="Rovná spojnica 1326"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ge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J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ha3oHi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7696" behindDoc="0" locked="0" layoutInCell="0" allowOverlap="1" wp14:anchorId="50A4EDD1" wp14:editId="624451BA">
                <wp:simplePos x="0" y="0"/>
                <wp:positionH relativeFrom="page">
                  <wp:posOffset>533400</wp:posOffset>
                </wp:positionH>
                <wp:positionV relativeFrom="page">
                  <wp:posOffset>5168900</wp:posOffset>
                </wp:positionV>
                <wp:extent cx="6477000" cy="254000"/>
                <wp:effectExtent l="0" t="0" r="0" b="0"/>
                <wp:wrapThrough wrapText="bothSides">
                  <wp:wrapPolygon edited="0">
                    <wp:start x="0" y="0"/>
                    <wp:lineTo x="21600" y="0"/>
                    <wp:lineTo x="21600" y="21600"/>
                    <wp:lineTo x="0" y="21600"/>
                    <wp:lineTo x="0" y="0"/>
                  </wp:wrapPolygon>
                </wp:wrapThrough>
                <wp:docPr id="1325" name="Obdĺžnik 1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F4A1D6" id="Obdĺžnik 1325" o:spid="_x0000_s1026" style="position:absolute;margin-left:42pt;margin-top:407pt;width:510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1o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8720" behindDoc="0" locked="0" layoutInCell="0" allowOverlap="1" wp14:anchorId="72002E80" wp14:editId="0C04CDDA">
                <wp:simplePos x="0" y="0"/>
                <wp:positionH relativeFrom="page">
                  <wp:posOffset>2057400</wp:posOffset>
                </wp:positionH>
                <wp:positionV relativeFrom="page">
                  <wp:posOffset>5168900</wp:posOffset>
                </wp:positionV>
                <wp:extent cx="4953000" cy="254000"/>
                <wp:effectExtent l="0" t="0" r="0" b="0"/>
                <wp:wrapThrough wrapText="bothSides">
                  <wp:wrapPolygon edited="0">
                    <wp:start x="0" y="0"/>
                    <wp:lineTo x="0" y="0"/>
                    <wp:lineTo x="0" y="0"/>
                  </wp:wrapPolygon>
                </wp:wrapThrough>
                <wp:docPr id="1324" name="Obdĺžnik 1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B4BFA"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89566A" w:rsidRDefault="0089566A"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02E80" id="Obdĺžnik 1324" o:spid="_x0000_s1037" style="position:absolute;left:0;text-align:left;margin-left:162pt;margin-top:407pt;width:390pt;height:2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" o:allowincell="f" filled="f" stroked="f">
                <v:textbox inset="5pt,5pt,5pt,5pt">
                  <w:txbxContent>
                    <w:p w14:paraId="710B4BFA"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89566A" w:rsidRDefault="0089566A"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9744" behindDoc="0" locked="0" layoutInCell="0" allowOverlap="1" wp14:anchorId="2F59E6A8" wp14:editId="26F2994B">
                <wp:simplePos x="0" y="0"/>
                <wp:positionH relativeFrom="page">
                  <wp:posOffset>533400</wp:posOffset>
                </wp:positionH>
                <wp:positionV relativeFrom="page">
                  <wp:posOffset>5168900</wp:posOffset>
                </wp:positionV>
                <wp:extent cx="1524000" cy="254000"/>
                <wp:effectExtent l="0" t="0" r="0" b="0"/>
                <wp:wrapThrough wrapText="bothSides">
                  <wp:wrapPolygon edited="0">
                    <wp:start x="0" y="0"/>
                    <wp:lineTo x="0" y="0"/>
                    <wp:lineTo x="0" y="0"/>
                  </wp:wrapPolygon>
                </wp:wrapThrough>
                <wp:docPr id="1323" name="Obdĺžnik 1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A9D"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9E6A8" id="Obdĺžnik 1323" o:spid="_x0000_s1038" style="position:absolute;left:0;text-align:left;margin-left:42pt;margin-top:407pt;width:120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TdW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YI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" o:allowincell="f" filled="f" stroked="f">
                <v:textbox inset="0,5pt,0,5pt">
                  <w:txbxContent>
                    <w:p w14:paraId="760D8A9D"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0768" behindDoc="0" locked="0" layoutInCell="0" allowOverlap="1" wp14:anchorId="43EF990E" wp14:editId="59CF7A83">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2" name="Rovná spojnica 1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FC1A3C" id="Rovná spojnica 13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90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R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AtNPdC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1792" behindDoc="0" locked="0" layoutInCell="0" allowOverlap="1" wp14:anchorId="079BD7EC" wp14:editId="00B73488">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1" name="Rovná spojnica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F9C443" id="Rovná spojnica 1321"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k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0g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cPJpLS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2816" behindDoc="0" locked="0" layoutInCell="0" allowOverlap="1" wp14:anchorId="0F66F6F0" wp14:editId="7C1C0B22">
                <wp:simplePos x="0" y="0"/>
                <wp:positionH relativeFrom="page">
                  <wp:posOffset>533400</wp:posOffset>
                </wp:positionH>
                <wp:positionV relativeFrom="page">
                  <wp:posOffset>5676900</wp:posOffset>
                </wp:positionV>
                <wp:extent cx="6477000" cy="254000"/>
                <wp:effectExtent l="0" t="0" r="0" b="0"/>
                <wp:wrapThrough wrapText="bothSides">
                  <wp:wrapPolygon edited="0">
                    <wp:start x="0" y="0"/>
                    <wp:lineTo x="21600" y="0"/>
                    <wp:lineTo x="21600" y="21600"/>
                    <wp:lineTo x="0" y="21600"/>
                    <wp:lineTo x="0" y="0"/>
                  </wp:wrapPolygon>
                </wp:wrapThrough>
                <wp:docPr id="1320" name="Obdĺžnik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98E2DB" id="Obdĺžnik 1320" o:spid="_x0000_s1026" style="position:absolute;margin-left:42pt;margin-top:447pt;width:510pt;height:2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Hpw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I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4864" behindDoc="0" locked="0" layoutInCell="0" allowOverlap="1" wp14:anchorId="5AE41AA9" wp14:editId="7BDFBF00">
                <wp:simplePos x="0" y="0"/>
                <wp:positionH relativeFrom="page">
                  <wp:posOffset>533400</wp:posOffset>
                </wp:positionH>
                <wp:positionV relativeFrom="page">
                  <wp:posOffset>5676900</wp:posOffset>
                </wp:positionV>
                <wp:extent cx="1524000" cy="254000"/>
                <wp:effectExtent l="0" t="0" r="0" b="0"/>
                <wp:wrapThrough wrapText="bothSides">
                  <wp:wrapPolygon edited="0">
                    <wp:start x="0" y="0"/>
                    <wp:lineTo x="0" y="0"/>
                    <wp:lineTo x="0" y="0"/>
                  </wp:wrapPolygon>
                </wp:wrapThrough>
                <wp:docPr id="1318" name="Obdĺžnik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8C27C"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1AA9" id="Obdĺžnik 1318" o:spid="_x0000_s1039" style="position:absolute;left:0;text-align:left;margin-left:42pt;margin-top:447pt;width:120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UsvA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x+4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" o:allowincell="f" filled="f" stroked="f">
                <v:textbox inset="0,5pt,0,5pt">
                  <w:txbxContent>
                    <w:p w14:paraId="0578C27C"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5888" behindDoc="0" locked="0" layoutInCell="0" allowOverlap="1" wp14:anchorId="51AF5BA2" wp14:editId="4F5B40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7" name="Rovná spojnica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9EA996" id="Rovná spojnica 1317"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c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pYZ3I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6912" behindDoc="0" locked="0" layoutInCell="0" allowOverlap="1" wp14:anchorId="7AD0CD7C" wp14:editId="3767FAEB">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6" name="Rovná spojnica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F44FDC" id="Rovná spojnica 1316"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7q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k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C0m7qg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7936" behindDoc="0" locked="0" layoutInCell="0" allowOverlap="1" wp14:anchorId="2B11E05D" wp14:editId="23CA37BA">
                <wp:simplePos x="0" y="0"/>
                <wp:positionH relativeFrom="page">
                  <wp:posOffset>533400</wp:posOffset>
                </wp:positionH>
                <wp:positionV relativeFrom="page">
                  <wp:posOffset>5930900</wp:posOffset>
                </wp:positionV>
                <wp:extent cx="6477000" cy="254000"/>
                <wp:effectExtent l="0" t="0" r="0" b="0"/>
                <wp:wrapThrough wrapText="bothSides">
                  <wp:wrapPolygon edited="0">
                    <wp:start x="0" y="0"/>
                    <wp:lineTo x="21600" y="0"/>
                    <wp:lineTo x="21600" y="21600"/>
                    <wp:lineTo x="0" y="21600"/>
                    <wp:lineTo x="0" y="0"/>
                  </wp:wrapPolygon>
                </wp:wrapThrough>
                <wp:docPr id="1315" name="Obdĺžnik 1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66ADF2" id="Obdĺžnik 1315" o:spid="_x0000_s1026" style="position:absolute;margin-left:42pt;margin-top:467pt;width:510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Ks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w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9984" behindDoc="0" locked="0" layoutInCell="0" allowOverlap="1" wp14:anchorId="12398FC4" wp14:editId="454D07A1">
                <wp:simplePos x="0" y="0"/>
                <wp:positionH relativeFrom="page">
                  <wp:posOffset>533400</wp:posOffset>
                </wp:positionH>
                <wp:positionV relativeFrom="page">
                  <wp:posOffset>5930900</wp:posOffset>
                </wp:positionV>
                <wp:extent cx="1524000" cy="254000"/>
                <wp:effectExtent l="0" t="0" r="0" b="0"/>
                <wp:wrapThrough wrapText="bothSides">
                  <wp:wrapPolygon edited="0">
                    <wp:start x="0" y="0"/>
                    <wp:lineTo x="0" y="0"/>
                    <wp:lineTo x="0" y="0"/>
                  </wp:wrapPolygon>
                </wp:wrapThrough>
                <wp:docPr id="1313" name="Obdĺžnik 1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F32F3"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98FC4" id="Obdĺžnik 1313" o:spid="_x0000_s1040" style="position:absolute;left:0;text-align:left;margin-left:42pt;margin-top:467pt;width:120pt;height:20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sF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fw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" o:allowincell="f" filled="f" stroked="f">
                <v:textbox inset="0,5pt,0,5pt">
                  <w:txbxContent>
                    <w:p w14:paraId="374F32F3"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1008" behindDoc="0" locked="0" layoutInCell="0" allowOverlap="1" wp14:anchorId="372A7285" wp14:editId="727839A5">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2" name="Rovná spojnica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6011ED" id="Rovná spojnica 131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3K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Az5R3K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2032" behindDoc="0" locked="0" layoutInCell="0" allowOverlap="1" wp14:anchorId="09486D46" wp14:editId="3A94D37F">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1" name="Rovná spojnica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BF9639" id="Rovná spojnica 1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u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BBxDuT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3056" behindDoc="0" locked="0" layoutInCell="0" allowOverlap="1" wp14:anchorId="7A828A65" wp14:editId="7D044E08">
                <wp:simplePos x="0" y="0"/>
                <wp:positionH relativeFrom="page">
                  <wp:posOffset>533400</wp:posOffset>
                </wp:positionH>
                <wp:positionV relativeFrom="page">
                  <wp:posOffset>6807200</wp:posOffset>
                </wp:positionV>
                <wp:extent cx="6477000" cy="254000"/>
                <wp:effectExtent l="0" t="0" r="0" b="0"/>
                <wp:wrapThrough wrapText="bothSides">
                  <wp:wrapPolygon edited="0">
                    <wp:start x="0" y="0"/>
                    <wp:lineTo x="21600" y="0"/>
                    <wp:lineTo x="21600" y="21600"/>
                    <wp:lineTo x="0" y="21600"/>
                    <wp:lineTo x="0" y="0"/>
                  </wp:wrapPolygon>
                </wp:wrapThrough>
                <wp:docPr id="1310" name="Obdĺžnik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ED7C8D" id="Obdĺžnik 1310" o:spid="_x0000_s1026" style="position:absolute;margin-left:42pt;margin-top:536pt;width:510pt;height:20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6W0tQ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Q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5104" behindDoc="0" locked="0" layoutInCell="0" allowOverlap="1" wp14:anchorId="2932872A" wp14:editId="12780C49">
                <wp:simplePos x="0" y="0"/>
                <wp:positionH relativeFrom="page">
                  <wp:posOffset>533400</wp:posOffset>
                </wp:positionH>
                <wp:positionV relativeFrom="page">
                  <wp:posOffset>6807200</wp:posOffset>
                </wp:positionV>
                <wp:extent cx="1524000" cy="254000"/>
                <wp:effectExtent l="0" t="0" r="0" b="0"/>
                <wp:wrapThrough wrapText="bothSides">
                  <wp:wrapPolygon edited="0">
                    <wp:start x="0" y="0"/>
                    <wp:lineTo x="0" y="0"/>
                    <wp:lineTo x="0" y="0"/>
                  </wp:wrapPolygon>
                </wp:wrapThrough>
                <wp:docPr id="1309" name="Obdĺžnik 1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5298B"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2872A" id="Obdĺžnik 1309" o:spid="_x0000_s1041" style="position:absolute;left:0;text-align:left;margin-left:42pt;margin-top:536pt;width:120pt;height:20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96a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" o:allowincell="f" filled="f" stroked="f">
                <v:textbox inset="0,5pt,0,5pt">
                  <w:txbxContent>
                    <w:p w14:paraId="7EE5298B"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6128" behindDoc="0" locked="0" layoutInCell="0" allowOverlap="1" wp14:anchorId="227BFE93" wp14:editId="09E20DC5">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8" name="Rovná spojnica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249EC" id="Rovná spojnica 130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mtJg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7152" behindDoc="0" locked="0" layoutInCell="0" allowOverlap="1" wp14:anchorId="4036F32B" wp14:editId="171B7FBB">
                <wp:simplePos x="0" y="0"/>
                <wp:positionH relativeFrom="page">
                  <wp:posOffset>533400</wp:posOffset>
                </wp:positionH>
                <wp:positionV relativeFrom="page">
                  <wp:posOffset>7061200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7" name="Rovná spojnica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D0D5A7" id="Rovná spojnica 1307"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56pt" to="552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0ZL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8176" behindDoc="0" locked="0" layoutInCell="0" allowOverlap="1" wp14:anchorId="14FFEAE0" wp14:editId="38E240DB">
                <wp:simplePos x="0" y="0"/>
                <wp:positionH relativeFrom="page">
                  <wp:posOffset>533400</wp:posOffset>
                </wp:positionH>
                <wp:positionV relativeFrom="page">
                  <wp:posOffset>6184900</wp:posOffset>
                </wp:positionV>
                <wp:extent cx="6477000" cy="368300"/>
                <wp:effectExtent l="0" t="0" r="0" b="0"/>
                <wp:wrapThrough wrapText="bothSides">
                  <wp:wrapPolygon edited="0">
                    <wp:start x="0" y="0"/>
                    <wp:lineTo x="21600" y="0"/>
                    <wp:lineTo x="21600" y="21600"/>
                    <wp:lineTo x="0" y="21600"/>
                    <wp:lineTo x="0" y="0"/>
                  </wp:wrapPolygon>
                </wp:wrapThrough>
                <wp:docPr id="1306" name="Obdĺžnik 1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0A542F" id="Obdĺžnik 1306" o:spid="_x0000_s1026" style="position:absolute;margin-left:42pt;margin-top:487pt;width:510pt;height:2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0224" behindDoc="0" locked="0" layoutInCell="0" allowOverlap="1" wp14:anchorId="5ADEF536" wp14:editId="367208C9">
                <wp:simplePos x="0" y="0"/>
                <wp:positionH relativeFrom="page">
                  <wp:posOffset>533400</wp:posOffset>
                </wp:positionH>
                <wp:positionV relativeFrom="page">
                  <wp:posOffset>6184900</wp:posOffset>
                </wp:positionV>
                <wp:extent cx="1524000" cy="368300"/>
                <wp:effectExtent l="0" t="0" r="0" b="0"/>
                <wp:wrapThrough wrapText="bothSides">
                  <wp:wrapPolygon edited="0">
                    <wp:start x="0" y="0"/>
                    <wp:lineTo x="0" y="0"/>
                    <wp:lineTo x="0" y="0"/>
                  </wp:wrapPolygon>
                </wp:wrapThrough>
                <wp:docPr id="1304" name="Obdĺžnik 1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27D77"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wps:txbx>
                      <wps:bodyPr rot="0" vert="horz" wrap="square" lIns="0" tIns="635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EF536" id="Obdĺžnik 1304" o:spid="_x0000_s1042" style="position:absolute;left:0;text-align:left;margin-left:42pt;margin-top:487pt;width:120pt;height: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" o:allowincell="f" filled="f" stroked="f">
                <v:textbox inset="0,5pt,10pt,5pt">
                  <w:txbxContent>
                    <w:p w14:paraId="61027D77"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1248" behindDoc="0" locked="0" layoutInCell="0" allowOverlap="1" wp14:anchorId="4FC7DDA3" wp14:editId="418E8F28">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3" name="Rovná spojnica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52118C" id="Rovná spojnica 130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E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DNFeEh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2272" behindDoc="0" locked="0" layoutInCell="0" allowOverlap="1" wp14:anchorId="1516BC50" wp14:editId="2443072E">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2" name="Rovná spojnica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CB7FE9" id="Rovná spojnica 130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y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3Agso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3296" behindDoc="0" locked="0" layoutInCell="0" allowOverlap="1" wp14:anchorId="3A773971" wp14:editId="0AE373B4">
                <wp:simplePos x="0" y="0"/>
                <wp:positionH relativeFrom="page">
                  <wp:posOffset>533400</wp:posOffset>
                </wp:positionH>
                <wp:positionV relativeFrom="page">
                  <wp:posOffset>6553200</wp:posOffset>
                </wp:positionV>
                <wp:extent cx="6477000" cy="254000"/>
                <wp:effectExtent l="0" t="0" r="0" b="0"/>
                <wp:wrapThrough wrapText="bothSides">
                  <wp:wrapPolygon edited="0">
                    <wp:start x="0" y="0"/>
                    <wp:lineTo x="21600" y="0"/>
                    <wp:lineTo x="21600" y="21600"/>
                    <wp:lineTo x="0" y="21600"/>
                    <wp:lineTo x="0" y="0"/>
                  </wp:wrapPolygon>
                </wp:wrapThrough>
                <wp:docPr id="1301" name="Obdĺžnik 1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AE4AD9" id="Obdĺžnik 1301" o:spid="_x0000_s1026" style="position:absolute;margin-left:42pt;margin-top:516pt;width:510pt;height:20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4320" behindDoc="0" locked="0" layoutInCell="0" allowOverlap="1" wp14:anchorId="52DA7716" wp14:editId="221777C3">
                <wp:simplePos x="0" y="0"/>
                <wp:positionH relativeFrom="page">
                  <wp:posOffset>2057400</wp:posOffset>
                </wp:positionH>
                <wp:positionV relativeFrom="page">
                  <wp:posOffset>6553200</wp:posOffset>
                </wp:positionV>
                <wp:extent cx="4953000" cy="254000"/>
                <wp:effectExtent l="0" t="0" r="0" b="0"/>
                <wp:wrapThrough wrapText="bothSides">
                  <wp:wrapPolygon edited="0">
                    <wp:start x="0" y="0"/>
                    <wp:lineTo x="0" y="0"/>
                    <wp:lineTo x="0" y="0"/>
                  </wp:wrapPolygon>
                </wp:wrapThrough>
                <wp:docPr id="1300" name="Obdĺžnik 1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0A606"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89566A" w:rsidRPr="004A3657" w:rsidRDefault="0089566A" w:rsidP="004E74C3">
                            <w:pPr>
                              <w:widowControl w:val="0"/>
                              <w:autoSpaceDE w:val="0"/>
                              <w:autoSpaceDN w:val="0"/>
                              <w:adjustRightInd w:val="0"/>
                              <w:spacing w:after="0" w:line="240" w:lineRule="auto"/>
                              <w:rPr>
                                <w:rFonts w:ascii="Arial Narrow" w:hAnsi="Arial Narrow"/>
                                <w:sz w:val="22"/>
                                <w:szCs w:val="24"/>
                              </w:rPr>
                            </w:pPr>
                          </w:p>
                          <w:p w14:paraId="339D08E9" w14:textId="77777777" w:rsidR="0089566A" w:rsidRDefault="0089566A"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A7716" id="Obdĺžnik 1300" o:spid="_x0000_s1043" style="position:absolute;left:0;text-align:left;margin-left:162pt;margin-top:516pt;width:390pt;height:20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" o:allowincell="f" filled="f" stroked="f">
                <v:textbox inset="5pt,5pt,5pt,5pt">
                  <w:txbxContent>
                    <w:p w14:paraId="4C20A606"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89566A" w:rsidRPr="004A3657" w:rsidRDefault="0089566A" w:rsidP="004E74C3">
                      <w:pPr>
                        <w:widowControl w:val="0"/>
                        <w:autoSpaceDE w:val="0"/>
                        <w:autoSpaceDN w:val="0"/>
                        <w:adjustRightInd w:val="0"/>
                        <w:spacing w:after="0" w:line="240" w:lineRule="auto"/>
                        <w:rPr>
                          <w:rFonts w:ascii="Arial Narrow" w:hAnsi="Arial Narrow"/>
                          <w:sz w:val="22"/>
                          <w:szCs w:val="24"/>
                        </w:rPr>
                      </w:pPr>
                    </w:p>
                    <w:p w14:paraId="339D08E9" w14:textId="77777777" w:rsidR="0089566A" w:rsidRDefault="0089566A"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5344" behindDoc="0" locked="0" layoutInCell="0" allowOverlap="1" wp14:anchorId="795A3579" wp14:editId="14C267A8">
                <wp:simplePos x="0" y="0"/>
                <wp:positionH relativeFrom="page">
                  <wp:posOffset>533400</wp:posOffset>
                </wp:positionH>
                <wp:positionV relativeFrom="page">
                  <wp:posOffset>6553200</wp:posOffset>
                </wp:positionV>
                <wp:extent cx="1524000" cy="254000"/>
                <wp:effectExtent l="0" t="0" r="0" b="0"/>
                <wp:wrapThrough wrapText="bothSides">
                  <wp:wrapPolygon edited="0">
                    <wp:start x="0" y="0"/>
                    <wp:lineTo x="0" y="0"/>
                    <wp:lineTo x="0" y="0"/>
                  </wp:wrapPolygon>
                </wp:wrapThrough>
                <wp:docPr id="1299" name="Obdĺžnik 1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EF779"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A3579" id="Obdĺžnik 1299" o:spid="_x0000_s1044" style="position:absolute;left:0;text-align:left;margin-left:42pt;margin-top:516pt;width:120pt;height:20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" o:allowincell="f" filled="f" stroked="f">
                <v:textbox inset="0,5pt,0,5pt">
                  <w:txbxContent>
                    <w:p w14:paraId="00BEF779"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6368" behindDoc="0" locked="0" layoutInCell="0" allowOverlap="1" wp14:anchorId="010F65E3" wp14:editId="46C45E60">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8" name="Rovná spojnica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8610EF" id="Rovná spojnica 129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oQ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oIkKE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7392" behindDoc="0" locked="0" layoutInCell="0" allowOverlap="1" wp14:anchorId="76656975" wp14:editId="2B8B97FB">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7" name="Rovná spojnica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12A046" id="Rovná spojnica 129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8416" behindDoc="0" locked="0" layoutInCell="0" allowOverlap="1" wp14:anchorId="25523002" wp14:editId="5D087C90">
                <wp:simplePos x="0" y="0"/>
                <wp:positionH relativeFrom="page">
                  <wp:posOffset>533400</wp:posOffset>
                </wp:positionH>
                <wp:positionV relativeFrom="page">
                  <wp:posOffset>5422900</wp:posOffset>
                </wp:positionV>
                <wp:extent cx="6477000" cy="254000"/>
                <wp:effectExtent l="0" t="0" r="0" b="0"/>
                <wp:wrapThrough wrapText="bothSides">
                  <wp:wrapPolygon edited="0">
                    <wp:start x="0" y="0"/>
                    <wp:lineTo x="21600" y="0"/>
                    <wp:lineTo x="21600" y="21600"/>
                    <wp:lineTo x="0" y="21600"/>
                    <wp:lineTo x="0" y="0"/>
                  </wp:wrapPolygon>
                </wp:wrapThrough>
                <wp:docPr id="1296" name="Obdĺžnik 1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BB81FA" id="Obdĺžnik 1296" o:spid="_x0000_s1026" style="position:absolute;margin-left:42pt;margin-top:427pt;width:510pt;height:20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9440" behindDoc="0" locked="0" layoutInCell="0" allowOverlap="1" wp14:anchorId="299F973A" wp14:editId="6A7949A9">
                <wp:simplePos x="0" y="0"/>
                <wp:positionH relativeFrom="page">
                  <wp:posOffset>2057400</wp:posOffset>
                </wp:positionH>
                <wp:positionV relativeFrom="page">
                  <wp:posOffset>5422900</wp:posOffset>
                </wp:positionV>
                <wp:extent cx="4953000" cy="254000"/>
                <wp:effectExtent l="0" t="0" r="0" b="0"/>
                <wp:wrapThrough wrapText="bothSides">
                  <wp:wrapPolygon edited="0">
                    <wp:start x="0" y="0"/>
                    <wp:lineTo x="0" y="0"/>
                    <wp:lineTo x="0" y="0"/>
                  </wp:wrapPolygon>
                </wp:wrapThrough>
                <wp:docPr id="1295" name="Obdĺžnik 1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BBBA9"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89566A" w:rsidRDefault="0089566A"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F973A" id="Obdĺžnik 1295" o:spid="_x0000_s1045" style="position:absolute;left:0;text-align:left;margin-left:162pt;margin-top:427pt;width:390pt;height:20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" o:allowincell="f" filled="f" stroked="f">
                <v:textbox inset="5pt,5pt,5pt,5pt">
                  <w:txbxContent>
                    <w:p w14:paraId="622BBBA9" w14:textId="77777777" w:rsidR="0089566A" w:rsidRPr="001678AC" w:rsidRDefault="0089566A"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89566A" w:rsidRDefault="0089566A"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0464" behindDoc="0" locked="0" layoutInCell="0" allowOverlap="1" wp14:anchorId="4A0BBE12" wp14:editId="3F87A509">
                <wp:simplePos x="0" y="0"/>
                <wp:positionH relativeFrom="page">
                  <wp:posOffset>533400</wp:posOffset>
                </wp:positionH>
                <wp:positionV relativeFrom="page">
                  <wp:posOffset>5422900</wp:posOffset>
                </wp:positionV>
                <wp:extent cx="1524000" cy="254000"/>
                <wp:effectExtent l="0" t="0" r="0" b="0"/>
                <wp:wrapThrough wrapText="bothSides">
                  <wp:wrapPolygon edited="0">
                    <wp:start x="0" y="0"/>
                    <wp:lineTo x="0" y="0"/>
                    <wp:lineTo x="0" y="0"/>
                  </wp:wrapPolygon>
                </wp:wrapThrough>
                <wp:docPr id="1294" name="Obdĺžnik 1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3710"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BBE12" id="Obdĺžnik 1294" o:spid="_x0000_s1046" style="position:absolute;left:0;text-align:left;margin-left:42pt;margin-top:427pt;width:120pt;height:20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3y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IA4x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" o:allowincell="f" filled="f" stroked="f">
                <v:textbox inset="0,5pt,0,5pt">
                  <w:txbxContent>
                    <w:p w14:paraId="750A3710"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1488" behindDoc="0" locked="0" layoutInCell="0" allowOverlap="1" wp14:anchorId="51D324B5" wp14:editId="2C3416D0">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3" name="Rovná spojnica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5B67C7" id="Rovná spojnica 129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Kc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vNxx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3FVinC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2512" behindDoc="0" locked="0" layoutInCell="0" allowOverlap="1" wp14:anchorId="655BE1FB" wp14:editId="10F951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2" name="Rovná spojnica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6264E3" id="Rovná spojnica 129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8d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zUivH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3536" behindDoc="0" locked="0" layoutInCell="0" allowOverlap="1" wp14:anchorId="47C2C882" wp14:editId="16930A2E">
                <wp:simplePos x="0" y="0"/>
                <wp:positionH relativeFrom="page">
                  <wp:posOffset>6769100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91" name="Obdĺžnik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9AE47"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2C882" id="Obdĺžnik 1291" o:spid="_x0000_s1047" style="position:absolute;left:0;text-align:left;margin-left:533pt;margin-top:780pt;width:20pt;height:10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" o:allowincell="f" filled="f" stroked="f">
                <v:textbox inset="0,1pt,0,0">
                  <w:txbxContent>
                    <w:p w14:paraId="2E19AE47"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4560" behindDoc="0" locked="0" layoutInCell="0" allowOverlap="1" wp14:anchorId="21FA5038" wp14:editId="1AE42F17">
                <wp:simplePos x="0" y="0"/>
                <wp:positionH relativeFrom="page">
                  <wp:posOffset>2120900</wp:posOffset>
                </wp:positionH>
                <wp:positionV relativeFrom="page">
                  <wp:posOffset>9906000</wp:posOffset>
                </wp:positionV>
                <wp:extent cx="2603500" cy="127000"/>
                <wp:effectExtent l="0" t="0" r="0" b="0"/>
                <wp:wrapThrough wrapText="bothSides">
                  <wp:wrapPolygon edited="0">
                    <wp:start x="0" y="0"/>
                    <wp:lineTo x="0" y="0"/>
                    <wp:lineTo x="0" y="0"/>
                  </wp:wrapPolygon>
                </wp:wrapThrough>
                <wp:docPr id="1290" name="Obdĺžnik 1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0D4DC"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A5038" id="Obdĺžnik 1290" o:spid="_x0000_s1048" style="position:absolute;left:0;text-align:left;margin-left:167pt;margin-top:780pt;width:205pt;height:10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" o:allowincell="f" filled="f" stroked="f">
                <v:textbox inset="0,1pt,0,0">
                  <w:txbxContent>
                    <w:p w14:paraId="6700D4DC" w14:textId="77777777" w:rsidR="0089566A" w:rsidRDefault="0089566A"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5584" behindDoc="0" locked="0" layoutInCell="0" allowOverlap="1" wp14:anchorId="3EEF486B" wp14:editId="7CB9FA26">
                <wp:simplePos x="0" y="0"/>
                <wp:positionH relativeFrom="page">
                  <wp:posOffset>6515100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89" name="Obdĺžnik 1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89C4E" w14:textId="77777777" w:rsidR="0089566A" w:rsidRDefault="0089566A"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F486B" id="Obdĺžnik 1289" o:spid="_x0000_s1049" style="position:absolute;left:0;text-align:left;margin-left:513pt;margin-top:780pt;width:20pt;height:10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" o:allowincell="f" filled="f" stroked="f">
                <v:textbox inset="0,1pt,0,0">
                  <w:txbxContent>
                    <w:p w14:paraId="74189C4E" w14:textId="77777777" w:rsidR="0089566A" w:rsidRDefault="0089566A"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6608" behindDoc="0" locked="0" layoutInCell="0" allowOverlap="1" wp14:anchorId="05BE7660" wp14:editId="76CFEA02">
                <wp:simplePos x="0" y="0"/>
                <wp:positionH relativeFrom="page">
                  <wp:posOffset>533400</wp:posOffset>
                </wp:positionH>
                <wp:positionV relativeFrom="page">
                  <wp:posOffset>9906000</wp:posOffset>
                </wp:positionV>
                <wp:extent cx="1587500" cy="254000"/>
                <wp:effectExtent l="0" t="0" r="0" b="0"/>
                <wp:wrapThrough wrapText="bothSides">
                  <wp:wrapPolygon edited="0">
                    <wp:start x="0" y="0"/>
                    <wp:lineTo x="21600" y="0"/>
                    <wp:lineTo x="21600" y="21600"/>
                    <wp:lineTo x="0" y="21600"/>
                    <wp:lineTo x="0" y="0"/>
                  </wp:wrapPolygon>
                </wp:wrapThrough>
                <wp:docPr id="1288" name="Obdĺžnik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5B129B" id="Obdĺžnik 1288" o:spid="_x0000_s1026" style="position:absolute;margin-left:42pt;margin-top:780pt;width:125pt;height:20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" o:allowincell="f" filled="f" stroked="f" strokeweight="0">
                <w10:wrap type="through" anchorx="page" anchory="page"/>
              </v:rect>
            </w:pict>
          </mc:Fallback>
        </mc:AlternateContent>
      </w:r>
      <w:r w:rsidR="004E74C3">
        <w:rPr>
          <w:noProof/>
          <w:lang w:eastAsia="sk-SK"/>
        </w:rPr>
        <w:drawing>
          <wp:anchor distT="0" distB="0" distL="114300" distR="114300" simplePos="0" relativeHeight="251717632" behindDoc="0" locked="0" layoutInCell="0" allowOverlap="1" wp14:anchorId="21514437" wp14:editId="45B2C4A0">
            <wp:simplePos x="0" y="0"/>
            <wp:positionH relativeFrom="page">
              <wp:posOffset>533400</wp:posOffset>
            </wp:positionH>
            <wp:positionV relativeFrom="page">
              <wp:posOffset>9906000</wp:posOffset>
            </wp:positionV>
            <wp:extent cx="1143000" cy="254000"/>
            <wp:effectExtent l="0" t="0" r="0" b="0"/>
            <wp:wrapThrough wrapText="bothSides">
              <wp:wrapPolygon edited="0">
                <wp:start x="0" y="0"/>
                <wp:lineTo x="0" y="19440"/>
                <wp:lineTo x="21240" y="19440"/>
                <wp:lineTo x="21240" y="0"/>
                <wp:lineTo x="0" y="0"/>
              </wp:wrapPolygon>
            </wp:wrapThrough>
            <wp:docPr id="1287" name="Obrázok 1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rFonts w:ascii="Roboto" w:hAnsi="Roboto"/>
          <w:szCs w:val="24"/>
        </w:rPr>
        <w:br w:type="page"/>
      </w:r>
      <w:bookmarkStart w:id="2" w:name="JR_PAGE_ANCHOR_0_2"/>
      <w:bookmarkEnd w:id="2"/>
    </w:p>
    <w:p w14:paraId="3E7067F8" w14:textId="77777777" w:rsidR="00DA4206" w:rsidRPr="004E74C3" w:rsidRDefault="004E74C3"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lastRenderedPageBreak/>
        <w:t>Identifikácia žiadateľa</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2693"/>
        <w:gridCol w:w="1984"/>
        <w:gridCol w:w="2694"/>
      </w:tblGrid>
      <w:tr w:rsidR="004E74C3" w:rsidRPr="004E74C3" w14:paraId="612904FC" w14:textId="77777777" w:rsidTr="004E74C3">
        <w:trPr>
          <w:jc w:val="center"/>
        </w:trPr>
        <w:tc>
          <w:tcPr>
            <w:tcW w:w="2127" w:type="dxa"/>
            <w:tcBorders>
              <w:right w:val="nil"/>
            </w:tcBorders>
          </w:tcPr>
          <w:p w14:paraId="79516A22" w14:textId="77777777" w:rsidR="004E74C3" w:rsidRPr="004E74C3" w:rsidRDefault="004E74C3" w:rsidP="004E74C3">
            <w:pPr>
              <w:rPr>
                <w:rFonts w:ascii="Roboto" w:hAnsi="Roboto"/>
                <w:b/>
                <w:sz w:val="14"/>
                <w:szCs w:val="14"/>
              </w:rPr>
            </w:pPr>
            <w:r w:rsidRPr="004E74C3">
              <w:rPr>
                <w:rFonts w:ascii="Roboto" w:hAnsi="Roboto"/>
                <w:b/>
                <w:sz w:val="14"/>
                <w:szCs w:val="14"/>
              </w:rPr>
              <w:t>Obchodné meno / názov</w:t>
            </w:r>
            <w:r>
              <w:rPr>
                <w:rFonts w:ascii="Roboto" w:hAnsi="Roboto"/>
                <w:b/>
                <w:sz w:val="14"/>
                <w:szCs w:val="14"/>
              </w:rPr>
              <w:t>:</w:t>
            </w:r>
          </w:p>
        </w:tc>
        <w:tc>
          <w:tcPr>
            <w:tcW w:w="2693" w:type="dxa"/>
            <w:tcBorders>
              <w:left w:val="nil"/>
            </w:tcBorders>
          </w:tcPr>
          <w:p w14:paraId="4361A0C6" w14:textId="77777777" w:rsidR="004E74C3" w:rsidRPr="004E74C3" w:rsidRDefault="004E74C3" w:rsidP="004E74C3">
            <w:pPr>
              <w:rPr>
                <w:rFonts w:ascii="Roboto" w:hAnsi="Roboto"/>
                <w:sz w:val="14"/>
                <w:szCs w:val="14"/>
              </w:rPr>
            </w:pPr>
            <w:r w:rsidRPr="004E74C3">
              <w:rPr>
                <w:rFonts w:ascii="Roboto" w:hAnsi="Roboto"/>
                <w:sz w:val="14"/>
                <w:szCs w:val="14"/>
              </w:rPr>
              <w:t>(10) Generuje automaticky ITMS2014+</w:t>
            </w:r>
          </w:p>
        </w:tc>
        <w:tc>
          <w:tcPr>
            <w:tcW w:w="1984" w:type="dxa"/>
            <w:tcBorders>
              <w:right w:val="nil"/>
            </w:tcBorders>
          </w:tcPr>
          <w:p w14:paraId="1361A0AD" w14:textId="77777777" w:rsidR="004E74C3" w:rsidRPr="004E74C3" w:rsidRDefault="004E74C3" w:rsidP="004E74C3">
            <w:pPr>
              <w:rPr>
                <w:rFonts w:ascii="Roboto" w:hAnsi="Roboto"/>
                <w:b/>
                <w:sz w:val="14"/>
                <w:szCs w:val="14"/>
              </w:rPr>
            </w:pPr>
            <w:r w:rsidRPr="004E74C3">
              <w:rPr>
                <w:rFonts w:ascii="Roboto" w:hAnsi="Roboto"/>
                <w:b/>
                <w:sz w:val="14"/>
                <w:szCs w:val="14"/>
              </w:rPr>
              <w:t>Hlavný identifikátor (typ):</w:t>
            </w:r>
          </w:p>
        </w:tc>
        <w:tc>
          <w:tcPr>
            <w:tcW w:w="2694" w:type="dxa"/>
            <w:tcBorders>
              <w:left w:val="nil"/>
            </w:tcBorders>
          </w:tcPr>
          <w:p w14:paraId="235DD109" w14:textId="77777777" w:rsidR="004E74C3" w:rsidRPr="004E74C3" w:rsidRDefault="004E74C3" w:rsidP="004E74C3">
            <w:pPr>
              <w:rPr>
                <w:rFonts w:ascii="Roboto" w:hAnsi="Roboto"/>
                <w:sz w:val="14"/>
                <w:szCs w:val="14"/>
              </w:rPr>
            </w:pPr>
            <w:r w:rsidRPr="004E74C3">
              <w:rPr>
                <w:rFonts w:ascii="Roboto" w:hAnsi="Roboto"/>
                <w:sz w:val="14"/>
                <w:szCs w:val="14"/>
              </w:rPr>
              <w:t>(11) Generuje automaticky ITMS2014+</w:t>
            </w:r>
          </w:p>
        </w:tc>
      </w:tr>
      <w:tr w:rsidR="004E74C3" w:rsidRPr="004E74C3" w14:paraId="00B70CD7" w14:textId="77777777" w:rsidTr="004E74C3">
        <w:trPr>
          <w:jc w:val="center"/>
        </w:trPr>
        <w:tc>
          <w:tcPr>
            <w:tcW w:w="2127" w:type="dxa"/>
            <w:tcBorders>
              <w:right w:val="nil"/>
            </w:tcBorders>
          </w:tcPr>
          <w:p w14:paraId="7DB112A8" w14:textId="77777777" w:rsidR="004E74C3" w:rsidRPr="004E74C3" w:rsidRDefault="004E74C3" w:rsidP="004E74C3">
            <w:pPr>
              <w:rPr>
                <w:rFonts w:ascii="Roboto" w:hAnsi="Roboto"/>
                <w:b/>
                <w:sz w:val="14"/>
                <w:szCs w:val="14"/>
              </w:rPr>
            </w:pPr>
            <w:r>
              <w:rPr>
                <w:rFonts w:ascii="Roboto" w:hAnsi="Roboto"/>
                <w:b/>
                <w:sz w:val="14"/>
                <w:szCs w:val="14"/>
              </w:rPr>
              <w:t>Sídlo:</w:t>
            </w:r>
          </w:p>
        </w:tc>
        <w:tc>
          <w:tcPr>
            <w:tcW w:w="2693" w:type="dxa"/>
            <w:tcBorders>
              <w:left w:val="nil"/>
            </w:tcBorders>
          </w:tcPr>
          <w:p w14:paraId="0D25B271" w14:textId="77777777" w:rsidR="004E74C3" w:rsidRPr="004E74C3" w:rsidRDefault="004E74C3" w:rsidP="004E74C3">
            <w:pPr>
              <w:rPr>
                <w:rFonts w:ascii="Roboto" w:hAnsi="Roboto"/>
                <w:sz w:val="14"/>
                <w:szCs w:val="14"/>
              </w:rPr>
            </w:pPr>
            <w:r w:rsidRPr="004E74C3">
              <w:rPr>
                <w:rFonts w:ascii="Roboto" w:hAnsi="Roboto"/>
                <w:sz w:val="14"/>
                <w:szCs w:val="14"/>
              </w:rPr>
              <w:t>(12) Generuje automaticky ITMS2014+ v rozsahu obec, ulica, číslo PSČ</w:t>
            </w:r>
          </w:p>
        </w:tc>
        <w:tc>
          <w:tcPr>
            <w:tcW w:w="1984" w:type="dxa"/>
            <w:tcBorders>
              <w:right w:val="nil"/>
            </w:tcBorders>
          </w:tcPr>
          <w:p w14:paraId="7A3B52D1" w14:textId="77777777" w:rsidR="004E74C3" w:rsidRPr="004E74C3" w:rsidRDefault="004E74C3" w:rsidP="004E74C3">
            <w:pPr>
              <w:rPr>
                <w:rFonts w:ascii="Roboto" w:hAnsi="Roboto"/>
                <w:b/>
                <w:sz w:val="14"/>
                <w:szCs w:val="14"/>
              </w:rPr>
            </w:pPr>
            <w:r w:rsidRPr="004E74C3">
              <w:rPr>
                <w:rFonts w:ascii="Roboto" w:hAnsi="Roboto"/>
                <w:b/>
                <w:sz w:val="14"/>
                <w:szCs w:val="14"/>
              </w:rPr>
              <w:t>Štát:</w:t>
            </w:r>
          </w:p>
        </w:tc>
        <w:tc>
          <w:tcPr>
            <w:tcW w:w="2694" w:type="dxa"/>
            <w:tcBorders>
              <w:left w:val="nil"/>
            </w:tcBorders>
          </w:tcPr>
          <w:p w14:paraId="50E51DDA"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3</w:t>
            </w:r>
            <w:r w:rsidRPr="004E74C3">
              <w:rPr>
                <w:rFonts w:ascii="Roboto" w:hAnsi="Roboto"/>
                <w:sz w:val="14"/>
                <w:szCs w:val="14"/>
              </w:rPr>
              <w:t>) Generuje automaticky ITMS2014+</w:t>
            </w:r>
          </w:p>
        </w:tc>
      </w:tr>
      <w:tr w:rsidR="004E74C3" w:rsidRPr="004E74C3" w14:paraId="61136F1D" w14:textId="77777777" w:rsidTr="004E74C3">
        <w:trPr>
          <w:jc w:val="center"/>
        </w:trPr>
        <w:tc>
          <w:tcPr>
            <w:tcW w:w="2127" w:type="dxa"/>
            <w:tcBorders>
              <w:right w:val="nil"/>
            </w:tcBorders>
          </w:tcPr>
          <w:p w14:paraId="09744304" w14:textId="77777777" w:rsidR="004E74C3" w:rsidRPr="004E74C3" w:rsidRDefault="004E74C3" w:rsidP="004E74C3">
            <w:pPr>
              <w:rPr>
                <w:rFonts w:ascii="Roboto" w:hAnsi="Roboto"/>
                <w:b/>
                <w:sz w:val="14"/>
                <w:szCs w:val="14"/>
              </w:rPr>
            </w:pPr>
            <w:r>
              <w:rPr>
                <w:rFonts w:ascii="Roboto" w:hAnsi="Roboto"/>
                <w:b/>
                <w:sz w:val="14"/>
                <w:szCs w:val="14"/>
              </w:rPr>
              <w:t>Právna forma:</w:t>
            </w:r>
          </w:p>
        </w:tc>
        <w:tc>
          <w:tcPr>
            <w:tcW w:w="2693" w:type="dxa"/>
            <w:tcBorders>
              <w:left w:val="nil"/>
            </w:tcBorders>
          </w:tcPr>
          <w:p w14:paraId="4C3B98B1" w14:textId="77777777" w:rsidR="004E74C3" w:rsidRPr="004E74C3" w:rsidRDefault="004E74C3" w:rsidP="004E74C3">
            <w:pPr>
              <w:rPr>
                <w:rFonts w:ascii="Roboto" w:hAnsi="Roboto"/>
                <w:sz w:val="14"/>
                <w:szCs w:val="14"/>
              </w:rPr>
            </w:pPr>
            <w:r w:rsidRPr="004E74C3">
              <w:rPr>
                <w:rFonts w:ascii="Roboto" w:hAnsi="Roboto"/>
                <w:sz w:val="14"/>
                <w:szCs w:val="14"/>
              </w:rPr>
              <w:t>(14) Generuje automaticky ITMS 2014+ podľa číselníka právnych foriem ŠÚ SR</w:t>
            </w:r>
          </w:p>
        </w:tc>
        <w:tc>
          <w:tcPr>
            <w:tcW w:w="1984" w:type="dxa"/>
            <w:tcBorders>
              <w:right w:val="nil"/>
            </w:tcBorders>
          </w:tcPr>
          <w:p w14:paraId="255D9209" w14:textId="77777777" w:rsidR="004E74C3" w:rsidRPr="004E74C3" w:rsidRDefault="004E74C3" w:rsidP="004E74C3">
            <w:pPr>
              <w:rPr>
                <w:rFonts w:ascii="Roboto" w:hAnsi="Roboto"/>
                <w:b/>
                <w:sz w:val="14"/>
                <w:szCs w:val="14"/>
              </w:rPr>
            </w:pPr>
            <w:r w:rsidRPr="004E74C3">
              <w:rPr>
                <w:rFonts w:ascii="Roboto" w:hAnsi="Roboto"/>
                <w:b/>
                <w:sz w:val="14"/>
                <w:szCs w:val="14"/>
              </w:rPr>
              <w:t>IČO:</w:t>
            </w:r>
          </w:p>
        </w:tc>
        <w:tc>
          <w:tcPr>
            <w:tcW w:w="2694" w:type="dxa"/>
            <w:tcBorders>
              <w:left w:val="nil"/>
            </w:tcBorders>
          </w:tcPr>
          <w:p w14:paraId="11B82941"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5</w:t>
            </w:r>
            <w:r w:rsidRPr="004E74C3">
              <w:rPr>
                <w:rFonts w:ascii="Roboto" w:hAnsi="Roboto"/>
                <w:sz w:val="14"/>
                <w:szCs w:val="14"/>
              </w:rPr>
              <w:t>) Generuje automaticky ITMS2014+</w:t>
            </w:r>
          </w:p>
        </w:tc>
      </w:tr>
      <w:tr w:rsidR="004E74C3" w:rsidRPr="004E74C3" w14:paraId="7FAED414" w14:textId="77777777" w:rsidTr="004E74C3">
        <w:trPr>
          <w:jc w:val="center"/>
        </w:trPr>
        <w:tc>
          <w:tcPr>
            <w:tcW w:w="2127" w:type="dxa"/>
            <w:tcBorders>
              <w:right w:val="nil"/>
            </w:tcBorders>
          </w:tcPr>
          <w:p w14:paraId="419A96D5" w14:textId="77777777" w:rsidR="004E74C3" w:rsidRPr="004E74C3" w:rsidRDefault="004E74C3" w:rsidP="004E74C3">
            <w:pPr>
              <w:rPr>
                <w:rFonts w:ascii="Roboto" w:hAnsi="Roboto"/>
                <w:b/>
                <w:sz w:val="14"/>
                <w:szCs w:val="14"/>
              </w:rPr>
            </w:pPr>
            <w:r>
              <w:rPr>
                <w:rFonts w:ascii="Roboto" w:hAnsi="Roboto"/>
                <w:b/>
                <w:sz w:val="14"/>
                <w:szCs w:val="14"/>
              </w:rPr>
              <w:t>DIČ:</w:t>
            </w:r>
          </w:p>
        </w:tc>
        <w:tc>
          <w:tcPr>
            <w:tcW w:w="2693" w:type="dxa"/>
            <w:tcBorders>
              <w:left w:val="nil"/>
            </w:tcBorders>
          </w:tcPr>
          <w:p w14:paraId="6299476A" w14:textId="77777777" w:rsidR="004E74C3" w:rsidRPr="004E74C3" w:rsidRDefault="004E74C3" w:rsidP="004E74C3">
            <w:pPr>
              <w:rPr>
                <w:rFonts w:ascii="Roboto" w:hAnsi="Roboto"/>
                <w:sz w:val="14"/>
                <w:szCs w:val="14"/>
              </w:rPr>
            </w:pPr>
            <w:r w:rsidRPr="004E74C3">
              <w:rPr>
                <w:rFonts w:ascii="Roboto" w:hAnsi="Roboto"/>
                <w:sz w:val="14"/>
                <w:szCs w:val="14"/>
              </w:rPr>
              <w:t>(16) Generuje automaticky ITMS2014+</w:t>
            </w:r>
          </w:p>
        </w:tc>
        <w:tc>
          <w:tcPr>
            <w:tcW w:w="1984" w:type="dxa"/>
            <w:tcBorders>
              <w:right w:val="nil"/>
            </w:tcBorders>
          </w:tcPr>
          <w:p w14:paraId="2D5585C6" w14:textId="77777777" w:rsidR="004E74C3" w:rsidRPr="004E74C3" w:rsidRDefault="004E74C3" w:rsidP="004E74C3">
            <w:pPr>
              <w:rPr>
                <w:rFonts w:ascii="Roboto" w:hAnsi="Roboto"/>
                <w:b/>
                <w:sz w:val="14"/>
                <w:szCs w:val="14"/>
              </w:rPr>
            </w:pPr>
            <w:r w:rsidRPr="004E74C3">
              <w:rPr>
                <w:rFonts w:ascii="Roboto" w:hAnsi="Roboto"/>
                <w:b/>
                <w:sz w:val="14"/>
                <w:szCs w:val="14"/>
              </w:rPr>
              <w:t>IČZ:</w:t>
            </w:r>
          </w:p>
        </w:tc>
        <w:tc>
          <w:tcPr>
            <w:tcW w:w="2694" w:type="dxa"/>
            <w:tcBorders>
              <w:left w:val="nil"/>
            </w:tcBorders>
          </w:tcPr>
          <w:p w14:paraId="44F9D5B8" w14:textId="77777777" w:rsidR="004E74C3" w:rsidRPr="004E74C3" w:rsidRDefault="004E74C3" w:rsidP="004E74C3">
            <w:pPr>
              <w:rPr>
                <w:rFonts w:ascii="Roboto" w:hAnsi="Roboto"/>
                <w:sz w:val="14"/>
                <w:szCs w:val="14"/>
              </w:rPr>
            </w:pPr>
            <w:r w:rsidRPr="004E74C3">
              <w:rPr>
                <w:rFonts w:ascii="Roboto" w:hAnsi="Roboto"/>
                <w:sz w:val="14"/>
                <w:szCs w:val="14"/>
              </w:rPr>
              <w:t>(17) Generuje automaticky ITMS2014+</w:t>
            </w:r>
          </w:p>
          <w:p w14:paraId="3F88D70D" w14:textId="77777777" w:rsidR="004E74C3" w:rsidRPr="004E74C3" w:rsidRDefault="004E74C3" w:rsidP="004E74C3">
            <w:pPr>
              <w:rPr>
                <w:rFonts w:ascii="Roboto" w:hAnsi="Roboto"/>
                <w:sz w:val="14"/>
                <w:szCs w:val="14"/>
              </w:rPr>
            </w:pPr>
            <w:r w:rsidRPr="004E74C3">
              <w:rPr>
                <w:rFonts w:ascii="Roboto" w:hAnsi="Roboto"/>
                <w:sz w:val="14"/>
                <w:szCs w:val="14"/>
              </w:rPr>
              <w:t>Identifikačné číslo zamestnávateľa pridelené Sociálnou poisťovňou</w:t>
            </w:r>
            <w:r w:rsidR="009F54A5">
              <w:rPr>
                <w:rFonts w:ascii="Roboto" w:hAnsi="Roboto"/>
                <w:sz w:val="14"/>
                <w:szCs w:val="14"/>
              </w:rPr>
              <w:t>, ak je žiadateľ registrovaný ako zamestnávateľ na účely sociálneho poistenia.</w:t>
            </w:r>
          </w:p>
        </w:tc>
      </w:tr>
      <w:tr w:rsidR="004E74C3" w:rsidRPr="004E74C3" w14:paraId="5D577C17" w14:textId="77777777" w:rsidTr="004E74C3">
        <w:trPr>
          <w:jc w:val="center"/>
        </w:trPr>
        <w:tc>
          <w:tcPr>
            <w:tcW w:w="2127" w:type="dxa"/>
            <w:tcBorders>
              <w:right w:val="nil"/>
            </w:tcBorders>
          </w:tcPr>
          <w:p w14:paraId="710AF29B" w14:textId="77777777" w:rsidR="004E74C3" w:rsidRPr="004E74C3" w:rsidRDefault="004E74C3" w:rsidP="004E74C3">
            <w:pPr>
              <w:rPr>
                <w:rFonts w:ascii="Roboto" w:hAnsi="Roboto"/>
                <w:b/>
                <w:sz w:val="14"/>
                <w:szCs w:val="14"/>
              </w:rPr>
            </w:pPr>
            <w:r>
              <w:rPr>
                <w:rFonts w:ascii="Roboto" w:hAnsi="Roboto"/>
                <w:b/>
                <w:sz w:val="14"/>
                <w:szCs w:val="14"/>
              </w:rPr>
              <w:t>Platiteľ DPH:</w:t>
            </w:r>
          </w:p>
        </w:tc>
        <w:tc>
          <w:tcPr>
            <w:tcW w:w="2693" w:type="dxa"/>
            <w:tcBorders>
              <w:left w:val="nil"/>
            </w:tcBorders>
          </w:tcPr>
          <w:p w14:paraId="4C0A2183" w14:textId="77777777" w:rsidR="004E74C3" w:rsidRPr="004E74C3" w:rsidRDefault="004E74C3" w:rsidP="004E74C3">
            <w:pPr>
              <w:rPr>
                <w:rFonts w:ascii="Roboto" w:hAnsi="Roboto"/>
                <w:sz w:val="14"/>
                <w:szCs w:val="14"/>
              </w:rPr>
            </w:pPr>
            <w:r w:rsidRPr="004E74C3">
              <w:rPr>
                <w:rFonts w:ascii="Roboto" w:hAnsi="Roboto"/>
                <w:sz w:val="14"/>
                <w:szCs w:val="14"/>
              </w:rPr>
              <w:t>(18) Generuje automaticky ITMS2014+</w:t>
            </w:r>
          </w:p>
          <w:p w14:paraId="3BB48C83" w14:textId="77777777" w:rsidR="004E74C3" w:rsidRPr="004E74C3" w:rsidRDefault="004E74C3" w:rsidP="004E74C3">
            <w:pPr>
              <w:rPr>
                <w:rFonts w:ascii="Roboto" w:hAnsi="Roboto"/>
                <w:sz w:val="14"/>
                <w:szCs w:val="14"/>
              </w:rPr>
            </w:pPr>
            <w:r w:rsidRPr="004E74C3">
              <w:rPr>
                <w:rFonts w:ascii="Roboto" w:hAnsi="Roboto"/>
                <w:sz w:val="14"/>
                <w:szCs w:val="14"/>
              </w:rPr>
              <w:t>Áno/nie</w:t>
            </w:r>
          </w:p>
        </w:tc>
        <w:tc>
          <w:tcPr>
            <w:tcW w:w="1984" w:type="dxa"/>
            <w:tcBorders>
              <w:right w:val="nil"/>
            </w:tcBorders>
          </w:tcPr>
          <w:p w14:paraId="187F42FA" w14:textId="77777777" w:rsidR="004E74C3" w:rsidRPr="004E74C3" w:rsidRDefault="004E74C3" w:rsidP="004E74C3">
            <w:pPr>
              <w:rPr>
                <w:rFonts w:ascii="Roboto" w:hAnsi="Roboto"/>
                <w:b/>
                <w:sz w:val="14"/>
                <w:szCs w:val="14"/>
              </w:rPr>
            </w:pPr>
            <w:r w:rsidRPr="004E74C3">
              <w:rPr>
                <w:rFonts w:ascii="Roboto" w:hAnsi="Roboto"/>
                <w:b/>
                <w:sz w:val="14"/>
                <w:szCs w:val="14"/>
              </w:rPr>
              <w:t>IČ DPH / VAT:</w:t>
            </w:r>
          </w:p>
        </w:tc>
        <w:tc>
          <w:tcPr>
            <w:tcW w:w="2694" w:type="dxa"/>
            <w:tcBorders>
              <w:left w:val="nil"/>
            </w:tcBorders>
          </w:tcPr>
          <w:p w14:paraId="65392BF0"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9</w:t>
            </w:r>
            <w:r w:rsidRPr="004E74C3">
              <w:rPr>
                <w:rFonts w:ascii="Roboto" w:hAnsi="Roboto"/>
                <w:sz w:val="14"/>
                <w:szCs w:val="14"/>
              </w:rPr>
              <w:t>) Generuje automaticky ITMS2014+</w:t>
            </w:r>
          </w:p>
        </w:tc>
      </w:tr>
    </w:tbl>
    <w:p w14:paraId="00405966" w14:textId="77777777" w:rsidR="004E74C3" w:rsidRDefault="004E74C3" w:rsidP="009F54A5">
      <w:pPr>
        <w:spacing w:after="120"/>
      </w:pPr>
    </w:p>
    <w:p w14:paraId="3FB245C4" w14:textId="77777777" w:rsidR="004E74C3" w:rsidRDefault="004E74C3" w:rsidP="004E74C3">
      <w:pPr>
        <w:widowControl w:val="0"/>
        <w:autoSpaceDE w:val="0"/>
        <w:autoSpaceDN w:val="0"/>
        <w:adjustRightInd w:val="0"/>
        <w:spacing w:after="0" w:line="240" w:lineRule="auto"/>
        <w:rPr>
          <w:rFonts w:ascii="Roboto" w:hAnsi="Roboto" w:cs="Roboto"/>
          <w:b/>
          <w:bCs/>
          <w:color w:val="7F7F82"/>
          <w:sz w:val="20"/>
          <w:szCs w:val="20"/>
        </w:rPr>
      </w:pPr>
      <w:r>
        <w:rPr>
          <w:rFonts w:ascii="Roboto" w:hAnsi="Roboto" w:cs="Roboto"/>
          <w:b/>
          <w:bCs/>
          <w:color w:val="7F7F82"/>
          <w:sz w:val="20"/>
          <w:szCs w:val="20"/>
        </w:rPr>
        <w:t>Štatutárny orgán</w:t>
      </w:r>
    </w:p>
    <w:p w14:paraId="3D36D6C7" w14:textId="77777777" w:rsidR="001678AC" w:rsidRPr="00F075D7" w:rsidRDefault="001678AC" w:rsidP="004E74C3">
      <w:pPr>
        <w:widowControl w:val="0"/>
        <w:autoSpaceDE w:val="0"/>
        <w:autoSpaceDN w:val="0"/>
        <w:adjustRightInd w:val="0"/>
        <w:spacing w:after="0" w:line="240" w:lineRule="auto"/>
        <w:rPr>
          <w:rFonts w:ascii="Roboto" w:hAnsi="Roboto" w:cs="Roboto"/>
          <w:b/>
          <w:bCs/>
          <w:color w:val="7F7F82"/>
          <w:sz w:val="20"/>
          <w:szCs w:val="20"/>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371"/>
      </w:tblGrid>
      <w:tr w:rsidR="004E74C3" w:rsidRPr="004E74C3" w14:paraId="73CDCA97" w14:textId="77777777" w:rsidTr="009E6CDF">
        <w:trPr>
          <w:jc w:val="center"/>
        </w:trPr>
        <w:tc>
          <w:tcPr>
            <w:tcW w:w="2127" w:type="dxa"/>
            <w:tcBorders>
              <w:right w:val="nil"/>
            </w:tcBorders>
          </w:tcPr>
          <w:p w14:paraId="352B5462" w14:textId="77777777" w:rsidR="004E74C3" w:rsidRPr="004E74C3" w:rsidRDefault="004E74C3" w:rsidP="009E6CDF">
            <w:pPr>
              <w:rPr>
                <w:rFonts w:ascii="Roboto" w:hAnsi="Roboto"/>
                <w:b/>
                <w:sz w:val="14"/>
                <w:szCs w:val="14"/>
              </w:rPr>
            </w:pPr>
            <w:r w:rsidRPr="004E74C3">
              <w:rPr>
                <w:rFonts w:ascii="Roboto" w:hAnsi="Roboto"/>
                <w:b/>
                <w:sz w:val="14"/>
                <w:szCs w:val="14"/>
              </w:rPr>
              <w:t>Meno a priezvisko štatutára:</w:t>
            </w:r>
          </w:p>
        </w:tc>
        <w:tc>
          <w:tcPr>
            <w:tcW w:w="7371" w:type="dxa"/>
            <w:tcBorders>
              <w:left w:val="nil"/>
            </w:tcBorders>
          </w:tcPr>
          <w:p w14:paraId="5A511635" w14:textId="727ABF52" w:rsidR="004E74C3" w:rsidRPr="004E74C3" w:rsidRDefault="001623C5" w:rsidP="00500688">
            <w:pPr>
              <w:rPr>
                <w:rFonts w:ascii="Roboto" w:hAnsi="Roboto"/>
                <w:sz w:val="14"/>
                <w:szCs w:val="14"/>
              </w:rPr>
            </w:pPr>
            <w:r>
              <w:rPr>
                <w:rFonts w:ascii="Roboto" w:hAnsi="Roboto"/>
                <w:sz w:val="14"/>
                <w:szCs w:val="14"/>
              </w:rPr>
              <w:t xml:space="preserve">(20) </w:t>
            </w:r>
            <w:r w:rsidR="00500688">
              <w:rPr>
                <w:rFonts w:ascii="Roboto" w:hAnsi="Roboto"/>
                <w:sz w:val="14"/>
                <w:szCs w:val="14"/>
              </w:rPr>
              <w:t>Žiadateľ</w:t>
            </w:r>
            <w:r w:rsidR="00500688" w:rsidRPr="00500688">
              <w:rPr>
                <w:rFonts w:ascii="Roboto" w:hAnsi="Roboto"/>
                <w:sz w:val="14"/>
                <w:szCs w:val="14"/>
              </w:rPr>
              <w:t xml:space="preserve"> vyberá z osôb, ktoré sú pre neho relevantné</w:t>
            </w:r>
            <w:r w:rsidRPr="004E74C3">
              <w:rPr>
                <w:rFonts w:ascii="Roboto" w:hAnsi="Roboto"/>
                <w:sz w:val="14"/>
                <w:szCs w:val="14"/>
              </w:rPr>
              <w:t xml:space="preserve">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38E1ECCE" w14:textId="77777777" w:rsidR="004E74C3" w:rsidRDefault="004E74C3" w:rsidP="009F54A5">
      <w:pPr>
        <w:spacing w:after="120"/>
      </w:pPr>
    </w:p>
    <w:p w14:paraId="4E466EAE" w14:textId="77777777" w:rsidR="001D75A0" w:rsidRPr="00FC2433" w:rsidRDefault="001D75A0"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partnera</w:t>
      </w:r>
    </w:p>
    <w:p w14:paraId="7F10ECDD" w14:textId="77777777" w:rsidR="00580759" w:rsidRPr="00195E24" w:rsidRDefault="00580759" w:rsidP="00580759">
      <w:pPr>
        <w:rPr>
          <w:rFonts w:ascii="Roboto" w:hAnsi="Roboto"/>
          <w:sz w:val="16"/>
          <w:szCs w:val="16"/>
        </w:rPr>
      </w:pPr>
      <w:r w:rsidRPr="00195E24">
        <w:rPr>
          <w:rFonts w:ascii="Roboto" w:hAnsi="Roboto"/>
          <w:sz w:val="16"/>
          <w:szCs w:val="16"/>
        </w:rPr>
        <w:t>V rámci tejto výzvy sa tabuľka nevypĺňa.</w:t>
      </w:r>
    </w:p>
    <w:p w14:paraId="4F219A23" w14:textId="77777777" w:rsidR="00FC2433" w:rsidRDefault="00FC2433" w:rsidP="00FC2433">
      <w:pPr>
        <w:pStyle w:val="Odsekzoznamu"/>
        <w:ind w:left="567"/>
        <w:rPr>
          <w:rFonts w:ascii="Roboto" w:hAnsi="Roboto" w:cs="Roboto"/>
          <w:b/>
          <w:bCs/>
          <w:color w:val="0064A3"/>
          <w:sz w:val="42"/>
          <w:szCs w:val="42"/>
        </w:rPr>
      </w:pPr>
    </w:p>
    <w:p w14:paraId="0BCFEB56" w14:textId="77777777" w:rsidR="009F54A5" w:rsidRPr="00FC2433" w:rsidRDefault="009F54A5"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organizačnej zložky zodpovednej za realizácie projektu</w:t>
      </w:r>
    </w:p>
    <w:p w14:paraId="4283F51E" w14:textId="77777777" w:rsidR="00580759" w:rsidRPr="00195E24" w:rsidRDefault="00580759" w:rsidP="00580759">
      <w:pPr>
        <w:rPr>
          <w:rFonts w:ascii="Roboto" w:hAnsi="Roboto" w:cs="Roboto"/>
          <w:b/>
          <w:bCs/>
          <w:color w:val="0064A3"/>
          <w:sz w:val="16"/>
          <w:szCs w:val="16"/>
        </w:rPr>
      </w:pPr>
      <w:r w:rsidRPr="009C6147">
        <w:rPr>
          <w:rFonts w:ascii="Roboto" w:hAnsi="Roboto"/>
          <w:sz w:val="16"/>
          <w:szCs w:val="16"/>
        </w:rPr>
        <w:t>V rámci tejto výzvy sa tabuľka nevypĺňa.</w:t>
      </w:r>
    </w:p>
    <w:p w14:paraId="3185C20D" w14:textId="77777777" w:rsidR="001D75A0" w:rsidRDefault="001D75A0"/>
    <w:p w14:paraId="737233AD" w14:textId="77777777" w:rsidR="006039A5" w:rsidRDefault="006039A5"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Komunikácia vo veci žiadosti</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5E3F7F" w:rsidRPr="004E74C3" w14:paraId="1C41C454" w14:textId="77777777" w:rsidTr="005E3F7F">
        <w:trPr>
          <w:jc w:val="center"/>
        </w:trPr>
        <w:tc>
          <w:tcPr>
            <w:tcW w:w="2268" w:type="dxa"/>
            <w:tcBorders>
              <w:bottom w:val="single" w:sz="4" w:space="0" w:color="BFBFBF" w:themeColor="background1" w:themeShade="BF"/>
              <w:right w:val="nil"/>
            </w:tcBorders>
          </w:tcPr>
          <w:p w14:paraId="40C607A4" w14:textId="77777777" w:rsidR="006039A5" w:rsidRPr="004E74C3" w:rsidRDefault="006039A5" w:rsidP="009E6CDF">
            <w:pPr>
              <w:rPr>
                <w:rFonts w:ascii="Roboto" w:hAnsi="Roboto"/>
                <w:b/>
                <w:sz w:val="14"/>
                <w:szCs w:val="14"/>
              </w:rPr>
            </w:pPr>
            <w:r>
              <w:rPr>
                <w:rFonts w:ascii="Roboto" w:hAnsi="Roboto"/>
                <w:b/>
                <w:sz w:val="14"/>
                <w:szCs w:val="14"/>
              </w:rPr>
              <w:t>Subjekt:</w:t>
            </w:r>
          </w:p>
        </w:tc>
        <w:tc>
          <w:tcPr>
            <w:tcW w:w="2410" w:type="dxa"/>
            <w:tcBorders>
              <w:left w:val="nil"/>
              <w:bottom w:val="single" w:sz="4" w:space="0" w:color="BFBFBF" w:themeColor="background1" w:themeShade="BF"/>
            </w:tcBorders>
          </w:tcPr>
          <w:p w14:paraId="081FE923"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37</w:t>
            </w:r>
            <w:r w:rsidRPr="004E74C3">
              <w:rPr>
                <w:rFonts w:ascii="Roboto" w:hAnsi="Roboto"/>
                <w:sz w:val="14"/>
                <w:szCs w:val="14"/>
              </w:rPr>
              <w:t>) G</w:t>
            </w:r>
            <w:r>
              <w:rPr>
                <w:rFonts w:ascii="Roboto" w:hAnsi="Roboto"/>
                <w:sz w:val="14"/>
                <w:szCs w:val="14"/>
              </w:rPr>
              <w:t xml:space="preserve">eneruje automaticky ITMS2014+ </w:t>
            </w:r>
          </w:p>
        </w:tc>
        <w:tc>
          <w:tcPr>
            <w:tcW w:w="2410" w:type="dxa"/>
            <w:tcBorders>
              <w:bottom w:val="single" w:sz="4" w:space="0" w:color="BFBFBF" w:themeColor="background1" w:themeShade="BF"/>
              <w:right w:val="nil"/>
            </w:tcBorders>
          </w:tcPr>
          <w:p w14:paraId="4B3F8CED" w14:textId="77777777" w:rsidR="006039A5" w:rsidRPr="004E74C3" w:rsidRDefault="006039A5" w:rsidP="009E6CDF">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2410" w:type="dxa"/>
            <w:tcBorders>
              <w:left w:val="nil"/>
              <w:bottom w:val="single" w:sz="4" w:space="0" w:color="BFBFBF" w:themeColor="background1" w:themeShade="BF"/>
            </w:tcBorders>
          </w:tcPr>
          <w:p w14:paraId="600E3630"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38</w:t>
            </w:r>
            <w:r w:rsidRPr="004E74C3">
              <w:rPr>
                <w:rFonts w:ascii="Roboto" w:hAnsi="Roboto"/>
                <w:sz w:val="14"/>
                <w:szCs w:val="14"/>
              </w:rPr>
              <w:t>) Generuje automaticky ITMS2014+</w:t>
            </w:r>
          </w:p>
        </w:tc>
      </w:tr>
      <w:tr w:rsidR="005E3F7F" w:rsidRPr="004E74C3" w14:paraId="6BEC28F5" w14:textId="77777777" w:rsidTr="005E3F7F">
        <w:trPr>
          <w:jc w:val="center"/>
        </w:trPr>
        <w:tc>
          <w:tcPr>
            <w:tcW w:w="2268" w:type="dxa"/>
            <w:tcBorders>
              <w:right w:val="single" w:sz="4" w:space="0" w:color="BFBFBF" w:themeColor="background1" w:themeShade="BF"/>
            </w:tcBorders>
          </w:tcPr>
          <w:p w14:paraId="22158BC8" w14:textId="77777777" w:rsidR="006039A5" w:rsidRPr="006039A5" w:rsidRDefault="006039A5" w:rsidP="006039A5">
            <w:pPr>
              <w:rPr>
                <w:rFonts w:ascii="Roboto" w:hAnsi="Roboto"/>
                <w:b/>
                <w:sz w:val="14"/>
                <w:szCs w:val="14"/>
              </w:rPr>
            </w:pPr>
            <w:r w:rsidRPr="006039A5">
              <w:rPr>
                <w:rFonts w:ascii="Roboto" w:hAnsi="Roboto"/>
                <w:b/>
                <w:sz w:val="14"/>
                <w:szCs w:val="14"/>
              </w:rPr>
              <w:t>Meno a priezvisko</w:t>
            </w:r>
          </w:p>
        </w:tc>
        <w:tc>
          <w:tcPr>
            <w:tcW w:w="2410" w:type="dxa"/>
            <w:tcBorders>
              <w:left w:val="single" w:sz="4" w:space="0" w:color="BFBFBF" w:themeColor="background1" w:themeShade="BF"/>
              <w:right w:val="single" w:sz="4" w:space="0" w:color="BFBFBF" w:themeColor="background1" w:themeShade="BF"/>
            </w:tcBorders>
          </w:tcPr>
          <w:p w14:paraId="2FA03327" w14:textId="77777777" w:rsidR="006039A5" w:rsidRPr="006039A5" w:rsidRDefault="006039A5" w:rsidP="006039A5">
            <w:pPr>
              <w:rPr>
                <w:rFonts w:ascii="Roboto" w:hAnsi="Roboto"/>
                <w:b/>
                <w:sz w:val="14"/>
                <w:szCs w:val="14"/>
              </w:rPr>
            </w:pPr>
            <w:r w:rsidRPr="006039A5">
              <w:rPr>
                <w:rFonts w:ascii="Roboto" w:hAnsi="Roboto"/>
                <w:b/>
                <w:sz w:val="14"/>
                <w:szCs w:val="14"/>
              </w:rPr>
              <w:t>Adresa na doručovanie písomností</w:t>
            </w:r>
          </w:p>
        </w:tc>
        <w:tc>
          <w:tcPr>
            <w:tcW w:w="2410" w:type="dxa"/>
            <w:tcBorders>
              <w:left w:val="single" w:sz="4" w:space="0" w:color="BFBFBF" w:themeColor="background1" w:themeShade="BF"/>
              <w:right w:val="single" w:sz="4" w:space="0" w:color="BFBFBF" w:themeColor="background1" w:themeShade="BF"/>
            </w:tcBorders>
          </w:tcPr>
          <w:p w14:paraId="2FD71B30" w14:textId="77777777" w:rsidR="006039A5" w:rsidRPr="006039A5" w:rsidRDefault="006039A5" w:rsidP="009E6CDF">
            <w:pPr>
              <w:rPr>
                <w:rFonts w:ascii="Roboto" w:hAnsi="Roboto"/>
                <w:b/>
                <w:sz w:val="14"/>
                <w:szCs w:val="14"/>
              </w:rPr>
            </w:pPr>
            <w:r w:rsidRPr="006039A5">
              <w:rPr>
                <w:rFonts w:ascii="Roboto" w:hAnsi="Roboto"/>
                <w:b/>
                <w:sz w:val="14"/>
                <w:szCs w:val="14"/>
              </w:rPr>
              <w:t>E-mail</w:t>
            </w:r>
          </w:p>
        </w:tc>
        <w:tc>
          <w:tcPr>
            <w:tcW w:w="2410" w:type="dxa"/>
            <w:tcBorders>
              <w:left w:val="single" w:sz="4" w:space="0" w:color="BFBFBF" w:themeColor="background1" w:themeShade="BF"/>
            </w:tcBorders>
          </w:tcPr>
          <w:p w14:paraId="6A3AC6DE" w14:textId="77777777" w:rsidR="006039A5" w:rsidRPr="006039A5" w:rsidRDefault="006039A5" w:rsidP="009E6CDF">
            <w:pPr>
              <w:rPr>
                <w:rFonts w:ascii="Roboto" w:hAnsi="Roboto"/>
                <w:b/>
                <w:sz w:val="14"/>
                <w:szCs w:val="14"/>
              </w:rPr>
            </w:pPr>
            <w:r w:rsidRPr="006039A5">
              <w:rPr>
                <w:rFonts w:ascii="Roboto" w:hAnsi="Roboto"/>
                <w:b/>
                <w:sz w:val="14"/>
                <w:szCs w:val="14"/>
              </w:rPr>
              <w:t>Telefonický kontakt</w:t>
            </w:r>
          </w:p>
        </w:tc>
      </w:tr>
      <w:tr w:rsidR="005E3F7F" w:rsidRPr="004E74C3" w14:paraId="58694194" w14:textId="77777777" w:rsidTr="005E3F7F">
        <w:trPr>
          <w:jc w:val="center"/>
        </w:trPr>
        <w:tc>
          <w:tcPr>
            <w:tcW w:w="2268" w:type="dxa"/>
            <w:tcBorders>
              <w:right w:val="single" w:sz="4" w:space="0" w:color="BFBFBF" w:themeColor="background1" w:themeShade="BF"/>
            </w:tcBorders>
          </w:tcPr>
          <w:p w14:paraId="5DEC37F0" w14:textId="5A63F120" w:rsidR="005E3F7F" w:rsidRPr="006039A5" w:rsidRDefault="005E3F7F">
            <w:pPr>
              <w:rPr>
                <w:rFonts w:ascii="Roboto" w:hAnsi="Roboto"/>
                <w:sz w:val="14"/>
                <w:szCs w:val="14"/>
              </w:rPr>
            </w:pPr>
            <w:r>
              <w:rPr>
                <w:rFonts w:ascii="Roboto" w:hAnsi="Roboto"/>
                <w:sz w:val="14"/>
                <w:szCs w:val="14"/>
              </w:rPr>
              <w:t>(</w:t>
            </w:r>
            <w:r w:rsidRPr="006039A5">
              <w:rPr>
                <w:rFonts w:ascii="Roboto" w:hAnsi="Roboto"/>
                <w:sz w:val="14"/>
                <w:szCs w:val="14"/>
              </w:rPr>
              <w:t xml:space="preserve">39) </w:t>
            </w:r>
            <w:r w:rsidRPr="005E3F7F">
              <w:rPr>
                <w:rFonts w:ascii="Roboto" w:hAnsi="Roboto"/>
                <w:sz w:val="14"/>
                <w:szCs w:val="14"/>
              </w:rPr>
              <w:t xml:space="preserve">Vypĺňa žiadateľ </w:t>
            </w:r>
            <w:r w:rsidR="00EE493D" w:rsidRPr="00EE493D">
              <w:rPr>
                <w:rFonts w:ascii="Roboto" w:hAnsi="Roboto"/>
                <w:sz w:val="14"/>
                <w:szCs w:val="14"/>
              </w:rPr>
              <w:t xml:space="preserve">(vrátane titulov pred a za menom) </w:t>
            </w:r>
            <w:r w:rsidRPr="005E3F7F">
              <w:rPr>
                <w:rFonts w:ascii="Roboto" w:hAnsi="Roboto"/>
                <w:sz w:val="14"/>
                <w:szCs w:val="14"/>
              </w:rPr>
              <w:t>– výber z osôb subjektu žiadateľa</w:t>
            </w:r>
          </w:p>
        </w:tc>
        <w:tc>
          <w:tcPr>
            <w:tcW w:w="2410" w:type="dxa"/>
            <w:tcBorders>
              <w:left w:val="single" w:sz="4" w:space="0" w:color="BFBFBF" w:themeColor="background1" w:themeShade="BF"/>
              <w:right w:val="single" w:sz="4" w:space="0" w:color="BFBFBF" w:themeColor="background1" w:themeShade="BF"/>
            </w:tcBorders>
          </w:tcPr>
          <w:p w14:paraId="4A2AD29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40</w:t>
            </w:r>
            <w:r w:rsidRPr="004E74C3">
              <w:rPr>
                <w:rFonts w:ascii="Roboto" w:hAnsi="Roboto"/>
                <w:sz w:val="14"/>
                <w:szCs w:val="14"/>
              </w:rPr>
              <w:t>) Generuje automaticky ITMS2014+</w:t>
            </w:r>
            <w:r>
              <w:rPr>
                <w:rFonts w:ascii="Roboto" w:hAnsi="Roboto"/>
                <w:sz w:val="14"/>
                <w:szCs w:val="14"/>
              </w:rPr>
              <w:t xml:space="preserve"> v rozsahu obec, ulica, číslo, PSČ</w:t>
            </w:r>
          </w:p>
        </w:tc>
        <w:tc>
          <w:tcPr>
            <w:tcW w:w="2410" w:type="dxa"/>
            <w:tcBorders>
              <w:left w:val="single" w:sz="4" w:space="0" w:color="BFBFBF" w:themeColor="background1" w:themeShade="BF"/>
              <w:right w:val="single" w:sz="4" w:space="0" w:color="BFBFBF" w:themeColor="background1" w:themeShade="BF"/>
            </w:tcBorders>
          </w:tcPr>
          <w:p w14:paraId="67DEEED5"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41</w:t>
            </w:r>
            <w:r w:rsidRPr="004E74C3">
              <w:rPr>
                <w:rFonts w:ascii="Roboto" w:hAnsi="Roboto"/>
                <w:sz w:val="14"/>
                <w:szCs w:val="14"/>
              </w:rPr>
              <w:t>) Generuje automaticky ITMS2014+</w:t>
            </w:r>
          </w:p>
        </w:tc>
        <w:tc>
          <w:tcPr>
            <w:tcW w:w="2410" w:type="dxa"/>
            <w:tcBorders>
              <w:left w:val="single" w:sz="4" w:space="0" w:color="BFBFBF" w:themeColor="background1" w:themeShade="BF"/>
            </w:tcBorders>
          </w:tcPr>
          <w:p w14:paraId="6E7D4FB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42</w:t>
            </w:r>
            <w:r w:rsidRPr="004E74C3">
              <w:rPr>
                <w:rFonts w:ascii="Roboto" w:hAnsi="Roboto"/>
                <w:sz w:val="14"/>
                <w:szCs w:val="14"/>
              </w:rPr>
              <w:t>) Generuje automaticky ITMS2014+</w:t>
            </w:r>
          </w:p>
        </w:tc>
      </w:tr>
    </w:tbl>
    <w:p w14:paraId="5905B9E2" w14:textId="77777777" w:rsidR="005E3F7F" w:rsidRPr="005E3F7F" w:rsidRDefault="005E3F7F">
      <w:pPr>
        <w:rPr>
          <w:rFonts w:ascii="Roboto" w:hAnsi="Roboto"/>
          <w:b/>
          <w:sz w:val="18"/>
          <w:szCs w:val="14"/>
        </w:rPr>
      </w:pPr>
      <w:r w:rsidRPr="005E3F7F">
        <w:rPr>
          <w:rFonts w:ascii="Roboto" w:hAnsi="Roboto"/>
          <w:b/>
          <w:sz w:val="18"/>
          <w:szCs w:val="14"/>
        </w:rPr>
        <w:t>Poznámka:</w:t>
      </w:r>
    </w:p>
    <w:p w14:paraId="3CF823D9" w14:textId="77777777" w:rsidR="0007019F" w:rsidRDefault="0007019F" w:rsidP="0007019F">
      <w:pPr>
        <w:spacing w:after="120"/>
        <w:rPr>
          <w:rFonts w:ascii="Roboto" w:hAnsi="Roboto"/>
          <w:sz w:val="14"/>
          <w:szCs w:val="14"/>
        </w:rPr>
      </w:pPr>
      <w:r w:rsidRPr="0007019F">
        <w:rPr>
          <w:rFonts w:ascii="Roboto" w:hAnsi="Roboto"/>
          <w:sz w:val="14"/>
          <w:szCs w:val="14"/>
        </w:rPr>
        <w:t xml:space="preserve">Kontaktné údaje a adresa na komunikáciu vo veci žiadosti a doručovanie písomností. Žiadateľ uvedie jednu alebo viac osôb, ktorým budú doručované písomnosti a informácie v konaní o žiadosti o NFP a uvedie adresu, na ktorú majú byť doručované písomnosti. V prípade, ak adresa podľa predošlej vety bude odlišná od adresy žiadateľa uvedenej v časti 1 žiadosti, je žiadateľ povinný </w:t>
      </w:r>
      <w:r w:rsidRPr="00B041DE">
        <w:rPr>
          <w:rFonts w:ascii="Roboto" w:hAnsi="Roboto"/>
          <w:sz w:val="14"/>
          <w:szCs w:val="14"/>
        </w:rPr>
        <w:t>doložiť splnomocnenie pre osobu uvedenú</w:t>
      </w:r>
      <w:r w:rsidRPr="0007019F">
        <w:rPr>
          <w:rFonts w:ascii="Roboto" w:hAnsi="Roboto"/>
          <w:sz w:val="14"/>
          <w:szCs w:val="14"/>
        </w:rPr>
        <w:t xml:space="preserve"> v tejto časti na doručovanie písomností, prípadne na </w:t>
      </w:r>
      <w:r w:rsidRPr="0007019F">
        <w:rPr>
          <w:rFonts w:ascii="Roboto" w:hAnsi="Roboto"/>
          <w:sz w:val="14"/>
          <w:szCs w:val="14"/>
        </w:rPr>
        <w:lastRenderedPageBreak/>
        <w:t xml:space="preserve">celé konanie o žiadosti v zmysle § 25 ods. 5 Správneho poriadku, inak sa komunikácia vo veci žiadosti a doručovanie písomností uskutoční výhradne prostredníctvom adresy žiadateľa uvedenej v časti 1 žiadosti. </w:t>
      </w:r>
    </w:p>
    <w:p w14:paraId="6506903B" w14:textId="77777777" w:rsidR="0007019F" w:rsidRDefault="0007019F" w:rsidP="0007019F">
      <w:pPr>
        <w:spacing w:after="0"/>
        <w:rPr>
          <w:rFonts w:ascii="Roboto" w:hAnsi="Roboto"/>
          <w:sz w:val="14"/>
          <w:szCs w:val="14"/>
        </w:rPr>
      </w:pPr>
      <w:r w:rsidRPr="0007019F">
        <w:rPr>
          <w:rFonts w:ascii="Roboto" w:hAnsi="Roboto"/>
          <w:sz w:val="14"/>
          <w:szCs w:val="14"/>
        </w:rPr>
        <w:t>Ak je v tejto časti uvedených viac osôb, písomnosti sa doručujú v poradí:</w:t>
      </w:r>
    </w:p>
    <w:p w14:paraId="6E2603F8" w14:textId="77777777" w:rsidR="0007019F" w:rsidRDefault="0007019F" w:rsidP="0007019F">
      <w:pPr>
        <w:spacing w:after="0"/>
        <w:rPr>
          <w:rFonts w:ascii="Roboto" w:hAnsi="Roboto"/>
          <w:sz w:val="14"/>
          <w:szCs w:val="14"/>
        </w:rPr>
      </w:pPr>
      <w:r w:rsidRPr="0007019F">
        <w:rPr>
          <w:rFonts w:ascii="Roboto" w:hAnsi="Roboto"/>
          <w:sz w:val="14"/>
          <w:szCs w:val="14"/>
        </w:rPr>
        <w:t xml:space="preserve"> 1. splnomocnencovi, ak existuje výslovné splnomocnenie na preberanie zásielok, prípadne výslovné splnomocnenie na celé konanie o žiadosti;</w:t>
      </w:r>
    </w:p>
    <w:p w14:paraId="37019957" w14:textId="77777777" w:rsidR="0007019F" w:rsidRDefault="0007019F" w:rsidP="0007019F">
      <w:pPr>
        <w:spacing w:after="0"/>
        <w:rPr>
          <w:rFonts w:ascii="Roboto" w:hAnsi="Roboto"/>
          <w:sz w:val="14"/>
          <w:szCs w:val="14"/>
        </w:rPr>
      </w:pPr>
      <w:r w:rsidRPr="0007019F">
        <w:rPr>
          <w:rFonts w:ascii="Roboto" w:hAnsi="Roboto"/>
          <w:sz w:val="14"/>
          <w:szCs w:val="14"/>
        </w:rPr>
        <w:t xml:space="preserve"> 2. žiadateľovi o NFP na jeho adresu, k rukám fyzickej osoby, ktorá je zamestnancom povereným na prijímanie písomností;</w:t>
      </w:r>
    </w:p>
    <w:p w14:paraId="2EE4CD79" w14:textId="6610FCE4" w:rsidR="0007019F" w:rsidRDefault="0007019F" w:rsidP="0007019F">
      <w:pPr>
        <w:spacing w:after="0"/>
        <w:rPr>
          <w:rFonts w:ascii="Roboto" w:hAnsi="Roboto"/>
          <w:sz w:val="14"/>
          <w:szCs w:val="14"/>
        </w:rPr>
      </w:pPr>
      <w:r w:rsidRPr="0007019F">
        <w:rPr>
          <w:rFonts w:ascii="Roboto" w:hAnsi="Roboto"/>
          <w:sz w:val="14"/>
          <w:szCs w:val="14"/>
        </w:rPr>
        <w:t xml:space="preserve"> 3. žiadateľovi o NFP na jeho adresu, konkrétne osobe, ktorá je oprávnená konať za žiadateľa ako štatutárny orgán alebo jeho člen.“</w:t>
      </w:r>
    </w:p>
    <w:p w14:paraId="476E1B10" w14:textId="77777777" w:rsidR="0007019F" w:rsidRPr="001678AC" w:rsidRDefault="0007019F" w:rsidP="0007019F">
      <w:pPr>
        <w:spacing w:after="0"/>
        <w:rPr>
          <w:rFonts w:ascii="Roboto" w:hAnsi="Roboto"/>
          <w:sz w:val="14"/>
          <w:szCs w:val="14"/>
          <w:highlight w:val="yellow"/>
        </w:rPr>
      </w:pPr>
    </w:p>
    <w:p w14:paraId="3FA1FD44" w14:textId="77777777" w:rsidR="005E3F7F" w:rsidRDefault="005E3F7F"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Identifikácia projektu</w:t>
      </w:r>
    </w:p>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945"/>
        <w:gridCol w:w="858"/>
        <w:gridCol w:w="752"/>
        <w:gridCol w:w="5260"/>
        <w:gridCol w:w="899"/>
      </w:tblGrid>
      <w:tr w:rsidR="005E3F7F" w:rsidRPr="004E74C3" w14:paraId="734393AF" w14:textId="77777777" w:rsidTr="003C4ED7">
        <w:trPr>
          <w:jc w:val="center"/>
        </w:trPr>
        <w:tc>
          <w:tcPr>
            <w:tcW w:w="2268" w:type="dxa"/>
            <w:gridSpan w:val="2"/>
          </w:tcPr>
          <w:p w14:paraId="447DFD5C" w14:textId="77777777" w:rsidR="005E3F7F" w:rsidRPr="004E74C3" w:rsidRDefault="005E3F7F" w:rsidP="009E6CDF">
            <w:pPr>
              <w:rPr>
                <w:rFonts w:ascii="Roboto" w:hAnsi="Roboto"/>
                <w:b/>
                <w:sz w:val="14"/>
                <w:szCs w:val="14"/>
              </w:rPr>
            </w:pPr>
            <w:r>
              <w:rPr>
                <w:rFonts w:ascii="Roboto" w:hAnsi="Roboto"/>
                <w:b/>
                <w:sz w:val="14"/>
                <w:szCs w:val="14"/>
              </w:rPr>
              <w:t>Názov projektu:</w:t>
            </w:r>
          </w:p>
        </w:tc>
        <w:tc>
          <w:tcPr>
            <w:tcW w:w="7230" w:type="dxa"/>
            <w:gridSpan w:val="3"/>
          </w:tcPr>
          <w:p w14:paraId="306D7C3A" w14:textId="77777777" w:rsidR="005E3F7F" w:rsidRPr="004E74C3" w:rsidRDefault="003C4ED7" w:rsidP="009E6CDF">
            <w:pPr>
              <w:rPr>
                <w:rFonts w:ascii="Roboto" w:hAnsi="Roboto"/>
                <w:sz w:val="14"/>
                <w:szCs w:val="14"/>
              </w:rPr>
            </w:pPr>
            <w:r>
              <w:rPr>
                <w:rFonts w:ascii="Roboto" w:hAnsi="Roboto"/>
                <w:sz w:val="14"/>
                <w:szCs w:val="14"/>
              </w:rPr>
              <w:t xml:space="preserve">(43) </w:t>
            </w:r>
            <w:r w:rsidRPr="003C4ED7">
              <w:rPr>
                <w:rFonts w:ascii="Roboto" w:hAnsi="Roboto"/>
                <w:sz w:val="14"/>
                <w:szCs w:val="14"/>
              </w:rPr>
              <w:t>Vypĺňa žiadateľ - žiadateľ uvedie názov projektu, ktorý má byť predmetom realizácie v prípade schválenia žiadosti o NFP</w:t>
            </w:r>
          </w:p>
        </w:tc>
      </w:tr>
      <w:tr w:rsidR="005E3F7F" w:rsidRPr="004E74C3" w14:paraId="24A19D4F" w14:textId="77777777" w:rsidTr="003C4ED7">
        <w:trPr>
          <w:jc w:val="center"/>
        </w:trPr>
        <w:tc>
          <w:tcPr>
            <w:tcW w:w="2268" w:type="dxa"/>
            <w:gridSpan w:val="2"/>
          </w:tcPr>
          <w:p w14:paraId="02859FE2" w14:textId="77777777" w:rsidR="005E3F7F" w:rsidRDefault="005E3F7F" w:rsidP="009E6CDF">
            <w:pPr>
              <w:rPr>
                <w:rFonts w:ascii="Roboto" w:hAnsi="Roboto"/>
                <w:b/>
                <w:sz w:val="14"/>
                <w:szCs w:val="14"/>
              </w:rPr>
            </w:pPr>
            <w:r>
              <w:rPr>
                <w:rFonts w:ascii="Roboto" w:hAnsi="Roboto"/>
                <w:b/>
                <w:sz w:val="14"/>
                <w:szCs w:val="14"/>
              </w:rPr>
              <w:t>Akronym:</w:t>
            </w:r>
          </w:p>
        </w:tc>
        <w:tc>
          <w:tcPr>
            <w:tcW w:w="7230" w:type="dxa"/>
            <w:gridSpan w:val="3"/>
          </w:tcPr>
          <w:p w14:paraId="5B534597"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44</w:t>
            </w:r>
            <w:r w:rsidRPr="003C4ED7">
              <w:rPr>
                <w:rFonts w:ascii="Roboto" w:hAnsi="Roboto"/>
                <w:sz w:val="14"/>
                <w:szCs w:val="14"/>
              </w:rPr>
              <w:t>) Skrátený názov projektu - vypĺňa žiadateľ – nepovinné pole, uvedie sa skratka názvu projektu</w:t>
            </w:r>
          </w:p>
        </w:tc>
      </w:tr>
      <w:tr w:rsidR="005E3F7F" w:rsidRPr="004E74C3" w14:paraId="03ACA22A" w14:textId="77777777" w:rsidTr="003C4ED7">
        <w:trPr>
          <w:jc w:val="center"/>
        </w:trPr>
        <w:tc>
          <w:tcPr>
            <w:tcW w:w="2268" w:type="dxa"/>
            <w:gridSpan w:val="2"/>
          </w:tcPr>
          <w:p w14:paraId="671C95F2" w14:textId="77777777" w:rsidR="005E3F7F" w:rsidRPr="00FC2433" w:rsidRDefault="005E3F7F" w:rsidP="009E6CDF">
            <w:pPr>
              <w:rPr>
                <w:rFonts w:ascii="Roboto" w:hAnsi="Roboto"/>
                <w:b/>
                <w:sz w:val="14"/>
                <w:szCs w:val="14"/>
              </w:rPr>
            </w:pPr>
            <w:r w:rsidRPr="00FC2433">
              <w:rPr>
                <w:rFonts w:ascii="Roboto" w:hAnsi="Roboto"/>
                <w:b/>
                <w:sz w:val="14"/>
                <w:szCs w:val="14"/>
              </w:rPr>
              <w:t>Kód ŽoNFP:</w:t>
            </w:r>
          </w:p>
        </w:tc>
        <w:tc>
          <w:tcPr>
            <w:tcW w:w="7230" w:type="dxa"/>
            <w:gridSpan w:val="3"/>
          </w:tcPr>
          <w:p w14:paraId="4EB1523C" w14:textId="77777777" w:rsidR="005E3F7F" w:rsidRPr="00FC2433" w:rsidRDefault="003C4ED7" w:rsidP="003C4ED7">
            <w:pPr>
              <w:rPr>
                <w:rFonts w:ascii="Roboto" w:hAnsi="Roboto"/>
                <w:sz w:val="14"/>
                <w:szCs w:val="14"/>
              </w:rPr>
            </w:pPr>
            <w:r w:rsidRPr="00FC2433">
              <w:rPr>
                <w:rFonts w:ascii="Roboto" w:hAnsi="Roboto"/>
                <w:sz w:val="14"/>
                <w:szCs w:val="14"/>
              </w:rPr>
              <w:t>(45) Generuje automaticky ITMS2014+</w:t>
            </w:r>
          </w:p>
        </w:tc>
      </w:tr>
      <w:tr w:rsidR="003C4ED7" w:rsidRPr="004E74C3" w14:paraId="3B42ED34" w14:textId="77777777" w:rsidTr="003C4ED7">
        <w:trPr>
          <w:jc w:val="center"/>
        </w:trPr>
        <w:tc>
          <w:tcPr>
            <w:tcW w:w="2268" w:type="dxa"/>
            <w:gridSpan w:val="2"/>
          </w:tcPr>
          <w:p w14:paraId="10D5DAFC" w14:textId="77777777" w:rsidR="003C4ED7" w:rsidRPr="00FC2433" w:rsidRDefault="003C4ED7" w:rsidP="003C4ED7">
            <w:pPr>
              <w:rPr>
                <w:rFonts w:ascii="Roboto" w:hAnsi="Roboto"/>
                <w:b/>
                <w:sz w:val="14"/>
                <w:szCs w:val="14"/>
              </w:rPr>
            </w:pPr>
            <w:r w:rsidRPr="00FC2433">
              <w:rPr>
                <w:rFonts w:ascii="Roboto" w:hAnsi="Roboto"/>
                <w:b/>
                <w:sz w:val="14"/>
                <w:szCs w:val="14"/>
              </w:rPr>
              <w:t>Výzva:</w:t>
            </w:r>
          </w:p>
        </w:tc>
        <w:tc>
          <w:tcPr>
            <w:tcW w:w="7230" w:type="dxa"/>
            <w:gridSpan w:val="3"/>
          </w:tcPr>
          <w:p w14:paraId="773EB216" w14:textId="77777777" w:rsidR="003C4ED7" w:rsidRPr="00FC2433" w:rsidRDefault="003C4ED7" w:rsidP="003C4ED7">
            <w:pPr>
              <w:rPr>
                <w:rFonts w:ascii="Roboto" w:hAnsi="Roboto"/>
                <w:sz w:val="14"/>
                <w:szCs w:val="14"/>
              </w:rPr>
            </w:pPr>
            <w:r w:rsidRPr="00FC2433">
              <w:rPr>
                <w:rFonts w:ascii="Roboto" w:hAnsi="Roboto"/>
                <w:sz w:val="14"/>
                <w:szCs w:val="14"/>
              </w:rPr>
              <w:t>(46) Generuje automaticky ITMS2014+ (kód výzvy a názov výzvy)</w:t>
            </w:r>
          </w:p>
        </w:tc>
      </w:tr>
      <w:tr w:rsidR="003C4ED7" w:rsidRPr="004E74C3" w14:paraId="7489EC22" w14:textId="77777777" w:rsidTr="003C4ED7">
        <w:trPr>
          <w:jc w:val="center"/>
        </w:trPr>
        <w:tc>
          <w:tcPr>
            <w:tcW w:w="2268" w:type="dxa"/>
            <w:gridSpan w:val="2"/>
          </w:tcPr>
          <w:p w14:paraId="1192BD6F" w14:textId="77777777" w:rsidR="003C4ED7" w:rsidRPr="00FC2433" w:rsidRDefault="003C4ED7" w:rsidP="003C4ED7">
            <w:pPr>
              <w:rPr>
                <w:rFonts w:ascii="Roboto" w:hAnsi="Roboto"/>
                <w:b/>
                <w:sz w:val="14"/>
                <w:szCs w:val="14"/>
              </w:rPr>
            </w:pPr>
            <w:r w:rsidRPr="00FC2433">
              <w:rPr>
                <w:rFonts w:ascii="Roboto" w:hAnsi="Roboto"/>
                <w:b/>
                <w:sz w:val="14"/>
                <w:szCs w:val="14"/>
              </w:rPr>
              <w:t>NACE projektu:</w:t>
            </w:r>
          </w:p>
        </w:tc>
        <w:tc>
          <w:tcPr>
            <w:tcW w:w="7230" w:type="dxa"/>
            <w:gridSpan w:val="3"/>
          </w:tcPr>
          <w:p w14:paraId="457A011F" w14:textId="334B60AD" w:rsidR="00494308" w:rsidRPr="00FC2433" w:rsidRDefault="00494308" w:rsidP="005E6962">
            <w:pPr>
              <w:spacing w:after="0"/>
              <w:rPr>
                <w:rFonts w:ascii="Roboto" w:hAnsi="Roboto"/>
                <w:sz w:val="14"/>
                <w:szCs w:val="14"/>
              </w:rPr>
            </w:pPr>
            <w:r w:rsidRPr="00FC2433">
              <w:rPr>
                <w:rFonts w:ascii="Roboto" w:hAnsi="Roboto"/>
                <w:sz w:val="14"/>
                <w:szCs w:val="14"/>
              </w:rPr>
              <w:t>(</w:t>
            </w:r>
            <w:r w:rsidR="001678AC" w:rsidRPr="001678AC">
              <w:rPr>
                <w:rFonts w:ascii="Roboto" w:hAnsi="Roboto"/>
                <w:sz w:val="14"/>
                <w:szCs w:val="14"/>
              </w:rPr>
              <w:t xml:space="preserve">(47) Vypĺňa žiadateľ - výber z číselníka SK NACE (štatistická klasifikácia ekonomických činností SK NACE Rev. 2 podľa Vyhlášky Štatistického úradu SR č. 306/2007 Z. z. z 18.6.2007). </w:t>
            </w:r>
            <w:r w:rsidR="001678AC" w:rsidRPr="00377001">
              <w:rPr>
                <w:rFonts w:ascii="Roboto" w:hAnsi="Roboto"/>
                <w:sz w:val="14"/>
                <w:szCs w:val="14"/>
              </w:rPr>
              <w:t>Žiadateľ uvedie SK NACE súvisiace s predmetom projektu, ktoré môže byť odlišné od NACE žiadateľa</w:t>
            </w:r>
            <w:r w:rsidR="002C799F" w:rsidRPr="00377001">
              <w:rPr>
                <w:rFonts w:ascii="Roboto" w:hAnsi="Roboto"/>
                <w:sz w:val="14"/>
                <w:szCs w:val="14"/>
              </w:rPr>
              <w:t>.</w:t>
            </w:r>
            <w:r w:rsidR="002C799F" w:rsidRPr="00377001" w:rsidDel="00DD5718">
              <w:rPr>
                <w:rFonts w:ascii="Roboto" w:hAnsi="Roboto"/>
                <w:sz w:val="14"/>
                <w:szCs w:val="14"/>
              </w:rPr>
              <w:t xml:space="preserve"> </w:t>
            </w:r>
            <w:r w:rsidR="005E6962">
              <w:rPr>
                <w:rFonts w:ascii="Roboto" w:hAnsi="Roboto"/>
                <w:b/>
                <w:sz w:val="14"/>
                <w:szCs w:val="14"/>
              </w:rPr>
              <w:t xml:space="preserve">Žiadateľ uvedie </w:t>
            </w:r>
            <w:r w:rsidR="00377001" w:rsidRPr="00377001">
              <w:rPr>
                <w:rFonts w:ascii="Roboto" w:hAnsi="Roboto"/>
                <w:b/>
                <w:sz w:val="14"/>
                <w:szCs w:val="14"/>
              </w:rPr>
              <w:t>88</w:t>
            </w:r>
            <w:r w:rsidR="00377001">
              <w:rPr>
                <w:rFonts w:ascii="Roboto" w:hAnsi="Roboto"/>
                <w:b/>
                <w:sz w:val="14"/>
                <w:szCs w:val="14"/>
              </w:rPr>
              <w:t>99</w:t>
            </w:r>
            <w:r w:rsidR="00377001" w:rsidRPr="00377001">
              <w:rPr>
                <w:rFonts w:ascii="Roboto" w:hAnsi="Roboto"/>
                <w:b/>
                <w:sz w:val="14"/>
                <w:szCs w:val="14"/>
              </w:rPr>
              <w:t>0</w:t>
            </w:r>
            <w:r w:rsidR="00377001">
              <w:rPr>
                <w:rFonts w:ascii="Roboto" w:hAnsi="Roboto"/>
                <w:b/>
                <w:sz w:val="14"/>
                <w:szCs w:val="14"/>
              </w:rPr>
              <w:t xml:space="preserve"> </w:t>
            </w:r>
            <w:r w:rsidR="00377001" w:rsidRPr="00377001">
              <w:rPr>
                <w:rFonts w:ascii="Roboto" w:hAnsi="Roboto"/>
                <w:b/>
                <w:sz w:val="14"/>
                <w:szCs w:val="14"/>
              </w:rPr>
              <w:t>Ostatná sociálna starostlivosť bez ubytovania i.n.</w:t>
            </w:r>
          </w:p>
        </w:tc>
      </w:tr>
      <w:tr w:rsidR="003C4ED7" w:rsidRPr="004E74C3" w14:paraId="47237EE4" w14:textId="77777777" w:rsidTr="003C4ED7">
        <w:trPr>
          <w:jc w:val="center"/>
        </w:trPr>
        <w:tc>
          <w:tcPr>
            <w:tcW w:w="2268" w:type="dxa"/>
            <w:gridSpan w:val="2"/>
          </w:tcPr>
          <w:p w14:paraId="6A34C770" w14:textId="77777777" w:rsidR="003C4ED7" w:rsidRPr="00FC2433" w:rsidRDefault="003C4ED7" w:rsidP="003C4ED7">
            <w:pPr>
              <w:rPr>
                <w:rFonts w:ascii="Roboto" w:hAnsi="Roboto"/>
                <w:b/>
                <w:sz w:val="14"/>
                <w:szCs w:val="14"/>
              </w:rPr>
            </w:pPr>
            <w:r w:rsidRPr="00FC2433">
              <w:rPr>
                <w:rFonts w:ascii="Roboto" w:hAnsi="Roboto"/>
                <w:b/>
                <w:sz w:val="14"/>
                <w:szCs w:val="14"/>
              </w:rPr>
              <w:t>Štátna pomoc:</w:t>
            </w:r>
          </w:p>
        </w:tc>
        <w:tc>
          <w:tcPr>
            <w:tcW w:w="7230" w:type="dxa"/>
            <w:gridSpan w:val="3"/>
          </w:tcPr>
          <w:p w14:paraId="340BE380" w14:textId="152D5E8D" w:rsidR="00470E7B" w:rsidRPr="00FC2433" w:rsidRDefault="00470E7B">
            <w:pPr>
              <w:rPr>
                <w:rFonts w:ascii="Roboto" w:hAnsi="Roboto"/>
                <w:sz w:val="14"/>
                <w:szCs w:val="14"/>
              </w:rPr>
            </w:pPr>
            <w:r w:rsidRPr="00FC2433">
              <w:rPr>
                <w:rFonts w:ascii="Roboto" w:hAnsi="Roboto"/>
                <w:sz w:val="14"/>
                <w:szCs w:val="14"/>
              </w:rPr>
              <w:t xml:space="preserve">(48) </w:t>
            </w:r>
            <w:r w:rsidR="00ED2C6D" w:rsidRPr="00FC2433">
              <w:rPr>
                <w:rFonts w:ascii="Roboto" w:hAnsi="Roboto"/>
                <w:sz w:val="14"/>
                <w:szCs w:val="14"/>
              </w:rPr>
              <w:t xml:space="preserve"> </w:t>
            </w:r>
            <w:r w:rsidR="00DC6FF3" w:rsidRPr="00DC6FF3">
              <w:rPr>
                <w:rFonts w:ascii="Roboto" w:hAnsi="Roboto"/>
                <w:sz w:val="14"/>
                <w:szCs w:val="14"/>
              </w:rPr>
              <w:t>Vypĺňa žiadateľ v prípade, ak je relevantná pre projekt a v súlade s podmienkami výzvy.</w:t>
            </w:r>
          </w:p>
        </w:tc>
      </w:tr>
      <w:tr w:rsidR="003C4ED7" w:rsidRPr="004E74C3" w14:paraId="6A45CF15" w14:textId="77777777" w:rsidTr="003C4ED7">
        <w:trPr>
          <w:jc w:val="center"/>
        </w:trPr>
        <w:tc>
          <w:tcPr>
            <w:tcW w:w="2268" w:type="dxa"/>
            <w:gridSpan w:val="2"/>
          </w:tcPr>
          <w:p w14:paraId="37C7BF0E" w14:textId="77777777" w:rsidR="003C4ED7" w:rsidRPr="00FC2433" w:rsidRDefault="003C4ED7" w:rsidP="003C4ED7">
            <w:pPr>
              <w:rPr>
                <w:rFonts w:ascii="Roboto" w:hAnsi="Roboto"/>
                <w:b/>
                <w:sz w:val="14"/>
                <w:szCs w:val="14"/>
              </w:rPr>
            </w:pPr>
            <w:r w:rsidRPr="00FC2433">
              <w:rPr>
                <w:rFonts w:ascii="Roboto" w:hAnsi="Roboto"/>
                <w:b/>
                <w:sz w:val="14"/>
                <w:szCs w:val="14"/>
              </w:rPr>
              <w:t>Kategórie regiónov:</w:t>
            </w:r>
          </w:p>
        </w:tc>
        <w:tc>
          <w:tcPr>
            <w:tcW w:w="7230" w:type="dxa"/>
            <w:gridSpan w:val="3"/>
          </w:tcPr>
          <w:p w14:paraId="7328AFE5" w14:textId="276EABFD" w:rsidR="00DC6FF3" w:rsidRPr="00DC6FF3" w:rsidRDefault="00470E7B" w:rsidP="00DC6FF3">
            <w:pPr>
              <w:spacing w:after="0"/>
              <w:rPr>
                <w:rFonts w:ascii="Roboto" w:hAnsi="Roboto"/>
                <w:b/>
                <w:sz w:val="14"/>
                <w:szCs w:val="14"/>
              </w:rPr>
            </w:pPr>
            <w:r w:rsidRPr="00FC2433">
              <w:rPr>
                <w:rFonts w:ascii="Roboto" w:hAnsi="Roboto"/>
                <w:sz w:val="14"/>
                <w:szCs w:val="14"/>
              </w:rPr>
              <w:t xml:space="preserve">(49) </w:t>
            </w:r>
            <w:r w:rsidR="00DC6FF3" w:rsidRPr="00DC6FF3">
              <w:rPr>
                <w:rFonts w:ascii="Roboto" w:hAnsi="Roboto"/>
                <w:sz w:val="14"/>
                <w:szCs w:val="14"/>
              </w:rPr>
              <w:t>Generuje automaticky ITMS2014+ - rozvinutejšie / menej rozvinuté. Menej rozvinuté sú tie, ktorých HDP na obyvateľa je mene</w:t>
            </w:r>
            <w:r w:rsidR="00DC6FF3">
              <w:rPr>
                <w:rFonts w:ascii="Roboto" w:hAnsi="Roboto"/>
                <w:sz w:val="14"/>
                <w:szCs w:val="14"/>
              </w:rPr>
              <w:t xml:space="preserve">j ako 75% priemerného HDP EU-27. </w:t>
            </w:r>
            <w:r w:rsidR="00DC6FF3" w:rsidRPr="00DC6FF3">
              <w:rPr>
                <w:rFonts w:ascii="Roboto" w:hAnsi="Roboto"/>
                <w:sz w:val="14"/>
                <w:szCs w:val="14"/>
              </w:rPr>
              <w:t xml:space="preserve">Patria sem : Košický kraj, Prešovský kraj, Banskobystrický kraj, Žilinský kraj, Trenčiansky kraj, Nitriansky kraj, Trnavský kraj. </w:t>
            </w:r>
            <w:r w:rsidR="00DC6FF3" w:rsidRPr="00DC6FF3">
              <w:rPr>
                <w:rFonts w:ascii="Roboto" w:hAnsi="Roboto"/>
                <w:b/>
                <w:sz w:val="14"/>
                <w:szCs w:val="14"/>
              </w:rPr>
              <w:t>Žiadateľ skontroluje , či je vzhľadom k miestu</w:t>
            </w:r>
          </w:p>
          <w:p w14:paraId="04F947D8" w14:textId="55F4A532" w:rsidR="003C4ED7" w:rsidRPr="00FC2433" w:rsidRDefault="00DC6FF3" w:rsidP="00415C5D">
            <w:pPr>
              <w:spacing w:after="0"/>
              <w:rPr>
                <w:rFonts w:ascii="Roboto" w:hAnsi="Roboto"/>
                <w:sz w:val="14"/>
                <w:szCs w:val="14"/>
              </w:rPr>
            </w:pPr>
            <w:r w:rsidRPr="00DC6FF3">
              <w:rPr>
                <w:rFonts w:ascii="Roboto" w:hAnsi="Roboto"/>
                <w:b/>
                <w:sz w:val="14"/>
                <w:szCs w:val="14"/>
              </w:rPr>
              <w:t xml:space="preserve"> realizácie projektu jeho ŽoNFP zatriedená</w:t>
            </w:r>
            <w:r w:rsidR="00415C5D">
              <w:rPr>
                <w:rFonts w:ascii="Roboto" w:hAnsi="Roboto"/>
                <w:b/>
                <w:sz w:val="14"/>
                <w:szCs w:val="14"/>
              </w:rPr>
              <w:t xml:space="preserve"> do správnej kategórie regiónov. </w:t>
            </w:r>
            <w:r w:rsidR="00415C5D" w:rsidRPr="00415C5D">
              <w:rPr>
                <w:rFonts w:ascii="Roboto" w:hAnsi="Roboto"/>
                <w:sz w:val="14"/>
                <w:szCs w:val="14"/>
              </w:rPr>
              <w:t>Kategória regiónu musí byť priradená zhodne s oprávneným územím vo výzve</w:t>
            </w:r>
            <w:r w:rsidR="00415C5D">
              <w:rPr>
                <w:rFonts w:ascii="Roboto" w:hAnsi="Roboto"/>
                <w:sz w:val="14"/>
                <w:szCs w:val="14"/>
              </w:rPr>
              <w:t>.</w:t>
            </w:r>
          </w:p>
        </w:tc>
      </w:tr>
      <w:tr w:rsidR="003C4ED7" w:rsidRPr="004E74C3" w14:paraId="7C476B00" w14:textId="77777777" w:rsidTr="003C4ED7">
        <w:trPr>
          <w:jc w:val="center"/>
        </w:trPr>
        <w:tc>
          <w:tcPr>
            <w:tcW w:w="2268" w:type="dxa"/>
            <w:gridSpan w:val="2"/>
          </w:tcPr>
          <w:p w14:paraId="13263984"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regionálnym integrovaným územným stratégiám:</w:t>
            </w:r>
          </w:p>
        </w:tc>
        <w:tc>
          <w:tcPr>
            <w:tcW w:w="7230" w:type="dxa"/>
            <w:gridSpan w:val="3"/>
          </w:tcPr>
          <w:p w14:paraId="0F77A6D1" w14:textId="500115B0" w:rsidR="00F646AD" w:rsidRPr="00FC2433" w:rsidRDefault="00470E7B" w:rsidP="000A5CD3">
            <w:pPr>
              <w:rPr>
                <w:rFonts w:ascii="Roboto" w:hAnsi="Roboto"/>
                <w:sz w:val="14"/>
                <w:szCs w:val="14"/>
              </w:rPr>
            </w:pPr>
            <w:r w:rsidRPr="00FC2433">
              <w:rPr>
                <w:rFonts w:ascii="Roboto" w:hAnsi="Roboto"/>
                <w:sz w:val="14"/>
                <w:szCs w:val="14"/>
              </w:rPr>
              <w:t xml:space="preserve">(50) </w:t>
            </w:r>
            <w:r w:rsidR="00E76BD0" w:rsidRPr="00FC2433">
              <w:rPr>
                <w:rFonts w:ascii="Roboto" w:hAnsi="Roboto"/>
                <w:sz w:val="14"/>
                <w:szCs w:val="14"/>
              </w:rPr>
              <w:t>Žiadateľ vyberá možnosť áno/nie v závislosti od relevancie projektu k Regionálnej investičnej územnej stratégii, t.j. podľa toho, či je jeho projekt zaradený v zozname projektov príslušnej územnej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27AD41EA" w14:textId="77777777" w:rsidTr="003C4ED7">
        <w:trPr>
          <w:jc w:val="center"/>
        </w:trPr>
        <w:tc>
          <w:tcPr>
            <w:tcW w:w="2268" w:type="dxa"/>
            <w:gridSpan w:val="2"/>
          </w:tcPr>
          <w:p w14:paraId="5AE0DF5A"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Udržateľnému rozvoju miest:</w:t>
            </w:r>
          </w:p>
        </w:tc>
        <w:tc>
          <w:tcPr>
            <w:tcW w:w="7230" w:type="dxa"/>
            <w:gridSpan w:val="3"/>
          </w:tcPr>
          <w:p w14:paraId="1D88E45B" w14:textId="1C6BC7E3" w:rsidR="00F646AD" w:rsidRPr="00FC2433" w:rsidRDefault="00470E7B" w:rsidP="000A5CD3">
            <w:pPr>
              <w:rPr>
                <w:rFonts w:ascii="Roboto" w:hAnsi="Roboto"/>
                <w:sz w:val="14"/>
                <w:szCs w:val="14"/>
              </w:rPr>
            </w:pPr>
            <w:r w:rsidRPr="00FC2433">
              <w:rPr>
                <w:rFonts w:ascii="Roboto" w:hAnsi="Roboto"/>
                <w:sz w:val="14"/>
                <w:szCs w:val="14"/>
              </w:rPr>
              <w:t xml:space="preserve">(51) </w:t>
            </w:r>
            <w:r w:rsidR="00E76BD0" w:rsidRPr="00FC2433">
              <w:rPr>
                <w:rFonts w:ascii="Roboto" w:hAnsi="Roboto"/>
                <w:sz w:val="14"/>
                <w:szCs w:val="14"/>
              </w:rPr>
              <w:t>Žiadateľ vyberá možnosť áno/nie v závislosti od relevancie projektu k Udržateľnému rozvoju miest, t.j. podľa toho, či je jeho projekt zaradený v zozname projektov príslušnej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3277A2AC" w14:textId="77777777" w:rsidTr="003C4ED7">
        <w:trPr>
          <w:jc w:val="center"/>
        </w:trPr>
        <w:tc>
          <w:tcPr>
            <w:tcW w:w="2268" w:type="dxa"/>
            <w:gridSpan w:val="2"/>
          </w:tcPr>
          <w:p w14:paraId="3CC67318"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udržateľného rozvoja:</w:t>
            </w:r>
          </w:p>
        </w:tc>
        <w:tc>
          <w:tcPr>
            <w:tcW w:w="7230" w:type="dxa"/>
            <w:gridSpan w:val="3"/>
          </w:tcPr>
          <w:p w14:paraId="243A2554"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(52) </w:t>
            </w:r>
            <w:r w:rsidR="00F646AD" w:rsidRPr="00FC2433">
              <w:rPr>
                <w:rFonts w:ascii="Roboto" w:hAnsi="Roboto"/>
                <w:sz w:val="14"/>
                <w:szCs w:val="14"/>
              </w:rPr>
              <w:t>Generuje automaticky ITMS2014+.</w:t>
            </w:r>
          </w:p>
          <w:p w14:paraId="65B6D789" w14:textId="77777777" w:rsidR="003C4ED7" w:rsidRPr="00FC2433" w:rsidRDefault="00F646AD" w:rsidP="00470E7B">
            <w:pPr>
              <w:rPr>
                <w:rFonts w:ascii="Roboto" w:hAnsi="Roboto"/>
                <w:sz w:val="14"/>
                <w:szCs w:val="14"/>
              </w:rPr>
            </w:pPr>
            <w:r w:rsidRPr="00FC2433">
              <w:rPr>
                <w:rFonts w:ascii="Roboto" w:hAnsi="Roboto"/>
                <w:sz w:val="14"/>
                <w:szCs w:val="14"/>
              </w:rPr>
              <w:t xml:space="preserve">Automaticky sa vypĺňajú </w:t>
            </w:r>
            <w:r w:rsidR="00470E7B" w:rsidRPr="00FC2433">
              <w:rPr>
                <w:rFonts w:ascii="Roboto" w:hAnsi="Roboto"/>
                <w:sz w:val="14"/>
                <w:szCs w:val="14"/>
              </w:rPr>
              <w:t>relevantné ciele horizontálneho princípu udržateľný rozvoj v nadväznosti na vybrané typy aktivít v ŽoNFP.</w:t>
            </w:r>
          </w:p>
        </w:tc>
      </w:tr>
      <w:tr w:rsidR="003C4ED7" w:rsidRPr="004E74C3" w14:paraId="0FAF2D83" w14:textId="77777777" w:rsidTr="003C4ED7">
        <w:trPr>
          <w:jc w:val="center"/>
        </w:trPr>
        <w:tc>
          <w:tcPr>
            <w:tcW w:w="2268" w:type="dxa"/>
            <w:gridSpan w:val="2"/>
          </w:tcPr>
          <w:p w14:paraId="32A87CA6"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podpory rovnosti mužov a žien a nediskriminácia:</w:t>
            </w:r>
          </w:p>
        </w:tc>
        <w:tc>
          <w:tcPr>
            <w:tcW w:w="7230" w:type="dxa"/>
            <w:gridSpan w:val="3"/>
          </w:tcPr>
          <w:p w14:paraId="04C2AFD2"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(53) </w:t>
            </w:r>
            <w:r w:rsidR="00F646AD" w:rsidRPr="00FC2433">
              <w:rPr>
                <w:rFonts w:ascii="Roboto" w:hAnsi="Roboto"/>
                <w:sz w:val="14"/>
                <w:szCs w:val="14"/>
              </w:rPr>
              <w:t xml:space="preserve">Generuje automaticky ITMS2014+. </w:t>
            </w:r>
            <w:r w:rsidRPr="00FC2433">
              <w:rPr>
                <w:rFonts w:ascii="Roboto" w:hAnsi="Roboto"/>
                <w:sz w:val="14"/>
                <w:szCs w:val="14"/>
              </w:rPr>
              <w:t xml:space="preserve">Projekty realizované v rámci tejto výzvy nie sú priamo zamerané na podporu znevýhodnených skupín. </w:t>
            </w:r>
          </w:p>
          <w:p w14:paraId="3BDFB1A7" w14:textId="77777777" w:rsidR="003C4ED7" w:rsidRPr="00FC2433" w:rsidRDefault="00F646AD" w:rsidP="00F646AD">
            <w:pPr>
              <w:spacing w:after="0" w:line="240" w:lineRule="auto"/>
              <w:rPr>
                <w:rFonts w:ascii="Roboto" w:hAnsi="Roboto"/>
                <w:sz w:val="14"/>
                <w:szCs w:val="14"/>
              </w:rPr>
            </w:pPr>
            <w:r w:rsidRPr="00FC2433">
              <w:rPr>
                <w:rFonts w:ascii="Roboto" w:hAnsi="Roboto"/>
                <w:sz w:val="14"/>
                <w:szCs w:val="14"/>
              </w:rPr>
              <w:t>Automaticky sa uvádza text:</w:t>
            </w:r>
            <w:r w:rsidRPr="000A4DD9">
              <w:rPr>
                <w:rFonts w:ascii="Roboto" w:hAnsi="Roboto"/>
                <w:b/>
                <w:sz w:val="14"/>
                <w:szCs w:val="14"/>
              </w:rPr>
              <w:t xml:space="preserve"> </w:t>
            </w:r>
            <w:r w:rsidR="00470E7B" w:rsidRPr="000A4DD9">
              <w:rPr>
                <w:rFonts w:ascii="Roboto" w:hAnsi="Roboto"/>
                <w:b/>
                <w:sz w:val="14"/>
                <w:szCs w:val="14"/>
              </w:rPr>
              <w:t>„Projekt je v súlade s princípom podpory rovnosti mužov a žien a</w:t>
            </w:r>
            <w:r w:rsidRPr="000A4DD9">
              <w:rPr>
                <w:rFonts w:ascii="Roboto" w:hAnsi="Roboto"/>
                <w:b/>
                <w:sz w:val="14"/>
                <w:szCs w:val="14"/>
              </w:rPr>
              <w:t> </w:t>
            </w:r>
            <w:r w:rsidR="00470E7B" w:rsidRPr="000A4DD9">
              <w:rPr>
                <w:rFonts w:ascii="Roboto" w:hAnsi="Roboto"/>
                <w:b/>
                <w:sz w:val="14"/>
                <w:szCs w:val="14"/>
              </w:rPr>
              <w:t>nediskriminácia“</w:t>
            </w:r>
            <w:r w:rsidRPr="000A4DD9">
              <w:rPr>
                <w:rFonts w:ascii="Roboto" w:hAnsi="Roboto"/>
                <w:b/>
                <w:sz w:val="14"/>
                <w:szCs w:val="14"/>
              </w:rPr>
              <w:t>.</w:t>
            </w:r>
          </w:p>
        </w:tc>
      </w:tr>
      <w:tr w:rsidR="003C4ED7" w:rsidRPr="004E74C3" w14:paraId="455A0725" w14:textId="77777777" w:rsidTr="003C4ED7">
        <w:trPr>
          <w:jc w:val="center"/>
        </w:trPr>
        <w:tc>
          <w:tcPr>
            <w:tcW w:w="9498" w:type="dxa"/>
            <w:gridSpan w:val="5"/>
          </w:tcPr>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9498"/>
            </w:tblGrid>
            <w:tr w:rsidR="000A4DD9" w:rsidRPr="000A4DD9" w14:paraId="79F297B3" w14:textId="77777777" w:rsidTr="00264E06">
              <w:trPr>
                <w:jc w:val="center"/>
              </w:trPr>
              <w:tc>
                <w:tcPr>
                  <w:tcW w:w="9498" w:type="dxa"/>
                </w:tcPr>
                <w:p w14:paraId="5866C724" w14:textId="3777A4A3" w:rsidR="000A4DD9" w:rsidRPr="000A4DD9" w:rsidRDefault="000A4DD9" w:rsidP="000A4DD9">
                  <w:pPr>
                    <w:rPr>
                      <w:rFonts w:ascii="Roboto" w:hAnsi="Roboto"/>
                      <w:b/>
                      <w:sz w:val="20"/>
                      <w:szCs w:val="20"/>
                    </w:rPr>
                  </w:pPr>
                  <w:r w:rsidRPr="000A4DD9">
                    <w:rPr>
                      <w:rFonts w:ascii="Roboto" w:hAnsi="Roboto"/>
                      <w:b/>
                      <w:bCs/>
                      <w:sz w:val="20"/>
                      <w:szCs w:val="20"/>
                    </w:rPr>
                    <w:t>Operačný program / Prioritná os / Konkrétny cieľ</w:t>
                  </w:r>
                </w:p>
              </w:tc>
            </w:tr>
          </w:tbl>
          <w:p w14:paraId="78F641F1" w14:textId="6AB2B63F" w:rsidR="003C4ED7" w:rsidRPr="00FC2433" w:rsidRDefault="000A4DD9" w:rsidP="003C4ED7">
            <w:pPr>
              <w:rPr>
                <w:rFonts w:ascii="Roboto" w:hAnsi="Roboto"/>
                <w:sz w:val="14"/>
                <w:szCs w:val="14"/>
              </w:rPr>
            </w:pPr>
            <w:r w:rsidRPr="00FC2433">
              <w:rPr>
                <w:rFonts w:ascii="Roboto" w:hAnsi="Roboto"/>
                <w:sz w:val="14"/>
                <w:szCs w:val="14"/>
              </w:rPr>
              <w:t xml:space="preserve"> </w:t>
            </w:r>
            <w:r w:rsidR="00F646AD" w:rsidRPr="00FC2433">
              <w:rPr>
                <w:rFonts w:ascii="Roboto" w:hAnsi="Roboto"/>
                <w:sz w:val="14"/>
                <w:szCs w:val="14"/>
              </w:rPr>
              <w:t>(54) Generuje automaticky ITMS2014+ (kód a názov)</w:t>
            </w:r>
          </w:p>
          <w:p w14:paraId="1A4CAF24" w14:textId="77777777" w:rsidR="003C4ED7" w:rsidRPr="00FC2433" w:rsidRDefault="00F646AD" w:rsidP="003C4ED7">
            <w:pPr>
              <w:ind w:left="1452"/>
              <w:rPr>
                <w:rFonts w:ascii="Roboto" w:hAnsi="Roboto"/>
                <w:sz w:val="14"/>
                <w:szCs w:val="14"/>
              </w:rPr>
            </w:pPr>
            <w:r w:rsidRPr="00FC2433">
              <w:rPr>
                <w:rFonts w:ascii="Roboto" w:hAnsi="Roboto"/>
                <w:sz w:val="14"/>
                <w:szCs w:val="14"/>
              </w:rPr>
              <w:t>(55) Generuje automaticky ITMS2014+ (kód a názov)</w:t>
            </w:r>
          </w:p>
          <w:p w14:paraId="457219F1" w14:textId="7B637036" w:rsidR="00F646AD" w:rsidRPr="00FC2433" w:rsidRDefault="00F646AD" w:rsidP="00252D17">
            <w:pPr>
              <w:ind w:left="2727"/>
              <w:rPr>
                <w:rFonts w:ascii="Roboto" w:hAnsi="Roboto"/>
                <w:sz w:val="14"/>
                <w:szCs w:val="14"/>
              </w:rPr>
            </w:pPr>
            <w:r w:rsidRPr="00FC2433">
              <w:rPr>
                <w:rFonts w:ascii="Roboto" w:hAnsi="Roboto"/>
                <w:sz w:val="14"/>
                <w:szCs w:val="14"/>
              </w:rPr>
              <w:t>(56) Vypĺňa žiadateľ prostredníctvom výberu</w:t>
            </w:r>
            <w:r w:rsidR="00C506BA" w:rsidRPr="00FC2433">
              <w:rPr>
                <w:rFonts w:ascii="Roboto" w:hAnsi="Roboto"/>
                <w:sz w:val="14"/>
                <w:szCs w:val="14"/>
              </w:rPr>
              <w:t xml:space="preserve"> z číselníka</w:t>
            </w:r>
            <w:r w:rsidRPr="00FC2433">
              <w:rPr>
                <w:rFonts w:ascii="Roboto" w:hAnsi="Roboto"/>
                <w:sz w:val="14"/>
                <w:szCs w:val="14"/>
              </w:rPr>
              <w:t xml:space="preserve"> (kód – názov)</w:t>
            </w:r>
            <w:r w:rsidR="00ED2C6D" w:rsidRPr="00FC2433">
              <w:rPr>
                <w:rFonts w:ascii="Roboto" w:hAnsi="Roboto"/>
                <w:sz w:val="14"/>
                <w:szCs w:val="14"/>
              </w:rPr>
              <w:t>.</w:t>
            </w:r>
            <w:r w:rsidR="005D32DC" w:rsidRPr="00FC2433">
              <w:rPr>
                <w:rFonts w:ascii="Roboto" w:hAnsi="Roboto"/>
                <w:sz w:val="14"/>
                <w:szCs w:val="14"/>
              </w:rPr>
              <w:t xml:space="preserve"> </w:t>
            </w:r>
            <w:r w:rsidRPr="00FC2433">
              <w:rPr>
                <w:rFonts w:ascii="Roboto" w:hAnsi="Roboto"/>
                <w:sz w:val="14"/>
                <w:szCs w:val="14"/>
              </w:rPr>
              <w:t>Žiadateľ si vyberie špecifický cieľ v nadväznosti na výzvu</w:t>
            </w:r>
            <w:r w:rsidR="00552210" w:rsidRPr="00FC2433">
              <w:rPr>
                <w:rFonts w:ascii="Roboto" w:hAnsi="Roboto"/>
                <w:sz w:val="14"/>
                <w:szCs w:val="14"/>
              </w:rPr>
              <w:t xml:space="preserve"> </w:t>
            </w:r>
            <w:r w:rsidR="000A4DD9" w:rsidRPr="000A4DD9">
              <w:rPr>
                <w:rFonts w:ascii="Roboto" w:hAnsi="Roboto"/>
                <w:b/>
                <w:sz w:val="14"/>
                <w:szCs w:val="14"/>
              </w:rPr>
              <w:t xml:space="preserve">– </w:t>
            </w:r>
            <w:r w:rsidR="00377001">
              <w:rPr>
                <w:rFonts w:ascii="Roboto" w:hAnsi="Roboto"/>
                <w:b/>
                <w:sz w:val="14"/>
                <w:szCs w:val="14"/>
              </w:rPr>
              <w:t>6.1.3</w:t>
            </w:r>
            <w:r w:rsidR="00976BA4" w:rsidRPr="00976BA4">
              <w:rPr>
                <w:rFonts w:ascii="Roboto" w:hAnsi="Roboto"/>
                <w:b/>
                <w:sz w:val="14"/>
                <w:szCs w:val="14"/>
              </w:rPr>
              <w:t xml:space="preserve"> </w:t>
            </w:r>
            <w:r w:rsidR="00377001" w:rsidRPr="00377001">
              <w:rPr>
                <w:rFonts w:ascii="Roboto" w:hAnsi="Roboto"/>
                <w:b/>
                <w:sz w:val="14"/>
                <w:szCs w:val="14"/>
              </w:rPr>
              <w:t>Zlepšiť prístup ľudí z MRK k sociálnej infraštruktúre</w:t>
            </w:r>
          </w:p>
        </w:tc>
      </w:tr>
      <w:tr w:rsidR="003C4ED7" w:rsidRPr="004E74C3" w14:paraId="5009270B" w14:textId="77777777" w:rsidTr="003C4ED7">
        <w:trPr>
          <w:jc w:val="center"/>
        </w:trPr>
        <w:tc>
          <w:tcPr>
            <w:tcW w:w="9498" w:type="dxa"/>
            <w:gridSpan w:val="5"/>
          </w:tcPr>
          <w:p w14:paraId="29D0F30E" w14:textId="77777777" w:rsidR="003C4ED7" w:rsidRPr="000A4DD9" w:rsidRDefault="003C4ED7" w:rsidP="003C4ED7">
            <w:pPr>
              <w:rPr>
                <w:rFonts w:ascii="Roboto" w:hAnsi="Roboto"/>
                <w:b/>
                <w:sz w:val="20"/>
                <w:szCs w:val="20"/>
              </w:rPr>
            </w:pPr>
            <w:r w:rsidRPr="000A4DD9">
              <w:rPr>
                <w:rFonts w:ascii="Roboto" w:hAnsi="Roboto"/>
                <w:b/>
                <w:sz w:val="20"/>
                <w:szCs w:val="20"/>
              </w:rPr>
              <w:t>Kategorizácia za konkrétne ciele</w:t>
            </w:r>
          </w:p>
        </w:tc>
      </w:tr>
      <w:tr w:rsidR="003C4ED7" w:rsidRPr="004E74C3" w14:paraId="36D49222" w14:textId="77777777" w:rsidTr="00F646AD">
        <w:trPr>
          <w:gridAfter w:val="1"/>
          <w:wAfter w:w="992" w:type="dxa"/>
          <w:jc w:val="center"/>
        </w:trPr>
        <w:tc>
          <w:tcPr>
            <w:tcW w:w="1276" w:type="dxa"/>
            <w:tcBorders>
              <w:top w:val="single" w:sz="4" w:space="0" w:color="BFBFBF" w:themeColor="background1" w:themeShade="BF"/>
              <w:bottom w:val="nil"/>
            </w:tcBorders>
          </w:tcPr>
          <w:p w14:paraId="0A2BAB5D" w14:textId="77777777" w:rsidR="003C4ED7" w:rsidRDefault="003C4ED7" w:rsidP="003C4ED7">
            <w:pPr>
              <w:rPr>
                <w:rFonts w:ascii="Roboto" w:hAnsi="Roboto"/>
                <w:b/>
                <w:sz w:val="14"/>
                <w:szCs w:val="14"/>
              </w:rPr>
            </w:pPr>
            <w:r>
              <w:rPr>
                <w:rFonts w:ascii="Roboto" w:hAnsi="Roboto"/>
                <w:b/>
                <w:sz w:val="14"/>
                <w:szCs w:val="14"/>
              </w:rPr>
              <w:t>Konkrétny cieľ:</w:t>
            </w:r>
          </w:p>
        </w:tc>
        <w:tc>
          <w:tcPr>
            <w:tcW w:w="7230" w:type="dxa"/>
            <w:gridSpan w:val="3"/>
          </w:tcPr>
          <w:p w14:paraId="4859C482" w14:textId="77777777" w:rsidR="003C4ED7" w:rsidRPr="004E74C3" w:rsidRDefault="00F646AD" w:rsidP="00C506BA">
            <w:pPr>
              <w:rPr>
                <w:rFonts w:ascii="Roboto" w:hAnsi="Roboto"/>
                <w:sz w:val="14"/>
                <w:szCs w:val="14"/>
              </w:rPr>
            </w:pPr>
            <w:r w:rsidRPr="00F646AD">
              <w:rPr>
                <w:rFonts w:ascii="Roboto" w:hAnsi="Roboto"/>
                <w:sz w:val="14"/>
                <w:szCs w:val="14"/>
              </w:rPr>
              <w:t>(</w:t>
            </w:r>
            <w:r w:rsidR="00C506BA">
              <w:rPr>
                <w:rFonts w:ascii="Roboto" w:hAnsi="Roboto"/>
                <w:sz w:val="14"/>
                <w:szCs w:val="14"/>
              </w:rPr>
              <w:t>57</w:t>
            </w:r>
            <w:r w:rsidRPr="00F646AD">
              <w:rPr>
                <w:rFonts w:ascii="Roboto" w:hAnsi="Roboto"/>
                <w:sz w:val="14"/>
                <w:szCs w:val="14"/>
              </w:rPr>
              <w:t>) Generuje automaticky ITMS2014+ (kód a názov)</w:t>
            </w:r>
          </w:p>
        </w:tc>
      </w:tr>
      <w:tr w:rsidR="003C4ED7" w:rsidRPr="004E74C3" w14:paraId="67AAF56C" w14:textId="77777777" w:rsidTr="00C506BA">
        <w:trPr>
          <w:jc w:val="center"/>
        </w:trPr>
        <w:tc>
          <w:tcPr>
            <w:tcW w:w="1276" w:type="dxa"/>
            <w:tcBorders>
              <w:top w:val="nil"/>
              <w:bottom w:val="nil"/>
            </w:tcBorders>
          </w:tcPr>
          <w:p w14:paraId="13F6F33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3DCC4FF" w14:textId="77777777" w:rsidR="003C4ED7" w:rsidRPr="004E74C3" w:rsidRDefault="003C4ED7" w:rsidP="003C4ED7">
            <w:pPr>
              <w:rPr>
                <w:rFonts w:ascii="Roboto" w:hAnsi="Roboto"/>
                <w:sz w:val="14"/>
                <w:szCs w:val="14"/>
              </w:rPr>
            </w:pPr>
            <w:r>
              <w:rPr>
                <w:rFonts w:ascii="Roboto" w:hAnsi="Roboto"/>
                <w:sz w:val="14"/>
                <w:szCs w:val="14"/>
              </w:rPr>
              <w:t>Oblasť intervencie:</w:t>
            </w:r>
          </w:p>
        </w:tc>
        <w:tc>
          <w:tcPr>
            <w:tcW w:w="6521" w:type="dxa"/>
            <w:gridSpan w:val="2"/>
            <w:tcBorders>
              <w:left w:val="nil"/>
              <w:bottom w:val="single" w:sz="4" w:space="0" w:color="BFBFBF" w:themeColor="background1" w:themeShade="BF"/>
            </w:tcBorders>
          </w:tcPr>
          <w:p w14:paraId="4BA3D83A" w14:textId="5AAEF076" w:rsidR="00C506BA" w:rsidRPr="005E6962" w:rsidRDefault="00C506BA" w:rsidP="005E6962">
            <w:pPr>
              <w:spacing w:after="0"/>
              <w:rPr>
                <w:rFonts w:ascii="Roboto" w:hAnsi="Roboto"/>
                <w:b/>
                <w:sz w:val="14"/>
                <w:szCs w:val="14"/>
              </w:rPr>
            </w:pPr>
            <w:r>
              <w:rPr>
                <w:rFonts w:ascii="Roboto" w:hAnsi="Roboto"/>
                <w:sz w:val="14"/>
                <w:szCs w:val="14"/>
              </w:rPr>
              <w:t>(58) Vypĺňa žiadateľ prostredníctvom výberu z číselníka.</w:t>
            </w:r>
            <w:r w:rsidR="00425CD9" w:rsidDel="00425CD9">
              <w:rPr>
                <w:rFonts w:ascii="Roboto" w:hAnsi="Roboto"/>
                <w:sz w:val="14"/>
                <w:szCs w:val="14"/>
              </w:rPr>
              <w:t xml:space="preserve"> </w:t>
            </w:r>
            <w:r w:rsidR="00C449B7">
              <w:rPr>
                <w:rFonts w:ascii="Roboto" w:hAnsi="Roboto"/>
                <w:sz w:val="14"/>
                <w:szCs w:val="14"/>
              </w:rPr>
              <w:t>Pre výzvu s kódom</w:t>
            </w:r>
            <w:r w:rsidR="00DE0287" w:rsidRPr="00DE0287">
              <w:rPr>
                <w:rFonts w:ascii="Roboto" w:hAnsi="Roboto"/>
                <w:sz w:val="14"/>
                <w:szCs w:val="14"/>
              </w:rPr>
              <w:t xml:space="preserve"> </w:t>
            </w:r>
            <w:r w:rsidR="00C449B7" w:rsidRPr="00C449B7">
              <w:rPr>
                <w:rFonts w:ascii="Roboto" w:hAnsi="Roboto"/>
                <w:sz w:val="14"/>
                <w:szCs w:val="14"/>
              </w:rPr>
              <w:t>OPLZ-PO5a6-2020-1</w:t>
            </w:r>
            <w:r w:rsidR="00C449B7">
              <w:rPr>
                <w:rFonts w:ascii="Roboto" w:hAnsi="Roboto"/>
                <w:sz w:val="14"/>
                <w:szCs w:val="14"/>
              </w:rPr>
              <w:t xml:space="preserve"> </w:t>
            </w:r>
            <w:r w:rsidR="00DE0287" w:rsidRPr="00DE0287">
              <w:rPr>
                <w:rFonts w:ascii="Roboto" w:hAnsi="Roboto"/>
                <w:sz w:val="14"/>
                <w:szCs w:val="14"/>
              </w:rPr>
              <w:t xml:space="preserve">je relevantná oblasť intervencie: </w:t>
            </w:r>
            <w:r w:rsidR="00377001" w:rsidRPr="00377001">
              <w:rPr>
                <w:rFonts w:ascii="Roboto" w:hAnsi="Roboto"/>
                <w:b/>
                <w:sz w:val="14"/>
                <w:szCs w:val="14"/>
              </w:rPr>
              <w:t>055 – Iné sociálne infraštruktúry, ktoré prispievajú k regionálnemu a miestnemu rozvoju</w:t>
            </w:r>
          </w:p>
        </w:tc>
      </w:tr>
      <w:tr w:rsidR="003C4ED7" w:rsidRPr="004E74C3" w14:paraId="2847B7A1" w14:textId="77777777" w:rsidTr="00C506BA">
        <w:trPr>
          <w:jc w:val="center"/>
        </w:trPr>
        <w:tc>
          <w:tcPr>
            <w:tcW w:w="1276" w:type="dxa"/>
            <w:tcBorders>
              <w:top w:val="nil"/>
              <w:bottom w:val="nil"/>
            </w:tcBorders>
          </w:tcPr>
          <w:p w14:paraId="24960D99"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2B94667F" w14:textId="77777777" w:rsidR="003C4ED7" w:rsidRDefault="003C4ED7" w:rsidP="003C4ED7">
            <w:pPr>
              <w:rPr>
                <w:rFonts w:ascii="Roboto" w:hAnsi="Roboto"/>
                <w:sz w:val="14"/>
                <w:szCs w:val="14"/>
              </w:rPr>
            </w:pPr>
            <w:r w:rsidRPr="003C4ED7">
              <w:rPr>
                <w:rFonts w:ascii="Roboto" w:hAnsi="Roboto"/>
                <w:sz w:val="14"/>
                <w:szCs w:val="14"/>
              </w:rPr>
              <w:t>Hospodárska činnosť:</w:t>
            </w:r>
          </w:p>
        </w:tc>
        <w:tc>
          <w:tcPr>
            <w:tcW w:w="6521" w:type="dxa"/>
            <w:gridSpan w:val="2"/>
            <w:tcBorders>
              <w:top w:val="single" w:sz="4" w:space="0" w:color="BFBFBF" w:themeColor="background1" w:themeShade="BF"/>
              <w:left w:val="nil"/>
            </w:tcBorders>
          </w:tcPr>
          <w:p w14:paraId="772CEDA6" w14:textId="77777777" w:rsidR="00C506BA" w:rsidRDefault="00C506BA" w:rsidP="003C4ED7">
            <w:pPr>
              <w:rPr>
                <w:rFonts w:ascii="Roboto" w:hAnsi="Roboto"/>
                <w:sz w:val="14"/>
                <w:szCs w:val="14"/>
              </w:rPr>
            </w:pPr>
            <w:r>
              <w:rPr>
                <w:rFonts w:ascii="Roboto" w:hAnsi="Roboto"/>
                <w:sz w:val="14"/>
                <w:szCs w:val="14"/>
              </w:rPr>
              <w:t>(59) Vypĺňa žiadateľ prostredníctvom výberu z číselníka hospodárskych činností</w:t>
            </w:r>
          </w:p>
          <w:p w14:paraId="11A5FF81" w14:textId="6B4CD558" w:rsidR="00C506BA" w:rsidRDefault="00C506BA" w:rsidP="00C506BA">
            <w:pPr>
              <w:rPr>
                <w:rFonts w:ascii="Roboto" w:hAnsi="Roboto"/>
                <w:sz w:val="14"/>
                <w:szCs w:val="14"/>
              </w:rPr>
            </w:pPr>
            <w:r w:rsidRPr="00C506BA">
              <w:rPr>
                <w:rFonts w:ascii="Roboto" w:hAnsi="Roboto"/>
                <w:sz w:val="14"/>
                <w:szCs w:val="14"/>
              </w:rPr>
              <w:t xml:space="preserve">Žiadateľ s ohľadom na zameranie výzvy vyberá </w:t>
            </w:r>
            <w:r w:rsidR="00DE0287" w:rsidRPr="00DE0287">
              <w:rPr>
                <w:rFonts w:ascii="Roboto" w:hAnsi="Roboto"/>
                <w:b/>
                <w:sz w:val="14"/>
                <w:szCs w:val="14"/>
              </w:rPr>
              <w:t xml:space="preserve">: </w:t>
            </w:r>
            <w:r w:rsidR="00377001" w:rsidRPr="00377001">
              <w:rPr>
                <w:rFonts w:ascii="Roboto" w:hAnsi="Roboto"/>
                <w:b/>
                <w:sz w:val="14"/>
                <w:szCs w:val="14"/>
              </w:rPr>
              <w:t>021 – Sociálna pomoc, služby na úrovni komunít, sociálne a osobné služby</w:t>
            </w:r>
          </w:p>
        </w:tc>
      </w:tr>
      <w:tr w:rsidR="003C4ED7" w:rsidRPr="004E74C3" w14:paraId="6190FDB7" w14:textId="77777777" w:rsidTr="003C4ED7">
        <w:trPr>
          <w:jc w:val="center"/>
        </w:trPr>
        <w:tc>
          <w:tcPr>
            <w:tcW w:w="1276" w:type="dxa"/>
            <w:tcBorders>
              <w:top w:val="nil"/>
              <w:bottom w:val="nil"/>
            </w:tcBorders>
          </w:tcPr>
          <w:p w14:paraId="625C6511"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D9E2541" w14:textId="77777777" w:rsidR="003C4ED7" w:rsidRDefault="003C4ED7" w:rsidP="003C4ED7">
            <w:pPr>
              <w:rPr>
                <w:rFonts w:ascii="Roboto" w:hAnsi="Roboto"/>
                <w:sz w:val="14"/>
                <w:szCs w:val="14"/>
              </w:rPr>
            </w:pPr>
            <w:r>
              <w:rPr>
                <w:rFonts w:ascii="Roboto" w:hAnsi="Roboto"/>
                <w:sz w:val="14"/>
                <w:szCs w:val="14"/>
              </w:rPr>
              <w:t xml:space="preserve">Typ </w:t>
            </w:r>
            <w:r w:rsidRPr="003C4ED7">
              <w:rPr>
                <w:rFonts w:ascii="Roboto" w:hAnsi="Roboto"/>
                <w:sz w:val="14"/>
                <w:szCs w:val="14"/>
              </w:rPr>
              <w:t>územia</w:t>
            </w:r>
            <w:r>
              <w:rPr>
                <w:rFonts w:ascii="Roboto" w:hAnsi="Roboto"/>
                <w:sz w:val="14"/>
                <w:szCs w:val="14"/>
              </w:rPr>
              <w:t>:</w:t>
            </w:r>
          </w:p>
        </w:tc>
        <w:tc>
          <w:tcPr>
            <w:tcW w:w="6521" w:type="dxa"/>
            <w:gridSpan w:val="2"/>
            <w:tcBorders>
              <w:left w:val="nil"/>
            </w:tcBorders>
          </w:tcPr>
          <w:p w14:paraId="0707ED8F" w14:textId="77777777" w:rsidR="003C4ED7" w:rsidRDefault="00C506BA" w:rsidP="00C506BA">
            <w:pPr>
              <w:spacing w:after="60" w:line="240" w:lineRule="auto"/>
              <w:rPr>
                <w:rFonts w:ascii="Roboto" w:hAnsi="Roboto"/>
                <w:sz w:val="14"/>
                <w:szCs w:val="14"/>
              </w:rPr>
            </w:pPr>
            <w:r>
              <w:rPr>
                <w:rFonts w:ascii="Roboto" w:hAnsi="Roboto"/>
                <w:sz w:val="14"/>
                <w:szCs w:val="14"/>
              </w:rPr>
              <w:t>(60) Vypĺňa žiadateľ prostredníctvom výberu z číselníka území.</w:t>
            </w:r>
          </w:p>
          <w:p w14:paraId="56312A3D"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Výber z číselníka území (veľké mestské oblasti, malé mestské oblasti, vidiecke oblasti)</w:t>
            </w:r>
          </w:p>
          <w:p w14:paraId="372E553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Veľké mestské oblasti (husté osídlenie) - obce s počtom obyvateľov nad 50 000</w:t>
            </w:r>
          </w:p>
          <w:p w14:paraId="07878D1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Malé mestské oblasti (stredne husté osídlenie) – obce s počtom obyvateľov od 5 001 do 50 000</w:t>
            </w:r>
          </w:p>
          <w:p w14:paraId="763BDBEE"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lastRenderedPageBreak/>
              <w:t>Vidiecke oblasti (riedke osídlenie) – obce s počtom obyvateľov 5 000 a menej</w:t>
            </w:r>
          </w:p>
          <w:p w14:paraId="733C0B78" w14:textId="77EF4D4B" w:rsidR="00C506BA" w:rsidRDefault="00C506BA" w:rsidP="00C506BA">
            <w:pPr>
              <w:spacing w:after="60" w:line="240" w:lineRule="auto"/>
              <w:rPr>
                <w:rFonts w:ascii="Roboto" w:hAnsi="Roboto"/>
                <w:sz w:val="14"/>
                <w:szCs w:val="14"/>
              </w:rPr>
            </w:pPr>
            <w:r w:rsidRPr="00C506BA">
              <w:rPr>
                <w:rFonts w:ascii="Roboto" w:hAnsi="Roboto"/>
                <w:sz w:val="14"/>
                <w:szCs w:val="14"/>
              </w:rPr>
              <w:t>Typ územia vyberá žiadateľ podľa počtu obyvateľov územnej jednotky (obec alebo mesto), kde sa projekt fyzicky realizuje. Žiadateľ má možnosť vybrať viac ako jednu z možností ponúkaných číselníkom.</w:t>
            </w:r>
          </w:p>
        </w:tc>
      </w:tr>
      <w:tr w:rsidR="003C4ED7" w:rsidRPr="004E74C3" w14:paraId="003FD3F5" w14:textId="77777777" w:rsidTr="003C4ED7">
        <w:trPr>
          <w:jc w:val="center"/>
        </w:trPr>
        <w:tc>
          <w:tcPr>
            <w:tcW w:w="1276" w:type="dxa"/>
            <w:tcBorders>
              <w:top w:val="nil"/>
            </w:tcBorders>
          </w:tcPr>
          <w:p w14:paraId="126250E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60C5F485" w14:textId="77777777" w:rsidR="003C4ED7" w:rsidRDefault="003C4ED7" w:rsidP="003C4ED7">
            <w:pPr>
              <w:rPr>
                <w:rFonts w:ascii="Roboto" w:hAnsi="Roboto"/>
                <w:sz w:val="14"/>
                <w:szCs w:val="14"/>
              </w:rPr>
            </w:pPr>
            <w:r w:rsidRPr="003C4ED7">
              <w:rPr>
                <w:rFonts w:ascii="Roboto" w:hAnsi="Roboto"/>
                <w:sz w:val="14"/>
                <w:szCs w:val="14"/>
              </w:rPr>
              <w:t>Forma financovania:</w:t>
            </w:r>
          </w:p>
        </w:tc>
        <w:tc>
          <w:tcPr>
            <w:tcW w:w="6521" w:type="dxa"/>
            <w:gridSpan w:val="2"/>
            <w:tcBorders>
              <w:left w:val="nil"/>
            </w:tcBorders>
          </w:tcPr>
          <w:p w14:paraId="25428D47" w14:textId="77777777" w:rsidR="003C4ED7" w:rsidRDefault="00C506BA" w:rsidP="00C506BA">
            <w:pPr>
              <w:spacing w:after="60"/>
              <w:rPr>
                <w:rFonts w:ascii="Roboto" w:hAnsi="Roboto"/>
                <w:sz w:val="14"/>
                <w:szCs w:val="14"/>
              </w:rPr>
            </w:pPr>
            <w:r>
              <w:rPr>
                <w:rFonts w:ascii="Roboto" w:hAnsi="Roboto"/>
                <w:sz w:val="14"/>
                <w:szCs w:val="14"/>
              </w:rPr>
              <w:t>(61) Vypĺňa žiadateľ prostredníctvom výberu z číselníka foriem financovaní.</w:t>
            </w:r>
          </w:p>
          <w:p w14:paraId="0532930C" w14:textId="77777777" w:rsidR="00C506BA" w:rsidRDefault="00C506BA" w:rsidP="00C506BA">
            <w:pPr>
              <w:spacing w:after="60"/>
              <w:rPr>
                <w:rFonts w:ascii="Roboto" w:hAnsi="Roboto"/>
                <w:sz w:val="14"/>
                <w:szCs w:val="14"/>
              </w:rPr>
            </w:pPr>
            <w:r>
              <w:rPr>
                <w:rFonts w:ascii="Roboto" w:hAnsi="Roboto"/>
                <w:sz w:val="14"/>
                <w:szCs w:val="14"/>
              </w:rPr>
              <w:t xml:space="preserve">Žiadateľ s ohľadom na zameranie výzvy vyberá </w:t>
            </w:r>
            <w:r w:rsidRPr="00195E24">
              <w:rPr>
                <w:rFonts w:ascii="Roboto" w:hAnsi="Roboto"/>
                <w:b/>
                <w:sz w:val="14"/>
                <w:szCs w:val="14"/>
              </w:rPr>
              <w:t>„01 Nenávratný grant“.</w:t>
            </w:r>
          </w:p>
        </w:tc>
      </w:tr>
    </w:tbl>
    <w:p w14:paraId="2BB31201" w14:textId="77777777" w:rsidR="006039A5" w:rsidRDefault="006039A5"/>
    <w:p w14:paraId="0FC68C74" w14:textId="77777777" w:rsidR="00832697" w:rsidRPr="00832697" w:rsidRDefault="00832697" w:rsidP="00832697">
      <w:pPr>
        <w:pStyle w:val="Odsekzoznamu"/>
        <w:numPr>
          <w:ilvl w:val="0"/>
          <w:numId w:val="2"/>
        </w:numPr>
        <w:rPr>
          <w:rFonts w:ascii="Roboto" w:hAnsi="Roboto" w:cs="Roboto"/>
          <w:b/>
          <w:bCs/>
          <w:vanish/>
          <w:color w:val="0064A3"/>
          <w:sz w:val="42"/>
          <w:szCs w:val="42"/>
        </w:rPr>
      </w:pPr>
    </w:p>
    <w:p w14:paraId="4F070911" w14:textId="77777777" w:rsidR="00832697" w:rsidRDefault="00832697"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w:t>
      </w:r>
    </w:p>
    <w:p w14:paraId="31A35FB5" w14:textId="052799C9" w:rsidR="00843A06" w:rsidRPr="00843A06" w:rsidRDefault="005E6962" w:rsidP="00843A06">
      <w:pPr>
        <w:spacing w:after="60" w:line="240" w:lineRule="auto"/>
        <w:rPr>
          <w:rFonts w:ascii="Roboto" w:hAnsi="Roboto"/>
          <w:sz w:val="14"/>
          <w:szCs w:val="14"/>
        </w:rPr>
      </w:pPr>
      <w:r>
        <w:rPr>
          <w:rFonts w:ascii="Roboto" w:hAnsi="Roboto"/>
          <w:sz w:val="14"/>
          <w:szCs w:val="14"/>
        </w:rPr>
        <w:t>Ž</w:t>
      </w:r>
      <w:r w:rsidR="00843A06" w:rsidRPr="00843A06">
        <w:rPr>
          <w:rFonts w:ascii="Roboto" w:hAnsi="Roboto"/>
          <w:sz w:val="14"/>
          <w:szCs w:val="14"/>
        </w:rPr>
        <w:t xml:space="preserve">iadateľ definuje miesto realizácie projektu na najnižšiu možnú úroveň. V prípade investičných projektov sa miestom realizácie projektu rozumie miesto fyzickej realizácie, t.j. miestom realizácie projektu sa rozumie miesto, kde budú umiestnené a využívané výstupy investičných aktivít projektu. </w:t>
      </w:r>
      <w:r w:rsidR="00750B69" w:rsidRPr="00750B69">
        <w:rPr>
          <w:rFonts w:ascii="Roboto" w:hAnsi="Roboto"/>
          <w:sz w:val="14"/>
          <w:szCs w:val="14"/>
        </w:rPr>
        <w:t xml:space="preserve">V prípade projektov, ktoré nemajú jednoznačne definovateľné investičné výstupy sa miestom realizácie rozumie miesto, kde sa realizuje prevažná časť aktivít projektu a kde sú prevažne využívané výsledky projektu. </w:t>
      </w:r>
      <w:r w:rsidR="00843A06" w:rsidRPr="00843A06">
        <w:rPr>
          <w:rFonts w:ascii="Roboto" w:hAnsi="Roboto"/>
          <w:sz w:val="14"/>
          <w:szCs w:val="14"/>
        </w:rPr>
        <w:t>V ostatných prípadoch sa miesto realizácie uvádza na tú úroveň, ktorá</w:t>
      </w:r>
      <w:r w:rsidR="00843A06">
        <w:rPr>
          <w:rFonts w:ascii="Roboto" w:hAnsi="Roboto"/>
          <w:sz w:val="14"/>
          <w:szCs w:val="14"/>
        </w:rPr>
        <w:t> </w:t>
      </w:r>
      <w:r w:rsidR="00843A06" w:rsidRPr="00843A06">
        <w:rPr>
          <w:rFonts w:ascii="Roboto" w:hAnsi="Roboto"/>
          <w:sz w:val="14"/>
          <w:szCs w:val="14"/>
        </w:rPr>
        <w:t>je</w:t>
      </w:r>
      <w:r w:rsidR="00843A06">
        <w:rPr>
          <w:rFonts w:ascii="Roboto" w:hAnsi="Roboto"/>
          <w:sz w:val="14"/>
          <w:szCs w:val="14"/>
        </w:rPr>
        <w:t> </w:t>
      </w:r>
      <w:r w:rsidR="00843A06" w:rsidRPr="00843A06">
        <w:rPr>
          <w:rFonts w:ascii="Roboto" w:hAnsi="Roboto"/>
          <w:sz w:val="14"/>
          <w:szCs w:val="14"/>
        </w:rPr>
        <w:t>jednoznačne určiteľná, napr. ak miesto realizácie je v dvoch obciach, je potrebné uviesť všetky obce dotknuté fyzickou realizáciou projektu.</w:t>
      </w:r>
      <w:r w:rsidR="00A2528B" w:rsidRPr="00A2528B">
        <w:t xml:space="preserve"> </w:t>
      </w:r>
    </w:p>
    <w:p w14:paraId="639B7326" w14:textId="77777777" w:rsidR="00843A06" w:rsidRPr="00843A06" w:rsidRDefault="00843A06" w:rsidP="00843A06">
      <w:pPr>
        <w:spacing w:after="60" w:line="240" w:lineRule="auto"/>
        <w:rPr>
          <w:rFonts w:ascii="Roboto" w:hAnsi="Roboto"/>
          <w:sz w:val="14"/>
          <w:szCs w:val="14"/>
        </w:rPr>
      </w:pP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63"/>
        <w:gridCol w:w="1494"/>
        <w:gridCol w:w="1750"/>
        <w:gridCol w:w="1626"/>
        <w:gridCol w:w="1624"/>
        <w:gridCol w:w="1615"/>
      </w:tblGrid>
      <w:tr w:rsidR="00C25C08" w:rsidRPr="004E74C3" w14:paraId="284C3BDD" w14:textId="77777777" w:rsidTr="00C25C08">
        <w:trPr>
          <w:jc w:val="center"/>
        </w:trPr>
        <w:tc>
          <w:tcPr>
            <w:tcW w:w="703" w:type="dxa"/>
            <w:tcBorders>
              <w:right w:val="single" w:sz="4" w:space="0" w:color="BFBFBF" w:themeColor="background1" w:themeShade="BF"/>
            </w:tcBorders>
          </w:tcPr>
          <w:p w14:paraId="5D9D752F" w14:textId="77777777" w:rsidR="00C25C08" w:rsidRPr="006039A5" w:rsidRDefault="00C25C08" w:rsidP="009E6CDF">
            <w:pPr>
              <w:rPr>
                <w:rFonts w:ascii="Roboto" w:hAnsi="Roboto"/>
                <w:b/>
                <w:sz w:val="14"/>
                <w:szCs w:val="14"/>
              </w:rPr>
            </w:pPr>
            <w:r>
              <w:rPr>
                <w:rFonts w:ascii="Roboto" w:hAnsi="Roboto"/>
                <w:b/>
                <w:sz w:val="14"/>
                <w:szCs w:val="14"/>
              </w:rPr>
              <w:t>P.č.</w:t>
            </w:r>
          </w:p>
        </w:tc>
        <w:tc>
          <w:tcPr>
            <w:tcW w:w="1533" w:type="dxa"/>
            <w:tcBorders>
              <w:left w:val="single" w:sz="4" w:space="0" w:color="BFBFBF" w:themeColor="background1" w:themeShade="BF"/>
              <w:right w:val="single" w:sz="4" w:space="0" w:color="BFBFBF" w:themeColor="background1" w:themeShade="BF"/>
            </w:tcBorders>
          </w:tcPr>
          <w:p w14:paraId="7CA579FE" w14:textId="77777777" w:rsidR="00C25C08" w:rsidRPr="006039A5" w:rsidRDefault="00C25C08" w:rsidP="009E6CDF">
            <w:pPr>
              <w:rPr>
                <w:rFonts w:ascii="Roboto" w:hAnsi="Roboto"/>
                <w:b/>
                <w:sz w:val="14"/>
                <w:szCs w:val="14"/>
              </w:rPr>
            </w:pPr>
            <w:r>
              <w:rPr>
                <w:rFonts w:ascii="Roboto" w:hAnsi="Roboto"/>
                <w:b/>
                <w:sz w:val="14"/>
                <w:szCs w:val="14"/>
              </w:rPr>
              <w:t>Štát</w:t>
            </w:r>
          </w:p>
        </w:tc>
        <w:tc>
          <w:tcPr>
            <w:tcW w:w="1816" w:type="dxa"/>
            <w:tcBorders>
              <w:left w:val="single" w:sz="4" w:space="0" w:color="BFBFBF" w:themeColor="background1" w:themeShade="BF"/>
              <w:right w:val="single" w:sz="4" w:space="0" w:color="BFBFBF" w:themeColor="background1" w:themeShade="BF"/>
            </w:tcBorders>
          </w:tcPr>
          <w:p w14:paraId="7345F104" w14:textId="77777777" w:rsidR="00C25C08" w:rsidRPr="006039A5" w:rsidRDefault="00C25C08" w:rsidP="009E6CDF">
            <w:pPr>
              <w:rPr>
                <w:rFonts w:ascii="Roboto" w:hAnsi="Roboto"/>
                <w:b/>
                <w:sz w:val="14"/>
                <w:szCs w:val="14"/>
              </w:rPr>
            </w:pPr>
            <w:r>
              <w:rPr>
                <w:rFonts w:ascii="Roboto" w:hAnsi="Roboto"/>
                <w:b/>
                <w:sz w:val="14"/>
                <w:szCs w:val="14"/>
              </w:rPr>
              <w:t>Región (NUTS II)</w:t>
            </w:r>
          </w:p>
        </w:tc>
        <w:tc>
          <w:tcPr>
            <w:tcW w:w="1678" w:type="dxa"/>
            <w:tcBorders>
              <w:left w:val="single" w:sz="4" w:space="0" w:color="BFBFBF" w:themeColor="background1" w:themeShade="BF"/>
            </w:tcBorders>
          </w:tcPr>
          <w:p w14:paraId="5D3C2E72" w14:textId="77777777" w:rsidR="00C25C08" w:rsidRPr="006039A5" w:rsidRDefault="00C25C08" w:rsidP="009E6CDF">
            <w:pPr>
              <w:rPr>
                <w:rFonts w:ascii="Roboto" w:hAnsi="Roboto"/>
                <w:b/>
                <w:sz w:val="14"/>
                <w:szCs w:val="14"/>
              </w:rPr>
            </w:pPr>
            <w:r>
              <w:rPr>
                <w:rFonts w:ascii="Roboto" w:hAnsi="Roboto"/>
                <w:b/>
                <w:sz w:val="14"/>
                <w:szCs w:val="14"/>
              </w:rPr>
              <w:t>Vyšší územný celok (NUTS III)</w:t>
            </w:r>
          </w:p>
        </w:tc>
        <w:tc>
          <w:tcPr>
            <w:tcW w:w="1676" w:type="dxa"/>
            <w:tcBorders>
              <w:left w:val="single" w:sz="4" w:space="0" w:color="BFBFBF" w:themeColor="background1" w:themeShade="BF"/>
            </w:tcBorders>
          </w:tcPr>
          <w:p w14:paraId="68CEBF53" w14:textId="77777777" w:rsidR="00C25C08" w:rsidRDefault="00C25C08" w:rsidP="009E6CDF">
            <w:pPr>
              <w:rPr>
                <w:rFonts w:ascii="Roboto" w:hAnsi="Roboto"/>
                <w:b/>
                <w:sz w:val="14"/>
                <w:szCs w:val="14"/>
              </w:rPr>
            </w:pPr>
            <w:r>
              <w:rPr>
                <w:rFonts w:ascii="Roboto" w:hAnsi="Roboto"/>
                <w:b/>
                <w:sz w:val="14"/>
                <w:szCs w:val="14"/>
              </w:rPr>
              <w:t>Okres (NUTS IV)</w:t>
            </w:r>
          </w:p>
        </w:tc>
        <w:tc>
          <w:tcPr>
            <w:tcW w:w="1666" w:type="dxa"/>
            <w:tcBorders>
              <w:left w:val="single" w:sz="4" w:space="0" w:color="BFBFBF" w:themeColor="background1" w:themeShade="BF"/>
            </w:tcBorders>
          </w:tcPr>
          <w:p w14:paraId="5E8ED347" w14:textId="77777777" w:rsidR="00C25C08" w:rsidRDefault="00C25C08" w:rsidP="009E6CDF">
            <w:pPr>
              <w:rPr>
                <w:rFonts w:ascii="Roboto" w:hAnsi="Roboto"/>
                <w:b/>
                <w:sz w:val="14"/>
                <w:szCs w:val="14"/>
              </w:rPr>
            </w:pPr>
            <w:r>
              <w:rPr>
                <w:rFonts w:ascii="Roboto" w:hAnsi="Roboto"/>
                <w:b/>
                <w:sz w:val="14"/>
                <w:szCs w:val="14"/>
              </w:rPr>
              <w:t>Obec</w:t>
            </w:r>
          </w:p>
        </w:tc>
      </w:tr>
      <w:tr w:rsidR="00C25C08" w:rsidRPr="004E74C3" w14:paraId="4F7892DB" w14:textId="77777777" w:rsidTr="00843A06">
        <w:trPr>
          <w:jc w:val="center"/>
        </w:trPr>
        <w:tc>
          <w:tcPr>
            <w:tcW w:w="703" w:type="dxa"/>
            <w:tcBorders>
              <w:bottom w:val="single" w:sz="4" w:space="0" w:color="BFBFBF" w:themeColor="background1" w:themeShade="BF"/>
              <w:right w:val="single" w:sz="4" w:space="0" w:color="BFBFBF" w:themeColor="background1" w:themeShade="BF"/>
            </w:tcBorders>
          </w:tcPr>
          <w:p w14:paraId="0FA14470" w14:textId="77777777" w:rsidR="00C25C08" w:rsidRPr="006039A5" w:rsidRDefault="00843A06" w:rsidP="009E6CDF">
            <w:pPr>
              <w:rPr>
                <w:rFonts w:ascii="Roboto" w:hAnsi="Roboto"/>
                <w:sz w:val="14"/>
                <w:szCs w:val="14"/>
              </w:rPr>
            </w:pPr>
            <w:r>
              <w:rPr>
                <w:rFonts w:ascii="Roboto" w:hAnsi="Roboto"/>
                <w:sz w:val="14"/>
                <w:szCs w:val="14"/>
              </w:rPr>
              <w:t>(62)</w:t>
            </w:r>
            <w:r w:rsidRPr="00843A06">
              <w:rPr>
                <w:rFonts w:ascii="Roboto" w:hAnsi="Roboto"/>
                <w:sz w:val="14"/>
                <w:szCs w:val="14"/>
              </w:rPr>
              <w:t>Generuje automaticky ITMS2014+</w:t>
            </w:r>
          </w:p>
        </w:tc>
        <w:tc>
          <w:tcPr>
            <w:tcW w:w="1533"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38CB242D" w14:textId="77777777" w:rsidR="00C25C08" w:rsidRPr="004E74C3" w:rsidRDefault="00843A06" w:rsidP="00843A06">
            <w:pPr>
              <w:rPr>
                <w:rFonts w:ascii="Roboto" w:hAnsi="Roboto"/>
                <w:sz w:val="14"/>
                <w:szCs w:val="14"/>
              </w:rPr>
            </w:pPr>
            <w:r>
              <w:rPr>
                <w:rFonts w:ascii="Roboto" w:hAnsi="Roboto"/>
                <w:sz w:val="14"/>
                <w:szCs w:val="14"/>
              </w:rPr>
              <w:t xml:space="preserve">(63) </w:t>
            </w:r>
            <w:r w:rsidRPr="00843A06">
              <w:rPr>
                <w:rFonts w:ascii="Roboto" w:hAnsi="Roboto"/>
                <w:sz w:val="14"/>
                <w:szCs w:val="14"/>
              </w:rPr>
              <w:t>Vypĺňa žiadateľ prostredníctvom výberu z číselníka</w:t>
            </w:r>
          </w:p>
        </w:tc>
        <w:tc>
          <w:tcPr>
            <w:tcW w:w="18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437A19F" w14:textId="77777777" w:rsidR="00C25C08" w:rsidRPr="004E74C3" w:rsidRDefault="00843A06" w:rsidP="00843A06">
            <w:pPr>
              <w:rPr>
                <w:rFonts w:ascii="Roboto" w:hAnsi="Roboto"/>
                <w:sz w:val="14"/>
                <w:szCs w:val="14"/>
              </w:rPr>
            </w:pPr>
            <w:r>
              <w:rPr>
                <w:rFonts w:ascii="Roboto" w:hAnsi="Roboto"/>
                <w:sz w:val="14"/>
                <w:szCs w:val="14"/>
              </w:rPr>
              <w:t xml:space="preserve">(64) </w:t>
            </w:r>
            <w:r w:rsidRPr="00843A06">
              <w:rPr>
                <w:rFonts w:ascii="Roboto" w:hAnsi="Roboto"/>
                <w:sz w:val="14"/>
                <w:szCs w:val="14"/>
              </w:rPr>
              <w:t>Vypĺňa žiadateľ prostredníctvom výberu z číselníka</w:t>
            </w:r>
          </w:p>
        </w:tc>
        <w:tc>
          <w:tcPr>
            <w:tcW w:w="1678" w:type="dxa"/>
            <w:tcBorders>
              <w:left w:val="single" w:sz="4" w:space="0" w:color="BFBFBF" w:themeColor="background1" w:themeShade="BF"/>
              <w:bottom w:val="single" w:sz="4" w:space="0" w:color="BFBFBF" w:themeColor="background1" w:themeShade="BF"/>
            </w:tcBorders>
          </w:tcPr>
          <w:p w14:paraId="45403158" w14:textId="77777777" w:rsidR="00C25C08" w:rsidRPr="004E74C3" w:rsidRDefault="00843A06" w:rsidP="00843A06">
            <w:pPr>
              <w:rPr>
                <w:rFonts w:ascii="Roboto" w:hAnsi="Roboto"/>
                <w:sz w:val="14"/>
                <w:szCs w:val="14"/>
              </w:rPr>
            </w:pPr>
            <w:r>
              <w:rPr>
                <w:rFonts w:ascii="Roboto" w:hAnsi="Roboto"/>
                <w:sz w:val="14"/>
                <w:szCs w:val="14"/>
              </w:rPr>
              <w:t xml:space="preserve">(65) </w:t>
            </w:r>
            <w:r w:rsidRPr="00843A06">
              <w:rPr>
                <w:rFonts w:ascii="Roboto" w:hAnsi="Roboto"/>
                <w:sz w:val="14"/>
                <w:szCs w:val="14"/>
              </w:rPr>
              <w:t>Vypĺňa žiadateľ prostredníctvom výberu z číselníka</w:t>
            </w:r>
          </w:p>
        </w:tc>
        <w:tc>
          <w:tcPr>
            <w:tcW w:w="1676" w:type="dxa"/>
            <w:tcBorders>
              <w:left w:val="single" w:sz="4" w:space="0" w:color="BFBFBF" w:themeColor="background1" w:themeShade="BF"/>
              <w:bottom w:val="single" w:sz="4" w:space="0" w:color="BFBFBF" w:themeColor="background1" w:themeShade="BF"/>
            </w:tcBorders>
          </w:tcPr>
          <w:p w14:paraId="4AB1DBFA" w14:textId="77777777" w:rsidR="00C25C08" w:rsidRPr="004E74C3" w:rsidRDefault="00843A06" w:rsidP="00843A06">
            <w:pPr>
              <w:rPr>
                <w:rFonts w:ascii="Roboto" w:hAnsi="Roboto"/>
                <w:sz w:val="14"/>
                <w:szCs w:val="14"/>
              </w:rPr>
            </w:pPr>
            <w:r>
              <w:rPr>
                <w:rFonts w:ascii="Roboto" w:hAnsi="Roboto"/>
                <w:sz w:val="14"/>
                <w:szCs w:val="14"/>
              </w:rPr>
              <w:t xml:space="preserve">(66) </w:t>
            </w:r>
            <w:r w:rsidRPr="00843A06">
              <w:rPr>
                <w:rFonts w:ascii="Roboto" w:hAnsi="Roboto"/>
                <w:sz w:val="14"/>
                <w:szCs w:val="14"/>
              </w:rPr>
              <w:t>Vypĺňa žiadateľ prostredníctvom výberu z číselníka</w:t>
            </w:r>
          </w:p>
        </w:tc>
        <w:tc>
          <w:tcPr>
            <w:tcW w:w="1666" w:type="dxa"/>
            <w:tcBorders>
              <w:left w:val="single" w:sz="4" w:space="0" w:color="BFBFBF" w:themeColor="background1" w:themeShade="BF"/>
              <w:bottom w:val="single" w:sz="4" w:space="0" w:color="BFBFBF" w:themeColor="background1" w:themeShade="BF"/>
            </w:tcBorders>
          </w:tcPr>
          <w:p w14:paraId="2450EBF3" w14:textId="77777777" w:rsidR="00C25C08" w:rsidRPr="004E74C3" w:rsidRDefault="00843A06" w:rsidP="00843A06">
            <w:pPr>
              <w:rPr>
                <w:rFonts w:ascii="Roboto" w:hAnsi="Roboto"/>
                <w:sz w:val="14"/>
                <w:szCs w:val="14"/>
              </w:rPr>
            </w:pPr>
            <w:r>
              <w:rPr>
                <w:rFonts w:ascii="Roboto" w:hAnsi="Roboto"/>
                <w:sz w:val="14"/>
                <w:szCs w:val="14"/>
              </w:rPr>
              <w:t xml:space="preserve">(67) </w:t>
            </w:r>
            <w:r w:rsidRPr="00843A06">
              <w:rPr>
                <w:rFonts w:ascii="Roboto" w:hAnsi="Roboto"/>
                <w:sz w:val="14"/>
                <w:szCs w:val="14"/>
              </w:rPr>
              <w:t>Vypĺňa žiadateľ prostredníctvom výberu z číselníka</w:t>
            </w:r>
          </w:p>
        </w:tc>
      </w:tr>
      <w:tr w:rsidR="00843A06" w:rsidRPr="004E74C3" w14:paraId="3101DF30" w14:textId="77777777" w:rsidTr="00843A0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52" w:type="dxa"/>
            <w:gridSpan w:val="3"/>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5FA6C3A2" w14:textId="77777777" w:rsidR="00843A06" w:rsidRPr="006039A5" w:rsidRDefault="00843A06" w:rsidP="009E6CDF">
            <w:pPr>
              <w:rPr>
                <w:rFonts w:ascii="Roboto" w:hAnsi="Roboto"/>
                <w:b/>
                <w:sz w:val="14"/>
                <w:szCs w:val="14"/>
              </w:rPr>
            </w:pPr>
            <w:r>
              <w:rPr>
                <w:rFonts w:ascii="Roboto" w:hAnsi="Roboto"/>
                <w:b/>
                <w:sz w:val="14"/>
                <w:szCs w:val="14"/>
              </w:rPr>
              <w:t>Poznámka k miestu realizácie č. 1:</w:t>
            </w:r>
          </w:p>
        </w:tc>
        <w:tc>
          <w:tcPr>
            <w:tcW w:w="502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1BAC0328" w14:textId="0D9EF4FF" w:rsidR="00843A06" w:rsidRDefault="00843A06" w:rsidP="00843A06">
            <w:pPr>
              <w:rPr>
                <w:rFonts w:ascii="Roboto" w:hAnsi="Roboto"/>
                <w:b/>
                <w:sz w:val="14"/>
                <w:szCs w:val="14"/>
              </w:rPr>
            </w:pPr>
            <w:r>
              <w:rPr>
                <w:rFonts w:ascii="Roboto" w:hAnsi="Roboto"/>
                <w:sz w:val="14"/>
                <w:szCs w:val="14"/>
              </w:rPr>
              <w:t xml:space="preserve">(68) </w:t>
            </w:r>
            <w:r w:rsidRPr="00843A06">
              <w:rPr>
                <w:rFonts w:ascii="Roboto" w:hAnsi="Roboto"/>
                <w:sz w:val="14"/>
                <w:szCs w:val="14"/>
              </w:rPr>
              <w:t xml:space="preserve">Vypĺňa žiadateľ - </w:t>
            </w:r>
            <w:r w:rsidR="00C013B5" w:rsidRPr="00C013B5">
              <w:rPr>
                <w:rFonts w:ascii="Roboto" w:hAnsi="Roboto"/>
                <w:sz w:val="14"/>
                <w:szCs w:val="14"/>
              </w:rPr>
              <w:t xml:space="preserve">ak relevantné uvedie sa špecifikácia konkrétneho miesta realizácie aktivít projektu v konkrétnej forme (ulica/orientačné/súpisné/parcelné číslo a pod.). </w:t>
            </w:r>
            <w:r w:rsidRPr="00843A06">
              <w:rPr>
                <w:rFonts w:ascii="Roboto" w:hAnsi="Roboto"/>
                <w:sz w:val="14"/>
                <w:szCs w:val="14"/>
              </w:rPr>
              <w:t>Riadok poznámka k miestu realizácie sa zobrazí iba pod takým miestom realizácie, ku ktorému ju žiadateľ vyplní.</w:t>
            </w:r>
          </w:p>
        </w:tc>
      </w:tr>
    </w:tbl>
    <w:p w14:paraId="2FDBFD1F" w14:textId="77777777" w:rsidR="003C4ED7" w:rsidRDefault="003C4ED7"/>
    <w:p w14:paraId="258A4915" w14:textId="77777777" w:rsidR="00843A06" w:rsidRPr="00FC2433" w:rsidRDefault="00843A06"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 xml:space="preserve">Miesto realizácie projektu mimo </w:t>
      </w:r>
      <w:r w:rsidRPr="00FC2433">
        <w:rPr>
          <w:rFonts w:ascii="Roboto" w:hAnsi="Roboto" w:cs="Roboto"/>
          <w:b/>
          <w:bCs/>
          <w:color w:val="0064A3"/>
          <w:sz w:val="42"/>
          <w:szCs w:val="42"/>
        </w:rPr>
        <w:t>oprávneného územia OP</w:t>
      </w:r>
    </w:p>
    <w:p w14:paraId="27C1D635" w14:textId="77777777" w:rsidR="00580759" w:rsidRPr="00195E24" w:rsidRDefault="002203E4" w:rsidP="00580759">
      <w:pPr>
        <w:rPr>
          <w:rFonts w:ascii="Roboto" w:hAnsi="Roboto"/>
          <w:sz w:val="16"/>
          <w:szCs w:val="16"/>
        </w:rPr>
      </w:pPr>
      <w:r w:rsidRPr="00195E24">
        <w:rPr>
          <w:rFonts w:ascii="Roboto" w:hAnsi="Roboto"/>
          <w:sz w:val="16"/>
          <w:szCs w:val="16"/>
        </w:rPr>
        <w:t>V rámci tejto výzvy sa tabuľka nevypĺňa.</w:t>
      </w:r>
    </w:p>
    <w:p w14:paraId="12AD7EF0" w14:textId="77777777" w:rsidR="00843A06" w:rsidRDefault="00843A06" w:rsidP="00832697">
      <w:pPr>
        <w:pStyle w:val="Odsekzoznamu"/>
        <w:numPr>
          <w:ilvl w:val="0"/>
          <w:numId w:val="8"/>
        </w:numPr>
        <w:rPr>
          <w:rFonts w:ascii="Roboto" w:hAnsi="Roboto" w:cs="Roboto"/>
          <w:b/>
          <w:bCs/>
          <w:color w:val="0064A3"/>
          <w:sz w:val="42"/>
          <w:szCs w:val="42"/>
        </w:rPr>
      </w:pPr>
      <w:r>
        <w:rPr>
          <w:rFonts w:ascii="Roboto" w:hAnsi="Roboto" w:cs="Roboto"/>
          <w:b/>
          <w:bCs/>
          <w:color w:val="0064A3"/>
          <w:sz w:val="42"/>
          <w:szCs w:val="42"/>
        </w:rPr>
        <w:t>Popis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6687E78C" w14:textId="77777777" w:rsidTr="00D676FC">
        <w:trPr>
          <w:jc w:val="center"/>
        </w:trPr>
        <w:tc>
          <w:tcPr>
            <w:tcW w:w="9072" w:type="dxa"/>
          </w:tcPr>
          <w:p w14:paraId="798CE190" w14:textId="77777777" w:rsidR="00D676FC" w:rsidRDefault="00D676FC" w:rsidP="009E6CDF">
            <w:pPr>
              <w:rPr>
                <w:rFonts w:ascii="Roboto" w:hAnsi="Roboto"/>
                <w:b/>
                <w:sz w:val="14"/>
                <w:szCs w:val="14"/>
              </w:rPr>
            </w:pPr>
            <w:r>
              <w:rPr>
                <w:rFonts w:ascii="Roboto" w:hAnsi="Roboto"/>
                <w:b/>
                <w:sz w:val="14"/>
                <w:szCs w:val="14"/>
              </w:rPr>
              <w:t>Stručný popis projektu:</w:t>
            </w:r>
          </w:p>
          <w:p w14:paraId="2CB63E7C" w14:textId="5A715660" w:rsidR="00D676FC" w:rsidRDefault="00D676FC">
            <w:pPr>
              <w:rPr>
                <w:rFonts w:ascii="Roboto" w:hAnsi="Roboto"/>
                <w:b/>
                <w:sz w:val="14"/>
                <w:szCs w:val="14"/>
              </w:rPr>
            </w:pPr>
            <w:r w:rsidRPr="00D676FC">
              <w:rPr>
                <w:rFonts w:ascii="Roboto" w:hAnsi="Roboto"/>
                <w:sz w:val="14"/>
                <w:szCs w:val="14"/>
              </w:rPr>
              <w:t>(76) Žiadateľ popíše stručne obsah projektu – abstrakt (v prípade schválenia bude tento rozsah podliehať zverejneniu podľa § 48 zákona č.</w:t>
            </w:r>
            <w:r w:rsidR="002203E4">
              <w:rPr>
                <w:rFonts w:ascii="Roboto" w:hAnsi="Roboto"/>
                <w:sz w:val="14"/>
                <w:szCs w:val="14"/>
              </w:rPr>
              <w:t> </w:t>
            </w:r>
            <w:r w:rsidRPr="00D676FC">
              <w:rPr>
                <w:rFonts w:ascii="Roboto" w:hAnsi="Roboto"/>
                <w:sz w:val="14"/>
                <w:szCs w:val="14"/>
              </w:rPr>
              <w:t>292/2014 Z.z.). Popis projektu obsahuje stručnú informáciu o cieľoch projektu, aktivitách, cieľovej skupine (ak relevantné), mieste realizácie a merateľných ukazovateľoch projektu (max. 2000 znakov).</w:t>
            </w:r>
            <w:r w:rsidR="00D72F71">
              <w:rPr>
                <w:rFonts w:ascii="Roboto" w:hAnsi="Roboto"/>
                <w:sz w:val="14"/>
                <w:szCs w:val="14"/>
              </w:rPr>
              <w:t xml:space="preserve"> </w:t>
            </w:r>
            <w:r w:rsidR="00D72F71" w:rsidRPr="00F839F7">
              <w:rPr>
                <w:rFonts w:ascii="Roboto" w:hAnsi="Roboto"/>
                <w:sz w:val="14"/>
                <w:szCs w:val="14"/>
              </w:rPr>
              <w:t>Za cieľ nie je možné považovať samotné vykonávanie konkrétnej aktivity; aktivita je nástroj, prostriedok – cieľom je očakávaná zmena stavu po realizácii projektu. Pri definovaní  cieľov platí, že by mali byť stručné, jednoznačné a najmä merateľné prostredníctvom vybraných ukazovateľov. Žiadateľ uvedie podrobnejšie údaje v ďalších častiach popisu projektu.</w:t>
            </w:r>
          </w:p>
        </w:tc>
      </w:tr>
    </w:tbl>
    <w:p w14:paraId="06CAD129" w14:textId="77777777" w:rsidR="00D676FC" w:rsidRDefault="00D676FC" w:rsidP="00D676FC">
      <w:pPr>
        <w:rPr>
          <w:rFonts w:ascii="Roboto" w:hAnsi="Roboto"/>
          <w:sz w:val="14"/>
          <w:szCs w:val="14"/>
        </w:rPr>
      </w:pPr>
    </w:p>
    <w:p w14:paraId="2DC6C991"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Popis východiskovej situácie</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42C3A3C4" w14:textId="77777777" w:rsidTr="009E6CDF">
        <w:trPr>
          <w:jc w:val="center"/>
        </w:trPr>
        <w:tc>
          <w:tcPr>
            <w:tcW w:w="9072" w:type="dxa"/>
          </w:tcPr>
          <w:p w14:paraId="57E725CF" w14:textId="20A5BF22" w:rsidR="00875444" w:rsidRPr="0077073C"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77</w:t>
            </w:r>
            <w:r w:rsidR="00D676FC" w:rsidRPr="00D676FC">
              <w:rPr>
                <w:rFonts w:ascii="Roboto" w:hAnsi="Roboto"/>
                <w:sz w:val="14"/>
                <w:szCs w:val="14"/>
              </w:rPr>
              <w:t xml:space="preserve">) </w:t>
            </w:r>
            <w:r w:rsidR="00875444" w:rsidRPr="0077073C">
              <w:rPr>
                <w:rFonts w:ascii="Roboto" w:hAnsi="Roboto"/>
                <w:sz w:val="14"/>
                <w:szCs w:val="14"/>
              </w:rPr>
              <w:t>Žiadateľ popíše východiskovú situáciu vo vzťahu k navrhovanému projektu, resp. vstupoch, ktoré ovplyvňujú realizáciu projektu.</w:t>
            </w:r>
          </w:p>
          <w:p w14:paraId="59A261CC" w14:textId="77777777" w:rsidR="00875444" w:rsidRPr="0077073C" w:rsidRDefault="00875444" w:rsidP="00875444">
            <w:pPr>
              <w:spacing w:before="120" w:after="120" w:line="240" w:lineRule="auto"/>
              <w:rPr>
                <w:rFonts w:ascii="Roboto" w:hAnsi="Roboto"/>
                <w:sz w:val="14"/>
                <w:szCs w:val="14"/>
              </w:rPr>
            </w:pPr>
            <w:r w:rsidRPr="0077073C">
              <w:rPr>
                <w:rFonts w:ascii="Roboto" w:hAnsi="Roboto"/>
                <w:sz w:val="14"/>
                <w:szCs w:val="14"/>
              </w:rPr>
              <w:t xml:space="preserve">V rámci tejto časti sa žiadateľ zameria najmä na: </w:t>
            </w:r>
          </w:p>
          <w:p w14:paraId="458EA2A8" w14:textId="08C4AD6C"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východiskovú situáciu v dotknutom území, v ktorom sa má projekt realizovať (stručný prehľad súčasnej situácie  v dotknutom území, s uvedením konkrétnych aktuálnych merateľných údajov</w:t>
            </w:r>
            <w:r w:rsidR="00D72F71">
              <w:rPr>
                <w:rFonts w:ascii="Roboto" w:hAnsi="Roboto"/>
                <w:sz w:val="14"/>
                <w:szCs w:val="14"/>
              </w:rPr>
              <w:t>)</w:t>
            </w:r>
            <w:r w:rsidRPr="0077073C">
              <w:rPr>
                <w:rFonts w:ascii="Roboto" w:hAnsi="Roboto"/>
                <w:sz w:val="14"/>
                <w:szCs w:val="14"/>
              </w:rPr>
              <w:t xml:space="preserve">. Je vhodné, aby žiadateľ túto časť preukázal štatistickými údajmi (ak sú k dispozícii) vrátane uvedenia ich zdroja. V prípade, ak pre opodstatnenosť projektu nie sú k dispozícii štatistické údaje, žiadateľ vychádza zo svojich vlastných skúseností z vlastného prieskumu, zistení a odhadov, tieto uvedie a zdôvodní), </w:t>
            </w:r>
          </w:p>
          <w:p w14:paraId="0C02CED1"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žiadateľ konkrétne identifikuje skupiny, uvedie presný východiskový a konečný počet členov skupiny, ktorý bude priamo profitovať z realizácie projektu,</w:t>
            </w:r>
          </w:p>
          <w:p w14:paraId="62C4DBD9"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identifikáciu potrieb (problémov) skupín v prospech ktorých je projekt realizovaný, </w:t>
            </w:r>
          </w:p>
          <w:p w14:paraId="49FD1E4E" w14:textId="3850EA08" w:rsidR="00F75446" w:rsidRPr="007B2DB1" w:rsidRDefault="00F75446" w:rsidP="00875444">
            <w:pPr>
              <w:pStyle w:val="Odsekzoznamu"/>
              <w:numPr>
                <w:ilvl w:val="0"/>
                <w:numId w:val="37"/>
              </w:numPr>
              <w:spacing w:before="120" w:after="120" w:line="240" w:lineRule="auto"/>
              <w:ind w:left="284" w:hanging="284"/>
              <w:contextualSpacing w:val="0"/>
              <w:rPr>
                <w:rFonts w:ascii="Roboto" w:hAnsi="Roboto"/>
                <w:sz w:val="14"/>
                <w:szCs w:val="14"/>
              </w:rPr>
            </w:pPr>
            <w:r w:rsidRPr="007B2DB1">
              <w:rPr>
                <w:rFonts w:ascii="Roboto" w:hAnsi="Roboto"/>
                <w:sz w:val="14"/>
                <w:szCs w:val="14"/>
              </w:rPr>
              <w:t xml:space="preserve">žiadateľ </w:t>
            </w:r>
            <w:r w:rsidR="008A516F">
              <w:rPr>
                <w:rFonts w:ascii="Roboto" w:hAnsi="Roboto"/>
                <w:sz w:val="14"/>
                <w:szCs w:val="14"/>
              </w:rPr>
              <w:t xml:space="preserve">môže uviesť </w:t>
            </w:r>
            <w:r w:rsidRPr="007B2DB1">
              <w:rPr>
                <w:rFonts w:ascii="Roboto" w:hAnsi="Roboto"/>
                <w:sz w:val="14"/>
                <w:szCs w:val="14"/>
              </w:rPr>
              <w:t>všetky čísla listov vlastníctva</w:t>
            </w:r>
            <w:r w:rsidR="008A516F">
              <w:rPr>
                <w:rFonts w:ascii="Roboto" w:hAnsi="Roboto"/>
                <w:sz w:val="14"/>
                <w:szCs w:val="14"/>
              </w:rPr>
              <w:t>,</w:t>
            </w:r>
            <w:r w:rsidRPr="007B2DB1">
              <w:rPr>
                <w:rFonts w:ascii="Roboto" w:hAnsi="Roboto"/>
                <w:sz w:val="14"/>
                <w:szCs w:val="14"/>
              </w:rPr>
              <w:t xml:space="preserve"> na ktorých sú evidované nehnuteľnosti, ktoré sú predmetom projektu,</w:t>
            </w:r>
            <w:r w:rsidR="007B2DB1">
              <w:rPr>
                <w:rFonts w:ascii="Roboto" w:hAnsi="Roboto"/>
                <w:sz w:val="14"/>
                <w:szCs w:val="14"/>
              </w:rPr>
              <w:t xml:space="preserve"> ak nie sú uvedené v iných </w:t>
            </w:r>
            <w:r w:rsidR="007B2DB1">
              <w:rPr>
                <w:rFonts w:ascii="Roboto" w:hAnsi="Roboto"/>
                <w:sz w:val="14"/>
                <w:szCs w:val="14"/>
              </w:rPr>
              <w:lastRenderedPageBreak/>
              <w:t>prílohách ŽoNFP</w:t>
            </w:r>
          </w:p>
          <w:p w14:paraId="35330F51"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popis toho  ako realizácia projektu rieši identifikované potreby (problémy) skupín, v prospech ktorých je projekt realizovaný, resp. už zrealizované aktivity v danej oblasti (ak relevantné), </w:t>
            </w:r>
          </w:p>
          <w:p w14:paraId="02DF5718"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popis toho, ako projekt  nadväzuje na súčasnú aktuálnu situáciu v danom území, resp. na už zrealizované aktivity v danej oblasti (ak relevantné),</w:t>
            </w:r>
          </w:p>
          <w:p w14:paraId="1818B921" w14:textId="77777777" w:rsidR="00D46ADF" w:rsidRDefault="00687204" w:rsidP="00D46ADF">
            <w:pPr>
              <w:pStyle w:val="Odsekzoznamu"/>
              <w:numPr>
                <w:ilvl w:val="0"/>
                <w:numId w:val="37"/>
              </w:numPr>
              <w:spacing w:before="120" w:after="120" w:line="240" w:lineRule="auto"/>
              <w:ind w:left="284" w:hanging="280"/>
              <w:contextualSpacing w:val="0"/>
              <w:rPr>
                <w:rFonts w:ascii="Roboto" w:hAnsi="Roboto"/>
                <w:sz w:val="14"/>
                <w:szCs w:val="14"/>
              </w:rPr>
            </w:pPr>
            <w:r>
              <w:rPr>
                <w:rFonts w:ascii="Roboto" w:hAnsi="Roboto"/>
                <w:sz w:val="14"/>
                <w:szCs w:val="14"/>
              </w:rPr>
              <w:t>ak žiadateľ nepredkladá</w:t>
            </w:r>
            <w:r w:rsidRPr="00687204">
              <w:rPr>
                <w:rFonts w:ascii="Roboto" w:hAnsi="Roboto"/>
                <w:sz w:val="14"/>
                <w:szCs w:val="14"/>
              </w:rPr>
              <w:t xml:space="preserve"> prílohu č. 5</w:t>
            </w:r>
            <w:r>
              <w:rPr>
                <w:rFonts w:ascii="Roboto" w:hAnsi="Roboto"/>
                <w:sz w:val="14"/>
                <w:szCs w:val="14"/>
              </w:rPr>
              <w:t xml:space="preserve"> ŽoNFP, uvedie odkaz na webové sídlo na zverejnené uznesenie o schválení programu rozvoja, resp. </w:t>
            </w:r>
            <w:r w:rsidRPr="00687204">
              <w:rPr>
                <w:rFonts w:ascii="Roboto" w:hAnsi="Roboto"/>
                <w:sz w:val="14"/>
                <w:szCs w:val="14"/>
              </w:rPr>
              <w:t>územnoplánovacej dokumentácie</w:t>
            </w:r>
            <w:r>
              <w:rPr>
                <w:rFonts w:ascii="Roboto" w:hAnsi="Roboto"/>
                <w:sz w:val="14"/>
                <w:szCs w:val="14"/>
              </w:rPr>
              <w:t xml:space="preserve"> (ak relevantné)</w:t>
            </w:r>
            <w:r w:rsidR="00D46ADF">
              <w:rPr>
                <w:rFonts w:ascii="Roboto" w:hAnsi="Roboto"/>
                <w:sz w:val="14"/>
                <w:szCs w:val="14"/>
              </w:rPr>
              <w:t>,</w:t>
            </w:r>
          </w:p>
          <w:p w14:paraId="6920DD94" w14:textId="77777777" w:rsidR="00D46ADF" w:rsidRDefault="00D46ADF" w:rsidP="00D46ADF">
            <w:pPr>
              <w:pStyle w:val="Odsekzoznamu"/>
              <w:numPr>
                <w:ilvl w:val="0"/>
                <w:numId w:val="37"/>
              </w:numPr>
              <w:spacing w:before="120" w:after="120" w:line="240" w:lineRule="auto"/>
              <w:ind w:left="284" w:hanging="280"/>
              <w:contextualSpacing w:val="0"/>
              <w:rPr>
                <w:rFonts w:ascii="Roboto" w:hAnsi="Roboto"/>
                <w:sz w:val="14"/>
                <w:szCs w:val="14"/>
              </w:rPr>
            </w:pPr>
            <w:r w:rsidRPr="00D46ADF">
              <w:rPr>
                <w:rFonts w:ascii="Roboto" w:hAnsi="Roboto" w:cstheme="minorHAnsi"/>
                <w:b/>
                <w:sz w:val="14"/>
                <w:szCs w:val="14"/>
              </w:rPr>
              <w:t>v </w:t>
            </w:r>
            <w:r w:rsidRPr="00D46ADF">
              <w:rPr>
                <w:rFonts w:ascii="Roboto" w:hAnsi="Roboto"/>
                <w:b/>
                <w:sz w:val="14"/>
                <w:szCs w:val="14"/>
              </w:rPr>
              <w:t>rámci</w:t>
            </w:r>
            <w:r w:rsidRPr="00D46ADF">
              <w:rPr>
                <w:rFonts w:ascii="Roboto" w:hAnsi="Roboto" w:cstheme="minorHAnsi"/>
                <w:b/>
                <w:sz w:val="14"/>
                <w:szCs w:val="14"/>
              </w:rPr>
              <w:t xml:space="preserve"> popisu súladu projektu s princípmi desegregácie, degetoizácie a destigmatizácie, žiadateľ v tejto časti popíše</w:t>
            </w:r>
            <w:r w:rsidRPr="00D46ADF">
              <w:rPr>
                <w:rFonts w:ascii="Roboto" w:hAnsi="Roboto"/>
                <w:sz w:val="14"/>
                <w:szCs w:val="14"/>
              </w:rPr>
              <w:t xml:space="preserve"> </w:t>
            </w:r>
          </w:p>
          <w:p w14:paraId="029DBCE7" w14:textId="2CE16224" w:rsidR="00B62270" w:rsidRDefault="00D46ADF" w:rsidP="00D46ADF">
            <w:pPr>
              <w:pStyle w:val="Odsekzoznamu"/>
              <w:numPr>
                <w:ilvl w:val="0"/>
                <w:numId w:val="37"/>
              </w:numPr>
              <w:spacing w:before="120" w:after="120" w:line="240" w:lineRule="auto"/>
              <w:contextualSpacing w:val="0"/>
              <w:rPr>
                <w:rFonts w:ascii="Roboto" w:hAnsi="Roboto"/>
                <w:sz w:val="14"/>
                <w:szCs w:val="14"/>
              </w:rPr>
            </w:pPr>
            <w:r w:rsidRPr="00D46ADF">
              <w:rPr>
                <w:rFonts w:ascii="Roboto" w:hAnsi="Roboto"/>
                <w:sz w:val="14"/>
                <w:szCs w:val="14"/>
              </w:rPr>
              <w:t>kde sa v súčasnosti vykonáva komunitná činnosť, na podporu ktorej je projekt zameraný, kde sa bude vykonávať po projekte, a ako to zmení priestorové usporiadane medzi jadrom obce, MRK a miestom výkonu činnosti</w:t>
            </w:r>
            <w:r>
              <w:rPr>
                <w:rFonts w:ascii="Roboto" w:hAnsi="Roboto"/>
                <w:sz w:val="14"/>
                <w:szCs w:val="14"/>
              </w:rPr>
              <w:t>,</w:t>
            </w:r>
          </w:p>
          <w:p w14:paraId="3B21F44B" w14:textId="750F3612" w:rsidR="00D46ADF" w:rsidRPr="00D46ADF" w:rsidRDefault="00D46ADF" w:rsidP="00D46ADF">
            <w:pPr>
              <w:pStyle w:val="Odsekzoznamu"/>
              <w:numPr>
                <w:ilvl w:val="0"/>
                <w:numId w:val="37"/>
              </w:numPr>
              <w:spacing w:before="120" w:after="120" w:line="240" w:lineRule="auto"/>
              <w:contextualSpacing w:val="0"/>
              <w:rPr>
                <w:rFonts w:ascii="Roboto" w:hAnsi="Roboto"/>
                <w:sz w:val="14"/>
                <w:szCs w:val="14"/>
              </w:rPr>
            </w:pPr>
            <w:r w:rsidRPr="00D46ADF">
              <w:rPr>
                <w:rFonts w:ascii="Roboto" w:hAnsi="Roboto"/>
                <w:sz w:val="14"/>
                <w:szCs w:val="14"/>
              </w:rPr>
              <w:t>lokalitu výstavby/rekonštrukcie/prestavby komunitného centra vrátane popisu výhod/pozitív prečo je potrebné umiestnenie komunitného centra v danej lokalite ako aj počet osôb z MRK, ktorí budú mať prístup ku komunitnému centru</w:t>
            </w:r>
            <w:r>
              <w:rPr>
                <w:rFonts w:ascii="Roboto" w:hAnsi="Roboto"/>
                <w:sz w:val="14"/>
                <w:szCs w:val="14"/>
              </w:rPr>
              <w:t>.</w:t>
            </w:r>
          </w:p>
          <w:p w14:paraId="580B40D9" w14:textId="7864A8EE" w:rsidR="00D46ADF" w:rsidRPr="00D46ADF" w:rsidRDefault="00D46ADF" w:rsidP="00D46ADF">
            <w:pPr>
              <w:pStyle w:val="Odsekzoznamu"/>
              <w:spacing w:before="120" w:after="120" w:line="240" w:lineRule="auto"/>
              <w:ind w:left="284"/>
              <w:contextualSpacing w:val="0"/>
              <w:rPr>
                <w:rFonts w:ascii="Roboto" w:hAnsi="Roboto"/>
                <w:sz w:val="14"/>
                <w:szCs w:val="14"/>
              </w:rPr>
            </w:pPr>
          </w:p>
        </w:tc>
      </w:tr>
    </w:tbl>
    <w:p w14:paraId="36993E7D"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lastRenderedPageBreak/>
        <w:t xml:space="preserve"> Spôsob realizácie aktivít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77151F86" w14:textId="77777777" w:rsidTr="009E6CDF">
        <w:trPr>
          <w:jc w:val="center"/>
        </w:trPr>
        <w:tc>
          <w:tcPr>
            <w:tcW w:w="9072" w:type="dxa"/>
          </w:tcPr>
          <w:p w14:paraId="43093AD5" w14:textId="1AF6E587" w:rsidR="00875444" w:rsidRPr="006E4998" w:rsidRDefault="00126865" w:rsidP="00575708">
            <w:pPr>
              <w:spacing w:before="120" w:after="120" w:line="240" w:lineRule="auto"/>
              <w:rPr>
                <w:rFonts w:ascii="Roboto" w:hAnsi="Roboto" w:cstheme="minorHAnsi"/>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78</w:t>
            </w:r>
            <w:r w:rsidR="00D676FC" w:rsidRPr="00D676FC">
              <w:rPr>
                <w:rFonts w:ascii="Roboto" w:hAnsi="Roboto"/>
                <w:sz w:val="14"/>
                <w:szCs w:val="14"/>
              </w:rPr>
              <w:t xml:space="preserve">) </w:t>
            </w:r>
            <w:r w:rsidR="00875444" w:rsidRPr="006E4998">
              <w:rPr>
                <w:rFonts w:ascii="Roboto" w:hAnsi="Roboto" w:cstheme="minorHAnsi"/>
                <w:sz w:val="14"/>
                <w:szCs w:val="14"/>
              </w:rPr>
              <w:t>Žiadateľ popíše spôsob realizácie aktivít projektu, vrátane vhodnosti navrhovaných aktivít s ohľadom na očakávané výsledky projektu, ako aj postupnosť realizácie aktivít projektu. V prípade relevantnosti, žiadateľ zahrnie do predmetnej časti aj popis súladu realizácie projektu s regionálnymi stratégiami a koncepciami.</w:t>
            </w:r>
          </w:p>
          <w:p w14:paraId="5422C8D5" w14:textId="77777777" w:rsidR="00875444" w:rsidRPr="006E4998" w:rsidRDefault="00875444" w:rsidP="00575708">
            <w:pPr>
              <w:spacing w:before="120" w:after="120" w:line="240" w:lineRule="auto"/>
              <w:rPr>
                <w:rFonts w:ascii="Roboto" w:hAnsi="Roboto" w:cstheme="minorHAnsi"/>
                <w:sz w:val="14"/>
                <w:szCs w:val="14"/>
              </w:rPr>
            </w:pPr>
            <w:r w:rsidRPr="006E4998">
              <w:rPr>
                <w:rFonts w:ascii="Roboto" w:hAnsi="Roboto" w:cstheme="minorHAnsi"/>
                <w:sz w:val="14"/>
                <w:szCs w:val="14"/>
              </w:rPr>
              <w:t xml:space="preserve">V rámci tejto časti sa žiadateľ zameria najmä na: </w:t>
            </w:r>
          </w:p>
          <w:p w14:paraId="557F69D8"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konkrétny</w:t>
            </w:r>
            <w:r w:rsidRPr="006E277A">
              <w:rPr>
                <w:rFonts w:ascii="Roboto" w:hAnsi="Roboto" w:cstheme="minorHAnsi"/>
                <w:sz w:val="14"/>
                <w:szCs w:val="14"/>
              </w:rPr>
              <w:t xml:space="preserve"> popis jednotlivých aktivít projektu, ich cieľ, spôsob realizácie, technické zabezpečenie, ich uskutočniteľnosť, reálnosť a primeranosť,  </w:t>
            </w:r>
          </w:p>
          <w:p w14:paraId="140C74D7"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277A">
              <w:rPr>
                <w:rFonts w:ascii="Roboto" w:hAnsi="Roboto" w:cstheme="minorHAnsi"/>
                <w:sz w:val="14"/>
                <w:szCs w:val="14"/>
              </w:rPr>
              <w:t xml:space="preserve">popis navrhovaných riešení pri realizácii aktivít projektu (napr. technické riešenia,  postupy),  </w:t>
            </w:r>
          </w:p>
          <w:p w14:paraId="3CEB08C3" w14:textId="477C6DAA"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časovú</w:t>
            </w:r>
            <w:r w:rsidRPr="006E277A">
              <w:rPr>
                <w:rFonts w:ascii="Roboto" w:hAnsi="Roboto" w:cstheme="minorHAnsi"/>
                <w:sz w:val="14"/>
                <w:szCs w:val="14"/>
              </w:rPr>
              <w:t xml:space="preserve"> následnosť (etapizáciu) realizácie aktivít projektu, ich nadväznosť (podrobnejšia časová následnosť bude uvedená v tabuľke č. 9 tejto ŽoNFP. </w:t>
            </w:r>
          </w:p>
          <w:p w14:paraId="1FBC0492" w14:textId="681F0B8E" w:rsidR="00875444"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popis</w:t>
            </w:r>
            <w:r w:rsidRPr="006E277A">
              <w:rPr>
                <w:rFonts w:ascii="Roboto" w:hAnsi="Roboto" w:cstheme="minorHAnsi"/>
                <w:sz w:val="14"/>
                <w:szCs w:val="14"/>
              </w:rPr>
              <w:t xml:space="preserve"> splnenia podmienok oprávnenosti územia, aktivít a výdavkov, </w:t>
            </w:r>
          </w:p>
          <w:p w14:paraId="18DEBECF" w14:textId="77777777" w:rsidR="00D46ADF" w:rsidRPr="00377099" w:rsidRDefault="00D46ADF" w:rsidP="00D46ADF">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súlad projektu s princípmi desegregácie, degetoizácie a destigmatizácie, (Definícia princípov je uvedená </w:t>
            </w:r>
            <w:r w:rsidRPr="006E4998">
              <w:rPr>
                <w:rFonts w:ascii="Roboto" w:hAnsi="Roboto" w:cstheme="minorHAnsi"/>
                <w:b/>
                <w:bCs/>
                <w:sz w:val="14"/>
                <w:szCs w:val="14"/>
              </w:rPr>
              <w:t>v Metodickom výklade pre efektívne uplatňovanie princípov desegrácie, degetoizácie a destigmatizácie</w:t>
            </w:r>
            <w:r w:rsidRPr="006E4998">
              <w:rPr>
                <w:rFonts w:ascii="Roboto" w:hAnsi="Roboto" w:cstheme="minorHAnsi"/>
                <w:bCs/>
                <w:sz w:val="14"/>
                <w:szCs w:val="14"/>
              </w:rPr>
              <w:t xml:space="preserve">, ktorý vypracoval Úrad Splnomocnenca vlády pre Rómske komunity, ktorý je zverejnený na webovom sídle </w:t>
            </w:r>
            <w:hyperlink r:id="rId15" w:history="1">
              <w:r w:rsidRPr="006E4998">
                <w:rPr>
                  <w:rStyle w:val="Hypertextovprepojenie"/>
                  <w:rFonts w:ascii="Roboto" w:hAnsi="Roboto" w:cstheme="minorHAnsi"/>
                  <w:sz w:val="14"/>
                  <w:szCs w:val="14"/>
                </w:rPr>
                <w:t>http://www.minv.sk/?metodicke-dokumenty</w:t>
              </w:r>
            </w:hyperlink>
            <w:r w:rsidRPr="006E4998">
              <w:rPr>
                <w:rFonts w:ascii="Roboto" w:hAnsi="Roboto" w:cstheme="minorHAnsi"/>
                <w:sz w:val="14"/>
                <w:szCs w:val="14"/>
              </w:rPr>
              <w:t>.</w:t>
            </w:r>
            <w:r w:rsidRPr="006E4998">
              <w:rPr>
                <w:rFonts w:ascii="Roboto" w:hAnsi="Roboto" w:cstheme="minorHAnsi"/>
                <w:bCs/>
                <w:sz w:val="14"/>
                <w:szCs w:val="14"/>
              </w:rPr>
              <w:t xml:space="preserve"> </w:t>
            </w:r>
          </w:p>
          <w:p w14:paraId="344ACE90" w14:textId="77777777" w:rsidR="00D46ADF" w:rsidRDefault="00D46ADF" w:rsidP="00D46ADF">
            <w:pPr>
              <w:pStyle w:val="Odsekzoznamu"/>
              <w:spacing w:before="120" w:after="120" w:line="240" w:lineRule="auto"/>
              <w:ind w:left="284"/>
              <w:contextualSpacing w:val="0"/>
              <w:rPr>
                <w:rFonts w:ascii="Roboto" w:hAnsi="Roboto" w:cstheme="minorHAnsi"/>
                <w:sz w:val="14"/>
                <w:szCs w:val="14"/>
              </w:rPr>
            </w:pPr>
            <w:r w:rsidRPr="006E4998">
              <w:rPr>
                <w:rFonts w:ascii="Roboto" w:hAnsi="Roboto" w:cstheme="minorHAnsi"/>
                <w:bCs/>
                <w:iCs/>
                <w:sz w:val="14"/>
                <w:szCs w:val="14"/>
                <w:u w:val="single"/>
              </w:rPr>
              <w:t>P</w:t>
            </w:r>
            <w:r w:rsidRPr="006E4998">
              <w:rPr>
                <w:rFonts w:ascii="Roboto" w:hAnsi="Roboto" w:cstheme="minorHAnsi"/>
                <w:sz w:val="14"/>
                <w:szCs w:val="14"/>
                <w:u w:val="single"/>
              </w:rPr>
              <w:t xml:space="preserve">odmienky, ktoré musí projekt spĺňať sú uvedené </w:t>
            </w:r>
            <w:r w:rsidRPr="00AE5FF4">
              <w:rPr>
                <w:rFonts w:ascii="Roboto" w:hAnsi="Roboto" w:cstheme="minorHAnsi"/>
                <w:sz w:val="14"/>
                <w:szCs w:val="14"/>
                <w:u w:val="single"/>
              </w:rPr>
              <w:t>v Prílohe č. 9 výzvy</w:t>
            </w:r>
            <w:r w:rsidRPr="00AE5FF4">
              <w:rPr>
                <w:rFonts w:ascii="Roboto" w:hAnsi="Roboto" w:cstheme="minorHAnsi"/>
                <w:sz w:val="14"/>
                <w:szCs w:val="14"/>
              </w:rPr>
              <w:t xml:space="preserve"> „</w:t>
            </w:r>
            <w:r w:rsidRPr="00AE5FF4">
              <w:rPr>
                <w:rStyle w:val="Nadpis2Char"/>
                <w:rFonts w:ascii="Roboto" w:eastAsia="Calibri" w:hAnsi="Roboto" w:cs="Calibri"/>
                <w:sz w:val="14"/>
                <w:szCs w:val="14"/>
              </w:rPr>
              <w:t>Podmienky súladu projektu s princípmi desegregácie, degetoizácie a destigmatizácie“ (</w:t>
            </w:r>
            <w:r w:rsidRPr="00D120ED">
              <w:rPr>
                <w:rStyle w:val="Nadpis2Char"/>
                <w:rFonts w:ascii="Roboto" w:eastAsia="Calibri" w:hAnsi="Roboto" w:cs="Calibri"/>
                <w:sz w:val="14"/>
                <w:szCs w:val="14"/>
              </w:rPr>
              <w:t>princípy 3D).</w:t>
            </w:r>
            <w:r w:rsidRPr="006E4998">
              <w:rPr>
                <w:rFonts w:ascii="Roboto" w:hAnsi="Roboto" w:cstheme="minorHAnsi"/>
                <w:sz w:val="14"/>
                <w:szCs w:val="14"/>
              </w:rPr>
              <w:t xml:space="preserve"> </w:t>
            </w:r>
          </w:p>
          <w:p w14:paraId="34E3291A" w14:textId="2B03F7E0" w:rsidR="00D46ADF" w:rsidRDefault="00D46ADF" w:rsidP="00D46ADF">
            <w:pPr>
              <w:pStyle w:val="Odsekzoznamu"/>
              <w:spacing w:before="120" w:after="120" w:line="240" w:lineRule="auto"/>
              <w:ind w:left="284"/>
              <w:rPr>
                <w:rFonts w:ascii="Roboto" w:hAnsi="Roboto" w:cstheme="minorHAnsi"/>
                <w:sz w:val="14"/>
                <w:szCs w:val="14"/>
              </w:rPr>
            </w:pPr>
            <w:r w:rsidRPr="00377099">
              <w:rPr>
                <w:rFonts w:ascii="Roboto" w:hAnsi="Roboto" w:cstheme="minorHAnsi"/>
                <w:b/>
                <w:sz w:val="14"/>
                <w:szCs w:val="14"/>
              </w:rPr>
              <w:t>V princípe platí , že k tomu aby mohol byť projekt akceptovaný</w:t>
            </w:r>
            <w:r>
              <w:rPr>
                <w:rFonts w:ascii="Roboto" w:hAnsi="Roboto" w:cstheme="minorHAnsi"/>
                <w:b/>
                <w:sz w:val="14"/>
                <w:szCs w:val="14"/>
              </w:rPr>
              <w:t>,</w:t>
            </w:r>
            <w:r w:rsidRPr="00377099">
              <w:rPr>
                <w:rFonts w:ascii="Roboto" w:hAnsi="Roboto" w:cstheme="minorHAnsi"/>
                <w:b/>
                <w:sz w:val="14"/>
                <w:szCs w:val="14"/>
              </w:rPr>
              <w:t xml:space="preserve"> </w:t>
            </w:r>
            <w:r w:rsidRPr="00D23AAA">
              <w:rPr>
                <w:rFonts w:ascii="Roboto" w:hAnsi="Roboto" w:cstheme="minorHAnsi"/>
                <w:b/>
                <w:color w:val="FF0000"/>
                <w:sz w:val="14"/>
                <w:szCs w:val="14"/>
              </w:rPr>
              <w:t>musí byť preukázané, že sa výrazne zníži sociálna vylúčenosť v jednej z</w:t>
            </w:r>
            <w:r>
              <w:rPr>
                <w:rFonts w:ascii="Roboto" w:hAnsi="Roboto" w:cstheme="minorHAnsi"/>
                <w:b/>
                <w:color w:val="FF0000"/>
                <w:sz w:val="14"/>
                <w:szCs w:val="14"/>
              </w:rPr>
              <w:t> vyššie uvedených</w:t>
            </w:r>
            <w:r w:rsidRPr="00D23AAA">
              <w:rPr>
                <w:rFonts w:ascii="Roboto" w:hAnsi="Roboto" w:cstheme="minorHAnsi"/>
                <w:b/>
                <w:color w:val="FF0000"/>
                <w:sz w:val="14"/>
                <w:szCs w:val="14"/>
              </w:rPr>
              <w:t xml:space="preserve"> troch dimenzií</w:t>
            </w:r>
            <w:r>
              <w:rPr>
                <w:rFonts w:ascii="Roboto" w:hAnsi="Roboto" w:cstheme="minorHAnsi"/>
                <w:b/>
                <w:color w:val="FF0000"/>
                <w:sz w:val="14"/>
                <w:szCs w:val="14"/>
              </w:rPr>
              <w:t xml:space="preserve"> </w:t>
            </w:r>
            <w:r w:rsidRPr="00D23AAA">
              <w:rPr>
                <w:rFonts w:ascii="Roboto" w:hAnsi="Roboto" w:cstheme="minorHAnsi"/>
                <w:b/>
                <w:color w:val="FF0000"/>
                <w:sz w:val="14"/>
                <w:szCs w:val="14"/>
              </w:rPr>
              <w:t xml:space="preserve">(princípov 3D) a zároveň sa nezhoršila </w:t>
            </w:r>
            <w:r w:rsidR="00894BA3">
              <w:rPr>
                <w:rFonts w:ascii="Roboto" w:hAnsi="Roboto" w:cstheme="minorHAnsi"/>
                <w:b/>
                <w:color w:val="FF0000"/>
                <w:sz w:val="14"/>
                <w:szCs w:val="14"/>
              </w:rPr>
              <w:t>sociálna situácia</w:t>
            </w:r>
            <w:r w:rsidRPr="00D23AAA">
              <w:rPr>
                <w:rFonts w:ascii="Roboto" w:hAnsi="Roboto" w:cstheme="minorHAnsi"/>
                <w:b/>
                <w:color w:val="FF0000"/>
                <w:sz w:val="14"/>
                <w:szCs w:val="14"/>
              </w:rPr>
              <w:t xml:space="preserve"> v ostatných dvoch.</w:t>
            </w:r>
            <w:r w:rsidRPr="00B9235C">
              <w:rPr>
                <w:rFonts w:ascii="Roboto" w:hAnsi="Roboto" w:cstheme="minorHAnsi"/>
                <w:sz w:val="14"/>
                <w:szCs w:val="14"/>
              </w:rPr>
              <w:t xml:space="preserve"> </w:t>
            </w:r>
          </w:p>
          <w:p w14:paraId="09ACAC88" w14:textId="77777777" w:rsidR="00D46ADF" w:rsidRDefault="00D46ADF" w:rsidP="00D46ADF">
            <w:pPr>
              <w:pStyle w:val="Odsekzoznamu"/>
              <w:spacing w:before="120" w:after="120" w:line="240" w:lineRule="auto"/>
              <w:ind w:left="284"/>
              <w:rPr>
                <w:rFonts w:ascii="Roboto" w:hAnsi="Roboto" w:cstheme="minorHAnsi"/>
                <w:sz w:val="14"/>
                <w:szCs w:val="14"/>
              </w:rPr>
            </w:pPr>
          </w:p>
          <w:p w14:paraId="406387F7" w14:textId="77777777" w:rsidR="00D46ADF" w:rsidRPr="00D23AAA" w:rsidRDefault="00D46ADF" w:rsidP="00D46ADF">
            <w:pPr>
              <w:pStyle w:val="Odsekzoznamu"/>
              <w:spacing w:before="120" w:after="120" w:line="240" w:lineRule="auto"/>
              <w:ind w:left="284"/>
              <w:rPr>
                <w:rFonts w:ascii="Roboto" w:hAnsi="Roboto" w:cstheme="minorHAnsi"/>
                <w:b/>
                <w:sz w:val="14"/>
                <w:szCs w:val="14"/>
              </w:rPr>
            </w:pPr>
            <w:r w:rsidRPr="00D23AAA">
              <w:rPr>
                <w:rFonts w:ascii="Roboto" w:hAnsi="Roboto" w:cstheme="minorHAnsi"/>
                <w:b/>
                <w:sz w:val="14"/>
                <w:szCs w:val="14"/>
              </w:rPr>
              <w:t>V</w:t>
            </w:r>
            <w:r>
              <w:rPr>
                <w:rFonts w:ascii="Roboto" w:hAnsi="Roboto" w:cstheme="minorHAnsi"/>
                <w:b/>
                <w:sz w:val="14"/>
                <w:szCs w:val="14"/>
              </w:rPr>
              <w:t> </w:t>
            </w:r>
            <w:r w:rsidRPr="00D23AAA">
              <w:rPr>
                <w:rFonts w:ascii="Roboto" w:hAnsi="Roboto" w:cstheme="minorHAnsi"/>
                <w:b/>
                <w:sz w:val="14"/>
                <w:szCs w:val="14"/>
              </w:rPr>
              <w:t>prípade</w:t>
            </w:r>
            <w:r>
              <w:rPr>
                <w:rFonts w:ascii="Roboto" w:hAnsi="Roboto" w:cstheme="minorHAnsi"/>
                <w:b/>
                <w:sz w:val="14"/>
                <w:szCs w:val="14"/>
              </w:rPr>
              <w:t>,</w:t>
            </w:r>
            <w:r w:rsidRPr="00D23AAA">
              <w:rPr>
                <w:rFonts w:ascii="Roboto" w:hAnsi="Roboto" w:cstheme="minorHAnsi"/>
                <w:b/>
                <w:sz w:val="14"/>
                <w:szCs w:val="14"/>
              </w:rPr>
              <w:t xml:space="preserve"> ak projekt nie je v súlade s princípmi 3D</w:t>
            </w:r>
            <w:r>
              <w:rPr>
                <w:rFonts w:ascii="Roboto" w:hAnsi="Roboto" w:cstheme="minorHAnsi"/>
                <w:b/>
                <w:sz w:val="14"/>
                <w:szCs w:val="14"/>
              </w:rPr>
              <w:t>,</w:t>
            </w:r>
            <w:r w:rsidRPr="00D23AAA">
              <w:rPr>
                <w:rFonts w:ascii="Roboto" w:hAnsi="Roboto" w:cstheme="minorHAnsi"/>
                <w:b/>
                <w:sz w:val="14"/>
                <w:szCs w:val="14"/>
              </w:rPr>
              <w:t xml:space="preserve"> žiadosť bude zamietnutá</w:t>
            </w:r>
            <w:r>
              <w:rPr>
                <w:rFonts w:ascii="Roboto" w:hAnsi="Roboto" w:cstheme="minorHAnsi"/>
                <w:b/>
                <w:sz w:val="14"/>
                <w:szCs w:val="14"/>
              </w:rPr>
              <w:t>. P</w:t>
            </w:r>
            <w:r w:rsidRPr="00D23AAA">
              <w:rPr>
                <w:rFonts w:ascii="Roboto" w:hAnsi="Roboto" w:cstheme="minorHAnsi"/>
                <w:b/>
                <w:sz w:val="14"/>
                <w:szCs w:val="14"/>
              </w:rPr>
              <w:t xml:space="preserve">reto je </w:t>
            </w:r>
            <w:r>
              <w:rPr>
                <w:rFonts w:ascii="Roboto" w:hAnsi="Roboto" w:cstheme="minorHAnsi"/>
                <w:b/>
                <w:sz w:val="14"/>
                <w:szCs w:val="14"/>
              </w:rPr>
              <w:t xml:space="preserve">tu </w:t>
            </w:r>
            <w:r w:rsidRPr="00D23AAA">
              <w:rPr>
                <w:rFonts w:ascii="Roboto" w:hAnsi="Roboto" w:cstheme="minorHAnsi"/>
                <w:b/>
                <w:sz w:val="14"/>
                <w:szCs w:val="14"/>
              </w:rPr>
              <w:t xml:space="preserve">potrebné dôsledne </w:t>
            </w:r>
            <w:r>
              <w:rPr>
                <w:rFonts w:ascii="Roboto" w:hAnsi="Roboto" w:cstheme="minorHAnsi"/>
                <w:b/>
                <w:sz w:val="14"/>
                <w:szCs w:val="14"/>
              </w:rPr>
              <w:t>súlad s 3D princípmi</w:t>
            </w:r>
            <w:r w:rsidRPr="00D23AAA">
              <w:rPr>
                <w:rFonts w:ascii="Roboto" w:hAnsi="Roboto" w:cstheme="minorHAnsi"/>
                <w:b/>
                <w:sz w:val="14"/>
                <w:szCs w:val="14"/>
              </w:rPr>
              <w:t xml:space="preserve"> popísať.</w:t>
            </w:r>
          </w:p>
          <w:p w14:paraId="4563EF2A" w14:textId="77777777" w:rsidR="00D46ADF" w:rsidRPr="00D23AAA" w:rsidRDefault="00D46ADF" w:rsidP="00D46ADF">
            <w:pPr>
              <w:pStyle w:val="Odsekzoznamu"/>
              <w:spacing w:before="120" w:after="120" w:line="240" w:lineRule="auto"/>
              <w:ind w:left="284"/>
              <w:rPr>
                <w:rFonts w:asciiTheme="minorHAnsi" w:hAnsiTheme="minorHAnsi" w:cstheme="minorHAnsi"/>
                <w:i/>
                <w:sz w:val="22"/>
              </w:rPr>
            </w:pPr>
            <w:r w:rsidRPr="00D120ED">
              <w:rPr>
                <w:rFonts w:asciiTheme="minorHAnsi" w:hAnsiTheme="minorHAnsi" w:cstheme="minorHAnsi"/>
                <w:i/>
                <w:sz w:val="22"/>
              </w:rPr>
              <w:t xml:space="preserve"> </w:t>
            </w:r>
          </w:p>
          <w:p w14:paraId="25DAEF55" w14:textId="77777777" w:rsidR="00D46ADF" w:rsidRDefault="00D46ADF" w:rsidP="00D46ADF">
            <w:pPr>
              <w:pStyle w:val="Odsekzoznamu"/>
              <w:spacing w:before="120" w:after="120" w:line="240" w:lineRule="auto"/>
              <w:ind w:left="284"/>
              <w:contextualSpacing w:val="0"/>
              <w:rPr>
                <w:rFonts w:ascii="Roboto" w:hAnsi="Roboto" w:cstheme="minorHAnsi"/>
                <w:sz w:val="14"/>
                <w:szCs w:val="14"/>
              </w:rPr>
            </w:pPr>
            <w:r>
              <w:rPr>
                <w:rFonts w:ascii="Roboto" w:hAnsi="Roboto" w:cstheme="minorHAnsi"/>
                <w:sz w:val="14"/>
                <w:szCs w:val="14"/>
              </w:rPr>
              <w:t xml:space="preserve">V zmysle prílohy č. 9 výzvy </w:t>
            </w:r>
            <w:r w:rsidRPr="00D23AAA">
              <w:rPr>
                <w:rFonts w:ascii="Roboto" w:hAnsi="Roboto" w:cstheme="minorHAnsi"/>
                <w:b/>
                <w:sz w:val="14"/>
                <w:szCs w:val="14"/>
              </w:rPr>
              <w:t>žiadateľ popíše</w:t>
            </w:r>
            <w:r>
              <w:rPr>
                <w:rFonts w:ascii="Roboto" w:hAnsi="Roboto" w:cstheme="minorHAnsi"/>
                <w:sz w:val="14"/>
                <w:szCs w:val="14"/>
              </w:rPr>
              <w:t xml:space="preserve"> </w:t>
            </w:r>
            <w:r w:rsidRPr="00D23AAA">
              <w:rPr>
                <w:rFonts w:ascii="Roboto" w:hAnsi="Roboto" w:cstheme="minorHAnsi"/>
                <w:b/>
                <w:sz w:val="14"/>
                <w:szCs w:val="14"/>
              </w:rPr>
              <w:t>(pozri v samotnej prílohe č. 9 výzvy konkrétne pokyny uvedené k jednotlivým bodom nižšie)</w:t>
            </w:r>
            <w:r>
              <w:rPr>
                <w:rFonts w:ascii="Roboto" w:hAnsi="Roboto" w:cstheme="minorHAnsi"/>
                <w:sz w:val="14"/>
                <w:szCs w:val="14"/>
              </w:rPr>
              <w:t>:</w:t>
            </w:r>
          </w:p>
          <w:p w14:paraId="5B1C57E2" w14:textId="65D87220" w:rsidR="00D46ADF" w:rsidRDefault="00D46ADF" w:rsidP="00D46ADF">
            <w:pPr>
              <w:pStyle w:val="Odsekzoznamu"/>
              <w:numPr>
                <w:ilvl w:val="0"/>
                <w:numId w:val="43"/>
              </w:numPr>
              <w:tabs>
                <w:tab w:val="left" w:pos="885"/>
              </w:tabs>
              <w:spacing w:before="120" w:after="120" w:line="240" w:lineRule="auto"/>
              <w:ind w:left="885" w:hanging="165"/>
              <w:contextualSpacing w:val="0"/>
              <w:rPr>
                <w:rFonts w:ascii="Roboto" w:hAnsi="Roboto" w:cstheme="minorHAnsi"/>
                <w:sz w:val="14"/>
                <w:szCs w:val="14"/>
              </w:rPr>
            </w:pPr>
            <w:r w:rsidRPr="00D46ADF">
              <w:rPr>
                <w:rFonts w:ascii="Roboto" w:hAnsi="Roboto" w:cstheme="minorHAnsi"/>
                <w:sz w:val="14"/>
                <w:szCs w:val="14"/>
              </w:rPr>
              <w:t>ako bude zabezpečená dostupnosť príslušníkov MRK, vrátane komunity celej obce k vybudovanému/ zrekonštruovanému/ prestavanému komunitnému centru</w:t>
            </w:r>
            <w:r>
              <w:rPr>
                <w:rFonts w:ascii="Roboto" w:hAnsi="Roboto" w:cstheme="minorHAnsi"/>
                <w:sz w:val="14"/>
                <w:szCs w:val="14"/>
              </w:rPr>
              <w:t>,</w:t>
            </w:r>
          </w:p>
          <w:p w14:paraId="6964684B" w14:textId="0165AE16" w:rsidR="00D46ADF" w:rsidRDefault="00D46ADF" w:rsidP="00D46ADF">
            <w:pPr>
              <w:pStyle w:val="Odsekzoznamu"/>
              <w:numPr>
                <w:ilvl w:val="0"/>
                <w:numId w:val="43"/>
              </w:numPr>
              <w:tabs>
                <w:tab w:val="left" w:pos="885"/>
              </w:tabs>
              <w:spacing w:before="120" w:after="120" w:line="240" w:lineRule="auto"/>
              <w:ind w:left="885" w:hanging="165"/>
              <w:contextualSpacing w:val="0"/>
              <w:rPr>
                <w:rFonts w:ascii="Roboto" w:hAnsi="Roboto" w:cstheme="minorHAnsi"/>
                <w:sz w:val="14"/>
                <w:szCs w:val="14"/>
              </w:rPr>
            </w:pPr>
            <w:r w:rsidRPr="00D46ADF">
              <w:rPr>
                <w:rFonts w:ascii="Roboto" w:hAnsi="Roboto" w:cstheme="minorHAnsi"/>
                <w:sz w:val="14"/>
                <w:szCs w:val="14"/>
              </w:rPr>
              <w:t>ako sa výrazne zmení kvalita života klientov v jeden z hlavných oblasti sociálnych stigiem MRK na Slovensku spustením projektu alebo ako sa výrazne zmení lokálna verejná mienka majority ohľadom</w:t>
            </w:r>
            <w:r>
              <w:rPr>
                <w:rFonts w:ascii="Roboto" w:hAnsi="Roboto" w:cstheme="minorHAnsi"/>
                <w:sz w:val="14"/>
                <w:szCs w:val="14"/>
              </w:rPr>
              <w:t xml:space="preserve"> Rómov prostredníctvom projektu,</w:t>
            </w:r>
          </w:p>
          <w:p w14:paraId="013F4220" w14:textId="5A827C87" w:rsidR="00CE76F9" w:rsidRPr="00D46ADF" w:rsidRDefault="00D46ADF" w:rsidP="00D46ADF">
            <w:pPr>
              <w:pStyle w:val="Odsekzoznamu"/>
              <w:numPr>
                <w:ilvl w:val="0"/>
                <w:numId w:val="43"/>
              </w:numPr>
              <w:tabs>
                <w:tab w:val="left" w:pos="885"/>
              </w:tabs>
              <w:spacing w:before="120" w:after="120" w:line="240" w:lineRule="auto"/>
              <w:contextualSpacing w:val="0"/>
              <w:rPr>
                <w:rFonts w:ascii="Roboto" w:hAnsi="Roboto" w:cstheme="minorHAnsi"/>
                <w:sz w:val="14"/>
                <w:szCs w:val="14"/>
              </w:rPr>
            </w:pPr>
            <w:r w:rsidRPr="00D46ADF">
              <w:rPr>
                <w:rFonts w:ascii="Roboto" w:hAnsi="Roboto" w:cstheme="minorHAnsi"/>
                <w:sz w:val="14"/>
                <w:szCs w:val="14"/>
              </w:rPr>
              <w:t>nové formy prepájania MRK s ostatnými časťami a komunitami obce.</w:t>
            </w:r>
          </w:p>
          <w:p w14:paraId="27343C30" w14:textId="5981E827" w:rsidR="00DA46B8" w:rsidRPr="00976BA4" w:rsidRDefault="00DA46B8" w:rsidP="00DA46B8">
            <w:pPr>
              <w:pStyle w:val="Odsekzoznamu"/>
              <w:spacing w:before="120" w:after="120" w:line="240" w:lineRule="auto"/>
              <w:ind w:left="658"/>
              <w:rPr>
                <w:rFonts w:ascii="Roboto" w:hAnsi="Roboto" w:cstheme="minorHAnsi"/>
                <w:sz w:val="14"/>
                <w:szCs w:val="14"/>
                <w:highlight w:val="yellow"/>
              </w:rPr>
            </w:pPr>
          </w:p>
          <w:p w14:paraId="1D19FD16" w14:textId="25A49DC1" w:rsidR="00261884" w:rsidRDefault="00EE64CC"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popis ako budú dosiahnuté stanovené ciele aktivít projektu</w:t>
            </w:r>
            <w:r w:rsidR="00CE76F9">
              <w:rPr>
                <w:rFonts w:ascii="Roboto" w:hAnsi="Roboto" w:cstheme="minorHAnsi"/>
                <w:sz w:val="14"/>
                <w:szCs w:val="14"/>
              </w:rPr>
              <w:t>,</w:t>
            </w:r>
          </w:p>
          <w:p w14:paraId="0778E4E6" w14:textId="77777777" w:rsidR="00566A49" w:rsidRDefault="00261884" w:rsidP="00566A49">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popis</w:t>
            </w:r>
            <w:r w:rsidRPr="006E277A">
              <w:rPr>
                <w:rFonts w:ascii="Roboto" w:hAnsi="Roboto" w:cstheme="minorHAnsi"/>
                <w:sz w:val="14"/>
                <w:szCs w:val="14"/>
              </w:rPr>
              <w:t>, akým spôsobom bude zabezpečené dodržiavanie Horizontálnych princípov Rovnosť mužov a žien a Nediskriminácia, a to najmä v oblasti výberu   zamestnancov a ich mzdového ohodnotenia, aby nedochádzalo k diskriminácii na základe pohlavia, rodu, veku, rasy, etnika, vierovyznania alebo náboženstva, sexuálnej orientácie alebo zdravotného postihnutia, ako aj v oblasti výberu dodávateľov služieb a prác v rámci projektu</w:t>
            </w:r>
            <w:r w:rsidR="00566A49">
              <w:rPr>
                <w:rFonts w:ascii="Roboto" w:hAnsi="Roboto" w:cstheme="minorHAnsi"/>
                <w:sz w:val="14"/>
                <w:szCs w:val="14"/>
              </w:rPr>
              <w:t>,</w:t>
            </w:r>
          </w:p>
          <w:p w14:paraId="1191B9B6" w14:textId="43F1F344" w:rsidR="00261884" w:rsidRPr="00566A49" w:rsidRDefault="00566A49" w:rsidP="00566A49">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566A49">
              <w:rPr>
                <w:rFonts w:ascii="Roboto" w:hAnsi="Roboto" w:cstheme="minorHAnsi"/>
                <w:sz w:val="14"/>
                <w:szCs w:val="14"/>
              </w:rPr>
              <w:t>popis, akým spôsobom bude zabezpečená prístupnosť budov a fyzického prostredia pre osoby so zdravotným postihnutím v rámci realizácie aktivít projektu</w:t>
            </w:r>
            <w:r w:rsidR="004D7EF7" w:rsidRPr="00566A49">
              <w:rPr>
                <w:rFonts w:ascii="Roboto" w:hAnsi="Roboto" w:cstheme="minorHAnsi"/>
                <w:sz w:val="14"/>
                <w:szCs w:val="14"/>
              </w:rPr>
              <w:t>.</w:t>
            </w:r>
          </w:p>
          <w:p w14:paraId="20CD75B9" w14:textId="500FC3BA" w:rsidR="001B1564" w:rsidRPr="004D7EF7" w:rsidRDefault="00EE64CC" w:rsidP="004D7EF7">
            <w:pPr>
              <w:spacing w:before="120" w:after="120" w:line="240" w:lineRule="auto"/>
              <w:rPr>
                <w:rFonts w:ascii="Roboto" w:hAnsi="Roboto"/>
                <w:sz w:val="14"/>
                <w:szCs w:val="14"/>
              </w:rPr>
            </w:pPr>
            <w:r w:rsidRPr="004D7EF7">
              <w:rPr>
                <w:rFonts w:ascii="Roboto" w:hAnsi="Roboto" w:cs="Calibri"/>
                <w:sz w:val="14"/>
                <w:szCs w:val="14"/>
              </w:rPr>
              <w:t xml:space="preserve">Žiadateľ v </w:t>
            </w:r>
            <w:r w:rsidRPr="004D7EF7">
              <w:rPr>
                <w:rFonts w:ascii="Roboto" w:hAnsi="Roboto"/>
                <w:sz w:val="14"/>
                <w:szCs w:val="14"/>
              </w:rPr>
              <w:t>tejto</w:t>
            </w:r>
            <w:r w:rsidRPr="004D7EF7">
              <w:rPr>
                <w:rFonts w:ascii="Roboto" w:hAnsi="Roboto" w:cs="Calibri"/>
                <w:sz w:val="14"/>
                <w:szCs w:val="14"/>
              </w:rPr>
              <w:t xml:space="preserve"> časti konkretizuje a popisuje príspevok hlavnej aktivity k dosiahnutiu stanovených cieľov a predpoklady na dosiahnutie stanovenej cieľovej hodnoty merateľných ukazovateľov. </w:t>
            </w:r>
            <w:r w:rsidRPr="004D7EF7">
              <w:rPr>
                <w:rFonts w:ascii="Roboto" w:hAnsi="Roboto" w:cs="Calibri"/>
                <w:color w:val="000000"/>
                <w:sz w:val="14"/>
                <w:szCs w:val="14"/>
              </w:rPr>
              <w:t>Zoznam merateľných ukazovateľov je uvedený v </w:t>
            </w:r>
            <w:r w:rsidRPr="004D7EF7">
              <w:rPr>
                <w:rFonts w:ascii="Roboto" w:hAnsi="Roboto"/>
                <w:sz w:val="14"/>
                <w:szCs w:val="14"/>
              </w:rPr>
              <w:t>Prílohe výzvy č.3.</w:t>
            </w:r>
          </w:p>
          <w:p w14:paraId="024047F4" w14:textId="7E8C77D3" w:rsidR="00D676FC" w:rsidRDefault="00D676FC" w:rsidP="00B949B3">
            <w:pPr>
              <w:spacing w:after="60"/>
              <w:rPr>
                <w:rFonts w:ascii="Roboto" w:hAnsi="Roboto"/>
                <w:b/>
                <w:sz w:val="14"/>
                <w:szCs w:val="14"/>
              </w:rPr>
            </w:pPr>
          </w:p>
        </w:tc>
      </w:tr>
      <w:tr w:rsidR="00261884" w:rsidRPr="004E74C3" w14:paraId="5AAF583D" w14:textId="77777777" w:rsidTr="009E6CDF">
        <w:trPr>
          <w:jc w:val="center"/>
        </w:trPr>
        <w:tc>
          <w:tcPr>
            <w:tcW w:w="9072" w:type="dxa"/>
          </w:tcPr>
          <w:p w14:paraId="434C2189" w14:textId="77777777" w:rsidR="00261884" w:rsidRDefault="00261884" w:rsidP="009E6CDF">
            <w:pPr>
              <w:rPr>
                <w:rFonts w:ascii="Roboto" w:hAnsi="Roboto"/>
                <w:b/>
                <w:sz w:val="14"/>
                <w:szCs w:val="14"/>
              </w:rPr>
            </w:pPr>
          </w:p>
        </w:tc>
      </w:tr>
    </w:tbl>
    <w:p w14:paraId="15253E7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Situácia po realizácii projektu a udržateľnosť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0B2C86A5" w14:textId="77777777" w:rsidTr="009E6CDF">
        <w:trPr>
          <w:jc w:val="center"/>
        </w:trPr>
        <w:tc>
          <w:tcPr>
            <w:tcW w:w="9072" w:type="dxa"/>
          </w:tcPr>
          <w:p w14:paraId="46900244" w14:textId="02BC86F8" w:rsidR="00875444" w:rsidRPr="00C36FDB"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4F31E9">
              <w:rPr>
                <w:rFonts w:ascii="Roboto" w:hAnsi="Roboto"/>
                <w:sz w:val="14"/>
                <w:szCs w:val="14"/>
              </w:rPr>
              <w:t>79</w:t>
            </w:r>
            <w:r w:rsidR="00D676FC" w:rsidRPr="00D676FC">
              <w:rPr>
                <w:rFonts w:ascii="Roboto" w:hAnsi="Roboto"/>
                <w:sz w:val="14"/>
                <w:szCs w:val="14"/>
              </w:rPr>
              <w:t xml:space="preserve">) </w:t>
            </w:r>
            <w:r w:rsidR="00875444" w:rsidRPr="00C36FDB">
              <w:rPr>
                <w:rFonts w:ascii="Roboto" w:hAnsi="Roboto"/>
                <w:sz w:val="14"/>
                <w:szCs w:val="14"/>
              </w:rPr>
              <w:t>Žiadateľ popíše situáciu po ukončení projektu, s uvedením očakávaných výsledkov a výstupov  a posúdi navrhované aktivity z hľadiska ich prevádzkovej a technickej udržateľnosti, resp. udržateľnosti výsledkov projektu.</w:t>
            </w:r>
          </w:p>
          <w:p w14:paraId="1DB3D4F4" w14:textId="77777777" w:rsidR="00875444" w:rsidRPr="00C36FDB" w:rsidRDefault="00875444" w:rsidP="00875444">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Pr>
                <w:rFonts w:ascii="Roboto" w:hAnsi="Roboto"/>
                <w:sz w:val="14"/>
                <w:szCs w:val="14"/>
              </w:rPr>
              <w:t xml:space="preserve"> </w:t>
            </w:r>
            <w:r w:rsidRPr="00C36FDB">
              <w:rPr>
                <w:rFonts w:ascii="Roboto" w:hAnsi="Roboto"/>
                <w:sz w:val="14"/>
                <w:szCs w:val="14"/>
              </w:rPr>
              <w:t xml:space="preserve">: </w:t>
            </w:r>
          </w:p>
          <w:p w14:paraId="16FD5DD9"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lastRenderedPageBreak/>
              <w:t>popis</w:t>
            </w:r>
            <w:r w:rsidRPr="006E277A">
              <w:rPr>
                <w:rFonts w:ascii="Roboto" w:hAnsi="Roboto"/>
                <w:sz w:val="14"/>
                <w:szCs w:val="14"/>
              </w:rPr>
              <w:t xml:space="preserve"> toho, ako a do akej miery projekt prispeje k riešeniu potrieb/problémov skupín, v prospech ktorých je projekt realizovaný  (sociálne, ekonomické a iné prínosy projektu po jeho realizácii v danej lokalite, resp. regióne vrátane previazanosti s možnými budúcimi aktivitami v regióne, v ktorom je plánovaná realizácia projektu, t. j. previazanosť na budúce aktivity žiadateľa alebo iných subjektov), </w:t>
            </w:r>
          </w:p>
          <w:p w14:paraId="11061312"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očakávaných výsledkov v nadväznosti na konkrétne merateľné ukazovatele,</w:t>
            </w:r>
          </w:p>
          <w:p w14:paraId="311646B9" w14:textId="7929878E"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toho, ako bude zabezpečená prevádzková a technická udržateľnosť výsledkov projektu po jeho zrealizovaní a taktiež dostatočné finančné krytie na zachovanie realizovanej investície počas obdobia udržateľnosti projektu,</w:t>
            </w:r>
            <w:r w:rsidR="00EE60C6" w:rsidRPr="006E277A">
              <w:rPr>
                <w:rFonts w:ascii="Roboto" w:hAnsi="Roboto"/>
                <w:sz w:val="14"/>
                <w:szCs w:val="14"/>
              </w:rPr>
              <w:t xml:space="preserve"> či zverí prevádzku infraštruktúry tretej strane.</w:t>
            </w:r>
          </w:p>
          <w:p w14:paraId="61F37BFB" w14:textId="49A0F519" w:rsidR="00DA092C"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účinnosti, efektívnosti  a udržateľnosti výsledkov projektu vo vzťahu k stanoveným cieľom projektu.</w:t>
            </w:r>
          </w:p>
          <w:p w14:paraId="47F7DED6" w14:textId="07BBBB22" w:rsidR="000C7615" w:rsidRPr="00D46ADF" w:rsidRDefault="00DA46B8" w:rsidP="00D46ADF">
            <w:pPr>
              <w:pStyle w:val="Odsekzoznamu"/>
              <w:numPr>
                <w:ilvl w:val="0"/>
                <w:numId w:val="37"/>
              </w:numPr>
              <w:spacing w:before="120" w:after="120" w:line="240" w:lineRule="auto"/>
              <w:ind w:left="284" w:hanging="284"/>
              <w:contextualSpacing w:val="0"/>
              <w:rPr>
                <w:rFonts w:ascii="Roboto" w:hAnsi="Roboto" w:cstheme="minorHAnsi"/>
                <w:b/>
                <w:sz w:val="14"/>
                <w:szCs w:val="14"/>
              </w:rPr>
            </w:pPr>
            <w:r w:rsidRPr="00DA46B8">
              <w:rPr>
                <w:rFonts w:ascii="Roboto" w:hAnsi="Roboto" w:cstheme="minorHAnsi"/>
                <w:b/>
                <w:sz w:val="14"/>
                <w:szCs w:val="14"/>
              </w:rPr>
              <w:t>v </w:t>
            </w:r>
            <w:r w:rsidRPr="00DA46B8">
              <w:rPr>
                <w:rFonts w:ascii="Roboto" w:hAnsi="Roboto"/>
                <w:b/>
                <w:sz w:val="14"/>
                <w:szCs w:val="14"/>
              </w:rPr>
              <w:t>rámci</w:t>
            </w:r>
            <w:r w:rsidRPr="00DA46B8">
              <w:rPr>
                <w:rFonts w:ascii="Roboto" w:hAnsi="Roboto" w:cstheme="minorHAnsi"/>
                <w:b/>
                <w:sz w:val="14"/>
                <w:szCs w:val="14"/>
              </w:rPr>
              <w:t xml:space="preserve"> popisu súladu projektu s princípmi desegregácie, degetoizácie a destigmatizácie, žiadateľ v tejto časti popíše</w:t>
            </w:r>
            <w:r w:rsidR="00D46ADF">
              <w:rPr>
                <w:rFonts w:ascii="Roboto" w:hAnsi="Roboto" w:cstheme="minorHAnsi"/>
                <w:b/>
                <w:sz w:val="14"/>
                <w:szCs w:val="14"/>
              </w:rPr>
              <w:t xml:space="preserve"> </w:t>
            </w:r>
            <w:r w:rsidR="00D46ADF" w:rsidRPr="00D46ADF">
              <w:rPr>
                <w:rFonts w:ascii="Roboto" w:hAnsi="Roboto"/>
                <w:sz w:val="14"/>
                <w:szCs w:val="14"/>
              </w:rPr>
              <w:t>ako po ukončení výstavby/ rekonštrukcie/ prestavby komunitného centra prostredníctvom jeho prevádzky obec ako prijímateľ zabezpečí v komunitnom centre poskytovanie komplexných sociálnych a komunitných služieb prispievajúcich k sociálnemu začleňovaniu osôb sociálne vylúčených na individuálnej, ako aj na lokálnej úrovni, vrátane aktivít prispievajúcich k 3D</w:t>
            </w:r>
            <w:r w:rsidR="000C7615" w:rsidRPr="00D46ADF">
              <w:rPr>
                <w:rFonts w:ascii="Roboto" w:hAnsi="Roboto"/>
                <w:sz w:val="14"/>
                <w:szCs w:val="14"/>
              </w:rPr>
              <w:t>.</w:t>
            </w:r>
          </w:p>
        </w:tc>
      </w:tr>
    </w:tbl>
    <w:p w14:paraId="463625AF" w14:textId="34AAAA82" w:rsidR="00D676FC" w:rsidRDefault="00D676FC" w:rsidP="00D676FC">
      <w:pPr>
        <w:rPr>
          <w:rFonts w:ascii="Roboto" w:hAnsi="Roboto"/>
          <w:sz w:val="14"/>
          <w:szCs w:val="14"/>
        </w:rPr>
      </w:pPr>
    </w:p>
    <w:p w14:paraId="265077D4"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Administratívna a prevádzková kapacita žiadateľa</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FC2433" w14:paraId="7EB0AF89" w14:textId="77777777" w:rsidTr="009E6CDF">
        <w:trPr>
          <w:jc w:val="center"/>
        </w:trPr>
        <w:tc>
          <w:tcPr>
            <w:tcW w:w="9072" w:type="dxa"/>
          </w:tcPr>
          <w:p w14:paraId="5D514B99" w14:textId="2F71CF33" w:rsidR="00FD0B47" w:rsidRPr="00C36FDB" w:rsidRDefault="00126865" w:rsidP="00FD0B47">
            <w:pPr>
              <w:spacing w:before="120" w:after="120" w:line="240" w:lineRule="auto"/>
              <w:rPr>
                <w:rFonts w:ascii="Roboto" w:hAnsi="Roboto"/>
                <w:sz w:val="14"/>
                <w:szCs w:val="14"/>
              </w:rPr>
            </w:pPr>
            <w:r w:rsidRPr="00FC2433" w:rsidDel="00126865">
              <w:rPr>
                <w:rFonts w:ascii="Roboto" w:hAnsi="Roboto"/>
                <w:b/>
                <w:sz w:val="14"/>
                <w:szCs w:val="14"/>
              </w:rPr>
              <w:t xml:space="preserve"> </w:t>
            </w:r>
            <w:r w:rsidR="00D676FC" w:rsidRPr="00FC2433">
              <w:rPr>
                <w:rFonts w:ascii="Roboto" w:hAnsi="Roboto"/>
                <w:sz w:val="14"/>
                <w:szCs w:val="14"/>
              </w:rPr>
              <w:t>(</w:t>
            </w:r>
            <w:r w:rsidR="004F31E9" w:rsidRPr="00FC2433">
              <w:rPr>
                <w:rFonts w:ascii="Roboto" w:hAnsi="Roboto"/>
                <w:sz w:val="14"/>
                <w:szCs w:val="14"/>
              </w:rPr>
              <w:t>80</w:t>
            </w:r>
            <w:r w:rsidR="00D676FC" w:rsidRPr="00FC2433">
              <w:rPr>
                <w:rFonts w:ascii="Roboto" w:hAnsi="Roboto"/>
                <w:sz w:val="14"/>
                <w:szCs w:val="14"/>
              </w:rPr>
              <w:t xml:space="preserve">) </w:t>
            </w:r>
            <w:r w:rsidR="00FD0B47" w:rsidRPr="00C36FDB">
              <w:rPr>
                <w:rFonts w:ascii="Roboto" w:hAnsi="Roboto"/>
                <w:sz w:val="14"/>
                <w:szCs w:val="14"/>
              </w:rPr>
              <w:t xml:space="preserve">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 </w:t>
            </w:r>
          </w:p>
          <w:p w14:paraId="12CE0D8B" w14:textId="75A2DF20" w:rsidR="00FD0B47" w:rsidRPr="00C36FDB" w:rsidRDefault="00FD0B47" w:rsidP="00FD0B47">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sidR="00E03B4C">
              <w:rPr>
                <w:rFonts w:ascii="Roboto" w:hAnsi="Roboto"/>
                <w:sz w:val="14"/>
                <w:szCs w:val="14"/>
              </w:rPr>
              <w:t xml:space="preserve"> popis</w:t>
            </w:r>
            <w:r w:rsidRPr="00C36FDB">
              <w:rPr>
                <w:rFonts w:ascii="Roboto" w:hAnsi="Roboto"/>
                <w:sz w:val="14"/>
                <w:szCs w:val="14"/>
              </w:rPr>
              <w:t xml:space="preserve">: </w:t>
            </w:r>
          </w:p>
          <w:p w14:paraId="05EA42A0" w14:textId="2BD475CE"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Odborn</w:t>
            </w:r>
            <w:r w:rsidR="00E03B4C">
              <w:rPr>
                <w:rFonts w:ascii="Roboto" w:hAnsi="Roboto" w:cstheme="minorHAnsi"/>
                <w:b/>
                <w:sz w:val="14"/>
                <w:szCs w:val="14"/>
              </w:rPr>
              <w:t>ých</w:t>
            </w:r>
            <w:r w:rsidRPr="00CF5BA1">
              <w:rPr>
                <w:rFonts w:ascii="Roboto" w:hAnsi="Roboto" w:cstheme="minorHAnsi"/>
                <w:b/>
                <w:sz w:val="14"/>
                <w:szCs w:val="14"/>
              </w:rPr>
              <w:t xml:space="preserve"> kapac</w:t>
            </w:r>
            <w:r w:rsidR="00E03B4C">
              <w:rPr>
                <w:rFonts w:ascii="Roboto" w:hAnsi="Roboto" w:cstheme="minorHAnsi"/>
                <w:b/>
                <w:sz w:val="14"/>
                <w:szCs w:val="14"/>
              </w:rPr>
              <w:t>ít</w:t>
            </w:r>
            <w:r w:rsidRPr="00CF5BA1">
              <w:rPr>
                <w:rFonts w:ascii="Roboto" w:hAnsi="Roboto" w:cstheme="minorHAnsi"/>
                <w:b/>
                <w:sz w:val="14"/>
                <w:szCs w:val="14"/>
              </w:rPr>
              <w:t xml:space="preserve"> žiadateľa - odborný personál potrebný na realizáciu aktivít projektu</w:t>
            </w:r>
          </w:p>
          <w:p w14:paraId="070A9F4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aké má skúsenosti s realizáciou hlavných aktivít, na ktoré je žiadosť o NFP zameraná a popíše spôsob zabezpečenia všetkých odborných kapacít potrebných pre realizáciu aktivít projektu (nakoľko v prípade EFRR pôjde prioritne o realizáciu stavebných prác a s tým súvisiacich činností, nie je možné pri týchto projektoch zo strany žiadateľa zabezpečiť všetky odborné kapacity z vlastných zdrojov a väčšina aktivít bude realizovaná odborne spôsobilými osobami vybranými procesom verejného obstarávania).</w:t>
            </w:r>
          </w:p>
          <w:p w14:paraId="3D8D7EF9" w14:textId="77777777" w:rsidR="00FD0B47" w:rsidRDefault="00FD0B47" w:rsidP="00FD0B47">
            <w:pPr>
              <w:pStyle w:val="Odsekzoznamu"/>
              <w:spacing w:before="120" w:after="120"/>
              <w:ind w:left="0"/>
              <w:rPr>
                <w:rFonts w:ascii="Roboto" w:hAnsi="Roboto" w:cstheme="minorHAnsi"/>
                <w:b/>
                <w:sz w:val="14"/>
                <w:szCs w:val="14"/>
              </w:rPr>
            </w:pPr>
          </w:p>
          <w:p w14:paraId="784CECEC" w14:textId="039B354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Prevádzkov</w:t>
            </w:r>
            <w:r w:rsidR="00E03B4C">
              <w:rPr>
                <w:rFonts w:ascii="Roboto" w:hAnsi="Roboto" w:cstheme="minorHAnsi"/>
                <w:b/>
                <w:sz w:val="14"/>
                <w:szCs w:val="14"/>
              </w:rPr>
              <w:t>ej</w:t>
            </w:r>
            <w:r w:rsidRPr="00CF5BA1">
              <w:rPr>
                <w:rFonts w:ascii="Roboto" w:hAnsi="Roboto" w:cstheme="minorHAnsi"/>
                <w:b/>
                <w:sz w:val="14"/>
                <w:szCs w:val="14"/>
              </w:rPr>
              <w:t xml:space="preserve"> </w:t>
            </w:r>
            <w:r w:rsidR="00E03B4C" w:rsidRPr="00CF5BA1">
              <w:rPr>
                <w:rFonts w:ascii="Roboto" w:hAnsi="Roboto" w:cstheme="minorHAnsi"/>
                <w:b/>
                <w:sz w:val="14"/>
                <w:szCs w:val="14"/>
              </w:rPr>
              <w:t>kapacit</w:t>
            </w:r>
            <w:r w:rsidR="00E03B4C">
              <w:rPr>
                <w:rFonts w:ascii="Roboto" w:hAnsi="Roboto" w:cstheme="minorHAnsi"/>
                <w:b/>
                <w:sz w:val="14"/>
                <w:szCs w:val="14"/>
              </w:rPr>
              <w:t>y</w:t>
            </w:r>
            <w:r w:rsidR="00E03B4C" w:rsidRPr="00CF5BA1">
              <w:rPr>
                <w:rFonts w:ascii="Roboto" w:hAnsi="Roboto" w:cstheme="minorHAnsi"/>
                <w:b/>
                <w:sz w:val="14"/>
                <w:szCs w:val="14"/>
              </w:rPr>
              <w:t xml:space="preserve"> </w:t>
            </w:r>
            <w:r w:rsidRPr="00CF5BA1">
              <w:rPr>
                <w:rFonts w:ascii="Roboto" w:hAnsi="Roboto" w:cstheme="minorHAnsi"/>
                <w:b/>
                <w:sz w:val="14"/>
                <w:szCs w:val="14"/>
              </w:rPr>
              <w:t>žiadateľa - pripravenosť žiadateľa na realizáciu vo forme materiálno – technického zázemia</w:t>
            </w:r>
          </w:p>
          <w:p w14:paraId="3A2A0B1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či disponuje vlastnými priestorovými kapacitami s adekvátnym materiálno-technickým zabezpečením pre riadenie/ realizáciu projektu (vlastnými kancelárskymi priestormi, počítačovým vybavením a inými materiálno-technickými prostriedkami potrebnými k riadeniu/realizácii projektu), a teda žiaden z výdavkov projektu v ŽoNFP nie je určený na zabezpečenie priestorových kapacít a/alebo materiálno-technického vybavenia žiadateľa, resp. v prípade, ak nedisponuje takýmito kapacitami, žiadateľ popíše ako zabezpečí materiálno-technické zázemie ( napr. nájom kancelárií a pod.).</w:t>
            </w:r>
          </w:p>
          <w:p w14:paraId="79F8B78A" w14:textId="77777777" w:rsidR="00FD0B47" w:rsidRDefault="00FD0B47" w:rsidP="00FD0B47">
            <w:pPr>
              <w:pStyle w:val="Odsekzoznamu"/>
              <w:spacing w:before="120" w:after="120"/>
              <w:ind w:left="0"/>
              <w:rPr>
                <w:rFonts w:ascii="Roboto" w:hAnsi="Roboto" w:cstheme="minorHAnsi"/>
                <w:b/>
                <w:sz w:val="14"/>
                <w:szCs w:val="14"/>
              </w:rPr>
            </w:pPr>
          </w:p>
          <w:p w14:paraId="55A613D4" w14:textId="7457993D"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Účelnos</w:t>
            </w:r>
            <w:r w:rsidR="00E03B4C">
              <w:rPr>
                <w:rFonts w:ascii="Roboto" w:hAnsi="Roboto" w:cstheme="minorHAnsi"/>
                <w:b/>
                <w:sz w:val="14"/>
                <w:szCs w:val="14"/>
              </w:rPr>
              <w:t>ti</w:t>
            </w:r>
            <w:r w:rsidRPr="00CF5BA1">
              <w:rPr>
                <w:rFonts w:ascii="Roboto" w:hAnsi="Roboto" w:cstheme="minorHAnsi"/>
                <w:b/>
                <w:sz w:val="14"/>
                <w:szCs w:val="14"/>
              </w:rPr>
              <w:t xml:space="preserve"> navrhnutého systému riadenia projektu</w:t>
            </w:r>
          </w:p>
          <w:p w14:paraId="5F539F07" w14:textId="77777777" w:rsidR="00FD0B47" w:rsidRDefault="00FD0B47" w:rsidP="00FD0B47">
            <w:pPr>
              <w:rPr>
                <w:rFonts w:asciiTheme="minorHAnsi" w:hAnsiTheme="minorHAnsi" w:cstheme="minorHAnsi"/>
                <w:sz w:val="22"/>
              </w:rPr>
            </w:pPr>
            <w:r w:rsidRPr="00CF5BA1">
              <w:rPr>
                <w:rFonts w:ascii="Roboto" w:hAnsi="Roboto" w:cstheme="minorHAnsi"/>
                <w:sz w:val="14"/>
                <w:szCs w:val="14"/>
              </w:rPr>
              <w:t xml:space="preserve">Žiadateľ popíše realizačný tím, administratívne kapacity na riadenie projektu a to komplexným zadefinovaním jednotlivých pozícií riadiaceho tímu (napr. projektový manažér, finančný manažér, manažér pre publicitu a pod.), konkrétnym obsadením jednotlivých pozícií projektového tímu (uvedenie mien jednotlivých členov </w:t>
            </w:r>
            <w:r w:rsidRPr="00CF5BA1">
              <w:rPr>
                <w:rFonts w:ascii="Roboto" w:hAnsi="Roboto" w:cstheme="minorHAnsi"/>
                <w:iCs/>
                <w:sz w:val="14"/>
                <w:szCs w:val="14"/>
              </w:rPr>
              <w:t xml:space="preserve">tímu v prípade interných zamestnancov), preukázaním odborných schopností a skúseností členov projektového tímu (napr. na základe stručného popisu pracovných skúseností, vzdelania členov projektového tímu a pod.). Žiadateľ popíše, či tieto osoby sú v pracovnoprávnom vzťahu k žiadateľovi alebo to budú externí pracovníci </w:t>
            </w:r>
            <w:r w:rsidRPr="00CF5BA1">
              <w:rPr>
                <w:rFonts w:ascii="Roboto" w:hAnsi="Roboto" w:cstheme="minorHAnsi"/>
                <w:sz w:val="14"/>
                <w:szCs w:val="14"/>
              </w:rPr>
              <w:t xml:space="preserve">  zazmluvnení na základe verejného obstarávania, resp. vykonávajúci činnosť na dohodu. Zároveň </w:t>
            </w:r>
            <w:r w:rsidRPr="00CF5BA1">
              <w:rPr>
                <w:rFonts w:ascii="Roboto" w:hAnsi="Roboto" w:cstheme="minorHAnsi"/>
                <w:iCs/>
                <w:sz w:val="14"/>
                <w:szCs w:val="14"/>
              </w:rPr>
              <w:t>uvedie pomer interných a externých administratívnych kapacít, časový rozsah vykonávania činností (alebo žiadateľ odkáže na inú prílohu, z ktorej je zrejmé, aký bude časový rozsah vykonávania aktivít ).</w:t>
            </w:r>
            <w:r>
              <w:rPr>
                <w:rFonts w:asciiTheme="minorHAnsi" w:hAnsiTheme="minorHAnsi" w:cstheme="minorHAnsi"/>
                <w:sz w:val="22"/>
              </w:rPr>
              <w:t xml:space="preserve"> </w:t>
            </w:r>
          </w:p>
          <w:p w14:paraId="4270DBE5" w14:textId="68A35719" w:rsidR="00D676FC" w:rsidRPr="00FC2433" w:rsidRDefault="00D676FC" w:rsidP="004F31E9">
            <w:pPr>
              <w:spacing w:after="60"/>
              <w:ind w:left="318" w:hanging="318"/>
              <w:rPr>
                <w:rFonts w:ascii="Roboto" w:hAnsi="Roboto"/>
                <w:b/>
                <w:sz w:val="14"/>
                <w:szCs w:val="14"/>
              </w:rPr>
            </w:pPr>
          </w:p>
        </w:tc>
      </w:tr>
    </w:tbl>
    <w:p w14:paraId="5B4B28AF" w14:textId="77777777" w:rsidR="00D676FC" w:rsidRPr="00FC2433" w:rsidRDefault="00D676FC" w:rsidP="00BE6FDA">
      <w:pPr>
        <w:pStyle w:val="Odsekzoznamu"/>
        <w:numPr>
          <w:ilvl w:val="0"/>
          <w:numId w:val="7"/>
        </w:numPr>
        <w:ind w:left="851" w:hanging="1134"/>
        <w:rPr>
          <w:rFonts w:ascii="Roboto" w:hAnsi="Roboto" w:cs="Roboto"/>
          <w:b/>
          <w:bCs/>
          <w:color w:val="0064A3"/>
          <w:sz w:val="42"/>
          <w:szCs w:val="42"/>
        </w:rPr>
      </w:pPr>
      <w:r w:rsidRPr="00FC2433">
        <w:rPr>
          <w:rFonts w:ascii="Roboto" w:hAnsi="Roboto" w:cs="Roboto"/>
          <w:b/>
          <w:bCs/>
          <w:color w:val="0064A3"/>
          <w:sz w:val="42"/>
          <w:szCs w:val="42"/>
        </w:rPr>
        <w:t>Popis cieľovej skupiny</w:t>
      </w:r>
    </w:p>
    <w:p w14:paraId="6D649C9C" w14:textId="77777777" w:rsidR="00365722" w:rsidRDefault="00365722" w:rsidP="00365722">
      <w:pPr>
        <w:rPr>
          <w:rFonts w:ascii="Roboto" w:hAnsi="Roboto"/>
          <w:sz w:val="14"/>
          <w:szCs w:val="14"/>
        </w:rPr>
      </w:pPr>
      <w:r w:rsidRPr="00FC2433">
        <w:rPr>
          <w:rFonts w:ascii="Roboto" w:hAnsi="Roboto"/>
          <w:sz w:val="14"/>
          <w:szCs w:val="14"/>
        </w:rPr>
        <w:t>V rámci tejto výzvy sa tabuľka nevypĺňa.</w:t>
      </w:r>
    </w:p>
    <w:p w14:paraId="5F0C3501" w14:textId="71C03EAD" w:rsidR="00FD0B47" w:rsidRPr="00546503" w:rsidRDefault="00FD0B47" w:rsidP="00FD0B47">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 xml:space="preserve">(81) </w:t>
      </w:r>
      <w:r w:rsidRPr="000C5F96">
        <w:rPr>
          <w:rFonts w:ascii="Roboto" w:hAnsi="Roboto" w:cs="Roboto"/>
          <w:b/>
          <w:bCs/>
          <w:color w:val="000000"/>
          <w:sz w:val="14"/>
          <w:szCs w:val="14"/>
        </w:rPr>
        <w:t>Cieľová skupina</w:t>
      </w:r>
      <w:r w:rsidRPr="00546503">
        <w:rPr>
          <w:rFonts w:ascii="Roboto" w:hAnsi="Roboto" w:cs="Roboto"/>
          <w:bCs/>
          <w:color w:val="000000"/>
          <w:sz w:val="14"/>
          <w:szCs w:val="14"/>
        </w:rPr>
        <w:t xml:space="preserve"> – ( relevantné v prípade projektov spolufinancovaných z prostriedkov ESF )</w:t>
      </w:r>
    </w:p>
    <w:p w14:paraId="04938622" w14:textId="77777777" w:rsidR="008B7E02" w:rsidRPr="00365722" w:rsidRDefault="008B7E02" w:rsidP="00365722">
      <w:pPr>
        <w:rPr>
          <w:rFonts w:ascii="Roboto" w:hAnsi="Roboto"/>
          <w:sz w:val="14"/>
          <w:szCs w:val="14"/>
        </w:rPr>
      </w:pPr>
    </w:p>
    <w:p w14:paraId="04857DE8"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Harmonogram realizácie aktivít</w:t>
      </w: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828"/>
        <w:gridCol w:w="5244"/>
      </w:tblGrid>
      <w:tr w:rsidR="009E6CDF" w:rsidRPr="004E74C3" w14:paraId="743B8F8B" w14:textId="77777777" w:rsidTr="009E6CDF">
        <w:trPr>
          <w:jc w:val="center"/>
        </w:trPr>
        <w:tc>
          <w:tcPr>
            <w:tcW w:w="3828" w:type="dxa"/>
          </w:tcPr>
          <w:p w14:paraId="103BCEB4" w14:textId="77777777" w:rsidR="009E6CDF" w:rsidRDefault="009E6CDF" w:rsidP="009E6CDF">
            <w:pPr>
              <w:rPr>
                <w:rFonts w:ascii="Roboto" w:hAnsi="Roboto"/>
                <w:b/>
                <w:sz w:val="14"/>
                <w:szCs w:val="14"/>
              </w:rPr>
            </w:pPr>
            <w:r>
              <w:rPr>
                <w:rFonts w:ascii="Roboto" w:hAnsi="Roboto"/>
                <w:b/>
                <w:sz w:val="14"/>
                <w:szCs w:val="14"/>
              </w:rPr>
              <w:t xml:space="preserve">Celková dĺžka realizácie aktivít projektu </w:t>
            </w:r>
            <w:r w:rsidRPr="009E6CDF">
              <w:rPr>
                <w:rFonts w:ascii="Roboto" w:hAnsi="Roboto"/>
                <w:sz w:val="14"/>
                <w:szCs w:val="14"/>
              </w:rPr>
              <w:t>(v mesiacoch)</w:t>
            </w:r>
          </w:p>
        </w:tc>
        <w:tc>
          <w:tcPr>
            <w:tcW w:w="5244" w:type="dxa"/>
          </w:tcPr>
          <w:p w14:paraId="61758350" w14:textId="77777777" w:rsidR="009E6CDF" w:rsidRPr="004E74C3" w:rsidRDefault="009E6CDF" w:rsidP="009E6CDF">
            <w:pPr>
              <w:rPr>
                <w:rFonts w:ascii="Roboto" w:hAnsi="Roboto"/>
                <w:sz w:val="14"/>
                <w:szCs w:val="14"/>
              </w:rPr>
            </w:pPr>
            <w:r>
              <w:rPr>
                <w:rFonts w:ascii="Roboto" w:hAnsi="Roboto"/>
                <w:sz w:val="14"/>
                <w:szCs w:val="14"/>
              </w:rPr>
              <w:t xml:space="preserve">(82) </w:t>
            </w:r>
            <w:r w:rsidRPr="009E6CDF">
              <w:rPr>
                <w:rFonts w:ascii="Roboto" w:hAnsi="Roboto"/>
                <w:sz w:val="14"/>
                <w:szCs w:val="14"/>
              </w:rPr>
              <w:t>Generuje automaticky ITMS2014+</w:t>
            </w:r>
          </w:p>
        </w:tc>
      </w:tr>
    </w:tbl>
    <w:p w14:paraId="2BFEAE86" w14:textId="77777777" w:rsidR="009E6CDF" w:rsidRPr="009E6CDF" w:rsidRDefault="009E6CDF" w:rsidP="004F31E9">
      <w:pPr>
        <w:rPr>
          <w:rFonts w:ascii="Roboto" w:hAnsi="Roboto"/>
          <w:sz w:val="14"/>
          <w:szCs w:val="14"/>
        </w:rPr>
      </w:pPr>
    </w:p>
    <w:p w14:paraId="647A1B3A"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realizované v oprávnenom území OP</w:t>
      </w:r>
    </w:p>
    <w:p w14:paraId="3B736406" w14:textId="77777777" w:rsidR="009E6CDF" w:rsidRDefault="009E6CDF" w:rsidP="009E6CDF">
      <w:pPr>
        <w:rPr>
          <w:rFonts w:ascii="Roboto" w:hAnsi="Roboto"/>
          <w:sz w:val="14"/>
          <w:szCs w:val="14"/>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9E6CDF" w:rsidRPr="004E74C3" w14:paraId="107B75F4" w14:textId="77777777" w:rsidTr="00835571">
        <w:trPr>
          <w:jc w:val="center"/>
        </w:trPr>
        <w:tc>
          <w:tcPr>
            <w:tcW w:w="2268" w:type="dxa"/>
            <w:tcBorders>
              <w:top w:val="single" w:sz="4" w:space="0" w:color="auto"/>
              <w:right w:val="nil"/>
            </w:tcBorders>
            <w:shd w:val="clear" w:color="auto" w:fill="D9D9D9" w:themeFill="background1" w:themeFillShade="D9"/>
          </w:tcPr>
          <w:p w14:paraId="54D11FDB" w14:textId="77777777" w:rsidR="009E6CDF" w:rsidRPr="006039A5" w:rsidRDefault="009E6CDF" w:rsidP="009E6CDF">
            <w:pPr>
              <w:rPr>
                <w:rFonts w:ascii="Roboto" w:hAnsi="Roboto"/>
                <w:b/>
                <w:sz w:val="14"/>
                <w:szCs w:val="14"/>
              </w:rPr>
            </w:pPr>
            <w:r>
              <w:rPr>
                <w:rFonts w:ascii="Roboto" w:hAnsi="Roboto"/>
                <w:b/>
                <w:sz w:val="14"/>
                <w:szCs w:val="14"/>
              </w:rPr>
              <w:lastRenderedPageBreak/>
              <w:t>Subjekt:</w:t>
            </w:r>
          </w:p>
        </w:tc>
        <w:tc>
          <w:tcPr>
            <w:tcW w:w="2410" w:type="dxa"/>
            <w:tcBorders>
              <w:top w:val="single" w:sz="4" w:space="0" w:color="auto"/>
              <w:left w:val="nil"/>
              <w:right w:val="single" w:sz="4" w:space="0" w:color="BFBFBF" w:themeColor="background1" w:themeShade="BF"/>
            </w:tcBorders>
            <w:shd w:val="clear" w:color="auto" w:fill="D9D9D9" w:themeFill="background1" w:themeFillShade="D9"/>
          </w:tcPr>
          <w:p w14:paraId="75C0010D" w14:textId="77777777" w:rsidR="00A866BB" w:rsidRPr="009E6CDF" w:rsidRDefault="009E6CDF" w:rsidP="00A866BB">
            <w:pPr>
              <w:rPr>
                <w:rFonts w:ascii="Roboto" w:hAnsi="Roboto"/>
                <w:sz w:val="14"/>
                <w:szCs w:val="14"/>
              </w:rPr>
            </w:pPr>
            <w:r w:rsidRPr="009E6CDF">
              <w:rPr>
                <w:rFonts w:ascii="Roboto" w:hAnsi="Roboto"/>
                <w:sz w:val="14"/>
                <w:szCs w:val="14"/>
              </w:rPr>
              <w:t>(83)</w:t>
            </w:r>
            <w:r w:rsidR="00A866BB">
              <w:rPr>
                <w:rFonts w:ascii="Roboto" w:hAnsi="Roboto"/>
                <w:sz w:val="14"/>
                <w:szCs w:val="14"/>
              </w:rPr>
              <w:t xml:space="preserve"> Žiadateľ, resp. partner (ak relevantné). Tabuľka sa opakuje za počet relevantných subjektov</w:t>
            </w:r>
          </w:p>
        </w:tc>
        <w:tc>
          <w:tcPr>
            <w:tcW w:w="2410" w:type="dxa"/>
            <w:tcBorders>
              <w:top w:val="single" w:sz="4" w:space="0" w:color="auto"/>
              <w:left w:val="single" w:sz="4" w:space="0" w:color="BFBFBF" w:themeColor="background1" w:themeShade="BF"/>
              <w:right w:val="nil"/>
            </w:tcBorders>
            <w:shd w:val="clear" w:color="auto" w:fill="D9D9D9" w:themeFill="background1" w:themeFillShade="D9"/>
          </w:tcPr>
          <w:p w14:paraId="61F55086" w14:textId="77777777" w:rsidR="009E6CDF" w:rsidRPr="006039A5" w:rsidRDefault="009E6CDF" w:rsidP="009E6CDF">
            <w:pPr>
              <w:rPr>
                <w:rFonts w:ascii="Roboto" w:hAnsi="Roboto"/>
                <w:b/>
                <w:sz w:val="14"/>
                <w:szCs w:val="14"/>
              </w:rPr>
            </w:pPr>
            <w:r>
              <w:rPr>
                <w:rFonts w:ascii="Roboto" w:hAnsi="Roboto"/>
                <w:b/>
                <w:sz w:val="14"/>
                <w:szCs w:val="14"/>
              </w:rPr>
              <w:t>Identifikátor (typ):</w:t>
            </w:r>
          </w:p>
        </w:tc>
        <w:tc>
          <w:tcPr>
            <w:tcW w:w="2410" w:type="dxa"/>
            <w:tcBorders>
              <w:top w:val="single" w:sz="4" w:space="0" w:color="auto"/>
              <w:left w:val="nil"/>
              <w:right w:val="nil"/>
            </w:tcBorders>
            <w:shd w:val="clear" w:color="auto" w:fill="D9D9D9" w:themeFill="background1" w:themeFillShade="D9"/>
          </w:tcPr>
          <w:p w14:paraId="1B1F07D0"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84</w:t>
            </w:r>
            <w:r w:rsidRPr="009E6CDF">
              <w:rPr>
                <w:rFonts w:ascii="Roboto" w:hAnsi="Roboto"/>
                <w:sz w:val="14"/>
                <w:szCs w:val="14"/>
              </w:rPr>
              <w:t>)</w:t>
            </w:r>
            <w:r w:rsidR="00A866BB">
              <w:rPr>
                <w:rFonts w:ascii="Roboto" w:hAnsi="Roboto"/>
                <w:sz w:val="14"/>
                <w:szCs w:val="14"/>
              </w:rPr>
              <w:t xml:space="preserve"> </w:t>
            </w:r>
            <w:r w:rsidR="00A866BB" w:rsidRPr="009E6CDF">
              <w:rPr>
                <w:rFonts w:ascii="Roboto" w:hAnsi="Roboto"/>
                <w:sz w:val="14"/>
                <w:szCs w:val="14"/>
              </w:rPr>
              <w:t>Generuje automaticky ITMS2014+</w:t>
            </w:r>
          </w:p>
        </w:tc>
      </w:tr>
      <w:tr w:rsidR="009E6CDF" w:rsidRPr="004E74C3" w14:paraId="3135F558" w14:textId="77777777" w:rsidTr="009E6CDF">
        <w:trPr>
          <w:trHeight w:val="456"/>
          <w:jc w:val="center"/>
        </w:trPr>
        <w:tc>
          <w:tcPr>
            <w:tcW w:w="9498" w:type="dxa"/>
            <w:gridSpan w:val="4"/>
            <w:tcBorders>
              <w:right w:val="nil"/>
            </w:tcBorders>
            <w:vAlign w:val="center"/>
          </w:tcPr>
          <w:p w14:paraId="6B68DEBD"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Hlavné aktivity projektu</w:t>
            </w:r>
          </w:p>
        </w:tc>
      </w:tr>
      <w:tr w:rsidR="009E6CDF" w:rsidRPr="004E74C3" w14:paraId="55CC0689" w14:textId="77777777" w:rsidTr="009E6CDF">
        <w:trPr>
          <w:jc w:val="center"/>
        </w:trPr>
        <w:tc>
          <w:tcPr>
            <w:tcW w:w="2268" w:type="dxa"/>
            <w:tcBorders>
              <w:bottom w:val="single" w:sz="4" w:space="0" w:color="BFBFBF" w:themeColor="background1" w:themeShade="BF"/>
              <w:right w:val="nil"/>
            </w:tcBorders>
          </w:tcPr>
          <w:p w14:paraId="7E11EE08" w14:textId="77777777" w:rsidR="009E6CDF" w:rsidRPr="006039A5" w:rsidRDefault="009E6CDF" w:rsidP="009E6CDF">
            <w:pPr>
              <w:rPr>
                <w:rFonts w:ascii="Roboto" w:hAnsi="Roboto"/>
                <w:b/>
                <w:sz w:val="14"/>
                <w:szCs w:val="14"/>
              </w:rPr>
            </w:pPr>
            <w:r>
              <w:rPr>
                <w:rFonts w:ascii="Roboto" w:hAnsi="Roboto"/>
                <w:b/>
                <w:sz w:val="14"/>
                <w:szCs w:val="14"/>
              </w:rPr>
              <w:t>Typ aktivity:</w:t>
            </w:r>
          </w:p>
        </w:tc>
        <w:tc>
          <w:tcPr>
            <w:tcW w:w="7230" w:type="dxa"/>
            <w:gridSpan w:val="3"/>
            <w:tcBorders>
              <w:left w:val="nil"/>
              <w:bottom w:val="single" w:sz="4" w:space="0" w:color="BFBFBF" w:themeColor="background1" w:themeShade="BF"/>
              <w:right w:val="nil"/>
            </w:tcBorders>
          </w:tcPr>
          <w:p w14:paraId="6D443C9A" w14:textId="1D1F19A9" w:rsidR="004B7118" w:rsidRPr="00FC2433" w:rsidRDefault="009E6CDF" w:rsidP="00695E76">
            <w:pPr>
              <w:rPr>
                <w:rFonts w:ascii="Roboto" w:hAnsi="Roboto"/>
                <w:sz w:val="14"/>
                <w:szCs w:val="14"/>
              </w:rPr>
            </w:pPr>
            <w:r w:rsidRPr="009E6CDF">
              <w:rPr>
                <w:rFonts w:ascii="Roboto" w:hAnsi="Roboto"/>
                <w:sz w:val="14"/>
                <w:szCs w:val="14"/>
              </w:rPr>
              <w:t>(8</w:t>
            </w:r>
            <w:r>
              <w:rPr>
                <w:rFonts w:ascii="Roboto" w:hAnsi="Roboto"/>
                <w:sz w:val="14"/>
                <w:szCs w:val="14"/>
              </w:rPr>
              <w:t>5</w:t>
            </w:r>
            <w:r w:rsidRPr="009E6CDF">
              <w:rPr>
                <w:rFonts w:ascii="Roboto" w:hAnsi="Roboto"/>
                <w:sz w:val="14"/>
                <w:szCs w:val="14"/>
              </w:rPr>
              <w:t>)</w:t>
            </w:r>
            <w:r w:rsidR="00A866BB">
              <w:rPr>
                <w:rFonts w:ascii="Roboto" w:hAnsi="Roboto"/>
                <w:sz w:val="14"/>
                <w:szCs w:val="14"/>
              </w:rPr>
              <w:t xml:space="preserve"> </w:t>
            </w:r>
            <w:r w:rsidR="00695E76" w:rsidRPr="00FC2433">
              <w:rPr>
                <w:rFonts w:ascii="Roboto" w:hAnsi="Roboto"/>
                <w:sz w:val="14"/>
                <w:szCs w:val="14"/>
              </w:rPr>
              <w:t>Generuje automaticky ITMS2014+ v súlade s podmienkami oprávnenosti aktivít vo výzve (</w:t>
            </w:r>
            <w:r w:rsidR="00A866BB" w:rsidRPr="00FC2433">
              <w:rPr>
                <w:rFonts w:ascii="Roboto" w:hAnsi="Roboto"/>
                <w:sz w:val="14"/>
                <w:szCs w:val="14"/>
              </w:rPr>
              <w:t>výber z</w:t>
            </w:r>
            <w:r w:rsidR="00695E76" w:rsidRPr="00FC2433">
              <w:rPr>
                <w:rFonts w:ascii="Roboto" w:hAnsi="Roboto"/>
                <w:sz w:val="14"/>
                <w:szCs w:val="14"/>
              </w:rPr>
              <w:t> </w:t>
            </w:r>
            <w:r w:rsidR="00A866BB" w:rsidRPr="00FC2433">
              <w:rPr>
                <w:rFonts w:ascii="Roboto" w:hAnsi="Roboto"/>
                <w:sz w:val="14"/>
                <w:szCs w:val="14"/>
              </w:rPr>
              <w:t>číselníka</w:t>
            </w:r>
            <w:r w:rsidR="00695E76" w:rsidRPr="00FC2433">
              <w:rPr>
                <w:rFonts w:ascii="Roboto" w:hAnsi="Roboto"/>
                <w:sz w:val="14"/>
                <w:szCs w:val="14"/>
              </w:rPr>
              <w:t>).</w:t>
            </w:r>
          </w:p>
          <w:p w14:paraId="46EA4E05" w14:textId="77777777" w:rsidR="004B7118" w:rsidRPr="00FC2433" w:rsidRDefault="004B7118" w:rsidP="004B7118">
            <w:pPr>
              <w:rPr>
                <w:rFonts w:ascii="Roboto" w:hAnsi="Roboto"/>
                <w:sz w:val="14"/>
                <w:szCs w:val="14"/>
              </w:rPr>
            </w:pPr>
            <w:r w:rsidRPr="00FC2433">
              <w:rPr>
                <w:rFonts w:ascii="Roboto" w:hAnsi="Roboto"/>
                <w:sz w:val="14"/>
                <w:szCs w:val="14"/>
              </w:rPr>
              <w:t xml:space="preserve">V súlade s podmienkami oprávnenosti aktivít vo výzve (výber z číselníka). </w:t>
            </w:r>
          </w:p>
          <w:p w14:paraId="25BFE3F8" w14:textId="1EBE6A89" w:rsidR="004B7118" w:rsidRPr="00FC2433" w:rsidRDefault="00DA092C" w:rsidP="004B7118">
            <w:pPr>
              <w:rPr>
                <w:rFonts w:ascii="Roboto" w:hAnsi="Roboto"/>
                <w:sz w:val="14"/>
                <w:szCs w:val="14"/>
              </w:rPr>
            </w:pPr>
            <w:r>
              <w:rPr>
                <w:rFonts w:ascii="Roboto" w:hAnsi="Roboto"/>
                <w:sz w:val="14"/>
                <w:szCs w:val="14"/>
              </w:rPr>
              <w:t>Oprávneným</w:t>
            </w:r>
            <w:r w:rsidR="00FD0B47">
              <w:rPr>
                <w:rFonts w:ascii="Roboto" w:hAnsi="Roboto"/>
                <w:sz w:val="14"/>
                <w:szCs w:val="14"/>
              </w:rPr>
              <w:t>i</w:t>
            </w:r>
            <w:r>
              <w:rPr>
                <w:rFonts w:ascii="Roboto" w:hAnsi="Roboto"/>
                <w:sz w:val="14"/>
                <w:szCs w:val="14"/>
              </w:rPr>
              <w:t xml:space="preserve"> typ</w:t>
            </w:r>
            <w:r w:rsidR="00FD0B47">
              <w:rPr>
                <w:rFonts w:ascii="Roboto" w:hAnsi="Roboto"/>
                <w:sz w:val="14"/>
                <w:szCs w:val="14"/>
              </w:rPr>
              <w:t>mi</w:t>
            </w:r>
            <w:r>
              <w:rPr>
                <w:rFonts w:ascii="Roboto" w:hAnsi="Roboto"/>
                <w:sz w:val="14"/>
                <w:szCs w:val="14"/>
              </w:rPr>
              <w:t xml:space="preserve"> aktiv</w:t>
            </w:r>
            <w:r w:rsidR="00FD0B47">
              <w:rPr>
                <w:rFonts w:ascii="Roboto" w:hAnsi="Roboto"/>
                <w:sz w:val="14"/>
                <w:szCs w:val="14"/>
              </w:rPr>
              <w:t>ít</w:t>
            </w:r>
            <w:r>
              <w:rPr>
                <w:rFonts w:ascii="Roboto" w:hAnsi="Roboto"/>
                <w:sz w:val="14"/>
                <w:szCs w:val="14"/>
              </w:rPr>
              <w:t xml:space="preserve"> je</w:t>
            </w:r>
            <w:r w:rsidR="004B7118" w:rsidRPr="00FC2433">
              <w:rPr>
                <w:rFonts w:ascii="Roboto" w:hAnsi="Roboto"/>
                <w:sz w:val="14"/>
                <w:szCs w:val="14"/>
              </w:rPr>
              <w:t>:</w:t>
            </w:r>
          </w:p>
          <w:p w14:paraId="24A0EFB1" w14:textId="0FE0CE65" w:rsidR="00DA092C" w:rsidRPr="007D34BA" w:rsidRDefault="00DA092C" w:rsidP="00DA092C">
            <w:pPr>
              <w:widowControl w:val="0"/>
              <w:autoSpaceDE w:val="0"/>
              <w:autoSpaceDN w:val="0"/>
              <w:adjustRightInd w:val="0"/>
              <w:spacing w:after="0" w:line="240" w:lineRule="auto"/>
              <w:rPr>
                <w:rFonts w:ascii="Roboto" w:hAnsi="Roboto"/>
                <w:sz w:val="10"/>
                <w:szCs w:val="10"/>
              </w:rPr>
            </w:pPr>
            <w:r w:rsidRPr="0077073C">
              <w:rPr>
                <w:rFonts w:ascii="Roboto" w:hAnsi="Roboto" w:cstheme="minorHAnsi"/>
                <w:sz w:val="14"/>
                <w:szCs w:val="14"/>
              </w:rPr>
              <w:t>V rámci špecifického cieľa 6.1.</w:t>
            </w:r>
            <w:r w:rsidR="00E64A72">
              <w:rPr>
                <w:rFonts w:ascii="Roboto" w:hAnsi="Roboto" w:cstheme="minorHAnsi"/>
                <w:sz w:val="14"/>
                <w:szCs w:val="14"/>
              </w:rPr>
              <w:t>3</w:t>
            </w:r>
            <w:r w:rsidRPr="00F90EBF">
              <w:rPr>
                <w:rFonts w:ascii="Roboto" w:hAnsi="Roboto" w:cstheme="minorHAnsi"/>
                <w:sz w:val="14"/>
                <w:szCs w:val="14"/>
              </w:rPr>
              <w:t xml:space="preserve"> „</w:t>
            </w:r>
            <w:r w:rsidR="00E64A72" w:rsidRPr="00E64A72">
              <w:rPr>
                <w:rFonts w:ascii="Roboto" w:hAnsi="Roboto" w:cs="Arial"/>
                <w:b/>
                <w:bCs/>
                <w:sz w:val="14"/>
                <w:szCs w:val="14"/>
              </w:rPr>
              <w:t>Zlepšiť prístup ľudí z MRK k sociálnej infraštruktúre</w:t>
            </w:r>
            <w:r w:rsidR="00FD0B47">
              <w:rPr>
                <w:rFonts w:ascii="Roboto" w:hAnsi="Roboto" w:cs="Roboto"/>
                <w:b/>
                <w:color w:val="000000"/>
                <w:sz w:val="14"/>
                <w:szCs w:val="14"/>
              </w:rPr>
              <w:t>“</w:t>
            </w:r>
            <w:r w:rsidRPr="00F90EBF">
              <w:rPr>
                <w:rFonts w:ascii="Roboto" w:hAnsi="Roboto" w:cs="Roboto"/>
                <w:b/>
                <w:color w:val="000000"/>
                <w:sz w:val="14"/>
                <w:szCs w:val="14"/>
              </w:rPr>
              <w:t>:</w:t>
            </w:r>
            <w:r>
              <w:rPr>
                <w:rFonts w:ascii="Roboto" w:hAnsi="Roboto" w:cs="Roboto"/>
                <w:b/>
                <w:color w:val="000000"/>
                <w:sz w:val="14"/>
                <w:szCs w:val="14"/>
              </w:rPr>
              <w:t xml:space="preserve"> </w:t>
            </w:r>
          </w:p>
          <w:p w14:paraId="52ED98BA" w14:textId="52261F49" w:rsidR="00FD0B47" w:rsidRDefault="00FD0B47" w:rsidP="00FD0B47">
            <w:pPr>
              <w:spacing w:before="120" w:after="120"/>
              <w:rPr>
                <w:rFonts w:ascii="Roboto" w:hAnsi="Roboto" w:cstheme="minorHAnsi"/>
                <w:b/>
                <w:sz w:val="14"/>
                <w:szCs w:val="14"/>
              </w:rPr>
            </w:pPr>
            <w:r w:rsidRPr="00FD0B47">
              <w:rPr>
                <w:rFonts w:ascii="Roboto" w:hAnsi="Roboto" w:cstheme="minorHAnsi"/>
                <w:b/>
                <w:sz w:val="14"/>
                <w:szCs w:val="14"/>
              </w:rPr>
              <w:t xml:space="preserve">typ aktivity: </w:t>
            </w:r>
            <w:r w:rsidR="00E64A72" w:rsidRPr="00E64A72">
              <w:rPr>
                <w:rFonts w:ascii="Roboto" w:hAnsi="Roboto" w:cstheme="minorHAnsi"/>
                <w:b/>
                <w:sz w:val="14"/>
                <w:szCs w:val="14"/>
              </w:rPr>
              <w:t xml:space="preserve">Podpora modernizácie a rekonštrukcie </w:t>
            </w:r>
            <w:r w:rsidR="005B1CFD" w:rsidRPr="005B1CFD">
              <w:rPr>
                <w:rFonts w:ascii="Roboto" w:hAnsi="Roboto" w:cstheme="minorHAnsi"/>
                <w:b/>
                <w:sz w:val="14"/>
                <w:szCs w:val="14"/>
              </w:rPr>
              <w:t>(vrátane nadstavby/prístavby)</w:t>
            </w:r>
            <w:r w:rsidR="005B1CFD">
              <w:rPr>
                <w:rFonts w:ascii="Roboto" w:hAnsi="Roboto" w:cstheme="minorHAnsi"/>
                <w:b/>
                <w:sz w:val="14"/>
                <w:szCs w:val="14"/>
              </w:rPr>
              <w:t xml:space="preserve"> </w:t>
            </w:r>
            <w:r w:rsidR="00E64A72" w:rsidRPr="00E64A72">
              <w:rPr>
                <w:rFonts w:ascii="Roboto" w:hAnsi="Roboto" w:cstheme="minorHAnsi"/>
                <w:b/>
                <w:sz w:val="14"/>
                <w:szCs w:val="14"/>
              </w:rPr>
              <w:t>komunitných centier</w:t>
            </w:r>
          </w:p>
          <w:p w14:paraId="323E48B4" w14:textId="291D6D9A" w:rsidR="00E64A72" w:rsidRDefault="00E64A72" w:rsidP="00E64A72">
            <w:pPr>
              <w:spacing w:before="120" w:after="120"/>
              <w:rPr>
                <w:rFonts w:ascii="Roboto" w:hAnsi="Roboto" w:cstheme="minorHAnsi"/>
                <w:b/>
                <w:sz w:val="14"/>
                <w:szCs w:val="14"/>
              </w:rPr>
            </w:pPr>
            <w:r w:rsidRPr="00FD0B47">
              <w:rPr>
                <w:rFonts w:ascii="Roboto" w:hAnsi="Roboto" w:cstheme="minorHAnsi"/>
                <w:b/>
                <w:sz w:val="14"/>
                <w:szCs w:val="14"/>
              </w:rPr>
              <w:t xml:space="preserve">typ aktivity: </w:t>
            </w:r>
            <w:r w:rsidRPr="00E64A72">
              <w:rPr>
                <w:rFonts w:ascii="Roboto" w:hAnsi="Roboto" w:cstheme="minorHAnsi"/>
                <w:b/>
                <w:sz w:val="14"/>
                <w:szCs w:val="14"/>
              </w:rPr>
              <w:t>Podpora prestavby existujúcich objektov pre účely zriadenia a fungovania komunitných centier</w:t>
            </w:r>
          </w:p>
          <w:p w14:paraId="10E5AA89" w14:textId="1EF8CDD0" w:rsidR="009E6CDF" w:rsidRPr="00E64A72" w:rsidRDefault="00C449B7" w:rsidP="00E64A72">
            <w:pPr>
              <w:spacing w:before="120" w:after="120"/>
              <w:rPr>
                <w:rFonts w:ascii="Roboto" w:hAnsi="Roboto" w:cstheme="minorHAnsi"/>
                <w:b/>
                <w:sz w:val="14"/>
                <w:szCs w:val="14"/>
              </w:rPr>
            </w:pPr>
            <w:r>
              <w:rPr>
                <w:rFonts w:ascii="Roboto" w:hAnsi="Roboto" w:cstheme="minorHAnsi"/>
                <w:b/>
                <w:sz w:val="14"/>
                <w:szCs w:val="14"/>
              </w:rPr>
              <w:t>typ aktivity</w:t>
            </w:r>
            <w:r w:rsidR="00E64A72" w:rsidRPr="00FD0B47">
              <w:rPr>
                <w:rFonts w:ascii="Roboto" w:hAnsi="Roboto" w:cstheme="minorHAnsi"/>
                <w:b/>
                <w:sz w:val="14"/>
                <w:szCs w:val="14"/>
              </w:rPr>
              <w:t xml:space="preserve">: </w:t>
            </w:r>
            <w:r w:rsidR="00E64A72" w:rsidRPr="00E64A72">
              <w:rPr>
                <w:rFonts w:ascii="Roboto" w:hAnsi="Roboto" w:cstheme="minorHAnsi"/>
                <w:b/>
                <w:sz w:val="14"/>
                <w:szCs w:val="14"/>
              </w:rPr>
              <w:t>Podpora výstavby nových komunitných centier</w:t>
            </w:r>
          </w:p>
        </w:tc>
      </w:tr>
      <w:tr w:rsidR="009E6CDF" w:rsidRPr="004E74C3" w14:paraId="240AB9E4"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0F239B87"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641230C7"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28E63EFA"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75810051" w14:textId="77777777" w:rsidTr="000651C5">
        <w:trPr>
          <w:jc w:val="center"/>
        </w:trPr>
        <w:tc>
          <w:tcPr>
            <w:tcW w:w="2268" w:type="dxa"/>
            <w:tcBorders>
              <w:right w:val="nil"/>
            </w:tcBorders>
          </w:tcPr>
          <w:p w14:paraId="52E5C5D0" w14:textId="61820FA5" w:rsidR="009E6CDF" w:rsidRDefault="009E6CDF" w:rsidP="009E6CDF">
            <w:pPr>
              <w:rPr>
                <w:rFonts w:ascii="Roboto" w:hAnsi="Roboto"/>
                <w:b/>
                <w:sz w:val="14"/>
                <w:szCs w:val="14"/>
              </w:rPr>
            </w:pPr>
            <w:r>
              <w:rPr>
                <w:rFonts w:ascii="Roboto" w:hAnsi="Roboto"/>
                <w:b/>
                <w:sz w:val="14"/>
                <w:szCs w:val="14"/>
              </w:rPr>
              <w:t>Hlavné aktivity projektu:</w:t>
            </w:r>
          </w:p>
          <w:p w14:paraId="53E291E8" w14:textId="77777777" w:rsidR="008E6F05" w:rsidRDefault="008E6F05" w:rsidP="009E6CDF">
            <w:pPr>
              <w:rPr>
                <w:rFonts w:ascii="Roboto" w:hAnsi="Roboto"/>
                <w:b/>
                <w:sz w:val="14"/>
                <w:szCs w:val="14"/>
              </w:rPr>
            </w:pPr>
          </w:p>
          <w:p w14:paraId="4A8A14BA" w14:textId="1595611A" w:rsidR="008E6F05" w:rsidRPr="006039A5" w:rsidRDefault="008E6F05" w:rsidP="009E6CDF">
            <w:pPr>
              <w:rPr>
                <w:rFonts w:ascii="Roboto" w:hAnsi="Roboto"/>
                <w:b/>
                <w:sz w:val="14"/>
                <w:szCs w:val="14"/>
              </w:rPr>
            </w:pPr>
          </w:p>
        </w:tc>
        <w:tc>
          <w:tcPr>
            <w:tcW w:w="2410" w:type="dxa"/>
            <w:tcBorders>
              <w:left w:val="nil"/>
              <w:right w:val="nil"/>
            </w:tcBorders>
          </w:tcPr>
          <w:p w14:paraId="2E4A068D" w14:textId="77777777" w:rsidR="009B540F" w:rsidRPr="00FC2433" w:rsidRDefault="009E6CDF" w:rsidP="009E6CDF">
            <w:pPr>
              <w:rPr>
                <w:rFonts w:ascii="Roboto" w:hAnsi="Roboto"/>
                <w:sz w:val="14"/>
                <w:szCs w:val="14"/>
              </w:rPr>
            </w:pPr>
            <w:r w:rsidRPr="00FC2433">
              <w:rPr>
                <w:rFonts w:ascii="Roboto" w:hAnsi="Roboto"/>
                <w:sz w:val="14"/>
                <w:szCs w:val="14"/>
              </w:rPr>
              <w:t>(86)</w:t>
            </w:r>
            <w:r w:rsidR="009B540F" w:rsidRPr="00FC2433">
              <w:rPr>
                <w:rFonts w:ascii="Roboto" w:hAnsi="Roboto"/>
                <w:sz w:val="14"/>
                <w:szCs w:val="14"/>
              </w:rPr>
              <w:t xml:space="preserve"> Vypĺňa žiadateľ.</w:t>
            </w:r>
          </w:p>
          <w:p w14:paraId="7F8A72FD" w14:textId="3B050EED" w:rsidR="00770979" w:rsidRDefault="009B540F" w:rsidP="00FD0B47">
            <w:pPr>
              <w:spacing w:after="0"/>
              <w:rPr>
                <w:rFonts w:ascii="Roboto" w:hAnsi="Roboto"/>
                <w:sz w:val="14"/>
                <w:szCs w:val="14"/>
              </w:rPr>
            </w:pPr>
            <w:r w:rsidRPr="00FC2433">
              <w:rPr>
                <w:rFonts w:ascii="Roboto" w:hAnsi="Roboto"/>
                <w:sz w:val="14"/>
                <w:szCs w:val="14"/>
              </w:rPr>
              <w:t xml:space="preserve">Žiadateľ </w:t>
            </w:r>
            <w:r w:rsidR="0050659B" w:rsidRPr="00B041DE">
              <w:rPr>
                <w:rFonts w:ascii="Roboto" w:hAnsi="Roboto"/>
                <w:sz w:val="14"/>
                <w:szCs w:val="14"/>
              </w:rPr>
              <w:t xml:space="preserve">môže </w:t>
            </w:r>
            <w:r w:rsidRPr="00B041DE">
              <w:rPr>
                <w:rFonts w:ascii="Roboto" w:hAnsi="Roboto"/>
                <w:sz w:val="14"/>
                <w:szCs w:val="14"/>
              </w:rPr>
              <w:t>uv</w:t>
            </w:r>
            <w:r w:rsidR="0050659B" w:rsidRPr="00B041DE">
              <w:rPr>
                <w:rFonts w:ascii="Roboto" w:hAnsi="Roboto"/>
                <w:sz w:val="14"/>
                <w:szCs w:val="14"/>
              </w:rPr>
              <w:t>iesť</w:t>
            </w:r>
            <w:r w:rsidRPr="00FC2433">
              <w:rPr>
                <w:rFonts w:ascii="Roboto" w:hAnsi="Roboto"/>
                <w:sz w:val="14"/>
                <w:szCs w:val="14"/>
              </w:rPr>
              <w:t xml:space="preserve"> </w:t>
            </w:r>
            <w:r w:rsidR="00770979" w:rsidRPr="00FC2433">
              <w:rPr>
                <w:rFonts w:ascii="Roboto" w:hAnsi="Roboto"/>
                <w:sz w:val="14"/>
                <w:szCs w:val="14"/>
              </w:rPr>
              <w:t>v súlade s podmienkami výzvy nasledujúcu hlavnú aktivitu:</w:t>
            </w:r>
          </w:p>
          <w:p w14:paraId="7FE222BC" w14:textId="77777777" w:rsidR="00E64A72" w:rsidRDefault="00E64A72" w:rsidP="00FD0B47">
            <w:pPr>
              <w:spacing w:after="0"/>
              <w:rPr>
                <w:rFonts w:ascii="Roboto" w:hAnsi="Roboto"/>
                <w:sz w:val="14"/>
                <w:szCs w:val="14"/>
              </w:rPr>
            </w:pPr>
          </w:p>
          <w:p w14:paraId="202C77F1" w14:textId="2AF14739" w:rsidR="00FD0B47" w:rsidRPr="0050659B" w:rsidRDefault="0050659B" w:rsidP="00FD0B47">
            <w:pPr>
              <w:spacing w:after="0"/>
              <w:rPr>
                <w:rFonts w:ascii="Roboto" w:hAnsi="Roboto"/>
                <w:sz w:val="14"/>
                <w:szCs w:val="14"/>
                <w:u w:val="single"/>
              </w:rPr>
            </w:pPr>
            <w:r>
              <w:rPr>
                <w:rFonts w:ascii="Roboto" w:hAnsi="Roboto"/>
                <w:sz w:val="14"/>
                <w:szCs w:val="14"/>
                <w:u w:val="single"/>
              </w:rPr>
              <w:t>p</w:t>
            </w:r>
            <w:r w:rsidR="00E64A72">
              <w:rPr>
                <w:rFonts w:ascii="Roboto" w:hAnsi="Roboto"/>
                <w:sz w:val="14"/>
                <w:szCs w:val="14"/>
                <w:u w:val="single"/>
              </w:rPr>
              <w:t>re</w:t>
            </w:r>
            <w:r w:rsidR="00FD0B47" w:rsidRPr="0050659B">
              <w:rPr>
                <w:rFonts w:ascii="Roboto" w:hAnsi="Roboto"/>
                <w:sz w:val="14"/>
                <w:szCs w:val="14"/>
                <w:u w:val="single"/>
              </w:rPr>
              <w:t xml:space="preserve"> typ aktivity</w:t>
            </w:r>
            <w:r w:rsidR="00E64A72">
              <w:rPr>
                <w:rFonts w:ascii="Roboto" w:hAnsi="Roboto"/>
                <w:sz w:val="14"/>
                <w:szCs w:val="14"/>
                <w:u w:val="single"/>
              </w:rPr>
              <w:t xml:space="preserve"> </w:t>
            </w:r>
            <w:r w:rsidR="00C449B7" w:rsidRPr="00C449B7">
              <w:rPr>
                <w:rFonts w:ascii="Roboto" w:hAnsi="Roboto"/>
                <w:sz w:val="14"/>
                <w:szCs w:val="14"/>
                <w:u w:val="single"/>
              </w:rPr>
              <w:t xml:space="preserve">Podpora modernizácie a rekonštrukcie </w:t>
            </w:r>
            <w:r w:rsidR="005B1CFD" w:rsidRPr="005B1CFD">
              <w:rPr>
                <w:rFonts w:ascii="Roboto" w:hAnsi="Roboto"/>
                <w:sz w:val="14"/>
                <w:szCs w:val="14"/>
                <w:u w:val="single"/>
              </w:rPr>
              <w:t>(vrátane nadstavby/prístavby)</w:t>
            </w:r>
            <w:r w:rsidR="005B1CFD">
              <w:rPr>
                <w:rFonts w:ascii="Roboto" w:hAnsi="Roboto"/>
                <w:sz w:val="14"/>
                <w:szCs w:val="14"/>
                <w:u w:val="single"/>
              </w:rPr>
              <w:t xml:space="preserve"> </w:t>
            </w:r>
            <w:r w:rsidR="00C449B7" w:rsidRPr="00C449B7">
              <w:rPr>
                <w:rFonts w:ascii="Roboto" w:hAnsi="Roboto"/>
                <w:sz w:val="14"/>
                <w:szCs w:val="14"/>
                <w:u w:val="single"/>
              </w:rPr>
              <w:t>komunitných centier</w:t>
            </w:r>
            <w:r w:rsidR="00FD0B47" w:rsidRPr="0050659B">
              <w:rPr>
                <w:rFonts w:ascii="Roboto" w:hAnsi="Roboto"/>
                <w:sz w:val="14"/>
                <w:szCs w:val="14"/>
                <w:u w:val="single"/>
              </w:rPr>
              <w:t>:</w:t>
            </w:r>
          </w:p>
          <w:p w14:paraId="44294036" w14:textId="6D49E137" w:rsidR="009B540F" w:rsidRDefault="0050659B" w:rsidP="009B540F">
            <w:pPr>
              <w:rPr>
                <w:rFonts w:ascii="Roboto" w:hAnsi="Roboto" w:cstheme="minorHAnsi"/>
                <w:b/>
                <w:sz w:val="14"/>
                <w:szCs w:val="14"/>
              </w:rPr>
            </w:pPr>
            <w:r w:rsidRPr="00E64A72">
              <w:rPr>
                <w:rFonts w:ascii="Roboto" w:hAnsi="Roboto" w:cstheme="minorHAnsi"/>
                <w:b/>
                <w:sz w:val="14"/>
                <w:szCs w:val="14"/>
              </w:rPr>
              <w:t>„</w:t>
            </w:r>
            <w:r w:rsidR="00E64A72" w:rsidRPr="00E64A72">
              <w:rPr>
                <w:rFonts w:ascii="Roboto" w:hAnsi="Roboto" w:cstheme="minorHAnsi"/>
                <w:b/>
                <w:sz w:val="14"/>
                <w:szCs w:val="14"/>
              </w:rPr>
              <w:t>Modernizácia a rekonštrukcia KC</w:t>
            </w:r>
            <w:r w:rsidRPr="00E64A72">
              <w:rPr>
                <w:rFonts w:ascii="Roboto" w:hAnsi="Roboto" w:cstheme="minorHAnsi"/>
                <w:b/>
                <w:sz w:val="14"/>
                <w:szCs w:val="14"/>
              </w:rPr>
              <w:t>“</w:t>
            </w:r>
          </w:p>
          <w:p w14:paraId="5026A0FD" w14:textId="086160FD" w:rsidR="00E64A72" w:rsidRPr="0050659B" w:rsidRDefault="00E64A72" w:rsidP="00E64A72">
            <w:pPr>
              <w:spacing w:after="0"/>
              <w:rPr>
                <w:rFonts w:ascii="Roboto" w:hAnsi="Roboto"/>
                <w:sz w:val="14"/>
                <w:szCs w:val="14"/>
                <w:u w:val="single"/>
              </w:rPr>
            </w:pPr>
            <w:r>
              <w:rPr>
                <w:rFonts w:ascii="Roboto" w:hAnsi="Roboto"/>
                <w:sz w:val="14"/>
                <w:szCs w:val="14"/>
                <w:u w:val="single"/>
              </w:rPr>
              <w:t>pre</w:t>
            </w:r>
            <w:r w:rsidRPr="0050659B">
              <w:rPr>
                <w:rFonts w:ascii="Roboto" w:hAnsi="Roboto"/>
                <w:sz w:val="14"/>
                <w:szCs w:val="14"/>
                <w:u w:val="single"/>
              </w:rPr>
              <w:t xml:space="preserve"> typ aktivity</w:t>
            </w:r>
            <w:r w:rsidR="00C449B7">
              <w:rPr>
                <w:rFonts w:ascii="Roboto" w:hAnsi="Roboto"/>
                <w:sz w:val="14"/>
                <w:szCs w:val="14"/>
                <w:u w:val="single"/>
              </w:rPr>
              <w:t xml:space="preserve"> </w:t>
            </w:r>
            <w:r w:rsidR="00C449B7" w:rsidRPr="00C449B7">
              <w:rPr>
                <w:rFonts w:ascii="Roboto" w:hAnsi="Roboto"/>
                <w:sz w:val="14"/>
                <w:szCs w:val="14"/>
                <w:u w:val="single"/>
              </w:rPr>
              <w:t>Podpora prestavby existujúcich objektov pre účely zriadenia a fungovania komunitných centier</w:t>
            </w:r>
            <w:r w:rsidRPr="0050659B">
              <w:rPr>
                <w:rFonts w:ascii="Roboto" w:hAnsi="Roboto"/>
                <w:sz w:val="14"/>
                <w:szCs w:val="14"/>
                <w:u w:val="single"/>
              </w:rPr>
              <w:t>:</w:t>
            </w:r>
          </w:p>
          <w:p w14:paraId="74FAF20F" w14:textId="384D75B0" w:rsidR="00E64A72" w:rsidRPr="0050659B" w:rsidRDefault="00E64A72" w:rsidP="00E64A72">
            <w:pPr>
              <w:rPr>
                <w:rFonts w:ascii="Roboto" w:hAnsi="Roboto" w:cstheme="minorHAnsi"/>
                <w:b/>
                <w:sz w:val="14"/>
                <w:szCs w:val="14"/>
              </w:rPr>
            </w:pPr>
            <w:r w:rsidRPr="00E64A72">
              <w:rPr>
                <w:rFonts w:ascii="Roboto" w:hAnsi="Roboto" w:cstheme="minorHAnsi"/>
                <w:b/>
                <w:sz w:val="14"/>
                <w:szCs w:val="14"/>
              </w:rPr>
              <w:t>„Prestavba existujúcich objektov na KC“</w:t>
            </w:r>
          </w:p>
          <w:p w14:paraId="5A2515B8" w14:textId="0A89FBD5" w:rsidR="00E64A72" w:rsidRPr="0050659B" w:rsidRDefault="00E64A72" w:rsidP="00E64A72">
            <w:pPr>
              <w:spacing w:after="0"/>
              <w:rPr>
                <w:rFonts w:ascii="Roboto" w:hAnsi="Roboto"/>
                <w:sz w:val="14"/>
                <w:szCs w:val="14"/>
                <w:u w:val="single"/>
              </w:rPr>
            </w:pPr>
            <w:r>
              <w:rPr>
                <w:rFonts w:ascii="Roboto" w:hAnsi="Roboto"/>
                <w:sz w:val="14"/>
                <w:szCs w:val="14"/>
                <w:u w:val="single"/>
              </w:rPr>
              <w:t>pre</w:t>
            </w:r>
            <w:r w:rsidRPr="0050659B">
              <w:rPr>
                <w:rFonts w:ascii="Roboto" w:hAnsi="Roboto"/>
                <w:sz w:val="14"/>
                <w:szCs w:val="14"/>
                <w:u w:val="single"/>
              </w:rPr>
              <w:t xml:space="preserve"> typ aktivity</w:t>
            </w:r>
            <w:r>
              <w:rPr>
                <w:rFonts w:ascii="Roboto" w:hAnsi="Roboto"/>
                <w:sz w:val="14"/>
                <w:szCs w:val="14"/>
                <w:u w:val="single"/>
              </w:rPr>
              <w:t xml:space="preserve"> </w:t>
            </w:r>
            <w:r w:rsidR="00C449B7" w:rsidRPr="00C449B7">
              <w:rPr>
                <w:rFonts w:ascii="Roboto" w:hAnsi="Roboto"/>
                <w:sz w:val="14"/>
                <w:szCs w:val="14"/>
                <w:u w:val="single"/>
              </w:rPr>
              <w:t>Podpora výstavby nových komunitných centier</w:t>
            </w:r>
            <w:r w:rsidRPr="0050659B">
              <w:rPr>
                <w:rFonts w:ascii="Roboto" w:hAnsi="Roboto"/>
                <w:sz w:val="14"/>
                <w:szCs w:val="14"/>
                <w:u w:val="single"/>
              </w:rPr>
              <w:t>:</w:t>
            </w:r>
          </w:p>
          <w:p w14:paraId="26EF7E20" w14:textId="2A164B70" w:rsidR="0050659B" w:rsidRPr="00E64A72" w:rsidRDefault="00E64A72" w:rsidP="0016764A">
            <w:pPr>
              <w:rPr>
                <w:rFonts w:ascii="Roboto" w:hAnsi="Roboto" w:cstheme="minorHAnsi"/>
                <w:b/>
                <w:sz w:val="14"/>
                <w:szCs w:val="14"/>
              </w:rPr>
            </w:pPr>
            <w:r w:rsidRPr="00E64A72">
              <w:rPr>
                <w:rFonts w:ascii="Roboto" w:hAnsi="Roboto" w:cstheme="minorHAnsi"/>
                <w:b/>
                <w:sz w:val="14"/>
                <w:szCs w:val="14"/>
              </w:rPr>
              <w:t>„Výstavba KC“</w:t>
            </w:r>
          </w:p>
        </w:tc>
        <w:tc>
          <w:tcPr>
            <w:tcW w:w="2410" w:type="dxa"/>
            <w:tcBorders>
              <w:left w:val="nil"/>
              <w:bottom w:val="single" w:sz="4" w:space="0" w:color="auto"/>
              <w:right w:val="nil"/>
            </w:tcBorders>
          </w:tcPr>
          <w:p w14:paraId="4CC6671E" w14:textId="1162A596" w:rsidR="009E6CDF" w:rsidRPr="00FC2433" w:rsidRDefault="009E6CDF" w:rsidP="009E6CDF">
            <w:pPr>
              <w:rPr>
                <w:rFonts w:ascii="Roboto" w:hAnsi="Roboto"/>
                <w:sz w:val="14"/>
                <w:szCs w:val="14"/>
              </w:rPr>
            </w:pPr>
            <w:r w:rsidRPr="00FC2433">
              <w:rPr>
                <w:rFonts w:ascii="Roboto" w:hAnsi="Roboto"/>
                <w:sz w:val="14"/>
                <w:szCs w:val="14"/>
              </w:rPr>
              <w:t>(87)</w:t>
            </w:r>
            <w:r w:rsidR="009B540F" w:rsidRPr="00FC2433">
              <w:rPr>
                <w:rFonts w:ascii="Roboto" w:hAnsi="Roboto"/>
                <w:sz w:val="14"/>
                <w:szCs w:val="14"/>
              </w:rPr>
              <w:t xml:space="preserve"> Žiadateľ uvedie mesiac a rok začiatku aktivity projektu.</w:t>
            </w:r>
          </w:p>
          <w:p w14:paraId="726ECD67" w14:textId="77777777" w:rsidR="009B540F" w:rsidRPr="00FC2433" w:rsidRDefault="009B540F" w:rsidP="009E6CDF">
            <w:pPr>
              <w:rPr>
                <w:rFonts w:ascii="Roboto" w:hAnsi="Roboto"/>
                <w:sz w:val="14"/>
                <w:szCs w:val="14"/>
              </w:rPr>
            </w:pPr>
          </w:p>
          <w:p w14:paraId="1FCACAA7" w14:textId="77777777" w:rsidR="009B540F" w:rsidRPr="00FC2433" w:rsidRDefault="009B540F" w:rsidP="009E6CDF">
            <w:pPr>
              <w:rPr>
                <w:rFonts w:ascii="Roboto" w:hAnsi="Roboto"/>
                <w:sz w:val="14"/>
                <w:szCs w:val="14"/>
              </w:rPr>
            </w:pPr>
            <w:r w:rsidRPr="00FC2433">
              <w:rPr>
                <w:rFonts w:ascii="Roboto" w:hAnsi="Roboto"/>
                <w:sz w:val="14"/>
                <w:szCs w:val="14"/>
              </w:rPr>
              <w:t>Medzi oprávnené výdavky môžu spadať aj výdavky, ktoré vznikli pred predložením ŽoNFP, resp. pred zahájením reálnych stavebných prác (napr. prípravná a projektová dokumentácia). V takom prípade je potrebné začiatok realizácie aktivity stanoviť aj s ohľadom na takéto výdavky, aby bola splnená podmienka časovej oprávnenosti, t.j. že vznikli v čase realizácie hlavných aktivít projektu.</w:t>
            </w:r>
          </w:p>
        </w:tc>
        <w:tc>
          <w:tcPr>
            <w:tcW w:w="2410" w:type="dxa"/>
            <w:tcBorders>
              <w:left w:val="nil"/>
              <w:right w:val="nil"/>
            </w:tcBorders>
          </w:tcPr>
          <w:p w14:paraId="41CD213D" w14:textId="2B92494B" w:rsidR="009E6CDF" w:rsidRPr="00FC2433" w:rsidRDefault="009E6CDF" w:rsidP="00B4103C">
            <w:pPr>
              <w:rPr>
                <w:rFonts w:ascii="Roboto" w:hAnsi="Roboto"/>
                <w:sz w:val="14"/>
                <w:szCs w:val="14"/>
              </w:rPr>
            </w:pPr>
            <w:r w:rsidRPr="00FC2433">
              <w:rPr>
                <w:rFonts w:ascii="Roboto" w:hAnsi="Roboto"/>
                <w:sz w:val="14"/>
                <w:szCs w:val="14"/>
              </w:rPr>
              <w:t>(88)</w:t>
            </w:r>
            <w:r w:rsidR="009B540F" w:rsidRPr="00FC2433">
              <w:rPr>
                <w:rFonts w:ascii="Roboto" w:hAnsi="Roboto"/>
                <w:sz w:val="14"/>
                <w:szCs w:val="14"/>
              </w:rPr>
              <w:t xml:space="preserve"> Žiadateľ uvedie mesiac a rok konca aktivity projektu</w:t>
            </w:r>
          </w:p>
        </w:tc>
      </w:tr>
      <w:tr w:rsidR="009E6CDF" w:rsidRPr="004E74C3" w14:paraId="2BEFFE30" w14:textId="77777777" w:rsidTr="009E6CDF">
        <w:trPr>
          <w:trHeight w:val="456"/>
          <w:jc w:val="center"/>
        </w:trPr>
        <w:tc>
          <w:tcPr>
            <w:tcW w:w="9498" w:type="dxa"/>
            <w:gridSpan w:val="4"/>
            <w:tcBorders>
              <w:right w:val="nil"/>
            </w:tcBorders>
            <w:vAlign w:val="center"/>
          </w:tcPr>
          <w:p w14:paraId="70F6177D" w14:textId="50247892" w:rsidR="009E6CDF" w:rsidRPr="00FD0B47" w:rsidRDefault="009E6CDF" w:rsidP="007E5794">
            <w:pPr>
              <w:rPr>
                <w:rFonts w:ascii="Roboto" w:hAnsi="Roboto" w:cs="Roboto"/>
                <w:b/>
                <w:bCs/>
                <w:color w:val="7F7F82"/>
                <w:sz w:val="20"/>
                <w:szCs w:val="20"/>
              </w:rPr>
            </w:pPr>
            <w:r>
              <w:rPr>
                <w:rFonts w:ascii="Roboto" w:hAnsi="Roboto" w:cs="Roboto"/>
                <w:b/>
                <w:bCs/>
                <w:color w:val="7F7F82"/>
                <w:sz w:val="20"/>
                <w:szCs w:val="20"/>
              </w:rPr>
              <w:t>Podporné aktivity projektu</w:t>
            </w:r>
            <w:r w:rsidR="00FD0B47">
              <w:rPr>
                <w:rFonts w:ascii="Roboto" w:hAnsi="Roboto" w:cs="Roboto"/>
                <w:b/>
                <w:bCs/>
                <w:color w:val="7F7F82"/>
                <w:sz w:val="20"/>
                <w:szCs w:val="20"/>
              </w:rPr>
              <w:t xml:space="preserve"> </w:t>
            </w:r>
          </w:p>
        </w:tc>
      </w:tr>
      <w:tr w:rsidR="009E6CDF" w:rsidRPr="004E74C3" w14:paraId="0509FDCA"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30F740F2"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18833EA9"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7E079C74"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6B8D7C8A" w14:textId="77777777" w:rsidTr="009E6CDF">
        <w:trPr>
          <w:jc w:val="center"/>
        </w:trPr>
        <w:tc>
          <w:tcPr>
            <w:tcW w:w="2268" w:type="dxa"/>
            <w:tcBorders>
              <w:right w:val="nil"/>
            </w:tcBorders>
          </w:tcPr>
          <w:p w14:paraId="6B59D45F" w14:textId="77777777" w:rsidR="009E6CDF" w:rsidRPr="006039A5" w:rsidRDefault="009E6CDF" w:rsidP="009E6CDF">
            <w:pPr>
              <w:rPr>
                <w:rFonts w:ascii="Roboto" w:hAnsi="Roboto"/>
                <w:b/>
                <w:sz w:val="14"/>
                <w:szCs w:val="14"/>
              </w:rPr>
            </w:pPr>
            <w:r>
              <w:rPr>
                <w:rFonts w:ascii="Roboto" w:hAnsi="Roboto"/>
                <w:b/>
                <w:sz w:val="14"/>
                <w:szCs w:val="14"/>
              </w:rPr>
              <w:t>Podporné aktivity:</w:t>
            </w:r>
          </w:p>
        </w:tc>
        <w:tc>
          <w:tcPr>
            <w:tcW w:w="2410" w:type="dxa"/>
            <w:tcBorders>
              <w:left w:val="nil"/>
              <w:right w:val="nil"/>
            </w:tcBorders>
          </w:tcPr>
          <w:p w14:paraId="70351DDF" w14:textId="4B1B5341"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89</w:t>
            </w:r>
            <w:r w:rsidRPr="009E6CDF">
              <w:rPr>
                <w:rFonts w:ascii="Roboto" w:hAnsi="Roboto"/>
                <w:sz w:val="14"/>
                <w:szCs w:val="14"/>
              </w:rPr>
              <w:t>)</w:t>
            </w:r>
            <w:r w:rsidR="009B540F">
              <w:rPr>
                <w:rFonts w:ascii="Roboto" w:hAnsi="Roboto"/>
                <w:sz w:val="14"/>
                <w:szCs w:val="14"/>
              </w:rPr>
              <w:t xml:space="preserve"> </w:t>
            </w:r>
            <w:r w:rsidR="00E63D11" w:rsidRPr="009C7606">
              <w:rPr>
                <w:rFonts w:ascii="Roboto" w:hAnsi="Roboto"/>
                <w:sz w:val="14"/>
                <w:szCs w:val="14"/>
              </w:rPr>
              <w:t>Predvyplnená len 1 Aktivita - "Podporné aktivity". Žiadateľ v rámci podporných aktivít zahŕňa aktivity financované z nepriamych výdavkov projektu</w:t>
            </w:r>
          </w:p>
        </w:tc>
        <w:tc>
          <w:tcPr>
            <w:tcW w:w="2410" w:type="dxa"/>
            <w:tcBorders>
              <w:left w:val="nil"/>
              <w:right w:val="nil"/>
            </w:tcBorders>
          </w:tcPr>
          <w:p w14:paraId="40C7DA70" w14:textId="430F9D7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90</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 xml:space="preserve">Žiadateľ uvedie mesiac a rok začiatku </w:t>
            </w:r>
            <w:r w:rsidR="000A1333">
              <w:rPr>
                <w:rFonts w:ascii="Roboto" w:hAnsi="Roboto"/>
                <w:sz w:val="14"/>
                <w:szCs w:val="14"/>
              </w:rPr>
              <w:t xml:space="preserve"> </w:t>
            </w:r>
            <w:r w:rsidR="00E63D11" w:rsidRPr="00E63D11">
              <w:rPr>
                <w:rFonts w:ascii="Roboto" w:hAnsi="Roboto"/>
                <w:sz w:val="14"/>
                <w:szCs w:val="14"/>
              </w:rPr>
              <w:t>podporných aktivít projektu.</w:t>
            </w:r>
          </w:p>
        </w:tc>
        <w:tc>
          <w:tcPr>
            <w:tcW w:w="2410" w:type="dxa"/>
            <w:tcBorders>
              <w:left w:val="nil"/>
              <w:right w:val="nil"/>
            </w:tcBorders>
          </w:tcPr>
          <w:p w14:paraId="4E13E037" w14:textId="14934C1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91</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Žiadateľ uvedie mesiac a rok konca podporných aktivít projektu.</w:t>
            </w:r>
          </w:p>
        </w:tc>
      </w:tr>
    </w:tbl>
    <w:p w14:paraId="2DEF9CD1" w14:textId="77777777" w:rsidR="00365722" w:rsidRDefault="00365722" w:rsidP="00365722">
      <w:pPr>
        <w:rPr>
          <w:rFonts w:ascii="Roboto" w:hAnsi="Roboto"/>
          <w:sz w:val="14"/>
          <w:szCs w:val="14"/>
        </w:rPr>
      </w:pPr>
    </w:p>
    <w:p w14:paraId="5C5FB9F1" w14:textId="77777777" w:rsidR="00365722" w:rsidRPr="00FC2433" w:rsidRDefault="00365722"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 xml:space="preserve">Aktivity projektu realizované mimo </w:t>
      </w:r>
      <w:r w:rsidRPr="00FC2433">
        <w:rPr>
          <w:rFonts w:ascii="Roboto" w:hAnsi="Roboto" w:cs="Roboto"/>
          <w:b/>
          <w:bCs/>
          <w:color w:val="0064A3"/>
          <w:sz w:val="42"/>
          <w:szCs w:val="42"/>
        </w:rPr>
        <w:t>oprávneného územia OP</w:t>
      </w:r>
    </w:p>
    <w:p w14:paraId="5F6D3F58" w14:textId="77777777" w:rsidR="00365722" w:rsidRPr="00B4103C" w:rsidRDefault="00365722" w:rsidP="00365722">
      <w:pPr>
        <w:rPr>
          <w:rFonts w:ascii="Roboto" w:hAnsi="Roboto"/>
          <w:sz w:val="16"/>
          <w:szCs w:val="16"/>
        </w:rPr>
      </w:pPr>
      <w:r w:rsidRPr="00B4103C">
        <w:rPr>
          <w:rFonts w:ascii="Roboto" w:hAnsi="Roboto"/>
          <w:sz w:val="16"/>
          <w:szCs w:val="16"/>
        </w:rPr>
        <w:t>V rámci tejto výzvy sa tabuľka nevypĺňa.</w:t>
      </w:r>
    </w:p>
    <w:p w14:paraId="3E89AE5C" w14:textId="77777777" w:rsidR="009E6CDF" w:rsidRPr="009E6CDF" w:rsidRDefault="009E6CDF" w:rsidP="009E6CDF">
      <w:pPr>
        <w:rPr>
          <w:rFonts w:ascii="Roboto" w:hAnsi="Roboto"/>
          <w:sz w:val="14"/>
          <w:szCs w:val="14"/>
        </w:rPr>
      </w:pPr>
    </w:p>
    <w:p w14:paraId="42F2C555"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76891369" w14:textId="77777777" w:rsidR="00365722" w:rsidRPr="00365722" w:rsidRDefault="00365722" w:rsidP="00365722">
      <w:pPr>
        <w:rPr>
          <w:rFonts w:ascii="Roboto" w:hAnsi="Roboto"/>
          <w:sz w:val="14"/>
          <w:szCs w:val="14"/>
        </w:rPr>
      </w:pPr>
    </w:p>
    <w:p w14:paraId="03BA9291"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27957C0D" w14:textId="31ABC50D" w:rsidR="005139CC" w:rsidRPr="005139CC" w:rsidRDefault="005139CC" w:rsidP="005139CC">
      <w:pPr>
        <w:rPr>
          <w:rFonts w:ascii="Roboto" w:hAnsi="Roboto" w:cs="Roboto"/>
          <w:b/>
          <w:bCs/>
          <w:color w:val="0064A3"/>
          <w:sz w:val="42"/>
          <w:szCs w:val="42"/>
        </w:rPr>
      </w:pPr>
      <w:r w:rsidRPr="005139CC">
        <w:rPr>
          <w:rFonts w:ascii="Roboto" w:hAnsi="Roboto"/>
          <w:sz w:val="14"/>
          <w:szCs w:val="14"/>
        </w:rPr>
        <w:t xml:space="preserve">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prílohy č. </w:t>
      </w:r>
      <w:r w:rsidR="00246E4E">
        <w:rPr>
          <w:rFonts w:ascii="Roboto" w:hAnsi="Roboto"/>
          <w:b/>
          <w:sz w:val="14"/>
          <w:szCs w:val="14"/>
        </w:rPr>
        <w:t>3 výzvy</w:t>
      </w:r>
      <w:r w:rsidRPr="00246E4E">
        <w:rPr>
          <w:rFonts w:ascii="Roboto" w:hAnsi="Roboto"/>
          <w:b/>
          <w:sz w:val="14"/>
          <w:szCs w:val="14"/>
        </w:rPr>
        <w:t xml:space="preserve"> </w:t>
      </w:r>
      <w:r w:rsidR="00246E4E">
        <w:rPr>
          <w:rFonts w:ascii="Roboto" w:hAnsi="Roboto"/>
          <w:b/>
          <w:sz w:val="14"/>
          <w:szCs w:val="14"/>
        </w:rPr>
        <w:t>„</w:t>
      </w:r>
      <w:r w:rsidR="00246E4E" w:rsidRPr="00246E4E">
        <w:rPr>
          <w:rFonts w:ascii="Roboto" w:hAnsi="Roboto"/>
          <w:b/>
          <w:sz w:val="14"/>
          <w:szCs w:val="14"/>
        </w:rPr>
        <w:t>Zoznam povinných merateľných ukazovateľov</w:t>
      </w:r>
      <w:r w:rsidR="00246E4E">
        <w:rPr>
          <w:rFonts w:ascii="Roboto" w:hAnsi="Roboto"/>
          <w:b/>
          <w:sz w:val="14"/>
          <w:szCs w:val="14"/>
        </w:rPr>
        <w:t>“</w:t>
      </w:r>
      <w:r w:rsidRPr="005139CC">
        <w:rPr>
          <w:rFonts w:ascii="Roboto" w:hAnsi="Roboto"/>
          <w:sz w:val="14"/>
          <w:szCs w:val="14"/>
        </w:rPr>
        <w:t xml:space="preserve">, ktoré je </w:t>
      </w:r>
      <w:r w:rsidRPr="00FC2433">
        <w:rPr>
          <w:rFonts w:ascii="Roboto" w:hAnsi="Roboto"/>
          <w:sz w:val="14"/>
          <w:szCs w:val="14"/>
        </w:rPr>
        <w:t>žiadateľ povinný priradiť k j</w:t>
      </w:r>
      <w:r w:rsidR="00B60050">
        <w:rPr>
          <w:rFonts w:ascii="Roboto" w:hAnsi="Roboto"/>
          <w:sz w:val="14"/>
          <w:szCs w:val="14"/>
        </w:rPr>
        <w:t xml:space="preserve"> hlavnej aktivite projektu</w:t>
      </w:r>
      <w:r w:rsidRPr="00FC2433">
        <w:rPr>
          <w:rFonts w:ascii="Roboto" w:hAnsi="Roboto"/>
          <w:sz w:val="14"/>
          <w:szCs w:val="14"/>
        </w:rPr>
        <w:t>.</w:t>
      </w:r>
      <w:r w:rsidR="00B10FA0" w:rsidRPr="00FC2433">
        <w:rPr>
          <w:rFonts w:asciiTheme="minorHAnsi" w:eastAsiaTheme="minorEastAsia" w:hAnsiTheme="minorHAnsi"/>
          <w:sz w:val="18"/>
          <w:szCs w:val="18"/>
          <w:lang w:eastAsia="sk-SK"/>
        </w:rPr>
        <w:t xml:space="preserve"> </w:t>
      </w:r>
      <w:r w:rsidR="00B10FA0" w:rsidRPr="00FC2433">
        <w:rPr>
          <w:rFonts w:ascii="Roboto" w:hAnsi="Roboto"/>
          <w:sz w:val="14"/>
          <w:szCs w:val="14"/>
        </w:rPr>
        <w:t xml:space="preserve">Tabuľka sa opakuje v závislosti od počtu </w:t>
      </w:r>
      <w:r w:rsidR="000A1333">
        <w:rPr>
          <w:rFonts w:ascii="Roboto" w:hAnsi="Roboto"/>
          <w:sz w:val="14"/>
          <w:szCs w:val="14"/>
        </w:rPr>
        <w:t xml:space="preserve"> </w:t>
      </w:r>
      <w:r w:rsidR="00B10FA0" w:rsidRPr="00FC2433">
        <w:rPr>
          <w:rFonts w:ascii="Roboto" w:hAnsi="Roboto"/>
          <w:sz w:val="14"/>
          <w:szCs w:val="14"/>
        </w:rPr>
        <w:t>relevantných ukazovateľov</w:t>
      </w:r>
      <w:r w:rsidR="00FC2433" w:rsidRPr="00FC2433">
        <w:rPr>
          <w:rFonts w:ascii="Roboto" w:hAnsi="Roboto"/>
          <w:sz w:val="14"/>
          <w:szCs w:val="14"/>
        </w:rPr>
        <w:t>.</w:t>
      </w:r>
      <w:r w:rsidR="00B60050">
        <w:rPr>
          <w:rFonts w:ascii="Roboto" w:hAnsi="Roboto"/>
          <w:sz w:val="14"/>
          <w:szCs w:val="14"/>
        </w:rPr>
        <w:t xml:space="preserve"> </w:t>
      </w:r>
    </w:p>
    <w:tbl>
      <w:tblPr>
        <w:tblStyle w:val="Mriekatabuky"/>
        <w:tblW w:w="9498" w:type="dxa"/>
        <w:jc w:val="center"/>
        <w:tblBorders>
          <w:left w:val="none" w:sz="0" w:space="0" w:color="auto"/>
          <w:bottom w:val="none" w:sz="0" w:space="0" w:color="auto"/>
          <w:right w:val="none" w:sz="0" w:space="0" w:color="auto"/>
          <w:insideH w:val="single" w:sz="4" w:space="0" w:color="BFBFBF" w:themeColor="background1" w:themeShade="BF"/>
          <w:insideV w:val="none" w:sz="0" w:space="0" w:color="auto"/>
        </w:tblBorders>
        <w:shd w:val="clear" w:color="auto" w:fill="D9D9D9" w:themeFill="background1" w:themeFillShade="D9"/>
        <w:tblLook w:val="04A0" w:firstRow="1" w:lastRow="0" w:firstColumn="1" w:lastColumn="0" w:noHBand="0" w:noVBand="1"/>
      </w:tblPr>
      <w:tblGrid>
        <w:gridCol w:w="2268"/>
        <w:gridCol w:w="2410"/>
        <w:gridCol w:w="2410"/>
        <w:gridCol w:w="2410"/>
      </w:tblGrid>
      <w:tr w:rsidR="00365722" w:rsidRPr="004E74C3" w14:paraId="0D406C40" w14:textId="77777777" w:rsidTr="00835571">
        <w:trPr>
          <w:jc w:val="center"/>
        </w:trPr>
        <w:tc>
          <w:tcPr>
            <w:tcW w:w="2268" w:type="dxa"/>
            <w:shd w:val="clear" w:color="auto" w:fill="D9D9D9" w:themeFill="background1" w:themeFillShade="D9"/>
          </w:tcPr>
          <w:p w14:paraId="2CC4BB1E" w14:textId="77777777" w:rsidR="00365722" w:rsidRPr="006039A5" w:rsidRDefault="00365722" w:rsidP="00993E8B">
            <w:pPr>
              <w:rPr>
                <w:rFonts w:ascii="Roboto" w:hAnsi="Roboto"/>
                <w:b/>
                <w:sz w:val="14"/>
                <w:szCs w:val="14"/>
              </w:rPr>
            </w:pPr>
            <w:r>
              <w:rPr>
                <w:rFonts w:ascii="Roboto" w:hAnsi="Roboto"/>
                <w:b/>
                <w:sz w:val="14"/>
                <w:szCs w:val="14"/>
              </w:rPr>
              <w:t>Kód:</w:t>
            </w:r>
          </w:p>
        </w:tc>
        <w:tc>
          <w:tcPr>
            <w:tcW w:w="2410" w:type="dxa"/>
            <w:shd w:val="clear" w:color="auto" w:fill="D9D9D9" w:themeFill="background1" w:themeFillShade="D9"/>
          </w:tcPr>
          <w:p w14:paraId="124B30D0"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Generuje automaticky ITMS2014+</w:t>
            </w:r>
          </w:p>
        </w:tc>
        <w:tc>
          <w:tcPr>
            <w:tcW w:w="2410" w:type="dxa"/>
            <w:shd w:val="clear" w:color="auto" w:fill="D9D9D9" w:themeFill="background1" w:themeFillShade="D9"/>
            <w:vAlign w:val="center"/>
          </w:tcPr>
          <w:p w14:paraId="699C56E7" w14:textId="77777777" w:rsidR="00365722" w:rsidRPr="006039A5" w:rsidRDefault="00365722" w:rsidP="00993E8B">
            <w:pPr>
              <w:rPr>
                <w:rFonts w:ascii="Roboto" w:hAnsi="Roboto"/>
                <w:b/>
                <w:sz w:val="14"/>
                <w:szCs w:val="14"/>
              </w:rPr>
            </w:pPr>
            <w:r>
              <w:rPr>
                <w:rFonts w:ascii="Roboto" w:hAnsi="Roboto"/>
                <w:b/>
                <w:sz w:val="14"/>
                <w:szCs w:val="14"/>
              </w:rPr>
              <w:t>Merná jednotka:</w:t>
            </w:r>
          </w:p>
        </w:tc>
        <w:tc>
          <w:tcPr>
            <w:tcW w:w="2410" w:type="dxa"/>
            <w:shd w:val="clear" w:color="auto" w:fill="D9D9D9" w:themeFill="background1" w:themeFillShade="D9"/>
            <w:vAlign w:val="center"/>
          </w:tcPr>
          <w:p w14:paraId="2DBED6BA"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102</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6A9D2A7C" w14:textId="77777777" w:rsidTr="00835571">
        <w:trPr>
          <w:jc w:val="center"/>
        </w:trPr>
        <w:tc>
          <w:tcPr>
            <w:tcW w:w="2268" w:type="dxa"/>
            <w:vMerge w:val="restart"/>
            <w:shd w:val="clear" w:color="auto" w:fill="D9D9D9" w:themeFill="background1" w:themeFillShade="D9"/>
          </w:tcPr>
          <w:p w14:paraId="7B857C15" w14:textId="77777777" w:rsidR="00365722" w:rsidRDefault="00365722" w:rsidP="00365722">
            <w:pPr>
              <w:rPr>
                <w:rFonts w:ascii="Roboto" w:hAnsi="Roboto"/>
                <w:b/>
                <w:sz w:val="14"/>
                <w:szCs w:val="14"/>
              </w:rPr>
            </w:pPr>
            <w:r>
              <w:rPr>
                <w:rFonts w:ascii="Roboto" w:hAnsi="Roboto"/>
                <w:b/>
                <w:sz w:val="14"/>
                <w:szCs w:val="14"/>
              </w:rPr>
              <w:t>Merateľný ukazovateľ:</w:t>
            </w:r>
          </w:p>
        </w:tc>
        <w:tc>
          <w:tcPr>
            <w:tcW w:w="2410" w:type="dxa"/>
            <w:vMerge w:val="restart"/>
            <w:shd w:val="clear" w:color="auto" w:fill="D9D9D9" w:themeFill="background1" w:themeFillShade="D9"/>
          </w:tcPr>
          <w:p w14:paraId="4AF6319B" w14:textId="77777777" w:rsidR="005139CC" w:rsidRDefault="00365722" w:rsidP="005139CC">
            <w:pPr>
              <w:rPr>
                <w:rFonts w:ascii="Roboto" w:hAnsi="Roboto"/>
                <w:sz w:val="14"/>
                <w:szCs w:val="14"/>
              </w:rPr>
            </w:pPr>
            <w:r w:rsidRPr="005139CC">
              <w:rPr>
                <w:rFonts w:ascii="Roboto" w:hAnsi="Roboto"/>
                <w:sz w:val="14"/>
                <w:szCs w:val="14"/>
              </w:rPr>
              <w:t>(103)</w:t>
            </w:r>
            <w:r w:rsidR="001F051A" w:rsidRPr="005139CC">
              <w:rPr>
                <w:rFonts w:ascii="Roboto" w:hAnsi="Roboto"/>
                <w:sz w:val="14"/>
                <w:szCs w:val="14"/>
              </w:rPr>
              <w:t xml:space="preserve"> </w:t>
            </w:r>
            <w:r w:rsidR="005139CC">
              <w:rPr>
                <w:rFonts w:ascii="Roboto" w:hAnsi="Roboto"/>
                <w:sz w:val="14"/>
                <w:szCs w:val="14"/>
              </w:rPr>
              <w:t>Názov merateľného ukazovateľa</w:t>
            </w:r>
          </w:p>
          <w:p w14:paraId="61D9EA70" w14:textId="33D3D711" w:rsidR="00365722" w:rsidRPr="009E6CDF" w:rsidRDefault="00365722" w:rsidP="00B949B3">
            <w:pPr>
              <w:rPr>
                <w:rFonts w:ascii="Roboto" w:hAnsi="Roboto"/>
                <w:sz w:val="14"/>
                <w:szCs w:val="14"/>
              </w:rPr>
            </w:pPr>
          </w:p>
        </w:tc>
        <w:tc>
          <w:tcPr>
            <w:tcW w:w="2410" w:type="dxa"/>
            <w:shd w:val="clear" w:color="auto" w:fill="D9D9D9" w:themeFill="background1" w:themeFillShade="D9"/>
            <w:vAlign w:val="center"/>
          </w:tcPr>
          <w:p w14:paraId="0003B072" w14:textId="77777777" w:rsidR="00365722" w:rsidRDefault="00365722" w:rsidP="00365722">
            <w:pPr>
              <w:rPr>
                <w:rFonts w:ascii="Roboto" w:hAnsi="Roboto"/>
                <w:b/>
                <w:sz w:val="14"/>
                <w:szCs w:val="14"/>
              </w:rPr>
            </w:pPr>
            <w:r>
              <w:rPr>
                <w:rFonts w:ascii="Roboto" w:hAnsi="Roboto"/>
                <w:b/>
                <w:sz w:val="14"/>
                <w:szCs w:val="14"/>
              </w:rPr>
              <w:t>Čas plnenia:</w:t>
            </w:r>
          </w:p>
        </w:tc>
        <w:tc>
          <w:tcPr>
            <w:tcW w:w="2410" w:type="dxa"/>
            <w:shd w:val="clear" w:color="auto" w:fill="D9D9D9" w:themeFill="background1" w:themeFillShade="D9"/>
            <w:vAlign w:val="center"/>
          </w:tcPr>
          <w:p w14:paraId="2894AC2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104</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0083CBBC" w14:textId="77777777" w:rsidTr="00835571">
        <w:trPr>
          <w:jc w:val="center"/>
        </w:trPr>
        <w:tc>
          <w:tcPr>
            <w:tcW w:w="2268" w:type="dxa"/>
            <w:vMerge/>
            <w:shd w:val="clear" w:color="auto" w:fill="D9D9D9" w:themeFill="background1" w:themeFillShade="D9"/>
          </w:tcPr>
          <w:p w14:paraId="2A73C84D" w14:textId="77777777" w:rsidR="00365722" w:rsidRDefault="00365722" w:rsidP="00365722">
            <w:pPr>
              <w:rPr>
                <w:rFonts w:ascii="Roboto" w:hAnsi="Roboto"/>
                <w:b/>
                <w:sz w:val="14"/>
                <w:szCs w:val="14"/>
              </w:rPr>
            </w:pPr>
          </w:p>
        </w:tc>
        <w:tc>
          <w:tcPr>
            <w:tcW w:w="2410" w:type="dxa"/>
            <w:vMerge/>
            <w:shd w:val="clear" w:color="auto" w:fill="D9D9D9" w:themeFill="background1" w:themeFillShade="D9"/>
          </w:tcPr>
          <w:p w14:paraId="36D80DB0" w14:textId="77777777" w:rsidR="00365722" w:rsidRPr="009E6CDF" w:rsidRDefault="00365722" w:rsidP="00365722">
            <w:pPr>
              <w:rPr>
                <w:rFonts w:ascii="Roboto" w:hAnsi="Roboto"/>
                <w:sz w:val="14"/>
                <w:szCs w:val="14"/>
              </w:rPr>
            </w:pPr>
          </w:p>
        </w:tc>
        <w:tc>
          <w:tcPr>
            <w:tcW w:w="2410" w:type="dxa"/>
            <w:shd w:val="clear" w:color="auto" w:fill="D9D9D9" w:themeFill="background1" w:themeFillShade="D9"/>
            <w:vAlign w:val="center"/>
          </w:tcPr>
          <w:p w14:paraId="1991D901" w14:textId="77777777" w:rsidR="00365722" w:rsidRDefault="00365722" w:rsidP="00365722">
            <w:pPr>
              <w:rPr>
                <w:rFonts w:ascii="Roboto" w:hAnsi="Roboto"/>
                <w:b/>
                <w:sz w:val="14"/>
                <w:szCs w:val="14"/>
              </w:rPr>
            </w:pPr>
            <w:r>
              <w:rPr>
                <w:rFonts w:ascii="Roboto" w:hAnsi="Roboto"/>
                <w:b/>
                <w:sz w:val="14"/>
                <w:szCs w:val="14"/>
              </w:rPr>
              <w:t>Celková cieľová hodnota:</w:t>
            </w:r>
          </w:p>
        </w:tc>
        <w:tc>
          <w:tcPr>
            <w:tcW w:w="2410" w:type="dxa"/>
            <w:shd w:val="clear" w:color="auto" w:fill="D9D9D9" w:themeFill="background1" w:themeFillShade="D9"/>
            <w:vAlign w:val="center"/>
          </w:tcPr>
          <w:p w14:paraId="0B3EBA75" w14:textId="384E1279"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105</w:t>
            </w:r>
            <w:r w:rsidRPr="009E6CDF">
              <w:rPr>
                <w:rFonts w:ascii="Roboto" w:hAnsi="Roboto"/>
                <w:sz w:val="14"/>
                <w:szCs w:val="14"/>
              </w:rPr>
              <w:t>)</w:t>
            </w:r>
            <w:r w:rsidR="00F07F8D">
              <w:rPr>
                <w:rFonts w:ascii="Roboto" w:hAnsi="Roboto"/>
                <w:sz w:val="14"/>
                <w:szCs w:val="14"/>
              </w:rPr>
              <w:t xml:space="preserve"> Generuje automaticky ITMS2014+ </w:t>
            </w:r>
            <w:r w:rsidR="004846F2">
              <w:rPr>
                <w:rFonts w:ascii="Roboto" w:hAnsi="Roboto"/>
                <w:sz w:val="14"/>
                <w:szCs w:val="14"/>
              </w:rPr>
              <w:t>podľa typu závislosti ukazovateľa</w:t>
            </w:r>
            <w:r w:rsidR="00F07F8D">
              <w:rPr>
                <w:rFonts w:ascii="Roboto" w:hAnsi="Roboto"/>
                <w:sz w:val="14"/>
                <w:szCs w:val="14"/>
              </w:rPr>
              <w:t>.</w:t>
            </w:r>
          </w:p>
        </w:tc>
      </w:tr>
      <w:tr w:rsidR="00365722" w:rsidRPr="004E74C3" w14:paraId="63A83FE3" w14:textId="77777777" w:rsidTr="00835571">
        <w:trPr>
          <w:jc w:val="center"/>
        </w:trPr>
        <w:tc>
          <w:tcPr>
            <w:tcW w:w="2268" w:type="dxa"/>
            <w:vMerge/>
            <w:tcBorders>
              <w:bottom w:val="single" w:sz="4" w:space="0" w:color="BFBFBF" w:themeColor="background1" w:themeShade="BF"/>
            </w:tcBorders>
            <w:shd w:val="clear" w:color="auto" w:fill="D9D9D9" w:themeFill="background1" w:themeFillShade="D9"/>
          </w:tcPr>
          <w:p w14:paraId="5B2BABBC" w14:textId="77777777" w:rsidR="00365722" w:rsidRDefault="00365722" w:rsidP="00365722">
            <w:pPr>
              <w:rPr>
                <w:rFonts w:ascii="Roboto" w:hAnsi="Roboto"/>
                <w:b/>
                <w:sz w:val="14"/>
                <w:szCs w:val="14"/>
              </w:rPr>
            </w:pPr>
          </w:p>
        </w:tc>
        <w:tc>
          <w:tcPr>
            <w:tcW w:w="2410" w:type="dxa"/>
            <w:vMerge/>
            <w:tcBorders>
              <w:bottom w:val="single" w:sz="4" w:space="0" w:color="BFBFBF" w:themeColor="background1" w:themeShade="BF"/>
            </w:tcBorders>
            <w:shd w:val="clear" w:color="auto" w:fill="D9D9D9" w:themeFill="background1" w:themeFillShade="D9"/>
          </w:tcPr>
          <w:p w14:paraId="35682D3B" w14:textId="77777777" w:rsidR="00365722" w:rsidRPr="009E6CDF" w:rsidRDefault="00365722" w:rsidP="00365722">
            <w:pPr>
              <w:rPr>
                <w:rFonts w:ascii="Roboto" w:hAnsi="Roboto"/>
                <w:sz w:val="14"/>
                <w:szCs w:val="14"/>
              </w:rPr>
            </w:pPr>
          </w:p>
        </w:tc>
        <w:tc>
          <w:tcPr>
            <w:tcW w:w="2410" w:type="dxa"/>
            <w:tcBorders>
              <w:bottom w:val="single" w:sz="4" w:space="0" w:color="BFBFBF" w:themeColor="background1" w:themeShade="BF"/>
            </w:tcBorders>
            <w:shd w:val="clear" w:color="auto" w:fill="D9D9D9" w:themeFill="background1" w:themeFillShade="D9"/>
            <w:vAlign w:val="center"/>
          </w:tcPr>
          <w:p w14:paraId="789BFEE1" w14:textId="77777777" w:rsidR="00365722" w:rsidRDefault="00365722" w:rsidP="00365722">
            <w:pPr>
              <w:rPr>
                <w:rFonts w:ascii="Roboto" w:hAnsi="Roboto"/>
                <w:b/>
                <w:sz w:val="14"/>
                <w:szCs w:val="14"/>
              </w:rPr>
            </w:pPr>
            <w:r>
              <w:rPr>
                <w:rFonts w:ascii="Roboto" w:hAnsi="Roboto"/>
                <w:b/>
                <w:sz w:val="14"/>
                <w:szCs w:val="14"/>
              </w:rPr>
              <w:t>Typ závislosti ukazovateľa:</w:t>
            </w:r>
          </w:p>
        </w:tc>
        <w:tc>
          <w:tcPr>
            <w:tcW w:w="2410" w:type="dxa"/>
            <w:tcBorders>
              <w:bottom w:val="single" w:sz="4" w:space="0" w:color="BFBFBF" w:themeColor="background1" w:themeShade="BF"/>
            </w:tcBorders>
            <w:shd w:val="clear" w:color="auto" w:fill="D9D9D9" w:themeFill="background1" w:themeFillShade="D9"/>
            <w:vAlign w:val="center"/>
          </w:tcPr>
          <w:p w14:paraId="138E04C3" w14:textId="6178FA86" w:rsidR="00365722"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106</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Vypĺňa žiadateľ – žiadateľ vyberie z číselníka spôsob</w:t>
            </w:r>
            <w:r w:rsidR="00B42369">
              <w:rPr>
                <w:rFonts w:ascii="Roboto" w:hAnsi="Roboto"/>
                <w:sz w:val="14"/>
                <w:szCs w:val="14"/>
              </w:rPr>
              <w:t>,</w:t>
            </w:r>
            <w:r w:rsidR="00F07F8D" w:rsidRPr="00F07F8D">
              <w:rPr>
                <w:rFonts w:ascii="Roboto" w:hAnsi="Roboto"/>
                <w:sz w:val="14"/>
                <w:szCs w:val="14"/>
              </w:rPr>
              <w:t xml:space="preserve"> akým sa budú narátavať hodnoty z cieľových hodnôt do celkovej cieľovej hodnoty</w:t>
            </w:r>
            <w:r w:rsidR="00F07F8D">
              <w:rPr>
                <w:rFonts w:ascii="Roboto" w:hAnsi="Roboto"/>
                <w:sz w:val="14"/>
                <w:szCs w:val="14"/>
              </w:rPr>
              <w:t>.</w:t>
            </w:r>
          </w:p>
          <w:p w14:paraId="4A596C9B" w14:textId="77777777" w:rsidR="00F07F8D" w:rsidRPr="009E6CDF" w:rsidRDefault="00F07F8D" w:rsidP="00F07F8D">
            <w:pPr>
              <w:rPr>
                <w:rFonts w:ascii="Roboto" w:hAnsi="Roboto"/>
                <w:sz w:val="14"/>
                <w:szCs w:val="14"/>
              </w:rPr>
            </w:pPr>
            <w:r>
              <w:rPr>
                <w:rFonts w:ascii="Roboto" w:hAnsi="Roboto"/>
                <w:sz w:val="14"/>
                <w:szCs w:val="14"/>
              </w:rPr>
              <w:t xml:space="preserve">Žiadateľ vyberie možnosť </w:t>
            </w:r>
            <w:r w:rsidRPr="006718EB">
              <w:rPr>
                <w:rFonts w:ascii="Roboto" w:hAnsi="Roboto"/>
                <w:sz w:val="14"/>
                <w:szCs w:val="14"/>
              </w:rPr>
              <w:t>„Súčet“</w:t>
            </w:r>
          </w:p>
        </w:tc>
      </w:tr>
      <w:tr w:rsidR="00365722" w:rsidRPr="004E74C3" w14:paraId="7C2F597C" w14:textId="77777777" w:rsidTr="00835571">
        <w:trPr>
          <w:jc w:val="center"/>
        </w:trPr>
        <w:tc>
          <w:tcPr>
            <w:tcW w:w="2268" w:type="dxa"/>
            <w:tcBorders>
              <w:top w:val="single" w:sz="4" w:space="0" w:color="BFBFBF" w:themeColor="background1" w:themeShade="BF"/>
              <w:bottom w:val="nil"/>
            </w:tcBorders>
            <w:shd w:val="clear" w:color="auto" w:fill="FFFFFF" w:themeFill="background1"/>
          </w:tcPr>
          <w:p w14:paraId="48A7CF8A" w14:textId="77777777" w:rsidR="00365722" w:rsidRDefault="00365722" w:rsidP="00365722">
            <w:pPr>
              <w:rPr>
                <w:rFonts w:ascii="Roboto" w:hAnsi="Roboto"/>
                <w:b/>
                <w:sz w:val="14"/>
                <w:szCs w:val="14"/>
              </w:rPr>
            </w:pPr>
            <w:r>
              <w:rPr>
                <w:rFonts w:ascii="Roboto" w:hAnsi="Roboto"/>
                <w:b/>
                <w:sz w:val="14"/>
                <w:szCs w:val="14"/>
              </w:rPr>
              <w:t>Subjekt:</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8D1C66F" w14:textId="51D51C5B"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107</w:t>
            </w:r>
            <w:r w:rsidRPr="009E6CDF">
              <w:rPr>
                <w:rFonts w:ascii="Roboto" w:hAnsi="Roboto"/>
                <w:sz w:val="14"/>
                <w:szCs w:val="14"/>
              </w:rPr>
              <w:t>)</w:t>
            </w:r>
            <w:r w:rsidR="00F07F8D">
              <w:rPr>
                <w:rFonts w:ascii="Roboto" w:hAnsi="Roboto"/>
                <w:sz w:val="14"/>
                <w:szCs w:val="14"/>
              </w:rPr>
              <w:t xml:space="preserve"> Automaticky generuje ITMS 2014+ (žiadateľ)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2B68057" w14:textId="77777777" w:rsidR="00365722" w:rsidRDefault="00365722" w:rsidP="00F07F8D">
            <w:pPr>
              <w:rPr>
                <w:rFonts w:ascii="Roboto" w:hAnsi="Roboto"/>
                <w:b/>
                <w:sz w:val="14"/>
                <w:szCs w:val="14"/>
              </w:rPr>
            </w:pPr>
            <w:r>
              <w:rPr>
                <w:rFonts w:ascii="Roboto" w:hAnsi="Roboto"/>
                <w:b/>
                <w:sz w:val="14"/>
                <w:szCs w:val="14"/>
              </w:rPr>
              <w:t>Identifikátor (typ):</w:t>
            </w:r>
            <w:r w:rsidR="00F07F8D">
              <w:rPr>
                <w:rFonts w:ascii="Roboto" w:hAnsi="Roboto"/>
                <w:b/>
                <w:sz w:val="14"/>
                <w:szCs w:val="14"/>
              </w:rPr>
              <w:t xml:space="preserve"> </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3E6678A6" w14:textId="77777777" w:rsidR="00365722" w:rsidRPr="009E6CDF" w:rsidRDefault="00835571" w:rsidP="00F07F8D">
            <w:pPr>
              <w:rPr>
                <w:rFonts w:ascii="Roboto" w:hAnsi="Roboto"/>
                <w:sz w:val="14"/>
                <w:szCs w:val="14"/>
              </w:rPr>
            </w:pPr>
            <w:r>
              <w:rPr>
                <w:rFonts w:ascii="Roboto" w:hAnsi="Roboto"/>
                <w:sz w:val="14"/>
                <w:szCs w:val="14"/>
              </w:rPr>
              <w:t>(108)</w:t>
            </w:r>
            <w:r w:rsidR="00F07F8D">
              <w:rPr>
                <w:rFonts w:ascii="Roboto" w:hAnsi="Roboto"/>
                <w:sz w:val="14"/>
                <w:szCs w:val="14"/>
              </w:rPr>
              <w:t xml:space="preserve"> </w:t>
            </w:r>
            <w:r w:rsidR="00F07F8D" w:rsidRPr="00F07F8D">
              <w:rPr>
                <w:rFonts w:ascii="Roboto" w:hAnsi="Roboto"/>
                <w:sz w:val="14"/>
                <w:szCs w:val="14"/>
              </w:rPr>
              <w:t>Automaticky generuje ITMS 2014+</w:t>
            </w:r>
          </w:p>
        </w:tc>
      </w:tr>
      <w:tr w:rsidR="00365722" w:rsidRPr="004E74C3" w14:paraId="06C9D88E" w14:textId="77777777" w:rsidTr="00835571">
        <w:trPr>
          <w:jc w:val="center"/>
        </w:trPr>
        <w:tc>
          <w:tcPr>
            <w:tcW w:w="2268" w:type="dxa"/>
            <w:tcBorders>
              <w:top w:val="nil"/>
              <w:bottom w:val="nil"/>
            </w:tcBorders>
            <w:shd w:val="clear" w:color="auto" w:fill="FFFFFF" w:themeFill="background1"/>
          </w:tcPr>
          <w:p w14:paraId="3F88DA71" w14:textId="77777777" w:rsidR="00365722" w:rsidRDefault="00365722" w:rsidP="00365722">
            <w:pPr>
              <w:rPr>
                <w:rFonts w:ascii="Roboto" w:hAnsi="Roboto"/>
                <w:b/>
                <w:sz w:val="14"/>
                <w:szCs w:val="14"/>
              </w:rPr>
            </w:pPr>
            <w:r>
              <w:rPr>
                <w:rFonts w:ascii="Roboto" w:hAnsi="Roboto"/>
                <w:b/>
                <w:sz w:val="14"/>
                <w:szCs w:val="14"/>
              </w:rPr>
              <w:t>Konkrétny cieľ: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030E63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109</w:t>
            </w:r>
            <w:r w:rsidRPr="009E6CDF">
              <w:rPr>
                <w:rFonts w:ascii="Roboto" w:hAnsi="Roboto"/>
                <w:sz w:val="14"/>
                <w:szCs w:val="14"/>
              </w:rPr>
              <w:t>)</w:t>
            </w:r>
            <w:r w:rsidR="00F07F8D">
              <w:rPr>
                <w:rFonts w:ascii="Roboto" w:hAnsi="Roboto"/>
                <w:sz w:val="14"/>
                <w:szCs w:val="14"/>
              </w:rPr>
              <w:t xml:space="preserve"> Automaticky generuje ITMS 2014+ </w:t>
            </w:r>
            <w:r w:rsidR="00F07F8D" w:rsidRPr="00F07F8D">
              <w:rPr>
                <w:rFonts w:ascii="Roboto" w:hAnsi="Roboto"/>
                <w:sz w:val="14"/>
                <w:szCs w:val="14"/>
              </w:rPr>
              <w:t>s ohľadom na vybraný 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EFC7231"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5B5B411" w14:textId="77777777" w:rsidR="00365722" w:rsidRPr="009E6CDF" w:rsidRDefault="00365722" w:rsidP="00365722">
            <w:pPr>
              <w:rPr>
                <w:rFonts w:ascii="Roboto" w:hAnsi="Roboto"/>
                <w:sz w:val="14"/>
                <w:szCs w:val="14"/>
              </w:rPr>
            </w:pPr>
          </w:p>
        </w:tc>
      </w:tr>
      <w:tr w:rsidR="00365722" w:rsidRPr="004E74C3" w14:paraId="06BDB590" w14:textId="77777777" w:rsidTr="00835571">
        <w:trPr>
          <w:jc w:val="center"/>
        </w:trPr>
        <w:tc>
          <w:tcPr>
            <w:tcW w:w="2268" w:type="dxa"/>
            <w:tcBorders>
              <w:top w:val="nil"/>
              <w:bottom w:val="nil"/>
            </w:tcBorders>
            <w:shd w:val="clear" w:color="auto" w:fill="FFFFFF" w:themeFill="background1"/>
          </w:tcPr>
          <w:p w14:paraId="0885740A" w14:textId="77777777" w:rsidR="00365722" w:rsidRDefault="00365722" w:rsidP="00365722">
            <w:pPr>
              <w:rPr>
                <w:rFonts w:ascii="Roboto" w:hAnsi="Roboto"/>
                <w:b/>
                <w:sz w:val="14"/>
                <w:szCs w:val="14"/>
              </w:rPr>
            </w:pPr>
            <w:r>
              <w:rPr>
                <w:rFonts w:ascii="Roboto" w:hAnsi="Roboto"/>
                <w:b/>
                <w:sz w:val="14"/>
                <w:szCs w:val="14"/>
              </w:rPr>
              <w:t>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2C15CCF" w14:textId="77777777" w:rsidR="00365722" w:rsidRPr="009E6CDF" w:rsidRDefault="00365722" w:rsidP="00F07F8D">
            <w:pPr>
              <w:rPr>
                <w:rFonts w:ascii="Roboto" w:hAnsi="Roboto"/>
                <w:sz w:val="14"/>
                <w:szCs w:val="14"/>
              </w:rPr>
            </w:pPr>
            <w:r w:rsidRPr="009E6CDF">
              <w:rPr>
                <w:rFonts w:ascii="Roboto" w:hAnsi="Roboto"/>
                <w:sz w:val="14"/>
                <w:szCs w:val="14"/>
              </w:rPr>
              <w:t>(</w:t>
            </w:r>
            <w:r>
              <w:rPr>
                <w:rFonts w:ascii="Roboto" w:hAnsi="Roboto"/>
                <w:sz w:val="14"/>
                <w:szCs w:val="14"/>
              </w:rPr>
              <w:t>110</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 xml:space="preserve">Automaticky generuje ITMS 2014+ s ohľadom na </w:t>
            </w:r>
            <w:r w:rsidR="00F07F8D">
              <w:rPr>
                <w:rFonts w:ascii="Roboto" w:hAnsi="Roboto"/>
                <w:sz w:val="14"/>
                <w:szCs w:val="14"/>
              </w:rPr>
              <w:t>údaje uvedené v tabuľke 9</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4F121504"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BD0D8E" w14:textId="77777777" w:rsidR="00365722" w:rsidRPr="009E6CDF" w:rsidRDefault="00365722" w:rsidP="00365722">
            <w:pPr>
              <w:rPr>
                <w:rFonts w:ascii="Roboto" w:hAnsi="Roboto"/>
                <w:sz w:val="14"/>
                <w:szCs w:val="14"/>
              </w:rPr>
            </w:pPr>
          </w:p>
        </w:tc>
      </w:tr>
      <w:tr w:rsidR="00835571" w:rsidRPr="004E74C3" w14:paraId="6095A0E6" w14:textId="77777777" w:rsidTr="00835571">
        <w:trPr>
          <w:jc w:val="center"/>
        </w:trPr>
        <w:tc>
          <w:tcPr>
            <w:tcW w:w="2268" w:type="dxa"/>
            <w:tcBorders>
              <w:top w:val="nil"/>
              <w:bottom w:val="nil"/>
            </w:tcBorders>
            <w:shd w:val="clear" w:color="auto" w:fill="FFFFFF" w:themeFill="background1"/>
          </w:tcPr>
          <w:p w14:paraId="36EB18E6" w14:textId="77777777" w:rsidR="00835571" w:rsidRDefault="00835571"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7427033F" w14:textId="77777777" w:rsidR="00835571" w:rsidRPr="009E6CDF" w:rsidRDefault="00835571" w:rsidP="00365722">
            <w:pPr>
              <w:rPr>
                <w:rFonts w:ascii="Roboto" w:hAnsi="Roboto"/>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7B483F9" w14:textId="77777777" w:rsidR="00835571" w:rsidRDefault="00F07F8D" w:rsidP="00365722">
            <w:pPr>
              <w:rPr>
                <w:rFonts w:ascii="Roboto" w:hAnsi="Roboto"/>
                <w:b/>
                <w:sz w:val="14"/>
                <w:szCs w:val="14"/>
              </w:rPr>
            </w:pPr>
            <w:r>
              <w:rPr>
                <w:rFonts w:ascii="Roboto" w:hAnsi="Roboto"/>
                <w:b/>
                <w:sz w:val="14"/>
                <w:szCs w:val="14"/>
              </w:rPr>
              <w:t>Cieľová</w:t>
            </w:r>
            <w:r w:rsidR="00835571">
              <w:rPr>
                <w:rFonts w:ascii="Roboto" w:hAnsi="Roboto"/>
                <w:b/>
                <w:sz w:val="14"/>
                <w:szCs w:val="14"/>
              </w:rPr>
              <w:t xml:space="preserve"> hodnota</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379325" w14:textId="77777777" w:rsidR="00AA5B24" w:rsidRDefault="00835571" w:rsidP="00AA5B24">
            <w:pPr>
              <w:spacing w:after="0" w:line="240" w:lineRule="auto"/>
            </w:pPr>
            <w:r>
              <w:rPr>
                <w:rFonts w:ascii="Roboto" w:hAnsi="Roboto"/>
                <w:sz w:val="14"/>
                <w:szCs w:val="14"/>
              </w:rPr>
              <w:t>(112)</w:t>
            </w:r>
            <w:r w:rsidR="00F07F8D">
              <w:rPr>
                <w:rFonts w:ascii="Roboto" w:hAnsi="Roboto"/>
                <w:sz w:val="14"/>
                <w:szCs w:val="14"/>
              </w:rPr>
              <w:t xml:space="preserve"> Vypĺňa žiadateľ.</w:t>
            </w:r>
          </w:p>
          <w:p w14:paraId="0614A1F3" w14:textId="13869084" w:rsidR="00835571" w:rsidRPr="009E6CDF" w:rsidRDefault="00AA5B24" w:rsidP="007507C4">
            <w:pPr>
              <w:rPr>
                <w:rFonts w:ascii="Roboto" w:hAnsi="Roboto"/>
                <w:sz w:val="14"/>
                <w:szCs w:val="14"/>
              </w:rPr>
            </w:pPr>
            <w:r w:rsidRPr="00AA5B24">
              <w:rPr>
                <w:rFonts w:ascii="Roboto" w:hAnsi="Roboto"/>
                <w:sz w:val="14"/>
                <w:szCs w:val="14"/>
              </w:rPr>
              <w:t xml:space="preserve">Žiadateľ uvedie plánovanú cieľovú </w:t>
            </w:r>
            <w:r w:rsidRPr="00FC2433">
              <w:rPr>
                <w:rFonts w:ascii="Roboto" w:hAnsi="Roboto"/>
                <w:sz w:val="14"/>
                <w:szCs w:val="14"/>
              </w:rPr>
              <w:t>hodnotu merateľného ukazovateľa.</w:t>
            </w:r>
            <w:r w:rsidR="000C3B42" w:rsidRPr="00FC2433">
              <w:rPr>
                <w:rFonts w:asciiTheme="minorHAnsi" w:eastAsiaTheme="minorEastAsia" w:hAnsiTheme="minorHAnsi"/>
                <w:sz w:val="18"/>
                <w:szCs w:val="18"/>
                <w:lang w:eastAsia="sk-SK"/>
              </w:rPr>
              <w:t xml:space="preserve"> </w:t>
            </w:r>
          </w:p>
        </w:tc>
      </w:tr>
      <w:tr w:rsidR="00365722" w:rsidRPr="004E74C3" w14:paraId="2742F14B" w14:textId="77777777" w:rsidTr="00835571">
        <w:trPr>
          <w:jc w:val="center"/>
        </w:trPr>
        <w:tc>
          <w:tcPr>
            <w:tcW w:w="2268" w:type="dxa"/>
            <w:tcBorders>
              <w:top w:val="nil"/>
              <w:bottom w:val="nil"/>
            </w:tcBorders>
            <w:shd w:val="clear" w:color="auto" w:fill="FFFFFF" w:themeFill="background1"/>
          </w:tcPr>
          <w:p w14:paraId="674A7C2C" w14:textId="77777777" w:rsidR="00365722" w:rsidRDefault="00365722" w:rsidP="00365722">
            <w:pPr>
              <w:rPr>
                <w:rFonts w:ascii="Roboto" w:hAnsi="Roboto"/>
                <w:b/>
                <w:sz w:val="14"/>
                <w:szCs w:val="14"/>
              </w:rPr>
            </w:pPr>
            <w:r>
              <w:rPr>
                <w:rFonts w:ascii="Roboto" w:hAnsi="Roboto"/>
                <w:b/>
                <w:sz w:val="14"/>
                <w:szCs w:val="14"/>
              </w:rPr>
              <w:t>Hlavné aktivity projektu:</w:t>
            </w:r>
          </w:p>
        </w:tc>
        <w:tc>
          <w:tcPr>
            <w:tcW w:w="2410" w:type="dxa"/>
            <w:tcBorders>
              <w:top w:val="single" w:sz="4" w:space="0" w:color="BFBFBF" w:themeColor="background1" w:themeShade="BF"/>
              <w:bottom w:val="nil"/>
            </w:tcBorders>
            <w:shd w:val="clear" w:color="auto" w:fill="FFFFFF" w:themeFill="background1"/>
          </w:tcPr>
          <w:p w14:paraId="2F8A92BB"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111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Automaticky generuje ITMS 2014+ s ohľadom na údaje uvedené v tabuľke 9</w:t>
            </w:r>
          </w:p>
        </w:tc>
        <w:tc>
          <w:tcPr>
            <w:tcW w:w="2410" w:type="dxa"/>
            <w:tcBorders>
              <w:top w:val="single" w:sz="4" w:space="0" w:color="BFBFBF" w:themeColor="background1" w:themeShade="BF"/>
              <w:bottom w:val="nil"/>
            </w:tcBorders>
            <w:shd w:val="clear" w:color="auto" w:fill="FFFFFF" w:themeFill="background1"/>
          </w:tcPr>
          <w:p w14:paraId="722BD53D"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nil"/>
            </w:tcBorders>
            <w:shd w:val="clear" w:color="auto" w:fill="FFFFFF" w:themeFill="background1"/>
          </w:tcPr>
          <w:p w14:paraId="16A0860A" w14:textId="77777777" w:rsidR="00365722" w:rsidRPr="009E6CDF" w:rsidRDefault="00365722" w:rsidP="00365722">
            <w:pPr>
              <w:rPr>
                <w:rFonts w:ascii="Roboto" w:hAnsi="Roboto"/>
                <w:sz w:val="14"/>
                <w:szCs w:val="14"/>
              </w:rPr>
            </w:pPr>
          </w:p>
        </w:tc>
      </w:tr>
      <w:tr w:rsidR="00835571" w:rsidRPr="004E74C3" w14:paraId="06E75FCC" w14:textId="77777777" w:rsidTr="00835571">
        <w:trPr>
          <w:jc w:val="center"/>
        </w:trPr>
        <w:tc>
          <w:tcPr>
            <w:tcW w:w="2268" w:type="dxa"/>
            <w:tcBorders>
              <w:top w:val="nil"/>
              <w:bottom w:val="single" w:sz="4" w:space="0" w:color="BFBFBF" w:themeColor="background1" w:themeShade="BF"/>
            </w:tcBorders>
            <w:shd w:val="clear" w:color="auto" w:fill="FFFFFF" w:themeFill="background1"/>
          </w:tcPr>
          <w:p w14:paraId="4E2FA4E9"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14D6503F" w14:textId="77777777" w:rsidR="00835571" w:rsidRPr="009E6CDF" w:rsidRDefault="00835571" w:rsidP="00365722">
            <w:pPr>
              <w:rPr>
                <w:rFonts w:ascii="Roboto" w:hAnsi="Roboto"/>
                <w:sz w:val="14"/>
                <w:szCs w:val="14"/>
              </w:rPr>
            </w:pPr>
            <w:r>
              <w:rPr>
                <w:rFonts w:ascii="Roboto" w:hAnsi="Roboto"/>
                <w:sz w:val="14"/>
                <w:szCs w:val="14"/>
              </w:rPr>
              <w:t>-</w:t>
            </w:r>
          </w:p>
        </w:tc>
        <w:tc>
          <w:tcPr>
            <w:tcW w:w="2410" w:type="dxa"/>
            <w:tcBorders>
              <w:top w:val="nil"/>
              <w:bottom w:val="single" w:sz="4" w:space="0" w:color="BFBFBF" w:themeColor="background1" w:themeShade="BF"/>
            </w:tcBorders>
            <w:shd w:val="clear" w:color="auto" w:fill="FFFFFF" w:themeFill="background1"/>
          </w:tcPr>
          <w:p w14:paraId="7CD12CF1"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7FB61242" w14:textId="77777777" w:rsidR="00835571" w:rsidRPr="009E6CDF" w:rsidRDefault="00835571" w:rsidP="00365722">
            <w:pPr>
              <w:rPr>
                <w:rFonts w:ascii="Roboto" w:hAnsi="Roboto"/>
                <w:sz w:val="14"/>
                <w:szCs w:val="14"/>
              </w:rPr>
            </w:pPr>
          </w:p>
        </w:tc>
      </w:tr>
    </w:tbl>
    <w:p w14:paraId="7552C549" w14:textId="77777777" w:rsidR="00835571" w:rsidRPr="00835571" w:rsidRDefault="00835571" w:rsidP="00835571">
      <w:pPr>
        <w:rPr>
          <w:rFonts w:ascii="Roboto" w:hAnsi="Roboto"/>
          <w:sz w:val="14"/>
          <w:szCs w:val="14"/>
        </w:rPr>
      </w:pPr>
    </w:p>
    <w:p w14:paraId="036779DC" w14:textId="77777777" w:rsidR="00D676FC" w:rsidRDefault="00D676FC" w:rsidP="00BE6FDA">
      <w:pPr>
        <w:pStyle w:val="Odsekzoznamu"/>
        <w:numPr>
          <w:ilvl w:val="1"/>
          <w:numId w:val="7"/>
        </w:numPr>
        <w:ind w:left="709" w:hanging="1134"/>
        <w:rPr>
          <w:rFonts w:ascii="Roboto" w:hAnsi="Roboto" w:cs="Roboto"/>
          <w:b/>
          <w:bCs/>
          <w:color w:val="0064A3"/>
          <w:sz w:val="42"/>
          <w:szCs w:val="42"/>
        </w:rPr>
      </w:pPr>
      <w:r>
        <w:rPr>
          <w:rFonts w:ascii="Roboto" w:hAnsi="Roboto" w:cs="Roboto"/>
          <w:b/>
          <w:bCs/>
          <w:color w:val="0064A3"/>
          <w:sz w:val="42"/>
          <w:szCs w:val="42"/>
        </w:rPr>
        <w:t>Prehľad merateľných ukazovateľov projektu</w:t>
      </w:r>
    </w:p>
    <w:p w14:paraId="33BA959C" w14:textId="77777777" w:rsidR="00835571" w:rsidRPr="00835571" w:rsidRDefault="00835571" w:rsidP="00835571">
      <w:pPr>
        <w:rPr>
          <w:rFonts w:ascii="Roboto" w:hAnsi="Roboto"/>
          <w:sz w:val="14"/>
          <w:szCs w:val="14"/>
        </w:rPr>
      </w:pPr>
    </w:p>
    <w:tbl>
      <w:tblPr>
        <w:tblStyle w:val="Mriekatabuky"/>
        <w:tblW w:w="963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6"/>
        <w:gridCol w:w="1406"/>
        <w:gridCol w:w="1364"/>
        <w:gridCol w:w="1364"/>
        <w:gridCol w:w="1365"/>
        <w:gridCol w:w="1530"/>
        <w:gridCol w:w="1488"/>
      </w:tblGrid>
      <w:tr w:rsidR="00AA5B24" w:rsidRPr="004E74C3" w14:paraId="56F47D26" w14:textId="77777777" w:rsidTr="00AA5B24">
        <w:trPr>
          <w:trHeight w:val="519"/>
          <w:jc w:val="center"/>
        </w:trPr>
        <w:tc>
          <w:tcPr>
            <w:tcW w:w="1116" w:type="dxa"/>
            <w:tcBorders>
              <w:bottom w:val="single" w:sz="4" w:space="0" w:color="auto"/>
              <w:right w:val="nil"/>
            </w:tcBorders>
          </w:tcPr>
          <w:p w14:paraId="180A4D5A" w14:textId="77777777" w:rsidR="00835571" w:rsidRPr="006039A5" w:rsidRDefault="00835571" w:rsidP="00993E8B">
            <w:pPr>
              <w:rPr>
                <w:rFonts w:ascii="Roboto" w:hAnsi="Roboto"/>
                <w:b/>
                <w:sz w:val="14"/>
                <w:szCs w:val="14"/>
              </w:rPr>
            </w:pPr>
            <w:r>
              <w:rPr>
                <w:rFonts w:ascii="Roboto" w:hAnsi="Roboto"/>
                <w:b/>
                <w:sz w:val="14"/>
                <w:szCs w:val="14"/>
              </w:rPr>
              <w:t>Kód</w:t>
            </w:r>
          </w:p>
        </w:tc>
        <w:tc>
          <w:tcPr>
            <w:tcW w:w="1406" w:type="dxa"/>
            <w:tcBorders>
              <w:left w:val="nil"/>
              <w:bottom w:val="single" w:sz="4" w:space="0" w:color="auto"/>
              <w:right w:val="nil"/>
            </w:tcBorders>
          </w:tcPr>
          <w:p w14:paraId="5E463AB4" w14:textId="77777777" w:rsidR="00835571" w:rsidRPr="009E6CDF" w:rsidRDefault="00835571" w:rsidP="00835571">
            <w:pPr>
              <w:rPr>
                <w:rFonts w:ascii="Roboto" w:hAnsi="Roboto"/>
                <w:sz w:val="14"/>
                <w:szCs w:val="14"/>
              </w:rPr>
            </w:pPr>
            <w:r>
              <w:rPr>
                <w:rFonts w:ascii="Roboto" w:hAnsi="Roboto"/>
                <w:sz w:val="14"/>
                <w:szCs w:val="14"/>
              </w:rPr>
              <w:t>Názov</w:t>
            </w:r>
          </w:p>
        </w:tc>
        <w:tc>
          <w:tcPr>
            <w:tcW w:w="1364" w:type="dxa"/>
            <w:tcBorders>
              <w:left w:val="nil"/>
              <w:bottom w:val="single" w:sz="4" w:space="0" w:color="auto"/>
              <w:right w:val="nil"/>
            </w:tcBorders>
          </w:tcPr>
          <w:p w14:paraId="4746F065" w14:textId="77777777" w:rsidR="00835571" w:rsidRPr="009E6CDF" w:rsidRDefault="00835571" w:rsidP="00835571">
            <w:pPr>
              <w:rPr>
                <w:rFonts w:ascii="Roboto" w:hAnsi="Roboto"/>
                <w:sz w:val="14"/>
                <w:szCs w:val="14"/>
              </w:rPr>
            </w:pPr>
            <w:r>
              <w:rPr>
                <w:rFonts w:ascii="Roboto" w:hAnsi="Roboto"/>
                <w:sz w:val="14"/>
                <w:szCs w:val="14"/>
              </w:rPr>
              <w:t>Merná jednotka</w:t>
            </w:r>
          </w:p>
        </w:tc>
        <w:tc>
          <w:tcPr>
            <w:tcW w:w="1364" w:type="dxa"/>
            <w:tcBorders>
              <w:left w:val="nil"/>
              <w:bottom w:val="single" w:sz="4" w:space="0" w:color="auto"/>
              <w:right w:val="nil"/>
            </w:tcBorders>
          </w:tcPr>
          <w:p w14:paraId="078126D7" w14:textId="77777777" w:rsidR="00835571" w:rsidRPr="009E6CDF" w:rsidRDefault="00835571" w:rsidP="00993E8B">
            <w:pPr>
              <w:rPr>
                <w:rFonts w:ascii="Roboto" w:hAnsi="Roboto"/>
                <w:sz w:val="14"/>
                <w:szCs w:val="14"/>
              </w:rPr>
            </w:pPr>
            <w:r>
              <w:rPr>
                <w:rFonts w:ascii="Roboto" w:hAnsi="Roboto"/>
                <w:sz w:val="14"/>
                <w:szCs w:val="14"/>
              </w:rPr>
              <w:t>Celková cieľová hodnota</w:t>
            </w:r>
          </w:p>
        </w:tc>
        <w:tc>
          <w:tcPr>
            <w:tcW w:w="1365" w:type="dxa"/>
            <w:tcBorders>
              <w:left w:val="nil"/>
              <w:bottom w:val="single" w:sz="4" w:space="0" w:color="auto"/>
              <w:right w:val="nil"/>
            </w:tcBorders>
          </w:tcPr>
          <w:p w14:paraId="00BBB8E9" w14:textId="77777777" w:rsidR="00835571" w:rsidRDefault="00835571" w:rsidP="00993E8B">
            <w:pPr>
              <w:rPr>
                <w:rFonts w:ascii="Roboto" w:hAnsi="Roboto"/>
                <w:sz w:val="14"/>
                <w:szCs w:val="14"/>
              </w:rPr>
            </w:pPr>
            <w:r>
              <w:rPr>
                <w:rFonts w:ascii="Roboto" w:hAnsi="Roboto"/>
                <w:sz w:val="14"/>
                <w:szCs w:val="14"/>
              </w:rPr>
              <w:t>Príznak rizika</w:t>
            </w:r>
          </w:p>
        </w:tc>
        <w:tc>
          <w:tcPr>
            <w:tcW w:w="1530" w:type="dxa"/>
            <w:tcBorders>
              <w:left w:val="nil"/>
              <w:bottom w:val="single" w:sz="4" w:space="0" w:color="auto"/>
              <w:right w:val="nil"/>
            </w:tcBorders>
          </w:tcPr>
          <w:p w14:paraId="3CB17BF7" w14:textId="77777777" w:rsidR="00835571" w:rsidRDefault="00835571" w:rsidP="00993E8B">
            <w:pPr>
              <w:rPr>
                <w:rFonts w:ascii="Roboto" w:hAnsi="Roboto"/>
                <w:sz w:val="14"/>
                <w:szCs w:val="14"/>
              </w:rPr>
            </w:pPr>
            <w:r>
              <w:rPr>
                <w:rFonts w:ascii="Roboto" w:hAnsi="Roboto"/>
                <w:sz w:val="14"/>
                <w:szCs w:val="14"/>
              </w:rPr>
              <w:t>Relevancia k HP</w:t>
            </w:r>
          </w:p>
        </w:tc>
        <w:tc>
          <w:tcPr>
            <w:tcW w:w="1488" w:type="dxa"/>
            <w:tcBorders>
              <w:left w:val="nil"/>
              <w:bottom w:val="single" w:sz="4" w:space="0" w:color="auto"/>
              <w:right w:val="nil"/>
            </w:tcBorders>
          </w:tcPr>
          <w:p w14:paraId="7FED8AD8" w14:textId="77777777" w:rsidR="00835571" w:rsidRDefault="00835571" w:rsidP="00993E8B">
            <w:pPr>
              <w:rPr>
                <w:rFonts w:ascii="Roboto" w:hAnsi="Roboto"/>
                <w:sz w:val="14"/>
                <w:szCs w:val="14"/>
              </w:rPr>
            </w:pPr>
            <w:r>
              <w:rPr>
                <w:rFonts w:ascii="Roboto" w:hAnsi="Roboto"/>
                <w:sz w:val="14"/>
                <w:szCs w:val="14"/>
              </w:rPr>
              <w:t>Typ závislosti ukazovateľa</w:t>
            </w:r>
          </w:p>
        </w:tc>
      </w:tr>
      <w:tr w:rsidR="00AA5B24" w:rsidRPr="004E74C3" w14:paraId="2CEA6B64" w14:textId="77777777" w:rsidTr="00AA5B24">
        <w:trPr>
          <w:trHeight w:val="692"/>
          <w:jc w:val="center"/>
        </w:trPr>
        <w:tc>
          <w:tcPr>
            <w:tcW w:w="1116" w:type="dxa"/>
            <w:tcBorders>
              <w:top w:val="single" w:sz="4" w:space="0" w:color="auto"/>
              <w:right w:val="nil"/>
            </w:tcBorders>
          </w:tcPr>
          <w:p w14:paraId="7C71FE3B" w14:textId="77777777" w:rsidR="00835571" w:rsidRPr="00835571" w:rsidRDefault="00835571" w:rsidP="00993E8B">
            <w:pPr>
              <w:rPr>
                <w:rFonts w:ascii="Roboto" w:hAnsi="Roboto"/>
                <w:sz w:val="14"/>
                <w:szCs w:val="14"/>
              </w:rPr>
            </w:pPr>
            <w:r w:rsidRPr="00835571">
              <w:rPr>
                <w:rFonts w:ascii="Roboto" w:hAnsi="Roboto"/>
                <w:sz w:val="14"/>
                <w:szCs w:val="14"/>
              </w:rPr>
              <w:t>(113)</w:t>
            </w:r>
            <w:r w:rsidR="00F07F8D">
              <w:rPr>
                <w:rFonts w:ascii="Roboto" w:hAnsi="Roboto"/>
                <w:sz w:val="14"/>
                <w:szCs w:val="14"/>
              </w:rPr>
              <w:t xml:space="preserve"> Generuje IMTS2014+</w:t>
            </w:r>
          </w:p>
        </w:tc>
        <w:tc>
          <w:tcPr>
            <w:tcW w:w="1406" w:type="dxa"/>
            <w:tcBorders>
              <w:top w:val="single" w:sz="4" w:space="0" w:color="auto"/>
              <w:left w:val="nil"/>
              <w:right w:val="nil"/>
            </w:tcBorders>
          </w:tcPr>
          <w:p w14:paraId="3C331F0F" w14:textId="77777777" w:rsidR="00F07F8D"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114</w:t>
            </w:r>
            <w:r w:rsidRPr="00835571">
              <w:rPr>
                <w:rFonts w:ascii="Roboto" w:hAnsi="Roboto"/>
                <w:sz w:val="14"/>
                <w:szCs w:val="14"/>
              </w:rPr>
              <w:t>)</w:t>
            </w:r>
          </w:p>
          <w:p w14:paraId="103B6595" w14:textId="77777777" w:rsidR="00F07F8D" w:rsidRDefault="00F07F8D" w:rsidP="00F07F8D">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51B4C484" w14:textId="77777777" w:rsidR="00835571"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115</w:t>
            </w:r>
            <w:r w:rsidRPr="00835571">
              <w:rPr>
                <w:rFonts w:ascii="Roboto" w:hAnsi="Roboto"/>
                <w:sz w:val="14"/>
                <w:szCs w:val="14"/>
              </w:rPr>
              <w:t>)</w:t>
            </w:r>
          </w:p>
          <w:p w14:paraId="1EE3EF6C" w14:textId="77777777" w:rsidR="00F07F8D" w:rsidRDefault="00F07F8D" w:rsidP="00835571">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2964B23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116</w:t>
            </w:r>
            <w:r w:rsidRPr="00835571">
              <w:rPr>
                <w:rFonts w:ascii="Roboto" w:hAnsi="Roboto"/>
                <w:sz w:val="14"/>
                <w:szCs w:val="14"/>
              </w:rPr>
              <w:t>)</w:t>
            </w:r>
          </w:p>
          <w:p w14:paraId="1714BEDF" w14:textId="77777777" w:rsidR="00F07F8D" w:rsidRDefault="00F07F8D" w:rsidP="00835571">
            <w:pPr>
              <w:rPr>
                <w:rFonts w:ascii="Roboto" w:hAnsi="Roboto"/>
                <w:sz w:val="14"/>
                <w:szCs w:val="14"/>
              </w:rPr>
            </w:pPr>
            <w:r>
              <w:rPr>
                <w:rFonts w:ascii="Roboto" w:hAnsi="Roboto"/>
                <w:sz w:val="14"/>
                <w:szCs w:val="14"/>
              </w:rPr>
              <w:t>Generuje IMTS2014+</w:t>
            </w:r>
          </w:p>
        </w:tc>
        <w:tc>
          <w:tcPr>
            <w:tcW w:w="1365" w:type="dxa"/>
            <w:tcBorders>
              <w:top w:val="single" w:sz="4" w:space="0" w:color="auto"/>
              <w:left w:val="nil"/>
              <w:right w:val="nil"/>
            </w:tcBorders>
          </w:tcPr>
          <w:p w14:paraId="11EB25EA"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117</w:t>
            </w:r>
            <w:r w:rsidRPr="00835571">
              <w:rPr>
                <w:rFonts w:ascii="Roboto" w:hAnsi="Roboto"/>
                <w:sz w:val="14"/>
                <w:szCs w:val="14"/>
              </w:rPr>
              <w:t>)</w:t>
            </w:r>
          </w:p>
          <w:p w14:paraId="051A3EA1" w14:textId="77777777" w:rsidR="00F07F8D" w:rsidRDefault="00F07F8D" w:rsidP="00835571">
            <w:pPr>
              <w:rPr>
                <w:rFonts w:ascii="Roboto" w:hAnsi="Roboto"/>
                <w:sz w:val="14"/>
                <w:szCs w:val="14"/>
              </w:rPr>
            </w:pPr>
            <w:r>
              <w:rPr>
                <w:rFonts w:ascii="Roboto" w:hAnsi="Roboto"/>
                <w:sz w:val="14"/>
                <w:szCs w:val="14"/>
              </w:rPr>
              <w:t>Generuje IMTS2014+</w:t>
            </w:r>
          </w:p>
        </w:tc>
        <w:tc>
          <w:tcPr>
            <w:tcW w:w="1530" w:type="dxa"/>
            <w:tcBorders>
              <w:top w:val="single" w:sz="4" w:space="0" w:color="auto"/>
              <w:left w:val="nil"/>
              <w:right w:val="nil"/>
            </w:tcBorders>
          </w:tcPr>
          <w:p w14:paraId="5AE157F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118</w:t>
            </w:r>
            <w:r w:rsidRPr="00835571">
              <w:rPr>
                <w:rFonts w:ascii="Roboto" w:hAnsi="Roboto"/>
                <w:sz w:val="14"/>
                <w:szCs w:val="14"/>
              </w:rPr>
              <w:t>)</w:t>
            </w:r>
          </w:p>
          <w:p w14:paraId="11F78DE6" w14:textId="77777777" w:rsidR="00F07F8D" w:rsidRDefault="00F07F8D" w:rsidP="00835571">
            <w:pPr>
              <w:rPr>
                <w:rFonts w:ascii="Roboto" w:hAnsi="Roboto"/>
                <w:sz w:val="14"/>
                <w:szCs w:val="14"/>
              </w:rPr>
            </w:pPr>
            <w:r>
              <w:rPr>
                <w:rFonts w:ascii="Roboto" w:hAnsi="Roboto"/>
                <w:sz w:val="14"/>
                <w:szCs w:val="14"/>
              </w:rPr>
              <w:t>Generuje IMTS2014+</w:t>
            </w:r>
          </w:p>
        </w:tc>
        <w:tc>
          <w:tcPr>
            <w:tcW w:w="1488" w:type="dxa"/>
            <w:tcBorders>
              <w:top w:val="single" w:sz="4" w:space="0" w:color="auto"/>
              <w:left w:val="nil"/>
              <w:right w:val="nil"/>
            </w:tcBorders>
          </w:tcPr>
          <w:p w14:paraId="610B5FC2"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119</w:t>
            </w:r>
            <w:r w:rsidRPr="00835571">
              <w:rPr>
                <w:rFonts w:ascii="Roboto" w:hAnsi="Roboto"/>
                <w:sz w:val="14"/>
                <w:szCs w:val="14"/>
              </w:rPr>
              <w:t>)</w:t>
            </w:r>
          </w:p>
          <w:p w14:paraId="0C657FF4" w14:textId="77777777" w:rsidR="00F07F8D" w:rsidRDefault="00F07F8D" w:rsidP="00835571">
            <w:pPr>
              <w:rPr>
                <w:rFonts w:ascii="Roboto" w:hAnsi="Roboto"/>
                <w:sz w:val="14"/>
                <w:szCs w:val="14"/>
              </w:rPr>
            </w:pPr>
            <w:r>
              <w:rPr>
                <w:rFonts w:ascii="Roboto" w:hAnsi="Roboto"/>
                <w:sz w:val="14"/>
                <w:szCs w:val="14"/>
              </w:rPr>
              <w:t>Generuje IMTS2014+</w:t>
            </w:r>
          </w:p>
        </w:tc>
      </w:tr>
    </w:tbl>
    <w:p w14:paraId="38269433" w14:textId="77777777" w:rsidR="00835571" w:rsidRPr="00835571" w:rsidRDefault="00835571" w:rsidP="00835571">
      <w:pPr>
        <w:rPr>
          <w:rFonts w:ascii="Roboto" w:hAnsi="Roboto"/>
          <w:sz w:val="14"/>
          <w:szCs w:val="14"/>
        </w:rPr>
      </w:pPr>
    </w:p>
    <w:p w14:paraId="3B103D32" w14:textId="77777777" w:rsidR="00D676FC" w:rsidRDefault="00D676FC" w:rsidP="00BE6FDA">
      <w:pPr>
        <w:pStyle w:val="Odsekzoznamu"/>
        <w:numPr>
          <w:ilvl w:val="0"/>
          <w:numId w:val="12"/>
        </w:numPr>
        <w:ind w:left="-142"/>
        <w:rPr>
          <w:rFonts w:ascii="Roboto" w:hAnsi="Roboto" w:cs="Roboto"/>
          <w:b/>
          <w:bCs/>
          <w:color w:val="0064A3"/>
          <w:sz w:val="42"/>
          <w:szCs w:val="42"/>
        </w:rPr>
      </w:pPr>
      <w:r>
        <w:rPr>
          <w:rFonts w:ascii="Roboto" w:hAnsi="Roboto" w:cs="Roboto"/>
          <w:b/>
          <w:bCs/>
          <w:color w:val="0064A3"/>
          <w:sz w:val="42"/>
          <w:szCs w:val="42"/>
        </w:rPr>
        <w:t>Rozpočet projektu</w:t>
      </w:r>
    </w:p>
    <w:p w14:paraId="79088ABE" w14:textId="77777777" w:rsidR="00D676FC"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lastRenderedPageBreak/>
        <w:t>Rozpočet žiadateľa</w:t>
      </w:r>
    </w:p>
    <w:p w14:paraId="57BF8439" w14:textId="6CFDCD4C" w:rsidR="00F64B3C" w:rsidRPr="00F64B3C" w:rsidRDefault="00387C80" w:rsidP="00387C80">
      <w:pPr>
        <w:pStyle w:val="Odsekzoznamu"/>
        <w:ind w:left="-426"/>
        <w:rPr>
          <w:rFonts w:ascii="Roboto" w:hAnsi="Roboto"/>
          <w:sz w:val="14"/>
          <w:szCs w:val="14"/>
        </w:rPr>
      </w:pPr>
      <w:r w:rsidRPr="00387C80">
        <w:rPr>
          <w:rFonts w:ascii="Roboto" w:hAnsi="Roboto"/>
          <w:sz w:val="14"/>
          <w:szCs w:val="14"/>
        </w:rPr>
        <w:t xml:space="preserve">Pre účely konania o ŽoNFP, SO stanovil povinnú prílohu ŽoNFP – </w:t>
      </w:r>
      <w:r w:rsidRPr="00387C80">
        <w:rPr>
          <w:rFonts w:ascii="Roboto" w:hAnsi="Roboto"/>
          <w:b/>
          <w:sz w:val="14"/>
          <w:szCs w:val="14"/>
        </w:rPr>
        <w:t xml:space="preserve">Špecifikácia výdavkov v rámci skupín výdavkov, príloha č. </w:t>
      </w:r>
      <w:r w:rsidR="000A1333">
        <w:rPr>
          <w:rFonts w:ascii="Roboto" w:hAnsi="Roboto"/>
          <w:b/>
          <w:sz w:val="14"/>
          <w:szCs w:val="14"/>
        </w:rPr>
        <w:t>6</w:t>
      </w:r>
      <w:r w:rsidRPr="00387C80">
        <w:rPr>
          <w:rFonts w:ascii="Roboto" w:hAnsi="Roboto"/>
          <w:b/>
          <w:sz w:val="14"/>
          <w:szCs w:val="14"/>
        </w:rPr>
        <w:t xml:space="preserve">  ŽoNFP</w:t>
      </w:r>
      <w:r w:rsidRPr="00387C80">
        <w:rPr>
          <w:rFonts w:ascii="Roboto" w:hAnsi="Roboto"/>
          <w:sz w:val="14"/>
          <w:szCs w:val="14"/>
        </w:rPr>
        <w:t>. Žiadateľ v nej podrobne rozpíše všetky oprávnené výdavky podľa jednotlivých sk</w:t>
      </w:r>
      <w:r w:rsidR="000A1333">
        <w:rPr>
          <w:rFonts w:ascii="Roboto" w:hAnsi="Roboto"/>
          <w:sz w:val="14"/>
          <w:szCs w:val="14"/>
        </w:rPr>
        <w:t xml:space="preserve">upín výdavkov vo </w:t>
      </w:r>
      <w:r w:rsidR="000A1333" w:rsidRPr="00B041DE">
        <w:rPr>
          <w:rFonts w:ascii="Roboto" w:hAnsi="Roboto"/>
          <w:sz w:val="14"/>
          <w:szCs w:val="14"/>
        </w:rPr>
        <w:t xml:space="preserve">väzbe na hlavné a podporné  aktivity </w:t>
      </w:r>
      <w:r w:rsidRPr="00B041DE">
        <w:rPr>
          <w:rFonts w:ascii="Roboto" w:hAnsi="Roboto"/>
          <w:sz w:val="14"/>
          <w:szCs w:val="14"/>
        </w:rPr>
        <w:t xml:space="preserve"> projektu</w:t>
      </w:r>
      <w:r w:rsidR="000A1333" w:rsidRPr="00B041DE">
        <w:rPr>
          <w:rFonts w:ascii="Roboto" w:hAnsi="Roboto"/>
          <w:sz w:val="14"/>
          <w:szCs w:val="14"/>
        </w:rPr>
        <w:t xml:space="preserve"> </w:t>
      </w:r>
      <w:r w:rsidRPr="00B041DE">
        <w:rPr>
          <w:rFonts w:ascii="Roboto" w:hAnsi="Roboto"/>
          <w:sz w:val="14"/>
          <w:szCs w:val="14"/>
        </w:rPr>
        <w:t xml:space="preserve"> tak, aby bolo možné jednoznačným spôsobom</w:t>
      </w:r>
      <w:r w:rsidR="000A1333" w:rsidRPr="00B041DE">
        <w:rPr>
          <w:rFonts w:ascii="Roboto" w:hAnsi="Roboto"/>
          <w:sz w:val="14"/>
          <w:szCs w:val="14"/>
        </w:rPr>
        <w:t xml:space="preserve"> </w:t>
      </w:r>
      <w:r w:rsidRPr="00B041DE">
        <w:rPr>
          <w:rFonts w:ascii="Roboto" w:hAnsi="Roboto"/>
          <w:sz w:val="14"/>
          <w:szCs w:val="14"/>
        </w:rPr>
        <w:t xml:space="preserve"> identifikovať priradenie každého výdavku</w:t>
      </w:r>
      <w:r w:rsidR="000A1333" w:rsidRPr="00B041DE">
        <w:rPr>
          <w:rFonts w:ascii="Roboto" w:hAnsi="Roboto"/>
          <w:sz w:val="14"/>
          <w:szCs w:val="14"/>
        </w:rPr>
        <w:t xml:space="preserve"> </w:t>
      </w:r>
      <w:r w:rsidRPr="00B041DE">
        <w:rPr>
          <w:rFonts w:ascii="Roboto" w:hAnsi="Roboto"/>
          <w:sz w:val="14"/>
          <w:szCs w:val="14"/>
        </w:rPr>
        <w:t xml:space="preserve"> k príslušnej hlavnej aktivite (priame výdavky) projektu</w:t>
      </w:r>
      <w:r w:rsidR="000A1333" w:rsidRPr="00B041DE">
        <w:rPr>
          <w:rFonts w:ascii="Roboto" w:hAnsi="Roboto"/>
          <w:sz w:val="14"/>
          <w:szCs w:val="14"/>
        </w:rPr>
        <w:t xml:space="preserve"> a podpornej aktivite (nepriame výdavky) projektu</w:t>
      </w:r>
      <w:r w:rsidRPr="00B041DE">
        <w:rPr>
          <w:rFonts w:ascii="Roboto" w:hAnsi="Roboto"/>
          <w:sz w:val="14"/>
          <w:szCs w:val="14"/>
        </w:rPr>
        <w:t>.</w:t>
      </w:r>
      <w:r w:rsidRPr="00387C80">
        <w:rPr>
          <w:rFonts w:ascii="Roboto" w:hAnsi="Roboto"/>
          <w:sz w:val="14"/>
          <w:szCs w:val="14"/>
        </w:rPr>
        <w:t xml:space="preserve"> Žiadateľ pri tvorbe Špecifikácie výdavkov v rámci skupín výdavkov vychádza z podmienok poskytnutia príspevku v oblasti oprávnenosti výdavkov, ktoré sú uvedené vo  výzve a jej prílohách. </w:t>
      </w:r>
      <w:r w:rsidRPr="00387C80">
        <w:rPr>
          <w:rFonts w:ascii="Roboto" w:hAnsi="Roboto"/>
          <w:b/>
          <w:sz w:val="14"/>
          <w:szCs w:val="14"/>
        </w:rPr>
        <w:t>Údaje z tejto prílohy žiadateľ prenesie do tejto tabuľky č. 11 formulára ŽoNFP - Rozpočet projektu</w:t>
      </w:r>
      <w:r w:rsidRPr="00387C80">
        <w:rPr>
          <w:rFonts w:ascii="Roboto" w:hAnsi="Roboto"/>
          <w:sz w:val="14"/>
          <w:szCs w:val="14"/>
        </w:rPr>
        <w:t xml:space="preserve">.  </w:t>
      </w: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8"/>
        <w:gridCol w:w="1877"/>
        <w:gridCol w:w="108"/>
        <w:gridCol w:w="2614"/>
        <w:gridCol w:w="2305"/>
        <w:gridCol w:w="218"/>
        <w:gridCol w:w="588"/>
        <w:gridCol w:w="108"/>
        <w:gridCol w:w="1779"/>
        <w:gridCol w:w="218"/>
        <w:gridCol w:w="22"/>
        <w:gridCol w:w="108"/>
      </w:tblGrid>
      <w:tr w:rsidR="00A82CF9" w:rsidRPr="004E74C3" w14:paraId="3887056C" w14:textId="77777777" w:rsidTr="00CC316E">
        <w:trPr>
          <w:gridAfter w:val="2"/>
          <w:wAfter w:w="130" w:type="dxa"/>
          <w:jc w:val="center"/>
        </w:trPr>
        <w:tc>
          <w:tcPr>
            <w:tcW w:w="1985" w:type="dxa"/>
            <w:gridSpan w:val="2"/>
            <w:vMerge w:val="restart"/>
            <w:tcBorders>
              <w:top w:val="nil"/>
              <w:right w:val="nil"/>
            </w:tcBorders>
            <w:shd w:val="clear" w:color="auto" w:fill="D9D9D9" w:themeFill="background1" w:themeFillShade="D9"/>
          </w:tcPr>
          <w:p w14:paraId="69405971" w14:textId="77777777" w:rsidR="00A82CF9" w:rsidRPr="006039A5" w:rsidRDefault="00A82CF9" w:rsidP="00993E8B">
            <w:pPr>
              <w:rPr>
                <w:rFonts w:ascii="Roboto" w:hAnsi="Roboto"/>
                <w:b/>
                <w:sz w:val="14"/>
                <w:szCs w:val="14"/>
              </w:rPr>
            </w:pPr>
            <w:r>
              <w:rPr>
                <w:rFonts w:ascii="Roboto" w:hAnsi="Roboto"/>
                <w:b/>
                <w:sz w:val="14"/>
                <w:szCs w:val="14"/>
              </w:rPr>
              <w:t>Subjekt:</w:t>
            </w:r>
          </w:p>
        </w:tc>
        <w:tc>
          <w:tcPr>
            <w:tcW w:w="2722" w:type="dxa"/>
            <w:gridSpan w:val="2"/>
            <w:vMerge w:val="restart"/>
            <w:tcBorders>
              <w:top w:val="nil"/>
              <w:left w:val="nil"/>
              <w:right w:val="single" w:sz="4" w:space="0" w:color="BFBFBF" w:themeColor="background1" w:themeShade="BF"/>
            </w:tcBorders>
            <w:shd w:val="clear" w:color="auto" w:fill="D9D9D9" w:themeFill="background1" w:themeFillShade="D9"/>
          </w:tcPr>
          <w:p w14:paraId="64B442FA"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120</w:t>
            </w:r>
            <w:r w:rsidRPr="009E6CDF">
              <w:rPr>
                <w:rFonts w:ascii="Roboto" w:hAnsi="Roboto"/>
                <w:sz w:val="14"/>
                <w:szCs w:val="14"/>
              </w:rPr>
              <w:t>)</w:t>
            </w:r>
            <w:r>
              <w:rPr>
                <w:rFonts w:ascii="Roboto" w:hAnsi="Roboto"/>
                <w:sz w:val="14"/>
                <w:szCs w:val="14"/>
              </w:rPr>
              <w:t xml:space="preserve"> </w:t>
            </w:r>
            <w:r w:rsidR="005817F0" w:rsidRPr="005817F0">
              <w:rPr>
                <w:rFonts w:ascii="Roboto" w:hAnsi="Roboto"/>
                <w:sz w:val="14"/>
                <w:szCs w:val="14"/>
              </w:rPr>
              <w:t>Generuje automaticky ITMS2014+</w:t>
            </w:r>
          </w:p>
        </w:tc>
        <w:tc>
          <w:tcPr>
            <w:tcW w:w="2523" w:type="dxa"/>
            <w:gridSpan w:val="2"/>
            <w:tcBorders>
              <w:top w:val="nil"/>
              <w:left w:val="single" w:sz="4" w:space="0" w:color="BFBFBF" w:themeColor="background1" w:themeShade="BF"/>
              <w:bottom w:val="single" w:sz="4" w:space="0" w:color="BFBFBF" w:themeColor="background1" w:themeShade="BF"/>
              <w:right w:val="nil"/>
            </w:tcBorders>
            <w:shd w:val="clear" w:color="auto" w:fill="D9D9D9" w:themeFill="background1" w:themeFillShade="D9"/>
          </w:tcPr>
          <w:p w14:paraId="727A657B" w14:textId="77777777" w:rsidR="00A82CF9" w:rsidRPr="006039A5" w:rsidRDefault="00A82CF9" w:rsidP="005817F0">
            <w:pPr>
              <w:tabs>
                <w:tab w:val="left" w:pos="1535"/>
              </w:tabs>
              <w:rPr>
                <w:rFonts w:ascii="Roboto" w:hAnsi="Roboto"/>
                <w:b/>
                <w:sz w:val="14"/>
                <w:szCs w:val="14"/>
              </w:rPr>
            </w:pPr>
            <w:r>
              <w:rPr>
                <w:rFonts w:ascii="Roboto" w:hAnsi="Roboto"/>
                <w:b/>
                <w:sz w:val="14"/>
                <w:szCs w:val="14"/>
              </w:rPr>
              <w:t>Identifikátor (typ):</w:t>
            </w:r>
            <w:r w:rsidR="005817F0">
              <w:rPr>
                <w:rFonts w:ascii="Roboto" w:hAnsi="Roboto"/>
                <w:b/>
                <w:sz w:val="14"/>
                <w:szCs w:val="14"/>
              </w:rPr>
              <w:tab/>
            </w:r>
          </w:p>
        </w:tc>
        <w:tc>
          <w:tcPr>
            <w:tcW w:w="2693" w:type="dxa"/>
            <w:gridSpan w:val="4"/>
            <w:tcBorders>
              <w:top w:val="nil"/>
              <w:left w:val="nil"/>
              <w:bottom w:val="single" w:sz="4" w:space="0" w:color="BFBFBF" w:themeColor="background1" w:themeShade="BF"/>
              <w:right w:val="nil"/>
            </w:tcBorders>
            <w:shd w:val="clear" w:color="auto" w:fill="D9D9D9" w:themeFill="background1" w:themeFillShade="D9"/>
          </w:tcPr>
          <w:p w14:paraId="5C9418C4"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121</w:t>
            </w:r>
            <w:r w:rsidRPr="009E6CDF">
              <w:rPr>
                <w:rFonts w:ascii="Roboto" w:hAnsi="Roboto"/>
                <w:sz w:val="14"/>
                <w:szCs w:val="14"/>
              </w:rPr>
              <w:t>)</w:t>
            </w:r>
            <w:r w:rsidR="005817F0">
              <w:rPr>
                <w:rFonts w:ascii="Roboto" w:hAnsi="Roboto"/>
                <w:sz w:val="14"/>
                <w:szCs w:val="14"/>
              </w:rPr>
              <w:t xml:space="preserve"> </w:t>
            </w:r>
            <w:r w:rsidR="005817F0" w:rsidRPr="005817F0">
              <w:rPr>
                <w:rFonts w:ascii="Roboto" w:hAnsi="Roboto"/>
                <w:sz w:val="14"/>
                <w:szCs w:val="14"/>
              </w:rPr>
              <w:t>Generuje automaticky ITMS2014+</w:t>
            </w:r>
          </w:p>
        </w:tc>
      </w:tr>
      <w:tr w:rsidR="00A82CF9" w:rsidRPr="004E74C3" w14:paraId="199CAC56" w14:textId="77777777" w:rsidTr="00CC316E">
        <w:trPr>
          <w:gridAfter w:val="2"/>
          <w:wAfter w:w="130" w:type="dxa"/>
          <w:jc w:val="center"/>
        </w:trPr>
        <w:tc>
          <w:tcPr>
            <w:tcW w:w="1985" w:type="dxa"/>
            <w:gridSpan w:val="2"/>
            <w:vMerge/>
            <w:tcBorders>
              <w:right w:val="nil"/>
            </w:tcBorders>
            <w:shd w:val="clear" w:color="auto" w:fill="D9D9D9" w:themeFill="background1" w:themeFillShade="D9"/>
          </w:tcPr>
          <w:p w14:paraId="2EE7E17E" w14:textId="77777777" w:rsidR="00A82CF9" w:rsidRDefault="00A82CF9" w:rsidP="00993E8B">
            <w:pPr>
              <w:rPr>
                <w:rFonts w:ascii="Roboto" w:hAnsi="Roboto"/>
                <w:b/>
                <w:sz w:val="14"/>
                <w:szCs w:val="14"/>
              </w:rPr>
            </w:pPr>
          </w:p>
        </w:tc>
        <w:tc>
          <w:tcPr>
            <w:tcW w:w="2722" w:type="dxa"/>
            <w:gridSpan w:val="2"/>
            <w:vMerge/>
            <w:tcBorders>
              <w:left w:val="nil"/>
              <w:right w:val="single" w:sz="4" w:space="0" w:color="BFBFBF" w:themeColor="background1" w:themeShade="BF"/>
            </w:tcBorders>
            <w:shd w:val="clear" w:color="auto" w:fill="D9D9D9" w:themeFill="background1" w:themeFillShade="D9"/>
          </w:tcPr>
          <w:p w14:paraId="10C26FC6" w14:textId="77777777" w:rsidR="00A82CF9" w:rsidRPr="009E6CDF" w:rsidRDefault="00A82CF9" w:rsidP="00A82CF9">
            <w:pPr>
              <w:rPr>
                <w:rFonts w:ascii="Roboto" w:hAnsi="Roboto"/>
                <w:sz w:val="14"/>
                <w:szCs w:val="14"/>
              </w:rPr>
            </w:pPr>
          </w:p>
        </w:tc>
        <w:tc>
          <w:tcPr>
            <w:tcW w:w="2523" w:type="dxa"/>
            <w:gridSpan w:val="2"/>
            <w:tcBorders>
              <w:top w:val="single" w:sz="4" w:space="0" w:color="BFBFBF" w:themeColor="background1" w:themeShade="BF"/>
              <w:left w:val="single" w:sz="4" w:space="0" w:color="BFBFBF" w:themeColor="background1" w:themeShade="BF"/>
              <w:right w:val="nil"/>
            </w:tcBorders>
            <w:shd w:val="clear" w:color="auto" w:fill="D9D9D9" w:themeFill="background1" w:themeFillShade="D9"/>
          </w:tcPr>
          <w:p w14:paraId="0E46BFF9" w14:textId="77777777" w:rsidR="00A82CF9" w:rsidRDefault="00A82CF9" w:rsidP="00993E8B">
            <w:pPr>
              <w:rPr>
                <w:rFonts w:ascii="Roboto" w:hAnsi="Roboto"/>
                <w:b/>
                <w:sz w:val="14"/>
                <w:szCs w:val="14"/>
              </w:rPr>
            </w:pPr>
            <w:r>
              <w:rPr>
                <w:rFonts w:ascii="Roboto" w:hAnsi="Roboto"/>
                <w:b/>
                <w:sz w:val="14"/>
                <w:szCs w:val="14"/>
              </w:rPr>
              <w:t>Výška oprávnených výdavkov:</w:t>
            </w:r>
          </w:p>
        </w:tc>
        <w:tc>
          <w:tcPr>
            <w:tcW w:w="2693" w:type="dxa"/>
            <w:gridSpan w:val="4"/>
            <w:tcBorders>
              <w:top w:val="single" w:sz="4" w:space="0" w:color="BFBFBF" w:themeColor="background1" w:themeShade="BF"/>
              <w:left w:val="nil"/>
              <w:right w:val="nil"/>
            </w:tcBorders>
            <w:shd w:val="clear" w:color="auto" w:fill="D9D9D9" w:themeFill="background1" w:themeFillShade="D9"/>
          </w:tcPr>
          <w:p w14:paraId="4B3F5A0B" w14:textId="77777777" w:rsidR="00A82CF9" w:rsidRDefault="00A82CF9" w:rsidP="005817F0">
            <w:pPr>
              <w:spacing w:after="0" w:line="240" w:lineRule="auto"/>
              <w:rPr>
                <w:rFonts w:ascii="Roboto" w:hAnsi="Roboto"/>
                <w:sz w:val="14"/>
                <w:szCs w:val="14"/>
              </w:rPr>
            </w:pPr>
            <w:r>
              <w:rPr>
                <w:rFonts w:ascii="Roboto" w:hAnsi="Roboto"/>
                <w:sz w:val="14"/>
                <w:szCs w:val="14"/>
              </w:rPr>
              <w:t>(122)</w:t>
            </w:r>
            <w:r w:rsidR="005817F0">
              <w:rPr>
                <w:rFonts w:ascii="Roboto" w:hAnsi="Roboto"/>
                <w:sz w:val="14"/>
                <w:szCs w:val="14"/>
              </w:rPr>
              <w:t xml:space="preserve"> </w:t>
            </w:r>
            <w:r w:rsidR="005817F0" w:rsidRPr="005817F0">
              <w:rPr>
                <w:rFonts w:ascii="Roboto" w:hAnsi="Roboto"/>
                <w:sz w:val="14"/>
                <w:szCs w:val="14"/>
              </w:rPr>
              <w:t>Generuje automaticky ITMS2014+</w:t>
            </w:r>
          </w:p>
          <w:p w14:paraId="586E46BD" w14:textId="77777777" w:rsidR="005817F0" w:rsidRPr="009E6CDF" w:rsidRDefault="005817F0" w:rsidP="005817F0">
            <w:pPr>
              <w:spacing w:after="0" w:line="240" w:lineRule="auto"/>
              <w:rPr>
                <w:rFonts w:ascii="Roboto" w:hAnsi="Roboto"/>
                <w:sz w:val="14"/>
                <w:szCs w:val="14"/>
              </w:rPr>
            </w:pPr>
            <w:r>
              <w:rPr>
                <w:rFonts w:ascii="Roboto" w:hAnsi="Roboto"/>
                <w:sz w:val="14"/>
                <w:szCs w:val="14"/>
              </w:rPr>
              <w:t>N</w:t>
            </w:r>
            <w:r w:rsidRPr="005817F0">
              <w:rPr>
                <w:rFonts w:ascii="Roboto" w:hAnsi="Roboto"/>
                <w:sz w:val="14"/>
                <w:szCs w:val="14"/>
              </w:rPr>
              <w:t>ačíta sa hodnota oprávnených výdavkov za hlavné a podporné aktivity projektu</w:t>
            </w:r>
            <w:r>
              <w:rPr>
                <w:rFonts w:ascii="Roboto" w:hAnsi="Roboto"/>
                <w:sz w:val="14"/>
                <w:szCs w:val="14"/>
              </w:rPr>
              <w:t>.</w:t>
            </w:r>
          </w:p>
        </w:tc>
      </w:tr>
      <w:tr w:rsidR="00A82CF9" w:rsidRPr="004E74C3" w14:paraId="5AD0CD5A" w14:textId="77777777" w:rsidTr="00CC316E">
        <w:trPr>
          <w:gridAfter w:val="1"/>
          <w:wAfter w:w="108" w:type="dxa"/>
          <w:trHeight w:val="456"/>
          <w:jc w:val="center"/>
        </w:trPr>
        <w:tc>
          <w:tcPr>
            <w:tcW w:w="9945" w:type="dxa"/>
            <w:gridSpan w:val="11"/>
            <w:tcBorders>
              <w:right w:val="nil"/>
            </w:tcBorders>
            <w:vAlign w:val="center"/>
          </w:tcPr>
          <w:p w14:paraId="2A8C1365" w14:textId="77777777" w:rsidR="00A82CF9" w:rsidRPr="009E6CDF" w:rsidRDefault="00A82CF9" w:rsidP="00993E8B">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Priame výdavky</w:t>
            </w:r>
          </w:p>
        </w:tc>
      </w:tr>
      <w:tr w:rsidR="00A82CF9" w:rsidRPr="004E74C3" w14:paraId="66DF313C" w14:textId="77777777" w:rsidTr="00CC316E">
        <w:trPr>
          <w:gridAfter w:val="1"/>
          <w:wAfter w:w="108" w:type="dxa"/>
          <w:jc w:val="center"/>
        </w:trPr>
        <w:tc>
          <w:tcPr>
            <w:tcW w:w="1985" w:type="dxa"/>
            <w:gridSpan w:val="2"/>
            <w:tcBorders>
              <w:bottom w:val="nil"/>
              <w:right w:val="nil"/>
            </w:tcBorders>
          </w:tcPr>
          <w:p w14:paraId="1762D05D" w14:textId="77777777" w:rsidR="00A82CF9" w:rsidRPr="00FC2433" w:rsidRDefault="00A82CF9" w:rsidP="00993E8B">
            <w:pPr>
              <w:rPr>
                <w:rFonts w:ascii="Roboto" w:hAnsi="Roboto"/>
                <w:b/>
                <w:sz w:val="14"/>
                <w:szCs w:val="14"/>
              </w:rPr>
            </w:pPr>
            <w:r w:rsidRPr="00FC2433">
              <w:rPr>
                <w:rFonts w:ascii="Roboto" w:hAnsi="Roboto"/>
                <w:b/>
                <w:sz w:val="14"/>
                <w:szCs w:val="14"/>
              </w:rPr>
              <w:t>Konkrétny cieľ:</w:t>
            </w:r>
          </w:p>
        </w:tc>
        <w:tc>
          <w:tcPr>
            <w:tcW w:w="7960" w:type="dxa"/>
            <w:gridSpan w:val="9"/>
            <w:tcBorders>
              <w:left w:val="nil"/>
              <w:right w:val="nil"/>
            </w:tcBorders>
          </w:tcPr>
          <w:p w14:paraId="77239361" w14:textId="18DA6EDD" w:rsidR="00A82CF9" w:rsidRDefault="00A82CF9" w:rsidP="00A82CF9">
            <w:pPr>
              <w:rPr>
                <w:rFonts w:ascii="Roboto" w:hAnsi="Roboto"/>
                <w:b/>
                <w:sz w:val="14"/>
                <w:szCs w:val="14"/>
              </w:rPr>
            </w:pPr>
            <w:r w:rsidRPr="00FC2433">
              <w:rPr>
                <w:rFonts w:ascii="Roboto" w:hAnsi="Roboto"/>
                <w:sz w:val="14"/>
                <w:szCs w:val="14"/>
              </w:rPr>
              <w:t>(123)</w:t>
            </w:r>
            <w:r w:rsidR="005817F0" w:rsidRPr="00FC2433">
              <w:rPr>
                <w:rFonts w:ascii="Roboto" w:hAnsi="Roboto"/>
                <w:sz w:val="14"/>
                <w:szCs w:val="14"/>
              </w:rPr>
              <w:t xml:space="preserve"> Generuje automaticky ITMS2014+</w:t>
            </w:r>
            <w:r w:rsidR="00985F86" w:rsidRPr="00FC2433">
              <w:rPr>
                <w:rFonts w:ascii="Roboto" w:hAnsi="Roboto"/>
                <w:sz w:val="14"/>
                <w:szCs w:val="14"/>
              </w:rPr>
              <w:t>. Opakuje sa za počet relevantných špecifických cieľov</w:t>
            </w:r>
            <w:r w:rsidR="005C0D2D" w:rsidRPr="00FC2433">
              <w:rPr>
                <w:rFonts w:ascii="Roboto" w:hAnsi="Roboto"/>
                <w:sz w:val="14"/>
                <w:szCs w:val="14"/>
              </w:rPr>
              <w:t>.</w:t>
            </w:r>
            <w:r w:rsidR="002949DA">
              <w:rPr>
                <w:rFonts w:ascii="Roboto" w:hAnsi="Roboto"/>
                <w:sz w:val="14"/>
                <w:szCs w:val="14"/>
              </w:rPr>
              <w:t xml:space="preserve"> </w:t>
            </w:r>
            <w:r w:rsidR="002949DA" w:rsidRPr="002949DA">
              <w:rPr>
                <w:rFonts w:ascii="Roboto" w:hAnsi="Roboto"/>
                <w:b/>
                <w:sz w:val="14"/>
                <w:szCs w:val="14"/>
              </w:rPr>
              <w:t xml:space="preserve">Celková výška opr. </w:t>
            </w:r>
            <w:r w:rsidR="002949DA">
              <w:rPr>
                <w:rFonts w:ascii="Roboto" w:hAnsi="Roboto"/>
                <w:b/>
                <w:sz w:val="14"/>
                <w:szCs w:val="14"/>
              </w:rPr>
              <w:t>v</w:t>
            </w:r>
            <w:r w:rsidR="002949DA" w:rsidRPr="002949DA">
              <w:rPr>
                <w:rFonts w:ascii="Roboto" w:hAnsi="Roboto"/>
                <w:b/>
                <w:sz w:val="14"/>
                <w:szCs w:val="14"/>
              </w:rPr>
              <w:t>ýdavkov</w:t>
            </w:r>
          </w:p>
          <w:p w14:paraId="44E02B05" w14:textId="2445AA94" w:rsidR="002949DA" w:rsidRPr="002949DA" w:rsidRDefault="002949DA" w:rsidP="002949DA">
            <w:pPr>
              <w:jc w:val="right"/>
              <w:rPr>
                <w:rFonts w:ascii="Roboto" w:hAnsi="Roboto"/>
                <w:sz w:val="14"/>
                <w:szCs w:val="14"/>
              </w:rPr>
            </w:pPr>
            <w:r>
              <w:rPr>
                <w:rFonts w:ascii="Roboto" w:hAnsi="Roboto"/>
                <w:b/>
                <w:sz w:val="14"/>
                <w:szCs w:val="14"/>
              </w:rPr>
              <w:t xml:space="preserve">                                                                   </w:t>
            </w:r>
            <w:r w:rsidRPr="002949DA">
              <w:rPr>
                <w:rFonts w:ascii="Roboto" w:hAnsi="Roboto"/>
                <w:sz w:val="14"/>
                <w:szCs w:val="14"/>
              </w:rPr>
              <w:t>(123a) automaticky ITMS2014+</w:t>
            </w:r>
          </w:p>
        </w:tc>
      </w:tr>
      <w:tr w:rsidR="00A82CF9" w:rsidRPr="004E74C3" w14:paraId="08C192D0" w14:textId="77777777" w:rsidTr="00CC316E">
        <w:trPr>
          <w:gridAfter w:val="1"/>
          <w:wAfter w:w="108" w:type="dxa"/>
          <w:jc w:val="center"/>
        </w:trPr>
        <w:tc>
          <w:tcPr>
            <w:tcW w:w="1985" w:type="dxa"/>
            <w:gridSpan w:val="2"/>
            <w:tcBorders>
              <w:top w:val="nil"/>
              <w:bottom w:val="nil"/>
              <w:right w:val="nil"/>
            </w:tcBorders>
          </w:tcPr>
          <w:p w14:paraId="1B70C382" w14:textId="77777777" w:rsidR="00A82CF9" w:rsidRPr="00FC2433" w:rsidRDefault="00A82CF9" w:rsidP="00993E8B">
            <w:pPr>
              <w:rPr>
                <w:rFonts w:ascii="Roboto" w:hAnsi="Roboto"/>
                <w:b/>
                <w:sz w:val="14"/>
                <w:szCs w:val="14"/>
              </w:rPr>
            </w:pPr>
            <w:r w:rsidRPr="00FC2433">
              <w:rPr>
                <w:rFonts w:ascii="Roboto" w:hAnsi="Roboto"/>
                <w:b/>
                <w:sz w:val="14"/>
                <w:szCs w:val="14"/>
              </w:rPr>
              <w:t>Typ aktivity:</w:t>
            </w:r>
          </w:p>
        </w:tc>
        <w:tc>
          <w:tcPr>
            <w:tcW w:w="7960" w:type="dxa"/>
            <w:gridSpan w:val="9"/>
            <w:tcBorders>
              <w:left w:val="nil"/>
              <w:bottom w:val="nil"/>
              <w:right w:val="nil"/>
            </w:tcBorders>
          </w:tcPr>
          <w:p w14:paraId="1FADAFAF" w14:textId="77777777" w:rsidR="00A82CF9" w:rsidRDefault="00A82CF9" w:rsidP="00B23EA3">
            <w:pPr>
              <w:rPr>
                <w:rFonts w:ascii="Roboto" w:hAnsi="Roboto"/>
                <w:sz w:val="14"/>
                <w:szCs w:val="14"/>
              </w:rPr>
            </w:pPr>
            <w:r w:rsidRPr="00FC2433">
              <w:rPr>
                <w:rFonts w:ascii="Roboto" w:hAnsi="Roboto"/>
                <w:sz w:val="14"/>
                <w:szCs w:val="14"/>
              </w:rPr>
              <w:t>(124)</w:t>
            </w:r>
            <w:r w:rsidR="005817F0" w:rsidRPr="00FC2433">
              <w:rPr>
                <w:rFonts w:ascii="Roboto" w:hAnsi="Roboto"/>
                <w:sz w:val="14"/>
                <w:szCs w:val="14"/>
              </w:rPr>
              <w:t xml:space="preserve"> Generuje automaticky ITMS2014+ </w:t>
            </w:r>
            <w:r w:rsidR="00B23EA3" w:rsidRPr="00FC2433">
              <w:rPr>
                <w:rFonts w:ascii="Roboto" w:hAnsi="Roboto"/>
                <w:sz w:val="14"/>
                <w:szCs w:val="14"/>
              </w:rPr>
              <w:t xml:space="preserve"> podľa údajov zadaných v tab. č. 9.</w:t>
            </w:r>
          </w:p>
          <w:p w14:paraId="50091D9B" w14:textId="41B8D4BA" w:rsidR="002949DA" w:rsidRPr="00FC2433" w:rsidRDefault="002949DA" w:rsidP="002949DA">
            <w:pPr>
              <w:jc w:val="right"/>
              <w:rPr>
                <w:rFonts w:ascii="Roboto" w:hAnsi="Roboto"/>
                <w:b/>
                <w:sz w:val="14"/>
                <w:szCs w:val="14"/>
              </w:rPr>
            </w:pPr>
            <w:r>
              <w:rPr>
                <w:rFonts w:ascii="Roboto" w:hAnsi="Roboto"/>
                <w:sz w:val="14"/>
                <w:szCs w:val="14"/>
              </w:rPr>
              <w:t>(124</w:t>
            </w:r>
            <w:r w:rsidRPr="002949DA">
              <w:rPr>
                <w:rFonts w:ascii="Roboto" w:hAnsi="Roboto"/>
                <w:sz w:val="14"/>
                <w:szCs w:val="14"/>
              </w:rPr>
              <w:t>a) automaticky ITMS2014+</w:t>
            </w:r>
          </w:p>
        </w:tc>
      </w:tr>
      <w:tr w:rsidR="00F7048B" w:rsidRPr="004E74C3" w14:paraId="61ABCBCC" w14:textId="77777777" w:rsidTr="00CC316E">
        <w:trPr>
          <w:gridAfter w:val="1"/>
          <w:wAfter w:w="108" w:type="dxa"/>
          <w:jc w:val="center"/>
        </w:trPr>
        <w:tc>
          <w:tcPr>
            <w:tcW w:w="7818" w:type="dxa"/>
            <w:gridSpan w:val="7"/>
            <w:tcBorders>
              <w:top w:val="nil"/>
              <w:bottom w:val="single" w:sz="4" w:space="0" w:color="BFBFBF" w:themeColor="background1" w:themeShade="BF"/>
              <w:right w:val="nil"/>
            </w:tcBorders>
          </w:tcPr>
          <w:p w14:paraId="0529DE54" w14:textId="77777777" w:rsidR="00F7048B" w:rsidRPr="00FC2433" w:rsidRDefault="00F7048B" w:rsidP="007078DC">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4BE9C15C" w14:textId="77777777" w:rsidR="00F7048B" w:rsidRPr="007078DC" w:rsidRDefault="00F7048B" w:rsidP="002949DA">
            <w:pPr>
              <w:spacing w:after="0" w:line="240" w:lineRule="auto"/>
              <w:ind w:left="-108"/>
              <w:jc w:val="center"/>
              <w:rPr>
                <w:rFonts w:ascii="Roboto" w:hAnsi="Roboto"/>
                <w:sz w:val="14"/>
                <w:szCs w:val="14"/>
              </w:rPr>
            </w:pPr>
          </w:p>
        </w:tc>
      </w:tr>
      <w:tr w:rsidR="00F7048B" w:rsidRPr="004E74C3" w14:paraId="6688C938" w14:textId="77777777" w:rsidTr="0020173F">
        <w:trPr>
          <w:gridAfter w:val="3"/>
          <w:wAfter w:w="348" w:type="dxa"/>
          <w:trHeight w:val="759"/>
          <w:jc w:val="center"/>
        </w:trPr>
        <w:tc>
          <w:tcPr>
            <w:tcW w:w="1985" w:type="dxa"/>
            <w:gridSpan w:val="2"/>
            <w:tcBorders>
              <w:top w:val="single" w:sz="4" w:space="0" w:color="BFBFBF" w:themeColor="background1" w:themeShade="BF"/>
              <w:bottom w:val="nil"/>
              <w:right w:val="nil"/>
            </w:tcBorders>
          </w:tcPr>
          <w:p w14:paraId="16B64819" w14:textId="77777777" w:rsidR="00F7048B" w:rsidRPr="00FC2433" w:rsidRDefault="00F7048B" w:rsidP="007078DC">
            <w:pPr>
              <w:rPr>
                <w:rFonts w:ascii="Roboto" w:hAnsi="Roboto"/>
                <w:b/>
                <w:sz w:val="14"/>
                <w:szCs w:val="14"/>
              </w:rPr>
            </w:pPr>
            <w:r w:rsidRPr="00FC2433">
              <w:rPr>
                <w:rFonts w:ascii="Roboto" w:hAnsi="Roboto"/>
                <w:b/>
                <w:sz w:val="14"/>
                <w:szCs w:val="14"/>
              </w:rPr>
              <w:t>Hlavné aktivity projektu:</w:t>
            </w:r>
          </w:p>
        </w:tc>
        <w:tc>
          <w:tcPr>
            <w:tcW w:w="5027" w:type="dxa"/>
            <w:gridSpan w:val="3"/>
            <w:tcBorders>
              <w:top w:val="single" w:sz="4" w:space="0" w:color="BFBFBF" w:themeColor="background1" w:themeShade="BF"/>
              <w:left w:val="nil"/>
              <w:bottom w:val="single" w:sz="4" w:space="0" w:color="BFBFBF" w:themeColor="background1" w:themeShade="BF"/>
              <w:right w:val="nil"/>
            </w:tcBorders>
          </w:tcPr>
          <w:p w14:paraId="69F8ABA4" w14:textId="606DEADB" w:rsidR="00F7048B" w:rsidRPr="00FC2433" w:rsidRDefault="00F7048B" w:rsidP="00AD0082">
            <w:pPr>
              <w:ind w:left="318"/>
              <w:rPr>
                <w:rFonts w:ascii="Roboto" w:hAnsi="Roboto"/>
                <w:sz w:val="14"/>
                <w:szCs w:val="14"/>
              </w:rPr>
            </w:pPr>
            <w:r w:rsidRPr="00FC2433">
              <w:rPr>
                <w:rFonts w:ascii="Roboto" w:hAnsi="Roboto"/>
                <w:sz w:val="14"/>
                <w:szCs w:val="14"/>
              </w:rPr>
              <w:t>(125)</w:t>
            </w:r>
            <w:r w:rsidR="005817F0" w:rsidRPr="00FC2433">
              <w:rPr>
                <w:rFonts w:ascii="Roboto" w:hAnsi="Roboto"/>
                <w:sz w:val="14"/>
                <w:szCs w:val="14"/>
              </w:rPr>
              <w:t xml:space="preserve"> Generuje automaticky ITMS2014+</w:t>
            </w:r>
            <w:r w:rsidR="005A1F31" w:rsidRPr="00FC2433">
              <w:rPr>
                <w:rFonts w:ascii="Roboto" w:hAnsi="Roboto"/>
                <w:sz w:val="14"/>
                <w:szCs w:val="14"/>
              </w:rPr>
              <w:t xml:space="preserve"> podľa údajov zadaných v tab. č 9</w:t>
            </w:r>
            <w:r w:rsidR="00C06FD2" w:rsidRPr="00FC2433">
              <w:rPr>
                <w:rFonts w:ascii="Roboto" w:hAnsi="Roboto"/>
                <w:sz w:val="14"/>
                <w:szCs w:val="14"/>
              </w:rPr>
              <w:t>.</w:t>
            </w:r>
            <w:r w:rsidR="00C06FD2" w:rsidRPr="00FC2433">
              <w:rPr>
                <w:rFonts w:asciiTheme="minorHAnsi" w:eastAsiaTheme="minorEastAsia" w:hAnsiTheme="minorHAnsi"/>
                <w:sz w:val="18"/>
                <w:szCs w:val="18"/>
                <w:lang w:eastAsia="sk-SK"/>
              </w:rPr>
              <w:t xml:space="preserve"> </w:t>
            </w:r>
            <w:r w:rsidR="00C06FD2" w:rsidRPr="00FC2433">
              <w:rPr>
                <w:rFonts w:ascii="Roboto" w:hAnsi="Roboto"/>
                <w:sz w:val="14"/>
                <w:szCs w:val="14"/>
              </w:rPr>
              <w:t xml:space="preserve">Opakuje sa za počet relevantných </w:t>
            </w:r>
            <w:r w:rsidR="00AD0082">
              <w:rPr>
                <w:rFonts w:ascii="Roboto" w:hAnsi="Roboto"/>
                <w:sz w:val="14"/>
                <w:szCs w:val="14"/>
              </w:rPr>
              <w:t>hlavných aktivít.</w:t>
            </w:r>
          </w:p>
        </w:tc>
        <w:tc>
          <w:tcPr>
            <w:tcW w:w="2693" w:type="dxa"/>
            <w:gridSpan w:val="4"/>
            <w:tcBorders>
              <w:top w:val="single" w:sz="4" w:space="0" w:color="BFBFBF" w:themeColor="background1" w:themeShade="BF"/>
              <w:left w:val="nil"/>
              <w:bottom w:val="single" w:sz="4" w:space="0" w:color="BFBFBF" w:themeColor="background1" w:themeShade="BF"/>
              <w:right w:val="nil"/>
            </w:tcBorders>
          </w:tcPr>
          <w:p w14:paraId="572D8A75" w14:textId="6FB39450" w:rsidR="0020173F" w:rsidRDefault="001623C5" w:rsidP="002949DA">
            <w:pPr>
              <w:jc w:val="left"/>
              <w:rPr>
                <w:rFonts w:ascii="Roboto" w:hAnsi="Roboto"/>
                <w:sz w:val="14"/>
                <w:szCs w:val="14"/>
              </w:rPr>
            </w:pPr>
            <w:r>
              <w:rPr>
                <w:rFonts w:ascii="Roboto" w:hAnsi="Roboto"/>
                <w:sz w:val="14"/>
                <w:szCs w:val="14"/>
              </w:rPr>
              <w:t>(12</w:t>
            </w:r>
            <w:r w:rsidR="0020173F">
              <w:rPr>
                <w:rFonts w:ascii="Roboto" w:hAnsi="Roboto"/>
                <w:sz w:val="14"/>
                <w:szCs w:val="14"/>
              </w:rPr>
              <w:t>5a</w:t>
            </w:r>
            <w:r>
              <w:rPr>
                <w:rFonts w:ascii="Roboto" w:hAnsi="Roboto"/>
                <w:sz w:val="14"/>
                <w:szCs w:val="14"/>
              </w:rPr>
              <w:t xml:space="preserve">) </w:t>
            </w:r>
            <w:r w:rsidR="002949DA" w:rsidRPr="002949DA">
              <w:rPr>
                <w:rFonts w:ascii="Roboto" w:hAnsi="Roboto"/>
                <w:sz w:val="14"/>
                <w:szCs w:val="14"/>
              </w:rPr>
              <w:t>automaticky ITMS2014+</w:t>
            </w:r>
          </w:p>
          <w:p w14:paraId="5FB60696" w14:textId="09258FBC" w:rsidR="00F7048B" w:rsidRDefault="002949DA" w:rsidP="002949DA">
            <w:pPr>
              <w:jc w:val="left"/>
              <w:rPr>
                <w:rFonts w:ascii="Roboto" w:hAnsi="Roboto"/>
                <w:b/>
                <w:sz w:val="14"/>
                <w:szCs w:val="14"/>
              </w:rPr>
            </w:pPr>
            <w:r>
              <w:rPr>
                <w:rFonts w:ascii="Roboto" w:hAnsi="Roboto"/>
                <w:b/>
                <w:sz w:val="14"/>
                <w:szCs w:val="14"/>
              </w:rPr>
              <w:t xml:space="preserve">Percento NFP            </w:t>
            </w:r>
            <w:r w:rsidRPr="007078DC">
              <w:rPr>
                <w:rFonts w:ascii="Roboto" w:hAnsi="Roboto"/>
                <w:b/>
                <w:sz w:val="14"/>
                <w:szCs w:val="14"/>
              </w:rPr>
              <w:t>Oprávnený výdavok</w:t>
            </w:r>
          </w:p>
          <w:p w14:paraId="03DD9424" w14:textId="58E9D56C" w:rsidR="0020173F" w:rsidRPr="0020173F" w:rsidRDefault="0020173F" w:rsidP="002949DA">
            <w:pPr>
              <w:jc w:val="left"/>
              <w:rPr>
                <w:rFonts w:ascii="Roboto" w:hAnsi="Roboto"/>
                <w:sz w:val="14"/>
                <w:szCs w:val="14"/>
              </w:rPr>
            </w:pPr>
            <w:r w:rsidRPr="0020173F">
              <w:rPr>
                <w:rFonts w:ascii="Roboto" w:hAnsi="Roboto"/>
                <w:sz w:val="14"/>
                <w:szCs w:val="14"/>
              </w:rPr>
              <w:t xml:space="preserve">      (126a)                              (126b)                    </w:t>
            </w:r>
          </w:p>
        </w:tc>
      </w:tr>
      <w:tr w:rsidR="00F7048B" w:rsidRPr="004E74C3" w14:paraId="6174736D" w14:textId="77777777" w:rsidTr="00CC316E">
        <w:trPr>
          <w:gridAfter w:val="1"/>
          <w:wAfter w:w="108" w:type="dxa"/>
          <w:jc w:val="center"/>
        </w:trPr>
        <w:tc>
          <w:tcPr>
            <w:tcW w:w="1985" w:type="dxa"/>
            <w:gridSpan w:val="2"/>
            <w:vMerge w:val="restart"/>
            <w:tcBorders>
              <w:top w:val="nil"/>
              <w:bottom w:val="nil"/>
              <w:right w:val="nil"/>
            </w:tcBorders>
          </w:tcPr>
          <w:p w14:paraId="289C66A0" w14:textId="77777777" w:rsidR="00F7048B" w:rsidRPr="00FC2433" w:rsidRDefault="00F7048B" w:rsidP="00993E8B">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1319D694" w14:textId="77F3A4C7" w:rsidR="00F7048B" w:rsidRPr="00FC2433" w:rsidRDefault="00F7048B" w:rsidP="002949DA">
            <w:pPr>
              <w:ind w:left="241" w:right="698"/>
              <w:rPr>
                <w:rFonts w:ascii="Roboto" w:hAnsi="Roboto"/>
                <w:sz w:val="14"/>
                <w:szCs w:val="14"/>
              </w:rPr>
            </w:pPr>
            <w:r w:rsidRPr="00FC2433">
              <w:rPr>
                <w:rFonts w:ascii="Roboto" w:hAnsi="Roboto"/>
                <w:sz w:val="14"/>
                <w:szCs w:val="14"/>
              </w:rPr>
              <w:t>(126)</w:t>
            </w:r>
            <w:r w:rsidR="005817F0" w:rsidRPr="00FC2433">
              <w:rPr>
                <w:rFonts w:ascii="Roboto" w:hAnsi="Roboto"/>
                <w:sz w:val="14"/>
                <w:szCs w:val="14"/>
              </w:rPr>
              <w:t xml:space="preserve"> Vypĺňa žiadateľ - (výber z číselníka oprávnených výdavkov</w:t>
            </w:r>
            <w:r w:rsidR="005A1F31" w:rsidRPr="00FC2433">
              <w:rPr>
                <w:rFonts w:ascii="Roboto" w:hAnsi="Roboto"/>
                <w:sz w:val="14"/>
                <w:szCs w:val="14"/>
              </w:rPr>
              <w:t xml:space="preserve">, podľa </w:t>
            </w:r>
            <w:r w:rsidR="0020173F">
              <w:rPr>
                <w:rFonts w:ascii="Roboto" w:hAnsi="Roboto"/>
                <w:sz w:val="14"/>
                <w:szCs w:val="14"/>
              </w:rPr>
              <w:t xml:space="preserve"> </w:t>
            </w:r>
            <w:r w:rsidR="005A1F31" w:rsidRPr="00FC2433">
              <w:rPr>
                <w:rFonts w:ascii="Roboto" w:hAnsi="Roboto"/>
                <w:sz w:val="14"/>
                <w:szCs w:val="14"/>
              </w:rPr>
              <w:t>oprávnených skupín výdavkov uvedených vo výzve</w:t>
            </w:r>
            <w:r w:rsidR="004846F2" w:rsidRPr="00FC2433">
              <w:rPr>
                <w:rFonts w:ascii="Roboto" w:hAnsi="Roboto"/>
                <w:sz w:val="14"/>
                <w:szCs w:val="14"/>
              </w:rPr>
              <w:t xml:space="preserve"> - príloha č. </w:t>
            </w:r>
            <w:r w:rsidR="00AD0082" w:rsidRPr="00AD0082">
              <w:rPr>
                <w:rFonts w:ascii="Roboto" w:hAnsi="Roboto"/>
                <w:sz w:val="14"/>
                <w:szCs w:val="14"/>
              </w:rPr>
              <w:t>6 výzvy – Zoznam skupín oprávnených výdavkov, benchmarky a finančné limity</w:t>
            </w:r>
            <w:r w:rsidR="00AD0082">
              <w:rPr>
                <w:rFonts w:ascii="Roboto" w:hAnsi="Roboto"/>
                <w:sz w:val="14"/>
                <w:szCs w:val="14"/>
              </w:rPr>
              <w:t>)</w:t>
            </w:r>
          </w:p>
        </w:tc>
        <w:tc>
          <w:tcPr>
            <w:tcW w:w="2127" w:type="dxa"/>
            <w:gridSpan w:val="4"/>
            <w:tcBorders>
              <w:left w:val="nil"/>
              <w:bottom w:val="nil"/>
              <w:right w:val="nil"/>
            </w:tcBorders>
          </w:tcPr>
          <w:p w14:paraId="6149A60F" w14:textId="77777777" w:rsidR="00F7048B" w:rsidRPr="009E6CDF" w:rsidRDefault="00F7048B" w:rsidP="00F7048B">
            <w:pPr>
              <w:rPr>
                <w:rFonts w:ascii="Roboto" w:hAnsi="Roboto"/>
                <w:sz w:val="14"/>
                <w:szCs w:val="14"/>
              </w:rPr>
            </w:pPr>
          </w:p>
        </w:tc>
      </w:tr>
      <w:tr w:rsidR="007078DC" w:rsidRPr="004E74C3" w14:paraId="5E6DD0E4" w14:textId="77777777" w:rsidTr="00CC316E">
        <w:trPr>
          <w:gridAfter w:val="1"/>
          <w:wAfter w:w="108" w:type="dxa"/>
          <w:jc w:val="center"/>
        </w:trPr>
        <w:tc>
          <w:tcPr>
            <w:tcW w:w="1985" w:type="dxa"/>
            <w:gridSpan w:val="2"/>
            <w:vMerge/>
            <w:tcBorders>
              <w:top w:val="nil"/>
              <w:bottom w:val="nil"/>
              <w:right w:val="nil"/>
            </w:tcBorders>
          </w:tcPr>
          <w:p w14:paraId="4B7CFE9A" w14:textId="77777777" w:rsidR="007078DC" w:rsidRPr="00FC2433" w:rsidRDefault="007078DC" w:rsidP="00993E8B">
            <w:pPr>
              <w:rPr>
                <w:rFonts w:ascii="Roboto" w:hAnsi="Roboto"/>
                <w:b/>
                <w:sz w:val="14"/>
                <w:szCs w:val="14"/>
              </w:rPr>
            </w:pPr>
          </w:p>
        </w:tc>
        <w:tc>
          <w:tcPr>
            <w:tcW w:w="7960" w:type="dxa"/>
            <w:gridSpan w:val="9"/>
            <w:tcBorders>
              <w:top w:val="nil"/>
              <w:left w:val="nil"/>
              <w:right w:val="nil"/>
            </w:tcBorders>
          </w:tcPr>
          <w:p w14:paraId="15404A44" w14:textId="77777777" w:rsidR="007078DC" w:rsidRPr="00FC2433" w:rsidRDefault="007078DC" w:rsidP="007078DC">
            <w:pPr>
              <w:ind w:left="601"/>
              <w:rPr>
                <w:rFonts w:ascii="Roboto" w:hAnsi="Roboto"/>
                <w:sz w:val="14"/>
                <w:szCs w:val="14"/>
              </w:rPr>
            </w:pPr>
            <w:r w:rsidRPr="00FC2433">
              <w:rPr>
                <w:rFonts w:ascii="Roboto" w:hAnsi="Roboto"/>
                <w:sz w:val="14"/>
                <w:szCs w:val="14"/>
              </w:rPr>
              <w:t>Poznámka: (127)</w:t>
            </w:r>
            <w:r w:rsidR="005817F0" w:rsidRPr="00FC2433">
              <w:rPr>
                <w:rFonts w:ascii="Roboto" w:hAnsi="Roboto"/>
                <w:sz w:val="14"/>
                <w:szCs w:val="14"/>
              </w:rPr>
              <w:t xml:space="preserve"> Vypĺňa žiadateľ</w:t>
            </w:r>
          </w:p>
        </w:tc>
      </w:tr>
      <w:tr w:rsidR="00834F88" w:rsidRPr="004E74C3" w14:paraId="13B087BA" w14:textId="77777777" w:rsidTr="00CC316E">
        <w:trPr>
          <w:gridAfter w:val="1"/>
          <w:wAfter w:w="108" w:type="dxa"/>
          <w:jc w:val="center"/>
        </w:trPr>
        <w:tc>
          <w:tcPr>
            <w:tcW w:w="1985" w:type="dxa"/>
            <w:gridSpan w:val="2"/>
            <w:tcBorders>
              <w:top w:val="nil"/>
              <w:bottom w:val="nil"/>
              <w:right w:val="nil"/>
            </w:tcBorders>
          </w:tcPr>
          <w:p w14:paraId="6FD13BDC" w14:textId="643CA932" w:rsidR="00834F88" w:rsidRPr="00FC2433" w:rsidRDefault="00834F88" w:rsidP="00993E8B">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gridSpan w:val="9"/>
            <w:tcBorders>
              <w:top w:val="nil"/>
              <w:left w:val="nil"/>
              <w:right w:val="nil"/>
            </w:tcBorders>
          </w:tcPr>
          <w:p w14:paraId="48F254EB" w14:textId="01164097" w:rsidR="00834F88" w:rsidRPr="00FC2433" w:rsidRDefault="00834F88" w:rsidP="007078DC">
            <w:pPr>
              <w:ind w:left="601"/>
              <w:rPr>
                <w:rFonts w:ascii="Roboto" w:hAnsi="Roboto"/>
                <w:sz w:val="14"/>
                <w:szCs w:val="14"/>
              </w:rPr>
            </w:pPr>
            <w:r>
              <w:rPr>
                <w:rFonts w:ascii="Roboto" w:hAnsi="Roboto"/>
                <w:sz w:val="14"/>
                <w:szCs w:val="14"/>
              </w:rPr>
              <w:t>Irelevantné pre výzvu</w:t>
            </w:r>
          </w:p>
        </w:tc>
      </w:tr>
      <w:tr w:rsidR="00834F88" w:rsidRPr="004E74C3" w14:paraId="4347EA05" w14:textId="77777777" w:rsidTr="00CC316E">
        <w:trPr>
          <w:gridAfter w:val="1"/>
          <w:wAfter w:w="108" w:type="dxa"/>
          <w:jc w:val="center"/>
        </w:trPr>
        <w:tc>
          <w:tcPr>
            <w:tcW w:w="1985" w:type="dxa"/>
            <w:gridSpan w:val="2"/>
            <w:tcBorders>
              <w:top w:val="nil"/>
              <w:bottom w:val="nil"/>
              <w:right w:val="nil"/>
            </w:tcBorders>
          </w:tcPr>
          <w:p w14:paraId="35F3B1E4" w14:textId="77777777" w:rsidR="00834F88" w:rsidRPr="00FC2433" w:rsidRDefault="00834F88" w:rsidP="005A1F31">
            <w:pPr>
              <w:rPr>
                <w:rFonts w:ascii="Roboto" w:hAnsi="Roboto"/>
                <w:b/>
                <w:sz w:val="14"/>
                <w:szCs w:val="14"/>
              </w:rPr>
            </w:pPr>
            <w:r w:rsidRPr="00FC2433">
              <w:rPr>
                <w:rFonts w:ascii="Roboto" w:hAnsi="Roboto"/>
                <w:b/>
                <w:sz w:val="14"/>
                <w:szCs w:val="14"/>
              </w:rPr>
              <w:t>Hlavné aktivity projektu:</w:t>
            </w:r>
          </w:p>
        </w:tc>
        <w:tc>
          <w:tcPr>
            <w:tcW w:w="5833" w:type="dxa"/>
            <w:gridSpan w:val="5"/>
            <w:tcBorders>
              <w:top w:val="single" w:sz="4" w:space="0" w:color="BFBFBF" w:themeColor="background1" w:themeShade="BF"/>
              <w:left w:val="nil"/>
              <w:bottom w:val="single" w:sz="4" w:space="0" w:color="BFBFBF" w:themeColor="background1" w:themeShade="BF"/>
              <w:right w:val="nil"/>
            </w:tcBorders>
          </w:tcPr>
          <w:p w14:paraId="60FC435B" w14:textId="77777777" w:rsidR="00834F88" w:rsidRPr="00FC2433" w:rsidRDefault="00834F88" w:rsidP="005A1F31">
            <w:pPr>
              <w:ind w:left="318"/>
              <w:rPr>
                <w:rFonts w:ascii="Roboto" w:hAnsi="Roboto"/>
                <w:sz w:val="14"/>
                <w:szCs w:val="14"/>
              </w:rPr>
            </w:pPr>
            <w:r w:rsidRPr="00FC2433">
              <w:rPr>
                <w:rFonts w:ascii="Roboto" w:hAnsi="Roboto"/>
                <w:sz w:val="14"/>
                <w:szCs w:val="14"/>
              </w:rPr>
              <w:t>(125) Generuje automaticky ITMS2014+ podľa údajov zadaných v tab. č 9</w:t>
            </w:r>
          </w:p>
        </w:tc>
        <w:tc>
          <w:tcPr>
            <w:tcW w:w="2127" w:type="dxa"/>
            <w:gridSpan w:val="4"/>
            <w:tcBorders>
              <w:top w:val="single" w:sz="4" w:space="0" w:color="BFBFBF" w:themeColor="background1" w:themeShade="BF"/>
              <w:left w:val="nil"/>
              <w:bottom w:val="single" w:sz="4" w:space="0" w:color="BFBFBF" w:themeColor="background1" w:themeShade="BF"/>
              <w:right w:val="nil"/>
            </w:tcBorders>
          </w:tcPr>
          <w:p w14:paraId="48B0D77E" w14:textId="77777777" w:rsidR="00834F88" w:rsidRPr="009E6CDF" w:rsidRDefault="00834F88" w:rsidP="005A1F31">
            <w:pPr>
              <w:rPr>
                <w:rFonts w:ascii="Roboto" w:hAnsi="Roboto"/>
                <w:sz w:val="14"/>
                <w:szCs w:val="14"/>
              </w:rPr>
            </w:pPr>
          </w:p>
        </w:tc>
      </w:tr>
      <w:tr w:rsidR="00834F88" w:rsidRPr="004E74C3" w14:paraId="042D9486" w14:textId="77777777" w:rsidTr="00CC316E">
        <w:trPr>
          <w:gridAfter w:val="1"/>
          <w:wAfter w:w="108" w:type="dxa"/>
          <w:jc w:val="center"/>
        </w:trPr>
        <w:tc>
          <w:tcPr>
            <w:tcW w:w="1985" w:type="dxa"/>
            <w:gridSpan w:val="2"/>
            <w:vMerge w:val="restart"/>
            <w:tcBorders>
              <w:top w:val="nil"/>
              <w:bottom w:val="nil"/>
              <w:right w:val="nil"/>
            </w:tcBorders>
          </w:tcPr>
          <w:p w14:paraId="38E99536" w14:textId="77777777" w:rsidR="00834F88" w:rsidRPr="00FC2433" w:rsidRDefault="00834F88" w:rsidP="005A1F31">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740E18D2" w14:textId="17660B83" w:rsidR="00834F88" w:rsidRPr="00FC2433" w:rsidRDefault="00834F88">
            <w:pPr>
              <w:ind w:left="601"/>
              <w:rPr>
                <w:rFonts w:ascii="Roboto" w:hAnsi="Roboto"/>
                <w:sz w:val="14"/>
                <w:szCs w:val="14"/>
              </w:rPr>
            </w:pPr>
            <w:r w:rsidRPr="00FC2433">
              <w:rPr>
                <w:rFonts w:ascii="Roboto" w:hAnsi="Roboto"/>
                <w:sz w:val="14"/>
                <w:szCs w:val="14"/>
              </w:rPr>
              <w:t xml:space="preserve">(126) Vypĺňa žiadateľ - (výber z číselníka oprávnených výdavkov, podľa oprávnených skupín výdavkov uvedených vo výzve - príloha č. </w:t>
            </w:r>
            <w:r w:rsidRPr="00AD0082">
              <w:rPr>
                <w:rFonts w:ascii="Roboto" w:hAnsi="Roboto"/>
                <w:sz w:val="14"/>
                <w:szCs w:val="14"/>
              </w:rPr>
              <w:t>6 výzvy – Zoznam skupín oprávnených výdavkov, benchmarky a finančné limity</w:t>
            </w:r>
            <w:r>
              <w:rPr>
                <w:rFonts w:ascii="Roboto" w:hAnsi="Roboto"/>
                <w:sz w:val="14"/>
                <w:szCs w:val="14"/>
              </w:rPr>
              <w:t>)</w:t>
            </w:r>
          </w:p>
        </w:tc>
        <w:tc>
          <w:tcPr>
            <w:tcW w:w="2127" w:type="dxa"/>
            <w:gridSpan w:val="4"/>
            <w:tcBorders>
              <w:left w:val="nil"/>
              <w:bottom w:val="nil"/>
              <w:right w:val="nil"/>
            </w:tcBorders>
          </w:tcPr>
          <w:p w14:paraId="5BDB392F" w14:textId="77777777" w:rsidR="00834F88" w:rsidRPr="009E6CDF" w:rsidRDefault="00834F88" w:rsidP="005A1F31">
            <w:pPr>
              <w:rPr>
                <w:rFonts w:ascii="Roboto" w:hAnsi="Roboto"/>
                <w:sz w:val="14"/>
                <w:szCs w:val="14"/>
              </w:rPr>
            </w:pPr>
          </w:p>
        </w:tc>
      </w:tr>
      <w:tr w:rsidR="00834F88" w:rsidRPr="004E74C3" w14:paraId="71B77E92" w14:textId="77777777" w:rsidTr="00CC316E">
        <w:trPr>
          <w:gridAfter w:val="1"/>
          <w:wAfter w:w="108" w:type="dxa"/>
          <w:jc w:val="center"/>
        </w:trPr>
        <w:tc>
          <w:tcPr>
            <w:tcW w:w="1985" w:type="dxa"/>
            <w:gridSpan w:val="2"/>
            <w:vMerge/>
            <w:tcBorders>
              <w:top w:val="nil"/>
              <w:bottom w:val="nil"/>
              <w:right w:val="nil"/>
            </w:tcBorders>
          </w:tcPr>
          <w:p w14:paraId="63A780FD" w14:textId="77777777" w:rsidR="00834F88" w:rsidRPr="00FC2433" w:rsidRDefault="00834F88" w:rsidP="005817F0">
            <w:pPr>
              <w:rPr>
                <w:rFonts w:ascii="Roboto" w:hAnsi="Roboto"/>
                <w:b/>
                <w:sz w:val="14"/>
                <w:szCs w:val="14"/>
              </w:rPr>
            </w:pPr>
          </w:p>
        </w:tc>
        <w:tc>
          <w:tcPr>
            <w:tcW w:w="7960" w:type="dxa"/>
            <w:gridSpan w:val="9"/>
            <w:tcBorders>
              <w:top w:val="nil"/>
              <w:left w:val="nil"/>
              <w:right w:val="nil"/>
            </w:tcBorders>
          </w:tcPr>
          <w:p w14:paraId="2C0C5F79" w14:textId="24A5EDD8" w:rsidR="00834F88" w:rsidRPr="00FC2433" w:rsidRDefault="00834F88" w:rsidP="00834F88">
            <w:pPr>
              <w:ind w:left="601"/>
              <w:rPr>
                <w:rFonts w:ascii="Roboto" w:hAnsi="Roboto"/>
                <w:sz w:val="14"/>
                <w:szCs w:val="14"/>
              </w:rPr>
            </w:pPr>
            <w:r w:rsidRPr="00FC2433">
              <w:rPr>
                <w:rFonts w:ascii="Roboto" w:hAnsi="Roboto"/>
                <w:sz w:val="14"/>
                <w:szCs w:val="14"/>
              </w:rPr>
              <w:t>Poznámka: (127) Vypĺňa žiadateľ</w:t>
            </w:r>
          </w:p>
        </w:tc>
      </w:tr>
      <w:tr w:rsidR="00834F88" w:rsidRPr="004E74C3" w14:paraId="5BEB4C53" w14:textId="77777777" w:rsidTr="00CC316E">
        <w:trPr>
          <w:gridAfter w:val="1"/>
          <w:wAfter w:w="108" w:type="dxa"/>
          <w:jc w:val="center"/>
        </w:trPr>
        <w:tc>
          <w:tcPr>
            <w:tcW w:w="1985" w:type="dxa"/>
            <w:gridSpan w:val="2"/>
            <w:tcBorders>
              <w:top w:val="nil"/>
              <w:bottom w:val="nil"/>
              <w:right w:val="nil"/>
            </w:tcBorders>
          </w:tcPr>
          <w:p w14:paraId="466AED9A" w14:textId="77777777" w:rsidR="00834F88" w:rsidRPr="00FC2433" w:rsidRDefault="00834F88" w:rsidP="005817F0">
            <w:pPr>
              <w:rPr>
                <w:rFonts w:ascii="Roboto" w:hAnsi="Roboto"/>
                <w:b/>
                <w:sz w:val="14"/>
                <w:szCs w:val="14"/>
              </w:rPr>
            </w:pPr>
          </w:p>
        </w:tc>
        <w:tc>
          <w:tcPr>
            <w:tcW w:w="7960" w:type="dxa"/>
            <w:gridSpan w:val="9"/>
            <w:tcBorders>
              <w:top w:val="nil"/>
              <w:left w:val="nil"/>
              <w:right w:val="nil"/>
            </w:tcBorders>
          </w:tcPr>
          <w:p w14:paraId="0F2A116D" w14:textId="77777777" w:rsidR="00834F88" w:rsidRPr="00FC2433" w:rsidRDefault="00834F88" w:rsidP="00834F88">
            <w:pPr>
              <w:ind w:left="601"/>
              <w:rPr>
                <w:rFonts w:ascii="Roboto" w:hAnsi="Roboto"/>
                <w:sz w:val="14"/>
                <w:szCs w:val="14"/>
              </w:rPr>
            </w:pPr>
          </w:p>
        </w:tc>
      </w:tr>
      <w:tr w:rsidR="00834F88" w:rsidRPr="004E74C3" w14:paraId="62E47972" w14:textId="77777777" w:rsidTr="00CC316E">
        <w:trPr>
          <w:gridAfter w:val="1"/>
          <w:wAfter w:w="108" w:type="dxa"/>
          <w:trHeight w:val="456"/>
          <w:jc w:val="center"/>
        </w:trPr>
        <w:tc>
          <w:tcPr>
            <w:tcW w:w="9945" w:type="dxa"/>
            <w:gridSpan w:val="11"/>
            <w:tcBorders>
              <w:right w:val="nil"/>
            </w:tcBorders>
            <w:vAlign w:val="center"/>
          </w:tcPr>
          <w:p w14:paraId="277F8A2C" w14:textId="77777777" w:rsidR="00834F88" w:rsidRPr="00FC2433" w:rsidRDefault="00834F88" w:rsidP="00993E8B">
            <w:pPr>
              <w:widowControl w:val="0"/>
              <w:autoSpaceDE w:val="0"/>
              <w:autoSpaceDN w:val="0"/>
              <w:adjustRightInd w:val="0"/>
              <w:spacing w:after="0" w:line="240" w:lineRule="auto"/>
              <w:rPr>
                <w:rFonts w:ascii="Roboto" w:hAnsi="Roboto"/>
                <w:szCs w:val="24"/>
              </w:rPr>
            </w:pPr>
            <w:r w:rsidRPr="00FC2433">
              <w:rPr>
                <w:rFonts w:ascii="Roboto" w:hAnsi="Roboto" w:cs="Roboto"/>
                <w:b/>
                <w:bCs/>
                <w:color w:val="7F7F82"/>
                <w:sz w:val="20"/>
                <w:szCs w:val="20"/>
              </w:rPr>
              <w:t>Nepriame výdavky</w:t>
            </w:r>
          </w:p>
        </w:tc>
      </w:tr>
      <w:tr w:rsidR="00834F88" w:rsidRPr="009E6CDF" w14:paraId="2F435626" w14:textId="77777777" w:rsidTr="00CC316E">
        <w:trPr>
          <w:gridBefore w:val="1"/>
          <w:wBefore w:w="108" w:type="dxa"/>
          <w:jc w:val="center"/>
        </w:trPr>
        <w:tc>
          <w:tcPr>
            <w:tcW w:w="1985" w:type="dxa"/>
            <w:gridSpan w:val="2"/>
            <w:tcBorders>
              <w:bottom w:val="nil"/>
              <w:right w:val="nil"/>
            </w:tcBorders>
          </w:tcPr>
          <w:p w14:paraId="5F4D3958" w14:textId="77777777" w:rsidR="00834F88" w:rsidRPr="006039A5" w:rsidRDefault="00834F88" w:rsidP="000537CD">
            <w:pPr>
              <w:rPr>
                <w:rFonts w:ascii="Roboto" w:hAnsi="Roboto"/>
                <w:b/>
                <w:sz w:val="14"/>
                <w:szCs w:val="14"/>
              </w:rPr>
            </w:pPr>
            <w:r>
              <w:rPr>
                <w:rFonts w:ascii="Roboto" w:hAnsi="Roboto"/>
                <w:b/>
                <w:sz w:val="14"/>
                <w:szCs w:val="14"/>
              </w:rPr>
              <w:t>Konkrétny cieľ:</w:t>
            </w:r>
          </w:p>
        </w:tc>
        <w:tc>
          <w:tcPr>
            <w:tcW w:w="7960" w:type="dxa"/>
            <w:gridSpan w:val="9"/>
            <w:tcBorders>
              <w:left w:val="nil"/>
              <w:bottom w:val="nil"/>
              <w:right w:val="nil"/>
            </w:tcBorders>
          </w:tcPr>
          <w:p w14:paraId="309DC2B5" w14:textId="77777777" w:rsidR="00834F88" w:rsidRPr="009E6CDF" w:rsidRDefault="00834F88" w:rsidP="000537CD">
            <w:pPr>
              <w:rPr>
                <w:rFonts w:ascii="Roboto" w:hAnsi="Roboto"/>
                <w:b/>
                <w:sz w:val="14"/>
                <w:szCs w:val="14"/>
              </w:rPr>
            </w:pPr>
            <w:r w:rsidRPr="009E6CDF">
              <w:rPr>
                <w:rFonts w:ascii="Roboto" w:hAnsi="Roboto"/>
                <w:sz w:val="14"/>
                <w:szCs w:val="14"/>
              </w:rPr>
              <w:t>(</w:t>
            </w:r>
            <w:r>
              <w:rPr>
                <w:rFonts w:ascii="Roboto" w:hAnsi="Roboto"/>
                <w:sz w:val="14"/>
                <w:szCs w:val="14"/>
              </w:rPr>
              <w:t>129</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r>
              <w:rPr>
                <w:rFonts w:ascii="Roboto" w:hAnsi="Roboto"/>
                <w:sz w:val="14"/>
                <w:szCs w:val="14"/>
              </w:rPr>
              <w:t>.</w:t>
            </w:r>
          </w:p>
        </w:tc>
      </w:tr>
      <w:tr w:rsidR="00834F88" w:rsidRPr="007078DC" w14:paraId="2BFD35C7" w14:textId="77777777" w:rsidTr="00CC316E">
        <w:trPr>
          <w:gridBefore w:val="1"/>
          <w:wBefore w:w="108" w:type="dxa"/>
          <w:jc w:val="center"/>
        </w:trPr>
        <w:tc>
          <w:tcPr>
            <w:tcW w:w="7818" w:type="dxa"/>
            <w:gridSpan w:val="7"/>
            <w:tcBorders>
              <w:top w:val="nil"/>
              <w:bottom w:val="single" w:sz="4" w:space="0" w:color="BFBFBF" w:themeColor="background1" w:themeShade="BF"/>
              <w:right w:val="nil"/>
            </w:tcBorders>
          </w:tcPr>
          <w:p w14:paraId="454CB2B7" w14:textId="77777777" w:rsidR="00834F88" w:rsidRPr="007078DC" w:rsidRDefault="00834F88" w:rsidP="000537CD">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2A70F830" w14:textId="77777777" w:rsidR="00834F88" w:rsidRDefault="00834F88" w:rsidP="000537CD">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4AEE1DE2" w14:textId="77777777" w:rsidR="00834F88" w:rsidRPr="007078DC" w:rsidRDefault="00834F88" w:rsidP="000537CD">
            <w:pPr>
              <w:spacing w:after="0" w:line="240" w:lineRule="auto"/>
              <w:ind w:left="5562"/>
              <w:rPr>
                <w:rFonts w:ascii="Roboto" w:hAnsi="Roboto"/>
                <w:sz w:val="14"/>
                <w:szCs w:val="14"/>
              </w:rPr>
            </w:pPr>
          </w:p>
        </w:tc>
      </w:tr>
      <w:tr w:rsidR="00834F88" w:rsidRPr="009E6CDF" w14:paraId="43CB1F35" w14:textId="77777777" w:rsidTr="00CC316E">
        <w:trPr>
          <w:gridBefore w:val="1"/>
          <w:wBefore w:w="108" w:type="dxa"/>
          <w:jc w:val="center"/>
        </w:trPr>
        <w:tc>
          <w:tcPr>
            <w:tcW w:w="1985" w:type="dxa"/>
            <w:gridSpan w:val="2"/>
            <w:tcBorders>
              <w:top w:val="single" w:sz="4" w:space="0" w:color="BFBFBF" w:themeColor="background1" w:themeShade="BF"/>
              <w:bottom w:val="nil"/>
              <w:right w:val="nil"/>
            </w:tcBorders>
          </w:tcPr>
          <w:p w14:paraId="2C04E27E" w14:textId="77777777" w:rsidR="00834F88" w:rsidRDefault="00834F88" w:rsidP="000537CD">
            <w:pPr>
              <w:rPr>
                <w:rFonts w:ascii="Roboto" w:hAnsi="Roboto"/>
                <w:b/>
                <w:sz w:val="14"/>
                <w:szCs w:val="14"/>
              </w:rPr>
            </w:pPr>
            <w:r>
              <w:rPr>
                <w:rFonts w:ascii="Roboto" w:hAnsi="Roboto"/>
                <w:b/>
                <w:sz w:val="14"/>
                <w:szCs w:val="14"/>
              </w:rPr>
              <w:t>Podporné aktivity:</w:t>
            </w:r>
          </w:p>
        </w:tc>
        <w:tc>
          <w:tcPr>
            <w:tcW w:w="5833" w:type="dxa"/>
            <w:gridSpan w:val="5"/>
            <w:tcBorders>
              <w:top w:val="single" w:sz="4" w:space="0" w:color="BFBFBF" w:themeColor="background1" w:themeShade="BF"/>
              <w:left w:val="nil"/>
              <w:bottom w:val="nil"/>
              <w:right w:val="nil"/>
            </w:tcBorders>
          </w:tcPr>
          <w:p w14:paraId="5271D563" w14:textId="77777777" w:rsidR="00834F88" w:rsidRPr="009E6CDF" w:rsidRDefault="00834F88" w:rsidP="000537CD">
            <w:pPr>
              <w:ind w:left="318"/>
              <w:rPr>
                <w:rFonts w:ascii="Roboto" w:hAnsi="Roboto"/>
                <w:sz w:val="14"/>
                <w:szCs w:val="14"/>
              </w:rPr>
            </w:pPr>
            <w:r w:rsidRPr="00FB055B">
              <w:rPr>
                <w:rFonts w:ascii="Roboto" w:hAnsi="Roboto"/>
                <w:sz w:val="14"/>
                <w:szCs w:val="14"/>
              </w:rPr>
              <w:t>(130) Generuje automaticky ITMS2014+ podľa údajov zadaných v tab. č. 9.</w:t>
            </w:r>
            <w:r w:rsidRPr="00FB055B">
              <w:t xml:space="preserve"> </w:t>
            </w:r>
            <w:r w:rsidRPr="00FB055B">
              <w:rPr>
                <w:rFonts w:ascii="Roboto" w:hAnsi="Roboto"/>
                <w:sz w:val="14"/>
                <w:szCs w:val="14"/>
              </w:rPr>
              <w:t>Opakuje sa za počet relevantných špecifických cieľov.</w:t>
            </w:r>
          </w:p>
        </w:tc>
        <w:tc>
          <w:tcPr>
            <w:tcW w:w="2127" w:type="dxa"/>
            <w:gridSpan w:val="4"/>
            <w:tcBorders>
              <w:top w:val="single" w:sz="4" w:space="0" w:color="BFBFBF" w:themeColor="background1" w:themeShade="BF"/>
              <w:left w:val="nil"/>
              <w:bottom w:val="nil"/>
              <w:right w:val="nil"/>
            </w:tcBorders>
          </w:tcPr>
          <w:p w14:paraId="74141A18" w14:textId="77777777" w:rsidR="00834F88" w:rsidRDefault="00834F88" w:rsidP="000537CD">
            <w:pPr>
              <w:jc w:val="center"/>
              <w:rPr>
                <w:rFonts w:ascii="Roboto" w:hAnsi="Roboto"/>
                <w:sz w:val="14"/>
                <w:szCs w:val="14"/>
              </w:rPr>
            </w:pPr>
            <w:r>
              <w:rPr>
                <w:rFonts w:ascii="Roboto" w:hAnsi="Roboto"/>
                <w:sz w:val="14"/>
                <w:szCs w:val="14"/>
              </w:rPr>
              <w:t>(133) Vypĺňa žiadateľ</w:t>
            </w:r>
          </w:p>
          <w:p w14:paraId="4239F079" w14:textId="77777777" w:rsidR="00834F88" w:rsidRPr="009E6CDF" w:rsidRDefault="00834F88" w:rsidP="000537CD">
            <w:pPr>
              <w:jc w:val="center"/>
              <w:rPr>
                <w:rFonts w:ascii="Roboto" w:hAnsi="Roboto"/>
                <w:sz w:val="14"/>
                <w:szCs w:val="14"/>
              </w:rPr>
            </w:pPr>
            <w:r>
              <w:rPr>
                <w:rFonts w:ascii="Roboto" w:hAnsi="Roboto"/>
                <w:sz w:val="14"/>
                <w:szCs w:val="14"/>
              </w:rPr>
              <w:t>Podľa údajov z rozpočtu projektu.</w:t>
            </w:r>
          </w:p>
        </w:tc>
      </w:tr>
      <w:tr w:rsidR="00834F88" w:rsidRPr="009E6CDF" w14:paraId="5DC4CE40" w14:textId="77777777" w:rsidTr="00CC316E">
        <w:trPr>
          <w:gridBefore w:val="1"/>
          <w:wBefore w:w="108" w:type="dxa"/>
          <w:jc w:val="center"/>
        </w:trPr>
        <w:tc>
          <w:tcPr>
            <w:tcW w:w="1985" w:type="dxa"/>
            <w:gridSpan w:val="2"/>
            <w:vMerge w:val="restart"/>
            <w:tcBorders>
              <w:top w:val="nil"/>
              <w:bottom w:val="nil"/>
              <w:right w:val="nil"/>
            </w:tcBorders>
          </w:tcPr>
          <w:p w14:paraId="62791882" w14:textId="77777777" w:rsidR="00834F88" w:rsidRDefault="00834F88" w:rsidP="000537CD">
            <w:pPr>
              <w:rPr>
                <w:rFonts w:ascii="Roboto" w:hAnsi="Roboto"/>
                <w:b/>
                <w:sz w:val="14"/>
                <w:szCs w:val="14"/>
              </w:rPr>
            </w:pPr>
            <w:r>
              <w:rPr>
                <w:rFonts w:ascii="Roboto" w:hAnsi="Roboto"/>
                <w:b/>
                <w:sz w:val="14"/>
                <w:szCs w:val="14"/>
              </w:rPr>
              <w:t>Skupina výdavku:</w:t>
            </w:r>
          </w:p>
        </w:tc>
        <w:tc>
          <w:tcPr>
            <w:tcW w:w="5833" w:type="dxa"/>
            <w:gridSpan w:val="5"/>
            <w:tcBorders>
              <w:top w:val="nil"/>
              <w:left w:val="nil"/>
              <w:bottom w:val="nil"/>
              <w:right w:val="nil"/>
            </w:tcBorders>
          </w:tcPr>
          <w:p w14:paraId="5AAE0E6A" w14:textId="5652078E" w:rsidR="00834F88" w:rsidRPr="009E6CDF" w:rsidRDefault="00834F88" w:rsidP="00CC316E">
            <w:pPr>
              <w:ind w:left="601"/>
              <w:rPr>
                <w:rFonts w:ascii="Roboto" w:hAnsi="Roboto"/>
                <w:sz w:val="14"/>
                <w:szCs w:val="14"/>
              </w:rPr>
            </w:pPr>
            <w:r>
              <w:rPr>
                <w:rFonts w:ascii="Roboto" w:hAnsi="Roboto"/>
                <w:sz w:val="14"/>
                <w:szCs w:val="14"/>
              </w:rPr>
              <w:t xml:space="preserve">(131)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 č. 6</w:t>
            </w:r>
            <w:r w:rsidRPr="004846F2">
              <w:rPr>
                <w:rFonts w:ascii="Roboto" w:hAnsi="Roboto"/>
                <w:sz w:val="14"/>
                <w:szCs w:val="14"/>
              </w:rPr>
              <w:t xml:space="preserve"> výzvy </w:t>
            </w:r>
            <w:r>
              <w:rPr>
                <w:rFonts w:ascii="Roboto" w:hAnsi="Roboto"/>
                <w:sz w:val="14"/>
                <w:szCs w:val="14"/>
              </w:rPr>
              <w:t>)</w:t>
            </w:r>
          </w:p>
        </w:tc>
        <w:tc>
          <w:tcPr>
            <w:tcW w:w="2127" w:type="dxa"/>
            <w:gridSpan w:val="4"/>
            <w:tcBorders>
              <w:top w:val="nil"/>
              <w:left w:val="nil"/>
              <w:bottom w:val="nil"/>
              <w:right w:val="nil"/>
            </w:tcBorders>
          </w:tcPr>
          <w:p w14:paraId="626BD485" w14:textId="77777777" w:rsidR="00834F88" w:rsidRPr="009E6CDF" w:rsidRDefault="00834F88" w:rsidP="000537CD">
            <w:pPr>
              <w:rPr>
                <w:rFonts w:ascii="Roboto" w:hAnsi="Roboto"/>
                <w:sz w:val="14"/>
                <w:szCs w:val="14"/>
              </w:rPr>
            </w:pPr>
          </w:p>
        </w:tc>
      </w:tr>
      <w:tr w:rsidR="00834F88" w:rsidRPr="009E6CDF" w14:paraId="6BD53E0E" w14:textId="77777777" w:rsidTr="00CC316E">
        <w:trPr>
          <w:gridBefore w:val="1"/>
          <w:wBefore w:w="108" w:type="dxa"/>
          <w:jc w:val="center"/>
        </w:trPr>
        <w:tc>
          <w:tcPr>
            <w:tcW w:w="1985" w:type="dxa"/>
            <w:gridSpan w:val="2"/>
            <w:vMerge/>
            <w:tcBorders>
              <w:top w:val="nil"/>
              <w:bottom w:val="single" w:sz="4" w:space="0" w:color="BFBFBF" w:themeColor="background1" w:themeShade="BF"/>
              <w:right w:val="nil"/>
            </w:tcBorders>
          </w:tcPr>
          <w:p w14:paraId="62296895" w14:textId="77777777" w:rsidR="00834F88" w:rsidRDefault="00834F88" w:rsidP="000537CD">
            <w:pPr>
              <w:rPr>
                <w:rFonts w:ascii="Roboto" w:hAnsi="Roboto"/>
                <w:b/>
                <w:sz w:val="14"/>
                <w:szCs w:val="14"/>
              </w:rPr>
            </w:pPr>
          </w:p>
        </w:tc>
        <w:tc>
          <w:tcPr>
            <w:tcW w:w="7960" w:type="dxa"/>
            <w:gridSpan w:val="9"/>
            <w:tcBorders>
              <w:top w:val="nil"/>
              <w:left w:val="nil"/>
              <w:bottom w:val="single" w:sz="4" w:space="0" w:color="BFBFBF" w:themeColor="background1" w:themeShade="BF"/>
              <w:right w:val="nil"/>
            </w:tcBorders>
          </w:tcPr>
          <w:p w14:paraId="699DF537" w14:textId="77777777" w:rsidR="00834F88" w:rsidRPr="009E6CDF" w:rsidRDefault="00834F88" w:rsidP="000537CD">
            <w:pPr>
              <w:ind w:left="601"/>
              <w:rPr>
                <w:rFonts w:ascii="Roboto" w:hAnsi="Roboto"/>
                <w:sz w:val="14"/>
                <w:szCs w:val="14"/>
              </w:rPr>
            </w:pPr>
            <w:r>
              <w:rPr>
                <w:rFonts w:ascii="Roboto" w:hAnsi="Roboto"/>
                <w:sz w:val="14"/>
                <w:szCs w:val="14"/>
              </w:rPr>
              <w:t xml:space="preserve">Poznámka: (132) </w:t>
            </w:r>
            <w:r w:rsidRPr="005817F0">
              <w:rPr>
                <w:rFonts w:ascii="Roboto" w:hAnsi="Roboto"/>
                <w:sz w:val="14"/>
                <w:szCs w:val="14"/>
              </w:rPr>
              <w:t>Vypĺňa žiadateľ</w:t>
            </w:r>
            <w:r>
              <w:rPr>
                <w:rFonts w:ascii="Roboto" w:hAnsi="Roboto"/>
                <w:sz w:val="14"/>
                <w:szCs w:val="14"/>
              </w:rPr>
              <w:t>.</w:t>
            </w:r>
          </w:p>
        </w:tc>
      </w:tr>
    </w:tbl>
    <w:p w14:paraId="359500C7" w14:textId="77777777" w:rsidR="004F58DB" w:rsidRDefault="004F58DB" w:rsidP="004F58DB">
      <w:pPr>
        <w:pStyle w:val="Odsekzoznamu"/>
        <w:ind w:left="-426"/>
        <w:rPr>
          <w:rFonts w:ascii="Roboto" w:hAnsi="Roboto"/>
          <w:sz w:val="16"/>
          <w:szCs w:val="16"/>
        </w:rPr>
      </w:pP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007"/>
        <w:gridCol w:w="8046"/>
      </w:tblGrid>
      <w:tr w:rsidR="00834F88" w:rsidRPr="00FC2433" w14:paraId="3E8FD708" w14:textId="77777777" w:rsidTr="009C6147">
        <w:trPr>
          <w:jc w:val="center"/>
        </w:trPr>
        <w:tc>
          <w:tcPr>
            <w:tcW w:w="1985" w:type="dxa"/>
            <w:tcBorders>
              <w:top w:val="nil"/>
              <w:bottom w:val="nil"/>
              <w:right w:val="nil"/>
            </w:tcBorders>
          </w:tcPr>
          <w:p w14:paraId="14C7407B" w14:textId="77777777" w:rsidR="00834F88" w:rsidRPr="00FC2433" w:rsidRDefault="00834F88" w:rsidP="009C6147">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tcBorders>
              <w:top w:val="nil"/>
              <w:left w:val="nil"/>
              <w:right w:val="nil"/>
            </w:tcBorders>
          </w:tcPr>
          <w:p w14:paraId="3B015E6A" w14:textId="77777777" w:rsidR="00834F88" w:rsidRPr="00FC2433" w:rsidRDefault="00834F88" w:rsidP="009C6147">
            <w:pPr>
              <w:ind w:left="601"/>
              <w:rPr>
                <w:rFonts w:ascii="Roboto" w:hAnsi="Roboto"/>
                <w:sz w:val="14"/>
                <w:szCs w:val="14"/>
              </w:rPr>
            </w:pPr>
            <w:r>
              <w:rPr>
                <w:rFonts w:ascii="Roboto" w:hAnsi="Roboto"/>
                <w:sz w:val="14"/>
                <w:szCs w:val="14"/>
              </w:rPr>
              <w:t>Irelevantné pre výzvu</w:t>
            </w:r>
          </w:p>
        </w:tc>
      </w:tr>
    </w:tbl>
    <w:p w14:paraId="33B66DE7" w14:textId="77777777" w:rsidR="00387C80" w:rsidRDefault="00387C80" w:rsidP="004F58DB">
      <w:pPr>
        <w:pStyle w:val="Odsekzoznamu"/>
        <w:ind w:left="-426"/>
        <w:rPr>
          <w:rFonts w:ascii="Roboto" w:hAnsi="Roboto"/>
          <w:sz w:val="16"/>
          <w:szCs w:val="16"/>
        </w:rPr>
      </w:pPr>
    </w:p>
    <w:p w14:paraId="7FFCAE45" w14:textId="77777777" w:rsidR="0025128F" w:rsidRDefault="0025128F" w:rsidP="004F58DB">
      <w:pPr>
        <w:pStyle w:val="Odsekzoznamu"/>
        <w:ind w:left="-426"/>
        <w:rPr>
          <w:rFonts w:ascii="Roboto" w:hAnsi="Roboto"/>
          <w:sz w:val="16"/>
          <w:szCs w:val="16"/>
        </w:rPr>
      </w:pPr>
    </w:p>
    <w:p w14:paraId="5C4FB3FB" w14:textId="77777777" w:rsidR="0025128F" w:rsidRPr="004F58DB" w:rsidRDefault="0025128F" w:rsidP="004F58DB">
      <w:pPr>
        <w:pStyle w:val="Odsekzoznamu"/>
        <w:ind w:left="-426"/>
        <w:rPr>
          <w:rFonts w:ascii="Roboto" w:hAnsi="Roboto" w:cs="Roboto"/>
          <w:b/>
          <w:bCs/>
          <w:color w:val="0064A3"/>
          <w:sz w:val="16"/>
          <w:szCs w:val="16"/>
        </w:rPr>
      </w:pPr>
    </w:p>
    <w:p w14:paraId="4F8EF2DD" w14:textId="77777777" w:rsidR="00580759" w:rsidRDefault="00832697" w:rsidP="00580759">
      <w:pPr>
        <w:pStyle w:val="Odsekzoznamu"/>
        <w:numPr>
          <w:ilvl w:val="1"/>
          <w:numId w:val="12"/>
        </w:numPr>
        <w:ind w:left="142" w:hanging="567"/>
        <w:rPr>
          <w:rFonts w:ascii="Roboto" w:hAnsi="Roboto" w:cs="Roboto"/>
          <w:b/>
          <w:bCs/>
          <w:color w:val="0064A3"/>
          <w:sz w:val="42"/>
          <w:szCs w:val="42"/>
        </w:rPr>
      </w:pPr>
      <w:r>
        <w:rPr>
          <w:rFonts w:ascii="Roboto" w:hAnsi="Roboto" w:cs="Roboto"/>
          <w:b/>
          <w:bCs/>
          <w:color w:val="0064A3"/>
          <w:sz w:val="42"/>
          <w:szCs w:val="42"/>
        </w:rPr>
        <w:lastRenderedPageBreak/>
        <w:t>Rozpočet partnerov</w:t>
      </w:r>
    </w:p>
    <w:p w14:paraId="3A07D90F" w14:textId="77777777" w:rsidR="00580759" w:rsidRPr="004F58DB" w:rsidRDefault="00580759" w:rsidP="00580759">
      <w:pPr>
        <w:pStyle w:val="Odsekzoznamu"/>
        <w:ind w:left="-426"/>
        <w:rPr>
          <w:rFonts w:ascii="Roboto" w:hAnsi="Roboto" w:cs="Roboto"/>
          <w:b/>
          <w:bCs/>
          <w:color w:val="0064A3"/>
          <w:sz w:val="16"/>
          <w:szCs w:val="16"/>
        </w:rPr>
      </w:pPr>
      <w:r w:rsidRPr="004F58DB">
        <w:rPr>
          <w:rFonts w:ascii="Roboto" w:hAnsi="Roboto"/>
          <w:sz w:val="16"/>
          <w:szCs w:val="16"/>
        </w:rPr>
        <w:t>V rámci tejto výzvy sa tabuľka nevypĺňa.</w:t>
      </w:r>
    </w:p>
    <w:p w14:paraId="38ED9A5D" w14:textId="77777777" w:rsidR="00944BBA" w:rsidRDefault="00944BBA" w:rsidP="00F64B3C">
      <w:pPr>
        <w:rPr>
          <w:rFonts w:ascii="Roboto" w:hAnsi="Roboto"/>
          <w:sz w:val="14"/>
          <w:szCs w:val="14"/>
        </w:rPr>
      </w:pPr>
    </w:p>
    <w:p w14:paraId="0E47A320" w14:textId="77777777" w:rsidR="00832697"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Požadovaná výška NFP</w:t>
      </w:r>
    </w:p>
    <w:p w14:paraId="6D49C515" w14:textId="77777777" w:rsidR="00F64B3C" w:rsidRPr="00F64B3C" w:rsidRDefault="00F64B3C" w:rsidP="00F64B3C">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62"/>
        <w:gridCol w:w="5103"/>
      </w:tblGrid>
      <w:tr w:rsidR="001E6CCE" w:rsidRPr="004E74C3" w14:paraId="71F48266" w14:textId="77777777" w:rsidTr="001E6CCE">
        <w:trPr>
          <w:jc w:val="center"/>
        </w:trPr>
        <w:tc>
          <w:tcPr>
            <w:tcW w:w="4962" w:type="dxa"/>
            <w:tcBorders>
              <w:right w:val="nil"/>
            </w:tcBorders>
          </w:tcPr>
          <w:p w14:paraId="421ABB41"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tcBorders>
              <w:left w:val="nil"/>
              <w:right w:val="nil"/>
            </w:tcBorders>
          </w:tcPr>
          <w:p w14:paraId="168E739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148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290072" w14:paraId="44F79E49" w14:textId="77777777" w:rsidTr="001E6CCE">
        <w:trPr>
          <w:jc w:val="center"/>
        </w:trPr>
        <w:tc>
          <w:tcPr>
            <w:tcW w:w="4962" w:type="dxa"/>
            <w:tcBorders>
              <w:right w:val="nil"/>
            </w:tcBorders>
          </w:tcPr>
          <w:p w14:paraId="4C3B8581" w14:textId="77777777" w:rsidR="001E6CCE" w:rsidRPr="00C93B56" w:rsidRDefault="001E6CCE" w:rsidP="001E6CCE">
            <w:pPr>
              <w:rPr>
                <w:rFonts w:ascii="Roboto" w:hAnsi="Roboto"/>
                <w:b/>
                <w:sz w:val="14"/>
                <w:szCs w:val="14"/>
              </w:rPr>
            </w:pPr>
            <w:r w:rsidRPr="00C93B56">
              <w:rPr>
                <w:rFonts w:ascii="Roboto" w:hAnsi="Roboto"/>
                <w:b/>
                <w:sz w:val="14"/>
                <w:szCs w:val="14"/>
              </w:rPr>
              <w:t>Celková výška oprávnených výdavkov pre projekty generujúce príjem:</w:t>
            </w:r>
          </w:p>
        </w:tc>
        <w:tc>
          <w:tcPr>
            <w:tcW w:w="5103" w:type="dxa"/>
            <w:tcBorders>
              <w:left w:val="nil"/>
              <w:right w:val="nil"/>
            </w:tcBorders>
          </w:tcPr>
          <w:p w14:paraId="227D88D8" w14:textId="2AE0C6BF" w:rsidR="001E6CCE" w:rsidRPr="00C93B56" w:rsidRDefault="001E6CCE" w:rsidP="002B60DD">
            <w:pPr>
              <w:rPr>
                <w:rFonts w:ascii="Roboto" w:hAnsi="Roboto"/>
                <w:b/>
                <w:sz w:val="14"/>
                <w:szCs w:val="14"/>
              </w:rPr>
            </w:pPr>
            <w:r w:rsidRPr="00C93B56">
              <w:rPr>
                <w:rFonts w:ascii="Roboto" w:hAnsi="Roboto"/>
                <w:sz w:val="14"/>
                <w:szCs w:val="14"/>
              </w:rPr>
              <w:t xml:space="preserve">(149) </w:t>
            </w:r>
            <w:r w:rsidRPr="006718EB">
              <w:rPr>
                <w:rFonts w:ascii="Roboto" w:hAnsi="Roboto"/>
                <w:sz w:val="14"/>
                <w:szCs w:val="14"/>
              </w:rPr>
              <w:t>Generuje automaticky ITMS2014+</w:t>
            </w:r>
          </w:p>
        </w:tc>
      </w:tr>
      <w:tr w:rsidR="001E6CCE" w:rsidRPr="004E74C3" w14:paraId="20519FAC" w14:textId="77777777" w:rsidTr="001E6CCE">
        <w:trPr>
          <w:jc w:val="center"/>
        </w:trPr>
        <w:tc>
          <w:tcPr>
            <w:tcW w:w="4962" w:type="dxa"/>
            <w:tcBorders>
              <w:right w:val="nil"/>
            </w:tcBorders>
          </w:tcPr>
          <w:p w14:paraId="6A802BDC" w14:textId="77777777" w:rsidR="001E6CCE" w:rsidRDefault="001E6CCE" w:rsidP="001E6CCE">
            <w:pPr>
              <w:rPr>
                <w:rFonts w:ascii="Roboto" w:hAnsi="Roboto"/>
                <w:b/>
                <w:sz w:val="14"/>
                <w:szCs w:val="14"/>
              </w:rPr>
            </w:pPr>
            <w:r>
              <w:rPr>
                <w:rFonts w:ascii="Roboto" w:hAnsi="Roboto"/>
                <w:b/>
                <w:sz w:val="14"/>
                <w:szCs w:val="14"/>
              </w:rPr>
              <w:t>Percento spolufinancovania zo zdrojov EÚ a ŠR:</w:t>
            </w:r>
          </w:p>
        </w:tc>
        <w:tc>
          <w:tcPr>
            <w:tcW w:w="5103" w:type="dxa"/>
            <w:tcBorders>
              <w:left w:val="nil"/>
              <w:right w:val="nil"/>
            </w:tcBorders>
          </w:tcPr>
          <w:p w14:paraId="521F92DA" w14:textId="41452268" w:rsidR="001E6CCE" w:rsidRPr="009E6CDF" w:rsidRDefault="001E6CCE" w:rsidP="002B60DD">
            <w:pPr>
              <w:rPr>
                <w:rFonts w:ascii="Roboto" w:hAnsi="Roboto"/>
                <w:b/>
                <w:sz w:val="14"/>
                <w:szCs w:val="14"/>
              </w:rPr>
            </w:pPr>
            <w:r w:rsidRPr="009E6CDF">
              <w:rPr>
                <w:rFonts w:ascii="Roboto" w:hAnsi="Roboto"/>
                <w:sz w:val="14"/>
                <w:szCs w:val="14"/>
              </w:rPr>
              <w:t>(</w:t>
            </w:r>
            <w:r>
              <w:rPr>
                <w:rFonts w:ascii="Roboto" w:hAnsi="Roboto"/>
                <w:sz w:val="14"/>
                <w:szCs w:val="14"/>
              </w:rPr>
              <w:t>150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5C1C9BDD" w14:textId="77777777" w:rsidTr="001E6CCE">
        <w:trPr>
          <w:jc w:val="center"/>
        </w:trPr>
        <w:tc>
          <w:tcPr>
            <w:tcW w:w="4962" w:type="dxa"/>
            <w:tcBorders>
              <w:right w:val="nil"/>
            </w:tcBorders>
          </w:tcPr>
          <w:p w14:paraId="7667413A" w14:textId="77777777" w:rsidR="001E6CCE" w:rsidRPr="00AA24AB" w:rsidRDefault="001E6CCE" w:rsidP="001E6CCE">
            <w:pPr>
              <w:rPr>
                <w:rFonts w:ascii="Roboto" w:hAnsi="Roboto"/>
                <w:b/>
                <w:sz w:val="14"/>
                <w:szCs w:val="14"/>
              </w:rPr>
            </w:pPr>
            <w:r w:rsidRPr="00AA24AB">
              <w:rPr>
                <w:rFonts w:ascii="Roboto" w:hAnsi="Roboto"/>
                <w:b/>
                <w:sz w:val="14"/>
                <w:szCs w:val="14"/>
              </w:rPr>
              <w:t>Žiadaná výška nenávratného finančného príspevku:</w:t>
            </w:r>
          </w:p>
        </w:tc>
        <w:tc>
          <w:tcPr>
            <w:tcW w:w="5103" w:type="dxa"/>
            <w:tcBorders>
              <w:left w:val="nil"/>
              <w:right w:val="nil"/>
            </w:tcBorders>
          </w:tcPr>
          <w:p w14:paraId="723E53AA" w14:textId="77777777" w:rsidR="001E6CCE" w:rsidRPr="00AA24AB" w:rsidRDefault="001E6CCE" w:rsidP="001E6CCE">
            <w:pPr>
              <w:rPr>
                <w:rFonts w:ascii="Roboto" w:hAnsi="Roboto"/>
                <w:b/>
                <w:sz w:val="14"/>
                <w:szCs w:val="14"/>
              </w:rPr>
            </w:pPr>
            <w:r w:rsidRPr="00AA24AB">
              <w:rPr>
                <w:rFonts w:ascii="Roboto" w:hAnsi="Roboto"/>
                <w:sz w:val="14"/>
                <w:szCs w:val="14"/>
              </w:rPr>
              <w:t>(151) Generuje automaticky ITMS2014+</w:t>
            </w:r>
          </w:p>
        </w:tc>
      </w:tr>
      <w:tr w:rsidR="001E6CCE" w:rsidRPr="004E74C3" w14:paraId="413FAC82" w14:textId="77777777" w:rsidTr="001E6CCE">
        <w:trPr>
          <w:jc w:val="center"/>
        </w:trPr>
        <w:tc>
          <w:tcPr>
            <w:tcW w:w="4962" w:type="dxa"/>
            <w:tcBorders>
              <w:bottom w:val="single" w:sz="4" w:space="0" w:color="BFBFBF" w:themeColor="background1" w:themeShade="BF"/>
              <w:right w:val="nil"/>
            </w:tcBorders>
          </w:tcPr>
          <w:p w14:paraId="509457E8" w14:textId="77777777" w:rsidR="001E6CCE" w:rsidRDefault="001E6CCE" w:rsidP="001E6CCE">
            <w:pPr>
              <w:rPr>
                <w:rFonts w:ascii="Roboto" w:hAnsi="Roboto"/>
                <w:b/>
                <w:sz w:val="14"/>
                <w:szCs w:val="14"/>
              </w:rPr>
            </w:pPr>
            <w:r>
              <w:rPr>
                <w:rFonts w:ascii="Roboto" w:hAnsi="Roboto"/>
                <w:b/>
                <w:sz w:val="14"/>
                <w:szCs w:val="14"/>
              </w:rPr>
              <w:t>Výška spolufinancovania z vlastných zdrojov:</w:t>
            </w:r>
          </w:p>
        </w:tc>
        <w:tc>
          <w:tcPr>
            <w:tcW w:w="5103" w:type="dxa"/>
            <w:tcBorders>
              <w:left w:val="nil"/>
              <w:bottom w:val="single" w:sz="4" w:space="0" w:color="BFBFBF" w:themeColor="background1" w:themeShade="BF"/>
              <w:right w:val="nil"/>
            </w:tcBorders>
          </w:tcPr>
          <w:p w14:paraId="65FD4B5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152</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42C9CCA5" w14:textId="77777777" w:rsidR="00F64B3C" w:rsidRPr="00F64B3C" w:rsidRDefault="00F64B3C" w:rsidP="00F64B3C">
      <w:pPr>
        <w:rPr>
          <w:rFonts w:ascii="Roboto" w:hAnsi="Roboto"/>
          <w:sz w:val="14"/>
          <w:szCs w:val="14"/>
        </w:rPr>
      </w:pPr>
    </w:p>
    <w:p w14:paraId="52BCB27A" w14:textId="77777777" w:rsidR="00F64B3C" w:rsidRDefault="00F64B3C" w:rsidP="00F64B3C">
      <w:pPr>
        <w:rPr>
          <w:rFonts w:ascii="Roboto" w:hAnsi="Roboto"/>
          <w:sz w:val="14"/>
          <w:szCs w:val="14"/>
        </w:rPr>
      </w:pPr>
    </w:p>
    <w:p w14:paraId="2C17D8AD" w14:textId="77777777" w:rsidR="00BE6FDA" w:rsidRPr="00F64B3C" w:rsidRDefault="00BE6FDA" w:rsidP="00F64B3C">
      <w:pPr>
        <w:rPr>
          <w:rFonts w:ascii="Roboto" w:hAnsi="Roboto"/>
          <w:sz w:val="14"/>
          <w:szCs w:val="14"/>
        </w:rPr>
      </w:pPr>
    </w:p>
    <w:p w14:paraId="29E01CF8" w14:textId="77777777" w:rsidR="001452E1" w:rsidRDefault="001452E1" w:rsidP="00BE6FDA">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Požadovaná výška NFP žiadateľa</w:t>
      </w:r>
    </w:p>
    <w:p w14:paraId="15C431CF" w14:textId="77777777" w:rsidR="001E6CCE" w:rsidRPr="00F942F3" w:rsidRDefault="001E6CCE" w:rsidP="001E6CCE">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694"/>
        <w:gridCol w:w="2126"/>
        <w:gridCol w:w="2977"/>
      </w:tblGrid>
      <w:tr w:rsidR="00F942F3" w:rsidRPr="004E74C3" w14:paraId="6CA141CC" w14:textId="77777777" w:rsidTr="00F942F3">
        <w:trPr>
          <w:jc w:val="center"/>
        </w:trPr>
        <w:tc>
          <w:tcPr>
            <w:tcW w:w="2268" w:type="dxa"/>
            <w:tcBorders>
              <w:top w:val="single" w:sz="4" w:space="0" w:color="auto"/>
              <w:right w:val="nil"/>
            </w:tcBorders>
            <w:shd w:val="clear" w:color="auto" w:fill="D9D9D9" w:themeFill="background1" w:themeFillShade="D9"/>
          </w:tcPr>
          <w:p w14:paraId="22B79244" w14:textId="77777777" w:rsidR="00F942F3" w:rsidRPr="006039A5" w:rsidRDefault="00F942F3" w:rsidP="00993E8B">
            <w:pPr>
              <w:rPr>
                <w:rFonts w:ascii="Roboto" w:hAnsi="Roboto"/>
                <w:b/>
                <w:sz w:val="14"/>
                <w:szCs w:val="14"/>
              </w:rPr>
            </w:pPr>
            <w:r>
              <w:rPr>
                <w:rFonts w:ascii="Roboto" w:hAnsi="Roboto"/>
                <w:b/>
                <w:sz w:val="14"/>
                <w:szCs w:val="14"/>
              </w:rPr>
              <w:t>Subjekt:</w:t>
            </w:r>
          </w:p>
        </w:tc>
        <w:tc>
          <w:tcPr>
            <w:tcW w:w="2694" w:type="dxa"/>
            <w:tcBorders>
              <w:top w:val="single" w:sz="4" w:space="0" w:color="auto"/>
              <w:left w:val="nil"/>
              <w:right w:val="single" w:sz="4" w:space="0" w:color="BFBFBF" w:themeColor="background1" w:themeShade="BF"/>
            </w:tcBorders>
            <w:shd w:val="clear" w:color="auto" w:fill="D9D9D9" w:themeFill="background1" w:themeFillShade="D9"/>
          </w:tcPr>
          <w:p w14:paraId="7772F9CA"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153</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c>
          <w:tcPr>
            <w:tcW w:w="2126" w:type="dxa"/>
            <w:tcBorders>
              <w:top w:val="single" w:sz="4" w:space="0" w:color="auto"/>
              <w:left w:val="single" w:sz="4" w:space="0" w:color="BFBFBF" w:themeColor="background1" w:themeShade="BF"/>
              <w:right w:val="nil"/>
            </w:tcBorders>
            <w:shd w:val="clear" w:color="auto" w:fill="D9D9D9" w:themeFill="background1" w:themeFillShade="D9"/>
          </w:tcPr>
          <w:p w14:paraId="10E5B857" w14:textId="77777777" w:rsidR="00F942F3" w:rsidRPr="006039A5" w:rsidRDefault="00F942F3" w:rsidP="00993E8B">
            <w:pPr>
              <w:rPr>
                <w:rFonts w:ascii="Roboto" w:hAnsi="Roboto"/>
                <w:b/>
                <w:sz w:val="14"/>
                <w:szCs w:val="14"/>
              </w:rPr>
            </w:pPr>
            <w:r>
              <w:rPr>
                <w:rFonts w:ascii="Roboto" w:hAnsi="Roboto"/>
                <w:b/>
                <w:sz w:val="14"/>
                <w:szCs w:val="14"/>
              </w:rPr>
              <w:t>Identifikátor (typ):</w:t>
            </w:r>
          </w:p>
        </w:tc>
        <w:tc>
          <w:tcPr>
            <w:tcW w:w="2977" w:type="dxa"/>
            <w:tcBorders>
              <w:top w:val="single" w:sz="4" w:space="0" w:color="auto"/>
              <w:left w:val="nil"/>
              <w:right w:val="nil"/>
            </w:tcBorders>
            <w:shd w:val="clear" w:color="auto" w:fill="D9D9D9" w:themeFill="background1" w:themeFillShade="D9"/>
          </w:tcPr>
          <w:p w14:paraId="57DDA21E"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154</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29ABB9EC" w14:textId="77777777" w:rsidTr="00F942F3">
        <w:trPr>
          <w:jc w:val="center"/>
        </w:trPr>
        <w:tc>
          <w:tcPr>
            <w:tcW w:w="4962" w:type="dxa"/>
            <w:gridSpan w:val="2"/>
            <w:tcBorders>
              <w:right w:val="nil"/>
            </w:tcBorders>
          </w:tcPr>
          <w:p w14:paraId="01661457"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w:t>
            </w:r>
          </w:p>
        </w:tc>
        <w:tc>
          <w:tcPr>
            <w:tcW w:w="5103" w:type="dxa"/>
            <w:gridSpan w:val="2"/>
            <w:tcBorders>
              <w:left w:val="nil"/>
              <w:right w:val="nil"/>
            </w:tcBorders>
          </w:tcPr>
          <w:p w14:paraId="4427105E" w14:textId="77777777" w:rsidR="001E6CCE" w:rsidRPr="00FC2433" w:rsidRDefault="001E6CCE" w:rsidP="00F942F3">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155</w:t>
            </w:r>
            <w:r w:rsidRPr="00FC2433">
              <w:rPr>
                <w:rFonts w:ascii="Roboto" w:hAnsi="Roboto"/>
                <w:sz w:val="14"/>
                <w:szCs w:val="14"/>
              </w:rPr>
              <w:t>) Generuje automaticky ITMS2014+</w:t>
            </w:r>
          </w:p>
        </w:tc>
      </w:tr>
      <w:tr w:rsidR="001E6CCE" w:rsidRPr="004E74C3" w14:paraId="55A2A162" w14:textId="77777777" w:rsidTr="00F942F3">
        <w:trPr>
          <w:jc w:val="center"/>
        </w:trPr>
        <w:tc>
          <w:tcPr>
            <w:tcW w:w="4962" w:type="dxa"/>
            <w:gridSpan w:val="2"/>
            <w:tcBorders>
              <w:right w:val="nil"/>
            </w:tcBorders>
          </w:tcPr>
          <w:p w14:paraId="3C085486"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 pre projekty generujúce príjem:</w:t>
            </w:r>
          </w:p>
        </w:tc>
        <w:tc>
          <w:tcPr>
            <w:tcW w:w="5103" w:type="dxa"/>
            <w:gridSpan w:val="2"/>
            <w:tcBorders>
              <w:left w:val="nil"/>
              <w:right w:val="nil"/>
            </w:tcBorders>
          </w:tcPr>
          <w:p w14:paraId="4AFC8C63" w14:textId="08F161F3" w:rsidR="0004545B" w:rsidRPr="00FC2433" w:rsidRDefault="001E6CCE" w:rsidP="00CC00DF">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156</w:t>
            </w:r>
            <w:r w:rsidRPr="00FC2433">
              <w:rPr>
                <w:rFonts w:ascii="Roboto" w:hAnsi="Roboto"/>
                <w:sz w:val="14"/>
                <w:szCs w:val="14"/>
              </w:rPr>
              <w:t>)</w:t>
            </w:r>
            <w:r w:rsidR="00F942F3" w:rsidRPr="00FC2433">
              <w:rPr>
                <w:rFonts w:ascii="Roboto" w:hAnsi="Roboto"/>
                <w:sz w:val="14"/>
                <w:szCs w:val="14"/>
              </w:rPr>
              <w:t xml:space="preserve"> </w:t>
            </w:r>
            <w:r w:rsidR="0025128F" w:rsidRPr="006718EB">
              <w:rPr>
                <w:rFonts w:ascii="Roboto" w:hAnsi="Roboto"/>
                <w:sz w:val="14"/>
                <w:szCs w:val="14"/>
              </w:rPr>
              <w:t>Vypĺňa sa výlučne v prípade projektov generujúcich príjem, ak sa oprávnené výdavky znižujú vopred (v zmysle čl. 61 všeobecného nariadenia na základe výsledkov finančnej analýzy alebo uplatnením paušálnej platby)</w:t>
            </w:r>
          </w:p>
        </w:tc>
      </w:tr>
      <w:tr w:rsidR="001E6CCE" w:rsidRPr="004E74C3" w14:paraId="18372106" w14:textId="77777777" w:rsidTr="00F942F3">
        <w:trPr>
          <w:jc w:val="center"/>
        </w:trPr>
        <w:tc>
          <w:tcPr>
            <w:tcW w:w="4962" w:type="dxa"/>
            <w:gridSpan w:val="2"/>
            <w:tcBorders>
              <w:right w:val="nil"/>
            </w:tcBorders>
          </w:tcPr>
          <w:p w14:paraId="5B160A43" w14:textId="77777777" w:rsidR="001E6CCE" w:rsidRDefault="001E6CCE" w:rsidP="00993E8B">
            <w:pPr>
              <w:rPr>
                <w:rFonts w:ascii="Roboto" w:hAnsi="Roboto"/>
                <w:b/>
                <w:sz w:val="14"/>
                <w:szCs w:val="14"/>
              </w:rPr>
            </w:pPr>
            <w:r>
              <w:rPr>
                <w:rFonts w:ascii="Roboto" w:hAnsi="Roboto"/>
                <w:b/>
                <w:sz w:val="14"/>
                <w:szCs w:val="14"/>
              </w:rPr>
              <w:t>Percento spolufinancovania zo zdrojov EÚ a ŠR:</w:t>
            </w:r>
          </w:p>
        </w:tc>
        <w:tc>
          <w:tcPr>
            <w:tcW w:w="5103" w:type="dxa"/>
            <w:gridSpan w:val="2"/>
            <w:tcBorders>
              <w:left w:val="nil"/>
              <w:right w:val="nil"/>
            </w:tcBorders>
          </w:tcPr>
          <w:p w14:paraId="77948820" w14:textId="77777777" w:rsidR="001E6CCE" w:rsidRPr="009E6CDF" w:rsidRDefault="001E6CCE" w:rsidP="0004545B">
            <w:pPr>
              <w:rPr>
                <w:rFonts w:ascii="Roboto" w:hAnsi="Roboto"/>
                <w:b/>
                <w:sz w:val="14"/>
                <w:szCs w:val="14"/>
              </w:rPr>
            </w:pPr>
            <w:r w:rsidRPr="009E6CDF">
              <w:rPr>
                <w:rFonts w:ascii="Roboto" w:hAnsi="Roboto"/>
                <w:sz w:val="14"/>
                <w:szCs w:val="14"/>
              </w:rPr>
              <w:t>(</w:t>
            </w:r>
            <w:r w:rsidR="00F942F3">
              <w:rPr>
                <w:rFonts w:ascii="Roboto" w:hAnsi="Roboto"/>
                <w:sz w:val="14"/>
                <w:szCs w:val="14"/>
              </w:rPr>
              <w:t>157</w:t>
            </w:r>
            <w:r w:rsidRPr="009E6CDF">
              <w:rPr>
                <w:rFonts w:ascii="Roboto" w:hAnsi="Roboto"/>
                <w:sz w:val="14"/>
                <w:szCs w:val="14"/>
              </w:rPr>
              <w:t>)</w:t>
            </w:r>
            <w:r w:rsidR="00F942F3">
              <w:rPr>
                <w:rFonts w:ascii="Roboto" w:hAnsi="Roboto"/>
                <w:sz w:val="14"/>
                <w:szCs w:val="14"/>
              </w:rPr>
              <w:t xml:space="preserve"> </w:t>
            </w:r>
            <w:r w:rsidR="00F942F3" w:rsidRPr="00F942F3">
              <w:rPr>
                <w:rFonts w:ascii="Roboto" w:hAnsi="Roboto"/>
                <w:sz w:val="14"/>
                <w:szCs w:val="14"/>
              </w:rPr>
              <w:t>Žiadateľ uvedie zodpovedajúce % spolufinancovania v súlade s pravidlami financovania uv</w:t>
            </w:r>
            <w:r w:rsidR="0004545B">
              <w:rPr>
                <w:rFonts w:ascii="Roboto" w:hAnsi="Roboto"/>
                <w:sz w:val="14"/>
                <w:szCs w:val="14"/>
              </w:rPr>
              <w:t>edenými vo výzve na predkladanie</w:t>
            </w:r>
            <w:r w:rsidR="00F942F3" w:rsidRPr="00F942F3">
              <w:rPr>
                <w:rFonts w:ascii="Roboto" w:hAnsi="Roboto"/>
                <w:sz w:val="14"/>
                <w:szCs w:val="14"/>
              </w:rPr>
              <w:t xml:space="preserve"> ŽoNFP.</w:t>
            </w:r>
          </w:p>
        </w:tc>
      </w:tr>
      <w:tr w:rsidR="001E6CCE" w:rsidRPr="004E74C3" w14:paraId="5BA83BD8" w14:textId="77777777" w:rsidTr="00F942F3">
        <w:trPr>
          <w:jc w:val="center"/>
        </w:trPr>
        <w:tc>
          <w:tcPr>
            <w:tcW w:w="4962" w:type="dxa"/>
            <w:gridSpan w:val="2"/>
            <w:tcBorders>
              <w:right w:val="nil"/>
            </w:tcBorders>
          </w:tcPr>
          <w:p w14:paraId="15FA9E27" w14:textId="77777777" w:rsidR="001E6CCE" w:rsidRDefault="001E6CCE" w:rsidP="00993E8B">
            <w:pPr>
              <w:rPr>
                <w:rFonts w:ascii="Roboto" w:hAnsi="Roboto"/>
                <w:b/>
                <w:sz w:val="14"/>
                <w:szCs w:val="14"/>
              </w:rPr>
            </w:pPr>
            <w:r>
              <w:rPr>
                <w:rFonts w:ascii="Roboto" w:hAnsi="Roboto"/>
                <w:b/>
                <w:sz w:val="14"/>
                <w:szCs w:val="14"/>
              </w:rPr>
              <w:t>Žiadaná výška nenávratného finančného príspevku:</w:t>
            </w:r>
          </w:p>
        </w:tc>
        <w:tc>
          <w:tcPr>
            <w:tcW w:w="5103" w:type="dxa"/>
            <w:gridSpan w:val="2"/>
            <w:tcBorders>
              <w:left w:val="nil"/>
              <w:right w:val="nil"/>
            </w:tcBorders>
          </w:tcPr>
          <w:p w14:paraId="4A91EFC5"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131EF12F" w14:textId="77777777" w:rsidTr="00F942F3">
        <w:trPr>
          <w:jc w:val="center"/>
        </w:trPr>
        <w:tc>
          <w:tcPr>
            <w:tcW w:w="4962" w:type="dxa"/>
            <w:gridSpan w:val="2"/>
            <w:tcBorders>
              <w:bottom w:val="single" w:sz="4" w:space="0" w:color="BFBFBF" w:themeColor="background1" w:themeShade="BF"/>
              <w:right w:val="nil"/>
            </w:tcBorders>
          </w:tcPr>
          <w:p w14:paraId="600CC128" w14:textId="77777777" w:rsidR="001E6CCE" w:rsidRDefault="001E6CCE" w:rsidP="00993E8B">
            <w:pPr>
              <w:rPr>
                <w:rFonts w:ascii="Roboto" w:hAnsi="Roboto"/>
                <w:b/>
                <w:sz w:val="14"/>
                <w:szCs w:val="14"/>
              </w:rPr>
            </w:pPr>
            <w:r>
              <w:rPr>
                <w:rFonts w:ascii="Roboto" w:hAnsi="Roboto"/>
                <w:b/>
                <w:sz w:val="14"/>
                <w:szCs w:val="14"/>
              </w:rPr>
              <w:t>Výška spolufinancovania z vlastných zdrojov:</w:t>
            </w:r>
          </w:p>
        </w:tc>
        <w:tc>
          <w:tcPr>
            <w:tcW w:w="5103" w:type="dxa"/>
            <w:gridSpan w:val="2"/>
            <w:tcBorders>
              <w:left w:val="nil"/>
              <w:bottom w:val="single" w:sz="4" w:space="0" w:color="BFBFBF" w:themeColor="background1" w:themeShade="BF"/>
              <w:right w:val="nil"/>
            </w:tcBorders>
          </w:tcPr>
          <w:p w14:paraId="645B06C0"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5174E19" w14:textId="77777777" w:rsidR="001E6CCE" w:rsidRPr="00F942F3" w:rsidRDefault="001E6CCE" w:rsidP="001E6CCE">
      <w:pPr>
        <w:rPr>
          <w:rFonts w:ascii="Roboto" w:hAnsi="Roboto"/>
          <w:sz w:val="14"/>
          <w:szCs w:val="14"/>
        </w:rPr>
      </w:pPr>
    </w:p>
    <w:p w14:paraId="0A1BED80" w14:textId="77777777" w:rsidR="00580759" w:rsidRDefault="001452E1" w:rsidP="00580759">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 xml:space="preserve">Požadovaná výška NFP </w:t>
      </w:r>
      <w:r>
        <w:rPr>
          <w:rFonts w:ascii="Roboto" w:hAnsi="Roboto" w:cs="Roboto"/>
          <w:b/>
          <w:bCs/>
          <w:color w:val="0064A3"/>
          <w:sz w:val="42"/>
          <w:szCs w:val="42"/>
        </w:rPr>
        <w:t>partnerov</w:t>
      </w:r>
    </w:p>
    <w:p w14:paraId="6C7307DC" w14:textId="77777777" w:rsidR="00580759" w:rsidRDefault="00580759" w:rsidP="00580759">
      <w:pPr>
        <w:pStyle w:val="Odsekzoznamu"/>
        <w:ind w:left="-426"/>
        <w:rPr>
          <w:rFonts w:ascii="Roboto" w:hAnsi="Roboto"/>
          <w:sz w:val="14"/>
          <w:szCs w:val="14"/>
        </w:rPr>
      </w:pPr>
      <w:r w:rsidRPr="00FC2433">
        <w:rPr>
          <w:rFonts w:ascii="Roboto" w:hAnsi="Roboto"/>
          <w:sz w:val="14"/>
          <w:szCs w:val="14"/>
        </w:rPr>
        <w:t>V rámci tejto výzvy sa tabuľka nevypĺňa.</w:t>
      </w:r>
    </w:p>
    <w:p w14:paraId="353804C1" w14:textId="77777777" w:rsidR="002B60DD" w:rsidRPr="00580759" w:rsidRDefault="002B60DD" w:rsidP="00580759">
      <w:pPr>
        <w:pStyle w:val="Odsekzoznamu"/>
        <w:ind w:left="-426"/>
        <w:rPr>
          <w:rFonts w:ascii="Roboto" w:hAnsi="Roboto" w:cs="Roboto"/>
          <w:b/>
          <w:bCs/>
          <w:color w:val="0064A3"/>
          <w:sz w:val="42"/>
          <w:szCs w:val="42"/>
        </w:rPr>
      </w:pPr>
    </w:p>
    <w:p w14:paraId="3DD827E9" w14:textId="77777777" w:rsidR="001452E1" w:rsidRDefault="001452E1" w:rsidP="00BE6FDA">
      <w:pPr>
        <w:pStyle w:val="Odsekzoznamu"/>
        <w:numPr>
          <w:ilvl w:val="0"/>
          <w:numId w:val="12"/>
        </w:numPr>
        <w:ind w:left="0" w:hanging="426"/>
        <w:rPr>
          <w:rFonts w:ascii="Roboto" w:hAnsi="Roboto" w:cs="Roboto"/>
          <w:b/>
          <w:bCs/>
          <w:color w:val="0064A3"/>
          <w:sz w:val="42"/>
          <w:szCs w:val="42"/>
        </w:rPr>
      </w:pPr>
      <w:r>
        <w:rPr>
          <w:rFonts w:ascii="Roboto" w:hAnsi="Roboto" w:cs="Roboto"/>
          <w:b/>
          <w:bCs/>
          <w:color w:val="0064A3"/>
          <w:sz w:val="42"/>
          <w:szCs w:val="42"/>
        </w:rPr>
        <w:t>Verejné obstarávanie</w:t>
      </w:r>
    </w:p>
    <w:p w14:paraId="287FEC30" w14:textId="77777777" w:rsidR="00A1357C" w:rsidRPr="00A1357C" w:rsidRDefault="002758F1" w:rsidP="00A1357C">
      <w:pPr>
        <w:rPr>
          <w:rFonts w:ascii="Roboto" w:hAnsi="Roboto"/>
          <w:sz w:val="14"/>
          <w:szCs w:val="14"/>
        </w:rPr>
      </w:pPr>
      <w:r>
        <w:rPr>
          <w:rFonts w:ascii="Roboto" w:hAnsi="Roboto"/>
          <w:sz w:val="14"/>
          <w:szCs w:val="14"/>
        </w:rPr>
        <w:t>T</w:t>
      </w:r>
      <w:r w:rsidRPr="002758F1">
        <w:rPr>
          <w:rFonts w:ascii="Roboto" w:hAnsi="Roboto"/>
          <w:sz w:val="14"/>
          <w:szCs w:val="14"/>
        </w:rPr>
        <w:t xml:space="preserve">úto </w:t>
      </w:r>
      <w:r>
        <w:rPr>
          <w:rFonts w:ascii="Roboto" w:hAnsi="Roboto"/>
          <w:sz w:val="14"/>
          <w:szCs w:val="14"/>
        </w:rPr>
        <w:t>časť</w:t>
      </w:r>
      <w:r w:rsidRPr="002758F1">
        <w:rPr>
          <w:rFonts w:ascii="Roboto" w:hAnsi="Roboto"/>
          <w:sz w:val="14"/>
          <w:szCs w:val="14"/>
        </w:rPr>
        <w:t xml:space="preserve"> formulára ŽoNFP vyplní žiadateľ v ITMS2014+ samostatne pre každé VO, ktoré vyhlásil, zrealizoval alebo b</w:t>
      </w:r>
      <w:r>
        <w:rPr>
          <w:rFonts w:ascii="Roboto" w:hAnsi="Roboto"/>
          <w:sz w:val="14"/>
          <w:szCs w:val="14"/>
        </w:rPr>
        <w:t>ude realizovať v rámci projektu.</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93E8B" w:rsidRPr="00993E8B" w14:paraId="3B7FEE0B" w14:textId="77777777" w:rsidTr="00993E8B">
        <w:trPr>
          <w:jc w:val="center"/>
        </w:trPr>
        <w:tc>
          <w:tcPr>
            <w:tcW w:w="10065" w:type="dxa"/>
            <w:gridSpan w:val="4"/>
            <w:tcBorders>
              <w:top w:val="nil"/>
              <w:right w:val="nil"/>
            </w:tcBorders>
            <w:shd w:val="clear" w:color="auto" w:fill="FFFFFF" w:themeFill="background1"/>
          </w:tcPr>
          <w:p w14:paraId="4E94BF69" w14:textId="77777777" w:rsidR="00993E8B" w:rsidRPr="00993E8B" w:rsidRDefault="00993E8B" w:rsidP="00993E8B">
            <w:pPr>
              <w:rPr>
                <w:rFonts w:ascii="Roboto" w:hAnsi="Roboto"/>
                <w:b/>
                <w:sz w:val="16"/>
                <w:szCs w:val="14"/>
              </w:rPr>
            </w:pPr>
            <w:r w:rsidRPr="00993E8B">
              <w:rPr>
                <w:rFonts w:ascii="Roboto" w:hAnsi="Roboto"/>
                <w:b/>
                <w:sz w:val="16"/>
                <w:szCs w:val="14"/>
              </w:rPr>
              <w:t>Sumár realizovaných VO</w:t>
            </w:r>
          </w:p>
        </w:tc>
      </w:tr>
      <w:tr w:rsidR="00993E8B" w:rsidRPr="004E74C3" w14:paraId="5AA45DF6"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35DC001A" w14:textId="77777777" w:rsidR="00993E8B" w:rsidRPr="006039A5" w:rsidRDefault="00993E8B" w:rsidP="00993E8B">
            <w:pPr>
              <w:rPr>
                <w:rFonts w:ascii="Roboto" w:hAnsi="Roboto"/>
                <w:b/>
                <w:sz w:val="14"/>
                <w:szCs w:val="14"/>
              </w:rPr>
            </w:pPr>
            <w:r>
              <w:rPr>
                <w:rFonts w:ascii="Roboto" w:hAnsi="Roboto"/>
                <w:b/>
                <w:sz w:val="14"/>
                <w:szCs w:val="14"/>
              </w:rPr>
              <w:t>Počet realizovaných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53FCB2B2"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167</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20603AEC"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26C12490"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r w:rsidR="00993E8B" w:rsidRPr="00993E8B" w14:paraId="4454BF4E" w14:textId="77777777" w:rsidTr="00993E8B">
        <w:trPr>
          <w:trHeight w:val="785"/>
          <w:jc w:val="center"/>
        </w:trPr>
        <w:tc>
          <w:tcPr>
            <w:tcW w:w="10065" w:type="dxa"/>
            <w:gridSpan w:val="4"/>
            <w:tcBorders>
              <w:top w:val="nil"/>
              <w:right w:val="nil"/>
            </w:tcBorders>
            <w:shd w:val="clear" w:color="auto" w:fill="FFFFFF" w:themeFill="background1"/>
            <w:vAlign w:val="bottom"/>
          </w:tcPr>
          <w:p w14:paraId="6EB5824D" w14:textId="77777777" w:rsidR="00993E8B" w:rsidRPr="00993E8B" w:rsidRDefault="00993E8B" w:rsidP="00993E8B">
            <w:pPr>
              <w:rPr>
                <w:rFonts w:ascii="Roboto" w:hAnsi="Roboto"/>
                <w:b/>
                <w:sz w:val="16"/>
                <w:szCs w:val="14"/>
              </w:rPr>
            </w:pPr>
            <w:r w:rsidRPr="00993E8B">
              <w:rPr>
                <w:rFonts w:ascii="Roboto" w:hAnsi="Roboto"/>
                <w:b/>
                <w:sz w:val="16"/>
                <w:szCs w:val="14"/>
              </w:rPr>
              <w:lastRenderedPageBreak/>
              <w:t xml:space="preserve">Sumár </w:t>
            </w:r>
            <w:r>
              <w:rPr>
                <w:rFonts w:ascii="Roboto" w:hAnsi="Roboto"/>
                <w:b/>
                <w:sz w:val="16"/>
                <w:szCs w:val="14"/>
              </w:rPr>
              <w:t>plánovaných</w:t>
            </w:r>
            <w:r w:rsidRPr="00993E8B">
              <w:rPr>
                <w:rFonts w:ascii="Roboto" w:hAnsi="Roboto"/>
                <w:b/>
                <w:sz w:val="16"/>
                <w:szCs w:val="14"/>
              </w:rPr>
              <w:t xml:space="preserve"> VO</w:t>
            </w:r>
          </w:p>
        </w:tc>
      </w:tr>
      <w:tr w:rsidR="00993E8B" w:rsidRPr="004E74C3" w14:paraId="5239C8C8"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023BEC94" w14:textId="77777777" w:rsidR="00993E8B" w:rsidRPr="006039A5" w:rsidRDefault="00993E8B" w:rsidP="00925038">
            <w:pPr>
              <w:rPr>
                <w:rFonts w:ascii="Roboto" w:hAnsi="Roboto"/>
                <w:b/>
                <w:sz w:val="14"/>
                <w:szCs w:val="14"/>
              </w:rPr>
            </w:pPr>
            <w:r>
              <w:rPr>
                <w:rFonts w:ascii="Roboto" w:hAnsi="Roboto"/>
                <w:b/>
                <w:sz w:val="14"/>
                <w:szCs w:val="14"/>
              </w:rPr>
              <w:t xml:space="preserve">Počet </w:t>
            </w:r>
            <w:r w:rsidR="00925038">
              <w:rPr>
                <w:rFonts w:ascii="Roboto" w:hAnsi="Roboto"/>
                <w:b/>
                <w:sz w:val="14"/>
                <w:szCs w:val="14"/>
              </w:rPr>
              <w:t>plánovaných</w:t>
            </w:r>
            <w:r>
              <w:rPr>
                <w:rFonts w:ascii="Roboto" w:hAnsi="Roboto"/>
                <w:b/>
                <w:sz w:val="14"/>
                <w:szCs w:val="14"/>
              </w:rPr>
              <w:t xml:space="preserve">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4FEFAA0E"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169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385BAF15"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30589ADC"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170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bl>
    <w:p w14:paraId="0DD878DA" w14:textId="77777777" w:rsidR="00A1357C" w:rsidRPr="00A1357C" w:rsidRDefault="00A1357C" w:rsidP="00A1357C">
      <w:pPr>
        <w:rPr>
          <w:rFonts w:ascii="Roboto" w:hAnsi="Roboto"/>
          <w:sz w:val="14"/>
          <w:szCs w:val="14"/>
        </w:rPr>
      </w:pPr>
    </w:p>
    <w:p w14:paraId="44A0EEA7" w14:textId="77777777" w:rsidR="00925038" w:rsidRDefault="00925038" w:rsidP="00BE6FDA">
      <w:pPr>
        <w:ind w:left="-426"/>
        <w:rPr>
          <w:rFonts w:ascii="Roboto" w:hAnsi="Roboto" w:cs="Roboto"/>
          <w:b/>
          <w:bCs/>
          <w:color w:val="0064A3"/>
          <w:sz w:val="38"/>
          <w:szCs w:val="42"/>
        </w:rPr>
      </w:pPr>
      <w:r w:rsidRPr="00925038">
        <w:rPr>
          <w:rFonts w:ascii="Roboto" w:hAnsi="Roboto" w:cs="Roboto"/>
          <w:b/>
          <w:bCs/>
          <w:color w:val="0064A3"/>
          <w:sz w:val="38"/>
          <w:szCs w:val="42"/>
        </w:rPr>
        <w:t>Verejné obstarávanie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25038" w:rsidRPr="004E74C3" w14:paraId="6CE6E769"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CF063FE" w14:textId="77777777" w:rsidR="00925038" w:rsidRPr="00FC2433" w:rsidRDefault="00925038" w:rsidP="00887191">
            <w:pPr>
              <w:rPr>
                <w:rFonts w:ascii="Roboto" w:hAnsi="Roboto"/>
                <w:b/>
                <w:sz w:val="14"/>
                <w:szCs w:val="14"/>
              </w:rPr>
            </w:pPr>
            <w:r w:rsidRPr="00FC2433">
              <w:rPr>
                <w:rFonts w:ascii="Roboto" w:hAnsi="Roboto"/>
                <w:b/>
                <w:sz w:val="14"/>
                <w:szCs w:val="14"/>
              </w:rPr>
              <w:t>Názov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38F39E" w14:textId="197EFA2C" w:rsidR="00925038" w:rsidRPr="00FC2433" w:rsidRDefault="00925038" w:rsidP="004F1DDF">
            <w:pPr>
              <w:rPr>
                <w:rFonts w:ascii="Roboto" w:hAnsi="Roboto"/>
                <w:sz w:val="14"/>
                <w:szCs w:val="14"/>
              </w:rPr>
            </w:pPr>
            <w:r w:rsidRPr="00FC2433">
              <w:rPr>
                <w:rFonts w:ascii="Roboto" w:hAnsi="Roboto"/>
                <w:sz w:val="14"/>
                <w:szCs w:val="14"/>
              </w:rPr>
              <w:t>(171)</w:t>
            </w:r>
            <w:r w:rsidR="00335F3F" w:rsidRPr="00FC2433">
              <w:rPr>
                <w:rFonts w:ascii="Roboto" w:hAnsi="Roboto"/>
                <w:sz w:val="14"/>
                <w:szCs w:val="14"/>
              </w:rPr>
              <w:t xml:space="preserve"> </w:t>
            </w:r>
            <w:r w:rsidR="002758F1" w:rsidRPr="00FC2433">
              <w:rPr>
                <w:rFonts w:ascii="Roboto" w:hAnsi="Roboto"/>
                <w:sz w:val="14"/>
                <w:szCs w:val="14"/>
              </w:rPr>
              <w:t>Žiadateľ uvedie názov VO vrátane čísla oznámenia o vyhlásení VO/čísla výzvy na predloženie ponúk (čísla žiadateľ uvádza aj v prípade ukončeného VO), resp. v prípade plánovaného VO, uvedie jeho predpokladaný názov</w:t>
            </w:r>
            <w:r w:rsidR="00F52123" w:rsidRPr="00FC2433">
              <w:rPr>
                <w:rFonts w:ascii="Roboto" w:hAnsi="Roboto"/>
                <w:sz w:val="14"/>
                <w:szCs w:val="14"/>
              </w:rPr>
              <w:t xml:space="preserve"> </w:t>
            </w:r>
          </w:p>
        </w:tc>
      </w:tr>
      <w:tr w:rsidR="00925038" w:rsidRPr="004E74C3" w14:paraId="7444EEBC"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148A060" w14:textId="77777777" w:rsidR="00925038" w:rsidRDefault="00925038" w:rsidP="00887191">
            <w:pPr>
              <w:rPr>
                <w:rFonts w:ascii="Roboto" w:hAnsi="Roboto"/>
                <w:b/>
                <w:sz w:val="14"/>
                <w:szCs w:val="14"/>
              </w:rPr>
            </w:pPr>
            <w:r>
              <w:rPr>
                <w:rFonts w:ascii="Roboto" w:hAnsi="Roboto"/>
                <w:b/>
                <w:sz w:val="14"/>
                <w:szCs w:val="14"/>
              </w:rPr>
              <w:t>Opis predmetu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A3D7F2F" w14:textId="77777777" w:rsidR="00925038" w:rsidRPr="009E6CDF" w:rsidRDefault="00925038" w:rsidP="00887191">
            <w:pPr>
              <w:rPr>
                <w:rFonts w:ascii="Roboto" w:hAnsi="Roboto"/>
                <w:sz w:val="14"/>
                <w:szCs w:val="14"/>
              </w:rPr>
            </w:pPr>
            <w:r>
              <w:rPr>
                <w:rFonts w:ascii="Roboto" w:hAnsi="Roboto"/>
                <w:sz w:val="14"/>
                <w:szCs w:val="14"/>
              </w:rPr>
              <w:t>(172)</w:t>
            </w:r>
            <w:r w:rsidR="00335F3F">
              <w:rPr>
                <w:rFonts w:ascii="Roboto" w:hAnsi="Roboto"/>
                <w:sz w:val="14"/>
                <w:szCs w:val="14"/>
              </w:rPr>
              <w:t xml:space="preserve"> </w:t>
            </w:r>
            <w:r w:rsidR="00335F3F" w:rsidRPr="00335F3F">
              <w:rPr>
                <w:rFonts w:ascii="Roboto" w:hAnsi="Roboto"/>
                <w:sz w:val="14"/>
                <w:szCs w:val="14"/>
              </w:rPr>
              <w:t>Žiadateľ stručne uvedie opis predmetu VO</w:t>
            </w:r>
            <w:r w:rsidR="002758F1">
              <w:rPr>
                <w:rFonts w:ascii="Roboto" w:hAnsi="Roboto"/>
                <w:sz w:val="14"/>
                <w:szCs w:val="14"/>
              </w:rPr>
              <w:t xml:space="preserve">. </w:t>
            </w:r>
            <w:r w:rsidR="002758F1" w:rsidRPr="002758F1">
              <w:rPr>
                <w:rFonts w:ascii="Roboto" w:hAnsi="Roboto"/>
                <w:sz w:val="14"/>
                <w:szCs w:val="14"/>
              </w:rPr>
              <w:t>Ak je zákazka rozdelená na časti, žiadateľ časti zákazky vymenuje.</w:t>
            </w:r>
          </w:p>
        </w:tc>
      </w:tr>
      <w:tr w:rsidR="00925038" w:rsidRPr="004E74C3" w14:paraId="758897AB"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3879923" w14:textId="77777777" w:rsidR="00925038" w:rsidRDefault="00925038" w:rsidP="00887191">
            <w:pPr>
              <w:rPr>
                <w:rFonts w:ascii="Roboto" w:hAnsi="Roboto"/>
                <w:b/>
                <w:sz w:val="14"/>
                <w:szCs w:val="14"/>
              </w:rPr>
            </w:pPr>
            <w:r>
              <w:rPr>
                <w:rFonts w:ascii="Roboto" w:hAnsi="Roboto"/>
                <w:b/>
                <w:sz w:val="14"/>
                <w:szCs w:val="14"/>
              </w:rPr>
              <w:t>Metóda podľa finančného limitu</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336FAEC9" w14:textId="17F38DF1" w:rsidR="00925038" w:rsidRPr="009E6CDF" w:rsidRDefault="00925038" w:rsidP="0082334A">
            <w:pPr>
              <w:rPr>
                <w:rFonts w:ascii="Roboto" w:hAnsi="Roboto"/>
                <w:sz w:val="14"/>
                <w:szCs w:val="14"/>
              </w:rPr>
            </w:pPr>
            <w:r>
              <w:rPr>
                <w:rFonts w:ascii="Roboto" w:hAnsi="Roboto"/>
                <w:sz w:val="14"/>
                <w:szCs w:val="14"/>
              </w:rPr>
              <w:t>(173)</w:t>
            </w:r>
            <w:r w:rsidR="00335F3F">
              <w:rPr>
                <w:rFonts w:ascii="Roboto" w:hAnsi="Roboto"/>
                <w:sz w:val="14"/>
                <w:szCs w:val="14"/>
              </w:rPr>
              <w:t xml:space="preserve"> </w:t>
            </w:r>
            <w:r w:rsidR="0082334A" w:rsidRPr="0082334A">
              <w:rPr>
                <w:rFonts w:ascii="Roboto" w:hAnsi="Roboto"/>
                <w:sz w:val="14"/>
                <w:szCs w:val="14"/>
              </w:rPr>
              <w:t xml:space="preserve">Generuje automaticky ITMS2014+ </w:t>
            </w:r>
            <w:r w:rsidR="0082334A">
              <w:rPr>
                <w:rFonts w:ascii="Roboto" w:hAnsi="Roboto"/>
                <w:sz w:val="14"/>
                <w:szCs w:val="14"/>
              </w:rPr>
              <w:t xml:space="preserve">- </w:t>
            </w:r>
            <w:r w:rsidR="002758F1" w:rsidRPr="002758F1">
              <w:rPr>
                <w:rFonts w:ascii="Roboto" w:hAnsi="Roboto"/>
                <w:sz w:val="14"/>
                <w:szCs w:val="14"/>
              </w:rPr>
              <w:t>v</w:t>
            </w:r>
            <w:r w:rsidR="0082334A">
              <w:rPr>
                <w:rFonts w:ascii="Roboto" w:hAnsi="Roboto"/>
                <w:sz w:val="14"/>
                <w:szCs w:val="14"/>
              </w:rPr>
              <w:t>ýber</w:t>
            </w:r>
            <w:r w:rsidR="002758F1" w:rsidRPr="002758F1">
              <w:rPr>
                <w:rFonts w:ascii="Roboto" w:hAnsi="Roboto"/>
                <w:sz w:val="14"/>
                <w:szCs w:val="14"/>
              </w:rPr>
              <w:t xml:space="preserve"> z preddefinovaného číselníka (nadlimitná, podlimitná alebo iná zákazka)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E911289" w14:textId="77777777" w:rsidR="00925038" w:rsidRDefault="00925038" w:rsidP="00887191">
            <w:pPr>
              <w:rPr>
                <w:rFonts w:ascii="Roboto" w:hAnsi="Roboto"/>
                <w:b/>
                <w:sz w:val="14"/>
                <w:szCs w:val="14"/>
              </w:rPr>
            </w:pPr>
            <w:r>
              <w:rPr>
                <w:rFonts w:ascii="Roboto" w:hAnsi="Roboto"/>
                <w:b/>
                <w:sz w:val="14"/>
                <w:szCs w:val="14"/>
              </w:rPr>
              <w:t>Celková hodnota zákazky:</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E80F07A" w14:textId="77777777" w:rsidR="00925038" w:rsidRDefault="00925038" w:rsidP="002758F1">
            <w:pPr>
              <w:rPr>
                <w:rFonts w:ascii="Roboto" w:hAnsi="Roboto"/>
                <w:sz w:val="14"/>
                <w:szCs w:val="14"/>
              </w:rPr>
            </w:pPr>
            <w:r>
              <w:rPr>
                <w:rFonts w:ascii="Roboto" w:hAnsi="Roboto"/>
                <w:sz w:val="14"/>
                <w:szCs w:val="14"/>
              </w:rPr>
              <w:t>(174)</w:t>
            </w:r>
            <w:r w:rsidR="00335F3F">
              <w:rPr>
                <w:rFonts w:ascii="Roboto" w:hAnsi="Roboto"/>
                <w:sz w:val="14"/>
                <w:szCs w:val="14"/>
              </w:rPr>
              <w:t xml:space="preserve"> </w:t>
            </w:r>
            <w:r w:rsidR="002758F1">
              <w:rPr>
                <w:rFonts w:ascii="Roboto" w:hAnsi="Roboto"/>
                <w:sz w:val="14"/>
                <w:szCs w:val="14"/>
              </w:rPr>
              <w:t>Vypĺňa žiadateľ.</w:t>
            </w:r>
          </w:p>
          <w:p w14:paraId="339668F0" w14:textId="77777777" w:rsidR="002758F1" w:rsidRPr="002758F1" w:rsidRDefault="002758F1" w:rsidP="002758F1">
            <w:pPr>
              <w:spacing w:after="0" w:line="240" w:lineRule="auto"/>
              <w:rPr>
                <w:rFonts w:ascii="Roboto" w:hAnsi="Roboto"/>
                <w:sz w:val="14"/>
                <w:szCs w:val="14"/>
              </w:rPr>
            </w:pPr>
            <w:r w:rsidRPr="002758F1">
              <w:rPr>
                <w:rFonts w:ascii="Roboto" w:hAnsi="Roboto"/>
                <w:sz w:val="14"/>
                <w:szCs w:val="14"/>
              </w:rPr>
              <w:t>Žiadateľ uvedie v prípade:</w:t>
            </w:r>
          </w:p>
          <w:p w14:paraId="2C449954"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plánovaného VO - odhad predpokladanej hodnoty zákazky</w:t>
            </w:r>
          </w:p>
          <w:p w14:paraId="5EBAF2B2"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 xml:space="preserve">vyhláseného VO - predpokladanú hodnotu zákazky, </w:t>
            </w:r>
          </w:p>
          <w:p w14:paraId="44FD85EF"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ukončeného procesu VO - výslednú sumu z ponuky úspešného uchádzača.</w:t>
            </w:r>
          </w:p>
          <w:p w14:paraId="4D07F18C" w14:textId="77777777" w:rsidR="002758F1" w:rsidRDefault="002758F1" w:rsidP="002758F1">
            <w:pPr>
              <w:spacing w:after="0" w:line="240" w:lineRule="auto"/>
              <w:rPr>
                <w:rFonts w:ascii="Roboto" w:hAnsi="Roboto"/>
                <w:sz w:val="14"/>
                <w:szCs w:val="14"/>
              </w:rPr>
            </w:pPr>
          </w:p>
          <w:p w14:paraId="66BEBBD8" w14:textId="77777777" w:rsidR="001623C5" w:rsidRDefault="001623C5" w:rsidP="001623C5">
            <w:pPr>
              <w:spacing w:after="0" w:line="240" w:lineRule="auto"/>
              <w:rPr>
                <w:rFonts w:ascii="Roboto" w:hAnsi="Roboto"/>
                <w:sz w:val="14"/>
                <w:szCs w:val="14"/>
              </w:rPr>
            </w:pPr>
            <w:r w:rsidRPr="002758F1">
              <w:rPr>
                <w:rFonts w:ascii="Roboto" w:hAnsi="Roboto"/>
                <w:sz w:val="14"/>
                <w:szCs w:val="14"/>
              </w:rPr>
              <w:t>Celková hodnota zákazky je stanovená ako hodnota s DPH, ak DPH je zahrnutá vo výšk</w:t>
            </w:r>
            <w:r>
              <w:rPr>
                <w:rFonts w:ascii="Roboto" w:hAnsi="Roboto"/>
                <w:sz w:val="14"/>
                <w:szCs w:val="14"/>
              </w:rPr>
              <w:t>e oprávneného výdavku projektu.</w:t>
            </w:r>
          </w:p>
          <w:p w14:paraId="44CA6BE4" w14:textId="17E752F6" w:rsidR="002758F1" w:rsidRDefault="002758F1" w:rsidP="002758F1">
            <w:pPr>
              <w:spacing w:after="0" w:line="240" w:lineRule="auto"/>
              <w:rPr>
                <w:rFonts w:ascii="Roboto" w:hAnsi="Roboto"/>
                <w:sz w:val="14"/>
                <w:szCs w:val="14"/>
              </w:rPr>
            </w:pPr>
            <w:r>
              <w:rPr>
                <w:rFonts w:ascii="Roboto" w:hAnsi="Roboto"/>
                <w:sz w:val="14"/>
                <w:szCs w:val="14"/>
              </w:rPr>
              <w:t>.</w:t>
            </w:r>
          </w:p>
          <w:p w14:paraId="2499D01D" w14:textId="77777777" w:rsidR="002758F1" w:rsidRPr="002758F1" w:rsidRDefault="002758F1" w:rsidP="002758F1">
            <w:pPr>
              <w:spacing w:after="0" w:line="240" w:lineRule="auto"/>
              <w:rPr>
                <w:rFonts w:ascii="Roboto" w:hAnsi="Roboto"/>
                <w:sz w:val="14"/>
                <w:szCs w:val="14"/>
              </w:rPr>
            </w:pPr>
          </w:p>
          <w:p w14:paraId="3BD1AA8C" w14:textId="77777777" w:rsidR="002758F1" w:rsidRPr="009E6CDF" w:rsidRDefault="002758F1" w:rsidP="002758F1">
            <w:pPr>
              <w:spacing w:after="0" w:line="240" w:lineRule="auto"/>
              <w:rPr>
                <w:rFonts w:ascii="Roboto" w:hAnsi="Roboto"/>
                <w:sz w:val="14"/>
                <w:szCs w:val="14"/>
              </w:rPr>
            </w:pPr>
            <w:r w:rsidRPr="002758F1">
              <w:rPr>
                <w:rFonts w:ascii="Roboto" w:hAnsi="Roboto"/>
                <w:sz w:val="14"/>
                <w:szCs w:val="14"/>
              </w:rPr>
              <w:t>Uvádza sa hodnota celého VO bez ohľadu na to, či bolo zrealizované len na aktivity projektu alebo zahŕňa aj tovary/práce/služby, ktoré nebudú realizované v rámci projektu.</w:t>
            </w:r>
          </w:p>
        </w:tc>
      </w:tr>
      <w:tr w:rsidR="00925038" w:rsidRPr="004E74C3" w14:paraId="32D59CE3"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42F8105" w14:textId="77777777" w:rsidR="00925038" w:rsidRDefault="00925038" w:rsidP="00887191">
            <w:pPr>
              <w:rPr>
                <w:rFonts w:ascii="Roboto" w:hAnsi="Roboto"/>
                <w:b/>
                <w:sz w:val="14"/>
                <w:szCs w:val="14"/>
              </w:rPr>
            </w:pPr>
            <w:r>
              <w:rPr>
                <w:rFonts w:ascii="Roboto" w:hAnsi="Roboto"/>
                <w:b/>
                <w:sz w:val="14"/>
                <w:szCs w:val="14"/>
              </w:rPr>
              <w:t>Postup obstarávania:</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1BFFF79B" w14:textId="348F5C0B" w:rsidR="002758F1" w:rsidRDefault="00925038" w:rsidP="002758F1">
            <w:pPr>
              <w:rPr>
                <w:rFonts w:ascii="Roboto" w:hAnsi="Roboto"/>
                <w:sz w:val="14"/>
                <w:szCs w:val="14"/>
              </w:rPr>
            </w:pPr>
            <w:r>
              <w:rPr>
                <w:rFonts w:ascii="Roboto" w:hAnsi="Roboto"/>
                <w:sz w:val="14"/>
                <w:szCs w:val="14"/>
              </w:rPr>
              <w:t>(175)</w:t>
            </w:r>
            <w:r w:rsidR="002758F1">
              <w:rPr>
                <w:rFonts w:ascii="Roboto" w:hAnsi="Roboto"/>
                <w:sz w:val="14"/>
                <w:szCs w:val="14"/>
              </w:rPr>
              <w:t xml:space="preserve"> </w:t>
            </w:r>
            <w:r w:rsidR="00604903" w:rsidRPr="0082334A">
              <w:rPr>
                <w:rFonts w:ascii="Roboto" w:hAnsi="Roboto"/>
                <w:sz w:val="14"/>
                <w:szCs w:val="14"/>
              </w:rPr>
              <w:t xml:space="preserve">Generuje automaticky ITMS2014+ </w:t>
            </w:r>
            <w:r w:rsidR="00604903">
              <w:rPr>
                <w:rFonts w:ascii="Roboto" w:hAnsi="Roboto"/>
                <w:sz w:val="14"/>
                <w:szCs w:val="14"/>
              </w:rPr>
              <w:t xml:space="preserve">- </w:t>
            </w:r>
            <w:r w:rsidR="00604903" w:rsidRPr="002758F1">
              <w:rPr>
                <w:rFonts w:ascii="Roboto" w:hAnsi="Roboto"/>
                <w:sz w:val="14"/>
                <w:szCs w:val="14"/>
              </w:rPr>
              <w:t>v</w:t>
            </w:r>
            <w:r w:rsidR="00604903">
              <w:rPr>
                <w:rFonts w:ascii="Roboto" w:hAnsi="Roboto"/>
                <w:sz w:val="14"/>
                <w:szCs w:val="14"/>
              </w:rPr>
              <w:t>ýber</w:t>
            </w:r>
            <w:r w:rsidR="00604903" w:rsidRPr="002758F1">
              <w:rPr>
                <w:rFonts w:ascii="Roboto" w:hAnsi="Roboto"/>
                <w:sz w:val="14"/>
                <w:szCs w:val="14"/>
              </w:rPr>
              <w:t xml:space="preserve"> z preddefinovaného číselníka </w:t>
            </w:r>
            <w:r w:rsidR="002758F1" w:rsidRPr="002758F1">
              <w:rPr>
                <w:rFonts w:ascii="Roboto" w:hAnsi="Roboto"/>
                <w:sz w:val="14"/>
                <w:szCs w:val="14"/>
              </w:rPr>
              <w:t>(postup obstarávania je potrebné uvádzať v súlade s právnou úpravou zákona, ktorá bola platná v čase začatia VO t.j. obdobia uvedené v riadku Začiatok VO).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45CAB5AC" w14:textId="77777777" w:rsidR="00925038" w:rsidRDefault="00665777" w:rsidP="00887191">
            <w:pPr>
              <w:rPr>
                <w:rFonts w:ascii="Roboto" w:hAnsi="Roboto"/>
                <w:b/>
                <w:sz w:val="14"/>
                <w:szCs w:val="14"/>
              </w:rPr>
            </w:pPr>
            <w:r>
              <w:rPr>
                <w:rFonts w:ascii="Roboto" w:hAnsi="Roboto"/>
                <w:b/>
                <w:sz w:val="14"/>
                <w:szCs w:val="14"/>
              </w:rPr>
              <w:t>Začiatok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CA86273" w14:textId="413F2CA1" w:rsidR="00925038" w:rsidRDefault="00665777" w:rsidP="00ED2089">
            <w:pPr>
              <w:rPr>
                <w:rFonts w:ascii="Roboto" w:hAnsi="Roboto"/>
                <w:sz w:val="14"/>
                <w:szCs w:val="14"/>
              </w:rPr>
            </w:pPr>
            <w:r>
              <w:rPr>
                <w:rFonts w:ascii="Roboto" w:hAnsi="Roboto"/>
                <w:sz w:val="14"/>
                <w:szCs w:val="14"/>
              </w:rPr>
              <w:t>(176)</w:t>
            </w:r>
            <w:r w:rsidR="002758F1">
              <w:rPr>
                <w:rFonts w:ascii="Roboto" w:hAnsi="Roboto"/>
                <w:sz w:val="14"/>
                <w:szCs w:val="14"/>
              </w:rPr>
              <w:t xml:space="preserve"> </w:t>
            </w:r>
            <w:r w:rsidR="002758F1" w:rsidRPr="002758F1">
              <w:rPr>
                <w:rFonts w:ascii="Roboto" w:hAnsi="Roboto"/>
                <w:sz w:val="14"/>
                <w:szCs w:val="14"/>
              </w:rPr>
              <w:t xml:space="preserve">Vypĺňa žiadateľ - Uvádza sa </w:t>
            </w:r>
            <w:r w:rsidR="00F169A6" w:rsidRPr="002758F1">
              <w:rPr>
                <w:rFonts w:ascii="Roboto" w:hAnsi="Roboto"/>
                <w:sz w:val="14"/>
                <w:szCs w:val="14"/>
              </w:rPr>
              <w:t>reálny dátum VO</w:t>
            </w:r>
            <w:r w:rsidR="00F169A6">
              <w:rPr>
                <w:rFonts w:ascii="Roboto" w:hAnsi="Roboto"/>
                <w:sz w:val="14"/>
                <w:szCs w:val="14"/>
              </w:rPr>
              <w:t>, ktoré už bolo vyhlásené, resp. </w:t>
            </w:r>
            <w:r w:rsidR="002758F1" w:rsidRPr="002758F1">
              <w:rPr>
                <w:rFonts w:ascii="Roboto" w:hAnsi="Roboto"/>
                <w:sz w:val="14"/>
                <w:szCs w:val="14"/>
              </w:rPr>
              <w:t>predpokladan</w:t>
            </w:r>
            <w:r w:rsidR="00ED2089">
              <w:rPr>
                <w:rFonts w:ascii="Roboto" w:hAnsi="Roboto"/>
                <w:sz w:val="14"/>
                <w:szCs w:val="14"/>
              </w:rPr>
              <w:t xml:space="preserve">é obdobie </w:t>
            </w:r>
            <w:r w:rsidR="002758F1" w:rsidRPr="002758F1">
              <w:rPr>
                <w:rFonts w:ascii="Roboto" w:hAnsi="Roboto"/>
                <w:sz w:val="14"/>
                <w:szCs w:val="14"/>
              </w:rPr>
              <w:t>vyhlásenia VO</w:t>
            </w:r>
            <w:r w:rsidR="00CA3FD3" w:rsidRPr="00B53856">
              <w:rPr>
                <w:rFonts w:ascii="Arial Narrow" w:hAnsi="Arial Narrow"/>
                <w:sz w:val="18"/>
                <w:szCs w:val="18"/>
              </w:rPr>
              <w:t xml:space="preserve"> </w:t>
            </w:r>
            <w:r w:rsidR="00CA3FD3" w:rsidRPr="00CA3FD3">
              <w:rPr>
                <w:rFonts w:ascii="Roboto" w:hAnsi="Roboto"/>
                <w:sz w:val="14"/>
                <w:szCs w:val="14"/>
              </w:rPr>
              <w:t>v prípade plánovaného VO</w:t>
            </w:r>
            <w:r w:rsidR="00CA3FD3" w:rsidRPr="00B53856">
              <w:rPr>
                <w:rFonts w:ascii="Arial Narrow" w:hAnsi="Arial Narrow"/>
                <w:sz w:val="18"/>
                <w:szCs w:val="18"/>
              </w:rPr>
              <w:t xml:space="preserve"> </w:t>
            </w:r>
            <w:r w:rsidR="00F169A6">
              <w:rPr>
                <w:rFonts w:ascii="Roboto" w:hAnsi="Roboto"/>
                <w:sz w:val="14"/>
                <w:szCs w:val="14"/>
              </w:rPr>
              <w:t>.</w:t>
            </w:r>
          </w:p>
        </w:tc>
      </w:tr>
      <w:tr w:rsidR="00665777" w:rsidRPr="004E74C3" w14:paraId="4F077FB7"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7F07267" w14:textId="7EEABAD1" w:rsidR="00665777" w:rsidRDefault="00665777" w:rsidP="00887191">
            <w:pPr>
              <w:rPr>
                <w:rFonts w:ascii="Roboto" w:hAnsi="Roboto"/>
                <w:b/>
                <w:sz w:val="14"/>
                <w:szCs w:val="14"/>
              </w:rPr>
            </w:pPr>
            <w:r>
              <w:rPr>
                <w:rFonts w:ascii="Roboto" w:hAnsi="Roboto"/>
                <w:b/>
                <w:sz w:val="14"/>
                <w:szCs w:val="14"/>
              </w:rPr>
              <w:t>Stav VO</w:t>
            </w:r>
            <w:r w:rsidR="003A28E7">
              <w:rPr>
                <w:rFonts w:ascii="Roboto" w:hAnsi="Roboto"/>
                <w:b/>
                <w:sz w:val="14"/>
                <w:szCs w:val="14"/>
              </w:rPr>
              <w:t>:</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67A08571" w14:textId="77777777" w:rsidR="00C3562F" w:rsidRPr="002758F1" w:rsidRDefault="00C3562F" w:rsidP="00C3562F">
            <w:pPr>
              <w:rPr>
                <w:rFonts w:ascii="Roboto" w:hAnsi="Roboto"/>
                <w:sz w:val="14"/>
                <w:szCs w:val="14"/>
              </w:rPr>
            </w:pPr>
            <w:r>
              <w:rPr>
                <w:rFonts w:ascii="Roboto" w:hAnsi="Roboto"/>
                <w:sz w:val="14"/>
                <w:szCs w:val="14"/>
              </w:rPr>
              <w:t xml:space="preserve">(177) </w:t>
            </w:r>
            <w:r w:rsidRPr="002758F1">
              <w:rPr>
                <w:rFonts w:ascii="Roboto" w:hAnsi="Roboto"/>
                <w:sz w:val="14"/>
                <w:szCs w:val="14"/>
              </w:rPr>
              <w:t>Žiadateľ vyberie z prednastavených možností stavu VO ku dňu predloženia ŽoNFP</w:t>
            </w:r>
            <w:r>
              <w:rPr>
                <w:rFonts w:ascii="Roboto" w:hAnsi="Roboto"/>
                <w:sz w:val="14"/>
                <w:szCs w:val="14"/>
              </w:rPr>
              <w:t>:</w:t>
            </w:r>
          </w:p>
          <w:p w14:paraId="142C369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proces VO nezačatý, </w:t>
            </w:r>
          </w:p>
          <w:p w14:paraId="7F36FFF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 príprave, </w:t>
            </w:r>
          </w:p>
          <w:p w14:paraId="7C06A103"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vyhlásené, </w:t>
            </w:r>
          </w:p>
          <w:p w14:paraId="255BDAB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po predložení ponúk pred podpisom zmluvy s úspešným uchádzačom, </w:t>
            </w:r>
          </w:p>
          <w:p w14:paraId="2512CC13" w14:textId="478EE50C" w:rsidR="001B1564" w:rsidRPr="00954812" w:rsidRDefault="00C3562F" w:rsidP="00954812">
            <w:pPr>
              <w:spacing w:after="0" w:line="240" w:lineRule="auto"/>
              <w:rPr>
                <w:rFonts w:ascii="Roboto" w:hAnsi="Roboto"/>
                <w:sz w:val="14"/>
                <w:szCs w:val="14"/>
              </w:rPr>
            </w:pPr>
            <w:r w:rsidRPr="00122ABD">
              <w:rPr>
                <w:rFonts w:ascii="Roboto" w:hAnsi="Roboto"/>
                <w:sz w:val="14"/>
                <w:szCs w:val="14"/>
              </w:rPr>
              <w:t>VO po podpise zmluvy s úspešným uchádzačom)</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D2BBBC8" w14:textId="77777777" w:rsidR="00665777" w:rsidRDefault="00665777" w:rsidP="00887191">
            <w:pPr>
              <w:rPr>
                <w:rFonts w:ascii="Roboto" w:hAnsi="Roboto"/>
                <w:b/>
                <w:sz w:val="14"/>
                <w:szCs w:val="14"/>
              </w:rPr>
            </w:pPr>
            <w:r>
              <w:rPr>
                <w:rFonts w:ascii="Roboto" w:hAnsi="Roboto"/>
                <w:b/>
                <w:sz w:val="14"/>
                <w:szCs w:val="14"/>
              </w:rPr>
              <w:t>Ukončenie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1CFE169" w14:textId="28747246" w:rsidR="00665777" w:rsidRDefault="00665777" w:rsidP="00ED2089">
            <w:pPr>
              <w:rPr>
                <w:rFonts w:ascii="Roboto" w:hAnsi="Roboto"/>
                <w:sz w:val="14"/>
                <w:szCs w:val="14"/>
              </w:rPr>
            </w:pPr>
            <w:r>
              <w:rPr>
                <w:rFonts w:ascii="Roboto" w:hAnsi="Roboto"/>
                <w:sz w:val="14"/>
                <w:szCs w:val="14"/>
              </w:rPr>
              <w:t>(178)</w:t>
            </w:r>
            <w:r w:rsidR="002758F1">
              <w:rPr>
                <w:rFonts w:ascii="Roboto" w:hAnsi="Roboto"/>
                <w:sz w:val="14"/>
                <w:szCs w:val="14"/>
              </w:rPr>
              <w:t xml:space="preserve"> </w:t>
            </w:r>
            <w:r w:rsidR="002758F1" w:rsidRPr="002758F1">
              <w:rPr>
                <w:rFonts w:ascii="Roboto" w:hAnsi="Roboto"/>
                <w:sz w:val="14"/>
                <w:szCs w:val="14"/>
              </w:rPr>
              <w:t>Vypĺňa žiadateľ - Uvádza sa predpokladan</w:t>
            </w:r>
            <w:r w:rsidR="00ED2089">
              <w:rPr>
                <w:rFonts w:ascii="Roboto" w:hAnsi="Roboto"/>
                <w:sz w:val="14"/>
                <w:szCs w:val="14"/>
              </w:rPr>
              <w:t>é obdobie</w:t>
            </w:r>
            <w:r w:rsidR="002758F1" w:rsidRPr="002758F1">
              <w:rPr>
                <w:rFonts w:ascii="Roboto" w:hAnsi="Roboto"/>
                <w:sz w:val="14"/>
                <w:szCs w:val="14"/>
              </w:rPr>
              <w:t xml:space="preserve"> ukončenia VO, resp. reálny dátum podpisu zmluvy s úspešným uchádzačom v prípade ukončeného VO.</w:t>
            </w:r>
          </w:p>
        </w:tc>
      </w:tr>
      <w:tr w:rsidR="002758F1" w:rsidRPr="004E74C3" w14:paraId="0A4E7178" w14:textId="77777777" w:rsidTr="002758F1">
        <w:trPr>
          <w:jc w:val="center"/>
        </w:trPr>
        <w:tc>
          <w:tcPr>
            <w:tcW w:w="2268" w:type="dxa"/>
            <w:tcBorders>
              <w:top w:val="single" w:sz="4" w:space="0" w:color="BFBFBF" w:themeColor="background1" w:themeShade="BF"/>
              <w:right w:val="nil"/>
            </w:tcBorders>
            <w:shd w:val="clear" w:color="auto" w:fill="FFFFFF" w:themeFill="background1"/>
          </w:tcPr>
          <w:p w14:paraId="6DBB7202" w14:textId="28E535BC" w:rsidR="002758F1" w:rsidRDefault="002758F1" w:rsidP="00887191">
            <w:pPr>
              <w:rPr>
                <w:rFonts w:ascii="Roboto" w:hAnsi="Roboto"/>
                <w:b/>
                <w:sz w:val="14"/>
                <w:szCs w:val="14"/>
              </w:rPr>
            </w:pPr>
            <w:r>
              <w:rPr>
                <w:rFonts w:ascii="Roboto" w:hAnsi="Roboto"/>
                <w:b/>
                <w:sz w:val="14"/>
                <w:szCs w:val="14"/>
              </w:rPr>
              <w:t>Poznámka:</w:t>
            </w:r>
          </w:p>
        </w:tc>
        <w:tc>
          <w:tcPr>
            <w:tcW w:w="7797" w:type="dxa"/>
            <w:gridSpan w:val="3"/>
            <w:tcBorders>
              <w:top w:val="single" w:sz="4" w:space="0" w:color="BFBFBF" w:themeColor="background1" w:themeShade="BF"/>
              <w:left w:val="nil"/>
              <w:right w:val="nil"/>
            </w:tcBorders>
            <w:shd w:val="clear" w:color="auto" w:fill="FFFFFF" w:themeFill="background1"/>
          </w:tcPr>
          <w:p w14:paraId="4B11B175" w14:textId="77777777" w:rsidR="002758F1" w:rsidRPr="00CB74C9" w:rsidRDefault="002758F1" w:rsidP="00122ABD">
            <w:pPr>
              <w:rPr>
                <w:rFonts w:ascii="Roboto" w:hAnsi="Roboto"/>
                <w:sz w:val="14"/>
                <w:szCs w:val="14"/>
              </w:rPr>
            </w:pPr>
            <w:r w:rsidRPr="00CB74C9">
              <w:rPr>
                <w:rFonts w:ascii="Roboto" w:hAnsi="Roboto"/>
                <w:sz w:val="14"/>
                <w:szCs w:val="14"/>
              </w:rPr>
              <w:t>(179) Vypĺňa žiadateľ</w:t>
            </w:r>
            <w:r w:rsidR="00122ABD" w:rsidRPr="00CB74C9">
              <w:rPr>
                <w:rFonts w:ascii="Roboto" w:hAnsi="Roboto"/>
                <w:sz w:val="14"/>
                <w:szCs w:val="14"/>
              </w:rPr>
              <w:t>.</w:t>
            </w:r>
          </w:p>
          <w:p w14:paraId="6AD5AE93" w14:textId="77777777" w:rsidR="00B05BA1" w:rsidRPr="00B247C6" w:rsidRDefault="0052746E" w:rsidP="00B05BA1">
            <w:pPr>
              <w:rPr>
                <w:rFonts w:ascii="Roboto" w:hAnsi="Roboto" w:cs="Arial"/>
                <w:color w:val="000000"/>
                <w:sz w:val="14"/>
                <w:szCs w:val="14"/>
                <w:highlight w:val="yellow"/>
              </w:rPr>
            </w:pPr>
            <w:r w:rsidRPr="00B247C6">
              <w:rPr>
                <w:rFonts w:ascii="Roboto" w:hAnsi="Roboto" w:cs="Arial"/>
                <w:b/>
                <w:color w:val="000000"/>
                <w:sz w:val="14"/>
                <w:szCs w:val="14"/>
                <w:highlight w:val="yellow"/>
              </w:rPr>
              <w:t>Žiadateľ uvedie spôsob uplatňovania sociálneho aspektu vo VO.</w:t>
            </w:r>
            <w:r w:rsidRPr="00B247C6">
              <w:rPr>
                <w:rFonts w:ascii="Roboto" w:hAnsi="Roboto" w:cs="Arial"/>
                <w:color w:val="000000"/>
                <w:sz w:val="14"/>
                <w:szCs w:val="14"/>
                <w:highlight w:val="yellow"/>
              </w:rPr>
              <w:t xml:space="preserve"> </w:t>
            </w:r>
            <w:r w:rsidR="00B05BA1" w:rsidRPr="00B247C6">
              <w:rPr>
                <w:rFonts w:ascii="Roboto" w:hAnsi="Roboto" w:cs="Arial"/>
                <w:color w:val="000000"/>
                <w:sz w:val="14"/>
                <w:szCs w:val="14"/>
                <w:highlight w:val="yellow"/>
              </w:rPr>
              <w:t>Úspešný žiadateľ bude pri realizácii verejného obstarávania stavebných prác povinný postupovať podľa § 42 ods. 12 zákona č. 343/2015 Z. z. o verejnom obstarávaní  a o zmene a doplnení niektorých zákonov v znení neskorších predpisov.</w:t>
            </w:r>
          </w:p>
          <w:p w14:paraId="22972122" w14:textId="77777777" w:rsidR="00B05BA1" w:rsidRPr="00B247C6" w:rsidRDefault="00B05BA1" w:rsidP="00B05BA1">
            <w:pPr>
              <w:rPr>
                <w:rFonts w:ascii="Roboto" w:hAnsi="Roboto" w:cs="Arial"/>
                <w:color w:val="000000"/>
                <w:sz w:val="14"/>
                <w:szCs w:val="14"/>
                <w:highlight w:val="yellow"/>
              </w:rPr>
            </w:pPr>
            <w:r w:rsidRPr="00B247C6">
              <w:rPr>
                <w:rFonts w:ascii="Roboto" w:hAnsi="Roboto" w:cs="Arial"/>
                <w:color w:val="000000"/>
                <w:sz w:val="14"/>
                <w:szCs w:val="14"/>
                <w:highlight w:val="yellow"/>
              </w:rPr>
              <w:t xml:space="preserve">V zmysle uvedeného ustanovenia zákona je verejný obstarávateľ oprávnený určiť pri zadávaní verejného obstarávania osobitné podmienky plnenia zmluvy týkajúce sa sociálnych hľadísk za predpokladu, že tieto podmienky sú uvedené v oznámení o vyhlásení verejného obstarávania alebo v súťažných podkladoch. </w:t>
            </w:r>
          </w:p>
          <w:p w14:paraId="1ADEE634" w14:textId="77777777" w:rsidR="00B05BA1" w:rsidRPr="00B247C6" w:rsidRDefault="00B05BA1" w:rsidP="00B05BA1">
            <w:pPr>
              <w:rPr>
                <w:rFonts w:ascii="Roboto" w:hAnsi="Roboto" w:cs="Arial"/>
                <w:color w:val="000000"/>
                <w:sz w:val="14"/>
                <w:szCs w:val="14"/>
                <w:highlight w:val="yellow"/>
              </w:rPr>
            </w:pPr>
            <w:r w:rsidRPr="00B247C6">
              <w:rPr>
                <w:rFonts w:ascii="Roboto" w:hAnsi="Roboto" w:cs="Arial"/>
                <w:color w:val="000000"/>
                <w:sz w:val="14"/>
                <w:szCs w:val="14"/>
                <w:highlight w:val="yellow"/>
              </w:rPr>
              <w:t xml:space="preserve">Úspešný žiadateľ v pozícii verejného obstarávateľa stavebných prác povinne uplatní osobitné podmienky plnenia zmluvy týkajúce sa sociálnych hľadísk vo vzťahu k ľuďom znevýhodneným na trhu práce kvôli príslušnosti k MRK. </w:t>
            </w:r>
          </w:p>
          <w:p w14:paraId="239FFB15" w14:textId="7626DC42" w:rsidR="00731FBF" w:rsidRPr="00B247C6" w:rsidRDefault="00B05BA1" w:rsidP="00B05BA1">
            <w:pPr>
              <w:rPr>
                <w:rFonts w:ascii="Roboto" w:hAnsi="Roboto" w:cs="Arial"/>
                <w:color w:val="000000"/>
                <w:sz w:val="14"/>
                <w:szCs w:val="14"/>
                <w:highlight w:val="yellow"/>
              </w:rPr>
            </w:pPr>
            <w:r w:rsidRPr="00B247C6">
              <w:rPr>
                <w:rFonts w:ascii="Roboto" w:hAnsi="Roboto" w:cs="Arial"/>
                <w:color w:val="000000"/>
                <w:sz w:val="14"/>
                <w:szCs w:val="14"/>
                <w:highlight w:val="yellow"/>
              </w:rPr>
              <w:t xml:space="preserve">V zmysle uvedeného ustanovenia zákona je  úspešný žiadateľ v postavení </w:t>
            </w:r>
            <w:r w:rsidR="00C449B7" w:rsidRPr="00B247C6">
              <w:rPr>
                <w:rFonts w:ascii="Roboto" w:hAnsi="Roboto" w:cs="Arial"/>
                <w:color w:val="000000"/>
                <w:sz w:val="14"/>
                <w:szCs w:val="14"/>
                <w:highlight w:val="yellow"/>
              </w:rPr>
              <w:t>prijímateľa</w:t>
            </w:r>
            <w:r w:rsidRPr="00B247C6">
              <w:rPr>
                <w:rFonts w:ascii="Roboto" w:hAnsi="Roboto" w:cs="Arial"/>
                <w:color w:val="000000"/>
                <w:sz w:val="14"/>
                <w:szCs w:val="14"/>
                <w:highlight w:val="yellow"/>
              </w:rPr>
              <w:t xml:space="preserve"> povinný</w:t>
            </w:r>
            <w:r w:rsidR="00731FBF" w:rsidRPr="00B247C6">
              <w:rPr>
                <w:rFonts w:ascii="Roboto" w:hAnsi="Roboto" w:cs="Arial"/>
                <w:color w:val="000000"/>
                <w:sz w:val="14"/>
                <w:szCs w:val="14"/>
                <w:highlight w:val="yellow"/>
              </w:rPr>
              <w:t>:</w:t>
            </w:r>
          </w:p>
          <w:p w14:paraId="3C7D805D" w14:textId="24FB4B5D" w:rsidR="00731FBF" w:rsidRPr="00B247C6" w:rsidRDefault="00B05BA1" w:rsidP="00731FBF">
            <w:pPr>
              <w:pStyle w:val="Odsekzoznamu"/>
              <w:numPr>
                <w:ilvl w:val="0"/>
                <w:numId w:val="44"/>
              </w:numPr>
              <w:rPr>
                <w:rFonts w:ascii="Roboto" w:hAnsi="Roboto" w:cs="Arial"/>
                <w:color w:val="000000"/>
                <w:sz w:val="14"/>
                <w:szCs w:val="14"/>
                <w:highlight w:val="yellow"/>
              </w:rPr>
            </w:pPr>
            <w:r w:rsidRPr="00B247C6">
              <w:rPr>
                <w:rFonts w:ascii="Roboto" w:hAnsi="Roboto" w:cs="Arial"/>
                <w:color w:val="000000"/>
                <w:sz w:val="14"/>
                <w:szCs w:val="14"/>
                <w:highlight w:val="yellow"/>
              </w:rPr>
              <w:t xml:space="preserve"> uviesť do Oznámenia o vyhlásení verejného obstarávania, resp. do Výzvy na predkladanie ponúk v časti „Doplňujúce informácie“ a do Súťažných podkladov v časti „Zmluva o dielo“ informácie o aplikácii sociálneho aspektu vo verejnom obstarávaní, vrátane povinnosti zhotoviteľa zamestnať </w:t>
            </w:r>
            <w:r w:rsidRPr="00B247C6">
              <w:rPr>
                <w:rFonts w:ascii="Roboto" w:hAnsi="Roboto" w:cs="Arial"/>
                <w:b/>
                <w:color w:val="000000"/>
                <w:sz w:val="14"/>
                <w:szCs w:val="14"/>
                <w:highlight w:val="yellow"/>
              </w:rPr>
              <w:t xml:space="preserve">minimálne </w:t>
            </w:r>
            <w:r w:rsidR="0089566A">
              <w:rPr>
                <w:rFonts w:ascii="Roboto" w:hAnsi="Roboto" w:cs="Arial"/>
                <w:b/>
                <w:color w:val="000000"/>
                <w:sz w:val="14"/>
                <w:szCs w:val="14"/>
                <w:highlight w:val="yellow"/>
              </w:rPr>
              <w:t>dve</w:t>
            </w:r>
            <w:r w:rsidR="0089566A" w:rsidRPr="00B247C6">
              <w:rPr>
                <w:rFonts w:ascii="Roboto" w:hAnsi="Roboto" w:cs="Arial"/>
                <w:b/>
                <w:color w:val="000000"/>
                <w:sz w:val="14"/>
                <w:szCs w:val="14"/>
                <w:highlight w:val="yellow"/>
              </w:rPr>
              <w:t xml:space="preserve"> </w:t>
            </w:r>
            <w:r w:rsidR="009C1A97" w:rsidRPr="00B247C6">
              <w:rPr>
                <w:rFonts w:ascii="Roboto" w:hAnsi="Roboto" w:cs="Arial"/>
                <w:b/>
                <w:color w:val="000000"/>
                <w:sz w:val="14"/>
                <w:szCs w:val="14"/>
                <w:highlight w:val="yellow"/>
              </w:rPr>
              <w:t>nezamestnan</w:t>
            </w:r>
            <w:r w:rsidR="0089566A">
              <w:rPr>
                <w:rFonts w:ascii="Roboto" w:hAnsi="Roboto" w:cs="Arial"/>
                <w:b/>
                <w:color w:val="000000"/>
                <w:sz w:val="14"/>
                <w:szCs w:val="14"/>
                <w:highlight w:val="yellow"/>
              </w:rPr>
              <w:t>é</w:t>
            </w:r>
            <w:r w:rsidR="009C1A97" w:rsidRPr="00B247C6">
              <w:rPr>
                <w:rFonts w:ascii="Roboto" w:hAnsi="Roboto" w:cs="Arial"/>
                <w:b/>
                <w:color w:val="000000"/>
                <w:sz w:val="14"/>
                <w:szCs w:val="14"/>
                <w:highlight w:val="yellow"/>
              </w:rPr>
              <w:t xml:space="preserve"> </w:t>
            </w:r>
            <w:r w:rsidRPr="00B247C6">
              <w:rPr>
                <w:rFonts w:ascii="Roboto" w:hAnsi="Roboto" w:cs="Arial"/>
                <w:b/>
                <w:color w:val="000000"/>
                <w:sz w:val="14"/>
                <w:szCs w:val="14"/>
                <w:highlight w:val="yellow"/>
              </w:rPr>
              <w:t>osob</w:t>
            </w:r>
            <w:r w:rsidR="0089566A">
              <w:rPr>
                <w:rFonts w:ascii="Roboto" w:hAnsi="Roboto" w:cs="Arial"/>
                <w:b/>
                <w:color w:val="000000"/>
                <w:sz w:val="14"/>
                <w:szCs w:val="14"/>
                <w:highlight w:val="yellow"/>
              </w:rPr>
              <w:t>y</w:t>
            </w:r>
            <w:r w:rsidRPr="00B247C6">
              <w:rPr>
                <w:rFonts w:ascii="Roboto" w:hAnsi="Roboto" w:cs="Arial"/>
                <w:b/>
                <w:color w:val="000000"/>
                <w:sz w:val="14"/>
                <w:szCs w:val="14"/>
                <w:highlight w:val="yellow"/>
              </w:rPr>
              <w:t xml:space="preserve"> z prostredia   MRK</w:t>
            </w:r>
            <w:r w:rsidRPr="00B247C6">
              <w:rPr>
                <w:rFonts w:ascii="Roboto" w:hAnsi="Roboto" w:cs="Arial"/>
                <w:color w:val="000000"/>
                <w:sz w:val="14"/>
                <w:szCs w:val="14"/>
                <w:highlight w:val="yellow"/>
              </w:rPr>
              <w:t>, s dôrazom na dlhodobo nezamestnané osoby MRK</w:t>
            </w:r>
            <w:r w:rsidR="00924A70" w:rsidRPr="00B247C6">
              <w:rPr>
                <w:rFonts w:ascii="Roboto" w:hAnsi="Roboto" w:cs="Arial"/>
                <w:color w:val="000000"/>
                <w:sz w:val="14"/>
                <w:szCs w:val="14"/>
                <w:highlight w:val="yellow"/>
              </w:rPr>
              <w:t xml:space="preserve"> a to </w:t>
            </w:r>
            <w:r w:rsidR="00587DC7" w:rsidRPr="00B247C6">
              <w:rPr>
                <w:rFonts w:ascii="Roboto" w:hAnsi="Roboto" w:cs="Arial"/>
                <w:color w:val="000000"/>
                <w:sz w:val="14"/>
                <w:szCs w:val="14"/>
                <w:highlight w:val="yellow"/>
              </w:rPr>
              <w:t xml:space="preserve"> minimálne </w:t>
            </w:r>
            <w:r w:rsidR="00924A70" w:rsidRPr="00B247C6">
              <w:rPr>
                <w:rFonts w:ascii="Roboto" w:hAnsi="Roboto" w:cs="Arial"/>
                <w:color w:val="000000"/>
                <w:sz w:val="14"/>
                <w:szCs w:val="14"/>
                <w:highlight w:val="yellow"/>
              </w:rPr>
              <w:t xml:space="preserve">v trvaní </w:t>
            </w:r>
            <w:r w:rsidR="00587DC7" w:rsidRPr="00B247C6">
              <w:rPr>
                <w:rFonts w:ascii="Roboto" w:hAnsi="Roboto" w:cs="Arial"/>
                <w:color w:val="000000"/>
                <w:sz w:val="14"/>
                <w:szCs w:val="14"/>
                <w:highlight w:val="yellow"/>
              </w:rPr>
              <w:t>50% doby realizácie stavebných prác.</w:t>
            </w:r>
          </w:p>
          <w:p w14:paraId="641205FF" w14:textId="2BBE2C36" w:rsidR="00731FBF" w:rsidRPr="00B247C6" w:rsidRDefault="00731FBF" w:rsidP="00731FBF">
            <w:pPr>
              <w:ind w:left="360"/>
              <w:rPr>
                <w:rFonts w:ascii="Roboto" w:hAnsi="Roboto" w:cs="Arial"/>
                <w:color w:val="000000"/>
                <w:sz w:val="14"/>
                <w:szCs w:val="14"/>
                <w:highlight w:val="yellow"/>
              </w:rPr>
            </w:pPr>
            <w:r w:rsidRPr="00B247C6">
              <w:rPr>
                <w:rFonts w:ascii="Roboto" w:hAnsi="Roboto" w:cs="Arial"/>
                <w:color w:val="000000"/>
                <w:sz w:val="14"/>
                <w:szCs w:val="14"/>
                <w:highlight w:val="yellow"/>
              </w:rPr>
              <w:lastRenderedPageBreak/>
              <w:t>a súčasne</w:t>
            </w:r>
          </w:p>
          <w:p w14:paraId="74320BFD" w14:textId="45D7C3F7" w:rsidR="00B05BA1" w:rsidRPr="00B247C6" w:rsidRDefault="00731FBF" w:rsidP="00731FBF">
            <w:pPr>
              <w:pStyle w:val="Odsekzoznamu"/>
              <w:numPr>
                <w:ilvl w:val="0"/>
                <w:numId w:val="44"/>
              </w:numPr>
              <w:rPr>
                <w:rFonts w:ascii="Roboto" w:hAnsi="Roboto" w:cs="Arial"/>
                <w:color w:val="000000"/>
                <w:sz w:val="14"/>
                <w:szCs w:val="14"/>
                <w:highlight w:val="yellow"/>
              </w:rPr>
            </w:pPr>
            <w:r w:rsidRPr="00B247C6">
              <w:rPr>
                <w:rFonts w:ascii="Roboto" w:hAnsi="Roboto" w:cs="Arial"/>
                <w:color w:val="000000"/>
                <w:sz w:val="14"/>
                <w:szCs w:val="14"/>
                <w:highlight w:val="yellow"/>
              </w:rPr>
              <w:t xml:space="preserve">splnenie povinnosti zhotoviteľa zamestnať minimálne </w:t>
            </w:r>
            <w:r w:rsidR="0089566A">
              <w:rPr>
                <w:rFonts w:ascii="Roboto" w:hAnsi="Roboto" w:cs="Arial"/>
                <w:color w:val="000000"/>
                <w:sz w:val="14"/>
                <w:szCs w:val="14"/>
                <w:highlight w:val="yellow"/>
              </w:rPr>
              <w:t xml:space="preserve">dve </w:t>
            </w:r>
            <w:r w:rsidRPr="00B247C6">
              <w:rPr>
                <w:rFonts w:ascii="Roboto" w:hAnsi="Roboto" w:cs="Arial"/>
                <w:color w:val="000000"/>
                <w:sz w:val="14"/>
                <w:szCs w:val="14"/>
                <w:highlight w:val="yellow"/>
              </w:rPr>
              <w:t>nezamestnan</w:t>
            </w:r>
            <w:r w:rsidR="0089566A">
              <w:rPr>
                <w:rFonts w:ascii="Roboto" w:hAnsi="Roboto" w:cs="Arial"/>
                <w:color w:val="000000"/>
                <w:sz w:val="14"/>
                <w:szCs w:val="14"/>
                <w:highlight w:val="yellow"/>
              </w:rPr>
              <w:t>é</w:t>
            </w:r>
            <w:r w:rsidRPr="00B247C6">
              <w:rPr>
                <w:rFonts w:ascii="Roboto" w:hAnsi="Roboto" w:cs="Arial"/>
                <w:color w:val="000000"/>
                <w:sz w:val="14"/>
                <w:szCs w:val="14"/>
                <w:highlight w:val="yellow"/>
              </w:rPr>
              <w:t xml:space="preserve"> osob</w:t>
            </w:r>
            <w:r w:rsidR="0089566A">
              <w:rPr>
                <w:rFonts w:ascii="Roboto" w:hAnsi="Roboto" w:cs="Arial"/>
                <w:color w:val="000000"/>
                <w:sz w:val="14"/>
                <w:szCs w:val="14"/>
                <w:highlight w:val="yellow"/>
              </w:rPr>
              <w:t>y</w:t>
            </w:r>
            <w:r w:rsidRPr="00B247C6">
              <w:rPr>
                <w:rFonts w:ascii="Roboto" w:hAnsi="Roboto" w:cs="Arial"/>
                <w:color w:val="000000"/>
                <w:sz w:val="14"/>
                <w:szCs w:val="14"/>
                <w:highlight w:val="yellow"/>
              </w:rPr>
              <w:t xml:space="preserve"> z prostredia   MRK, s dôrazom na dlhodobo nezamestnané osoby MRK</w:t>
            </w:r>
            <w:r w:rsidR="000D2C9A" w:rsidRPr="00B247C6">
              <w:rPr>
                <w:rFonts w:ascii="Roboto" w:hAnsi="Roboto" w:cs="Arial"/>
                <w:color w:val="000000"/>
                <w:sz w:val="14"/>
                <w:szCs w:val="14"/>
                <w:highlight w:val="yellow"/>
              </w:rPr>
              <w:t>,</w:t>
            </w:r>
            <w:r w:rsidRPr="00B247C6">
              <w:rPr>
                <w:rFonts w:ascii="Roboto" w:hAnsi="Roboto" w:cs="Arial"/>
                <w:color w:val="000000"/>
                <w:sz w:val="14"/>
                <w:szCs w:val="14"/>
                <w:highlight w:val="yellow"/>
              </w:rPr>
              <w:t xml:space="preserve"> </w:t>
            </w:r>
            <w:r w:rsidRPr="00B247C6">
              <w:rPr>
                <w:rFonts w:ascii="Roboto" w:hAnsi="Roboto" w:cs="Arial"/>
                <w:b/>
                <w:color w:val="000000"/>
                <w:sz w:val="14"/>
                <w:szCs w:val="14"/>
                <w:highlight w:val="yellow"/>
              </w:rPr>
              <w:t>zabezpečiť zmluvnou pokutou</w:t>
            </w:r>
            <w:r w:rsidR="00B05BA1" w:rsidRPr="00B247C6">
              <w:rPr>
                <w:rFonts w:ascii="Roboto" w:hAnsi="Roboto" w:cs="Arial"/>
                <w:color w:val="000000"/>
                <w:sz w:val="14"/>
                <w:szCs w:val="14"/>
                <w:highlight w:val="yellow"/>
              </w:rPr>
              <w:t xml:space="preserve">.               </w:t>
            </w:r>
          </w:p>
          <w:p w14:paraId="3F02E478" w14:textId="0B87FF68" w:rsidR="00B05BA1" w:rsidRPr="00B247C6" w:rsidRDefault="00B05BA1" w:rsidP="00B05BA1">
            <w:pPr>
              <w:rPr>
                <w:rFonts w:ascii="Roboto" w:hAnsi="Roboto" w:cs="Arial"/>
                <w:color w:val="000000"/>
                <w:sz w:val="14"/>
                <w:szCs w:val="14"/>
                <w:highlight w:val="yellow"/>
              </w:rPr>
            </w:pPr>
            <w:r w:rsidRPr="00B247C6">
              <w:rPr>
                <w:rFonts w:ascii="Roboto" w:hAnsi="Roboto" w:cs="Arial"/>
                <w:color w:val="000000"/>
                <w:sz w:val="14"/>
                <w:szCs w:val="14"/>
                <w:highlight w:val="yellow"/>
              </w:rPr>
              <w:t xml:space="preserve">Záväzný postup úspešného žiadateľa v postavení prijímateľa pri uplatňovaní osobitných podmienok sociálneho aspektu v procese verejného obstarávania je zadefinovaný v čl. 3 ods. 25 Všeobecných zmluvných podmienok ako prílohy č. 1 vzoru Zmluvy o poskytnutí NFP, ktorá je zverejnená na </w:t>
            </w:r>
            <w:hyperlink r:id="rId16" w:history="1">
              <w:r w:rsidRPr="00B247C6">
                <w:rPr>
                  <w:rStyle w:val="Hypertextovprepojenie"/>
                  <w:rFonts w:ascii="Roboto" w:hAnsi="Roboto" w:cs="Arial"/>
                  <w:sz w:val="14"/>
                  <w:szCs w:val="14"/>
                  <w:highlight w:val="yellow"/>
                </w:rPr>
                <w:t>http://www.minv.sk/?metodicke-dokumenty</w:t>
              </w:r>
            </w:hyperlink>
            <w:r w:rsidRPr="00B247C6">
              <w:rPr>
                <w:rFonts w:ascii="Roboto" w:hAnsi="Roboto" w:cs="Arial"/>
                <w:color w:val="000000"/>
                <w:sz w:val="14"/>
                <w:szCs w:val="14"/>
                <w:highlight w:val="yellow"/>
              </w:rPr>
              <w:t xml:space="preserve">  .</w:t>
            </w:r>
          </w:p>
          <w:p w14:paraId="6A985983" w14:textId="77777777" w:rsidR="00B05BA1" w:rsidRPr="00B247C6" w:rsidRDefault="00B05BA1" w:rsidP="00B05BA1">
            <w:pPr>
              <w:rPr>
                <w:rFonts w:ascii="Roboto" w:hAnsi="Roboto" w:cs="Arial"/>
                <w:color w:val="000000"/>
                <w:sz w:val="14"/>
                <w:szCs w:val="14"/>
                <w:highlight w:val="yellow"/>
              </w:rPr>
            </w:pPr>
            <w:r w:rsidRPr="00B247C6">
              <w:rPr>
                <w:rFonts w:ascii="Roboto" w:hAnsi="Roboto" w:cs="Arial"/>
                <w:color w:val="000000"/>
                <w:sz w:val="14"/>
                <w:szCs w:val="14"/>
                <w:highlight w:val="yellow"/>
              </w:rPr>
              <w:t xml:space="preserve">SO upozorňuje žiadateľov, že konečnú zodpovednosť za súlad dokumentácie VO s legislatívou SR, resp. nariadeniami EÚ, nesie žiadateľ/prijímateľ. </w:t>
            </w:r>
          </w:p>
          <w:p w14:paraId="17A005FA" w14:textId="786F1AF5" w:rsidR="00587DC7" w:rsidRPr="00B247C6" w:rsidRDefault="00587DC7" w:rsidP="00B05BA1">
            <w:pPr>
              <w:rPr>
                <w:rFonts w:ascii="Roboto" w:hAnsi="Roboto" w:cs="Arial"/>
                <w:color w:val="000000"/>
                <w:sz w:val="14"/>
                <w:szCs w:val="14"/>
                <w:highlight w:val="yellow"/>
              </w:rPr>
            </w:pPr>
            <w:r w:rsidRPr="00B247C6">
              <w:rPr>
                <w:rFonts w:ascii="Roboto" w:hAnsi="Roboto" w:cs="Arial"/>
                <w:color w:val="000000"/>
                <w:sz w:val="14"/>
                <w:szCs w:val="14"/>
                <w:highlight w:val="yellow"/>
              </w:rPr>
              <w:t xml:space="preserve">Na účely tejto výzvy sa </w:t>
            </w:r>
            <w:r w:rsidRPr="00B247C6">
              <w:rPr>
                <w:rFonts w:ascii="Roboto" w:hAnsi="Roboto" w:cs="Arial"/>
                <w:b/>
                <w:color w:val="000000"/>
                <w:sz w:val="14"/>
                <w:szCs w:val="14"/>
                <w:highlight w:val="yellow"/>
              </w:rPr>
              <w:t>za nezamestnanú osobu</w:t>
            </w:r>
            <w:r w:rsidRPr="00B247C6">
              <w:rPr>
                <w:b/>
                <w:highlight w:val="yellow"/>
              </w:rPr>
              <w:t xml:space="preserve"> </w:t>
            </w:r>
            <w:r w:rsidRPr="00B247C6">
              <w:rPr>
                <w:rFonts w:ascii="Roboto" w:hAnsi="Roboto" w:cs="Arial"/>
                <w:b/>
                <w:color w:val="000000"/>
                <w:sz w:val="14"/>
                <w:szCs w:val="14"/>
                <w:highlight w:val="yellow"/>
              </w:rPr>
              <w:t>z prostredia MRK</w:t>
            </w:r>
            <w:r w:rsidRPr="00B247C6">
              <w:rPr>
                <w:rFonts w:ascii="Roboto" w:hAnsi="Roboto" w:cs="Arial"/>
                <w:color w:val="000000"/>
                <w:sz w:val="14"/>
                <w:szCs w:val="14"/>
                <w:highlight w:val="yellow"/>
              </w:rPr>
              <w:t xml:space="preserve"> považuje aj osoba</w:t>
            </w:r>
            <w:r w:rsidRPr="00B247C6">
              <w:rPr>
                <w:highlight w:val="yellow"/>
              </w:rPr>
              <w:t xml:space="preserve"> </w:t>
            </w:r>
            <w:r w:rsidRPr="00B247C6">
              <w:rPr>
                <w:rFonts w:ascii="Roboto" w:hAnsi="Roboto" w:cs="Arial"/>
                <w:color w:val="000000"/>
                <w:sz w:val="14"/>
                <w:szCs w:val="14"/>
                <w:highlight w:val="yellow"/>
              </w:rPr>
              <w:t xml:space="preserve">z prostredia MRK, ktorá bola za posledných </w:t>
            </w:r>
            <w:r w:rsidR="00937995" w:rsidRPr="00B247C6">
              <w:rPr>
                <w:rFonts w:ascii="Roboto" w:hAnsi="Roboto" w:cs="Arial"/>
                <w:color w:val="000000"/>
                <w:sz w:val="14"/>
                <w:szCs w:val="14"/>
                <w:highlight w:val="yellow"/>
              </w:rPr>
              <w:t>24</w:t>
            </w:r>
            <w:r w:rsidRPr="00B247C6">
              <w:rPr>
                <w:rFonts w:ascii="Roboto" w:hAnsi="Roboto" w:cs="Arial"/>
                <w:color w:val="000000"/>
                <w:sz w:val="14"/>
                <w:szCs w:val="14"/>
                <w:highlight w:val="yellow"/>
              </w:rPr>
              <w:t xml:space="preserve"> kalendárnych mesiacov nezamestnaná aspoň </w:t>
            </w:r>
            <w:r w:rsidR="00937995" w:rsidRPr="00B247C6">
              <w:rPr>
                <w:rFonts w:ascii="Roboto" w:hAnsi="Roboto" w:cs="Arial"/>
                <w:color w:val="000000"/>
                <w:sz w:val="14"/>
                <w:szCs w:val="14"/>
                <w:highlight w:val="yellow"/>
              </w:rPr>
              <w:t>60</w:t>
            </w:r>
            <w:r w:rsidRPr="00B247C6">
              <w:rPr>
                <w:rFonts w:ascii="Roboto" w:hAnsi="Roboto" w:cs="Arial"/>
                <w:color w:val="000000"/>
                <w:sz w:val="14"/>
                <w:szCs w:val="14"/>
                <w:highlight w:val="yellow"/>
              </w:rPr>
              <w:t xml:space="preserve"> kalendárnych dní.</w:t>
            </w:r>
          </w:p>
          <w:p w14:paraId="437BD2C9" w14:textId="77777777" w:rsidR="00D93677" w:rsidRPr="00B247C6" w:rsidRDefault="00D93677" w:rsidP="00D93677">
            <w:pPr>
              <w:spacing w:after="0"/>
              <w:rPr>
                <w:rFonts w:ascii="Roboto" w:hAnsi="Roboto" w:cs="Arial"/>
                <w:b/>
                <w:color w:val="000000"/>
                <w:sz w:val="14"/>
                <w:szCs w:val="14"/>
                <w:highlight w:val="yellow"/>
                <w:u w:val="single"/>
              </w:rPr>
            </w:pPr>
            <w:r w:rsidRPr="00B247C6">
              <w:rPr>
                <w:rFonts w:ascii="Roboto" w:hAnsi="Roboto" w:cs="Arial"/>
                <w:b/>
                <w:color w:val="000000"/>
                <w:sz w:val="14"/>
                <w:szCs w:val="14"/>
                <w:highlight w:val="yellow"/>
                <w:u w:val="single"/>
              </w:rPr>
              <w:t>Odporúčanie:</w:t>
            </w:r>
          </w:p>
          <w:p w14:paraId="12245D5A" w14:textId="6363B3D9" w:rsidR="00D93677" w:rsidRPr="00CB74C9" w:rsidRDefault="00D93677" w:rsidP="00B05BA1">
            <w:pPr>
              <w:rPr>
                <w:rFonts w:ascii="Roboto" w:hAnsi="Roboto" w:cs="Arial"/>
                <w:color w:val="000000"/>
                <w:sz w:val="14"/>
                <w:szCs w:val="14"/>
              </w:rPr>
            </w:pPr>
            <w:r w:rsidRPr="00B247C6">
              <w:rPr>
                <w:rFonts w:ascii="Roboto" w:hAnsi="Roboto" w:cs="Arial"/>
                <w:color w:val="000000"/>
                <w:sz w:val="14"/>
                <w:szCs w:val="14"/>
                <w:highlight w:val="yellow"/>
              </w:rPr>
              <w:t xml:space="preserve">V prípade, ak nedôjde k zamestnaniu </w:t>
            </w:r>
            <w:r w:rsidR="007B166A" w:rsidRPr="00B247C6">
              <w:rPr>
                <w:rFonts w:ascii="Roboto" w:hAnsi="Roboto" w:cs="Arial"/>
                <w:color w:val="000000"/>
                <w:sz w:val="14"/>
                <w:szCs w:val="14"/>
                <w:highlight w:val="yellow"/>
              </w:rPr>
              <w:t>tejto osoby</w:t>
            </w:r>
            <w:r w:rsidRPr="00B247C6">
              <w:rPr>
                <w:rFonts w:ascii="Roboto" w:hAnsi="Roboto" w:cs="Arial"/>
                <w:color w:val="000000"/>
                <w:sz w:val="14"/>
                <w:szCs w:val="14"/>
                <w:highlight w:val="yellow"/>
              </w:rPr>
              <w:t xml:space="preserve">, SO môže voči žiadateľovi/ prijímateľovi uplatniť zmluvnú pokutu v zmysle podmienok zmluvy o poskytnutí NFP. Z tohto dôvodu SO odporúča zabezpečiť splnenie povinnosti zhotoviteľa zamestnať </w:t>
            </w:r>
            <w:r w:rsidRPr="00B247C6">
              <w:rPr>
                <w:rFonts w:ascii="Roboto" w:hAnsi="Roboto" w:cs="Arial"/>
                <w:b/>
                <w:color w:val="000000"/>
                <w:sz w:val="14"/>
                <w:szCs w:val="14"/>
                <w:highlight w:val="yellow"/>
              </w:rPr>
              <w:t xml:space="preserve">minimálne </w:t>
            </w:r>
            <w:r w:rsidR="000651C5">
              <w:rPr>
                <w:rFonts w:ascii="Roboto" w:hAnsi="Roboto" w:cs="Arial"/>
                <w:b/>
                <w:color w:val="000000"/>
                <w:sz w:val="14"/>
                <w:szCs w:val="14"/>
                <w:highlight w:val="yellow"/>
              </w:rPr>
              <w:t xml:space="preserve">dve </w:t>
            </w:r>
            <w:r w:rsidR="000651C5" w:rsidRPr="00B247C6">
              <w:rPr>
                <w:rFonts w:ascii="Roboto" w:hAnsi="Roboto" w:cs="Arial"/>
                <w:b/>
                <w:color w:val="000000"/>
                <w:sz w:val="14"/>
                <w:szCs w:val="14"/>
                <w:highlight w:val="yellow"/>
              </w:rPr>
              <w:t xml:space="preserve"> </w:t>
            </w:r>
            <w:r w:rsidR="007B166A" w:rsidRPr="00B247C6">
              <w:rPr>
                <w:rFonts w:ascii="Roboto" w:hAnsi="Roboto" w:cs="Arial"/>
                <w:b/>
                <w:color w:val="000000"/>
                <w:sz w:val="14"/>
                <w:szCs w:val="14"/>
                <w:highlight w:val="yellow"/>
              </w:rPr>
              <w:t>nezamestnan</w:t>
            </w:r>
            <w:r w:rsidR="000651C5">
              <w:rPr>
                <w:rFonts w:ascii="Roboto" w:hAnsi="Roboto" w:cs="Arial"/>
                <w:b/>
                <w:color w:val="000000"/>
                <w:sz w:val="14"/>
                <w:szCs w:val="14"/>
                <w:highlight w:val="yellow"/>
              </w:rPr>
              <w:t>é</w:t>
            </w:r>
            <w:r w:rsidR="007B166A" w:rsidRPr="00B247C6">
              <w:rPr>
                <w:rFonts w:ascii="Roboto" w:hAnsi="Roboto" w:cs="Arial"/>
                <w:b/>
                <w:color w:val="000000"/>
                <w:sz w:val="14"/>
                <w:szCs w:val="14"/>
                <w:highlight w:val="yellow"/>
              </w:rPr>
              <w:t xml:space="preserve"> osob</w:t>
            </w:r>
            <w:r w:rsidR="000651C5">
              <w:rPr>
                <w:rFonts w:ascii="Roboto" w:hAnsi="Roboto" w:cs="Arial"/>
                <w:b/>
                <w:color w:val="000000"/>
                <w:sz w:val="14"/>
                <w:szCs w:val="14"/>
                <w:highlight w:val="yellow"/>
              </w:rPr>
              <w:t>y</w:t>
            </w:r>
            <w:r w:rsidR="007B166A" w:rsidRPr="00B247C6">
              <w:rPr>
                <w:rFonts w:ascii="Roboto" w:hAnsi="Roboto" w:cs="Arial"/>
                <w:b/>
                <w:color w:val="000000"/>
                <w:sz w:val="14"/>
                <w:szCs w:val="14"/>
                <w:highlight w:val="yellow"/>
              </w:rPr>
              <w:t xml:space="preserve"> </w:t>
            </w:r>
            <w:r w:rsidRPr="00B247C6">
              <w:rPr>
                <w:rFonts w:ascii="Roboto" w:hAnsi="Roboto" w:cs="Arial"/>
                <w:b/>
                <w:color w:val="000000"/>
                <w:sz w:val="14"/>
                <w:szCs w:val="14"/>
                <w:highlight w:val="yellow"/>
              </w:rPr>
              <w:t>z prostredia   MRK</w:t>
            </w:r>
            <w:r w:rsidRPr="00B247C6">
              <w:rPr>
                <w:rFonts w:ascii="Roboto" w:hAnsi="Roboto" w:cs="Arial"/>
                <w:color w:val="000000"/>
                <w:sz w:val="14"/>
                <w:szCs w:val="14"/>
                <w:highlight w:val="yellow"/>
              </w:rPr>
              <w:t>, s dôrazom na dlhodobo nezamestnané osoby MRK, zmluvnou pokutou</w:t>
            </w:r>
            <w:r w:rsidR="007E0399" w:rsidRPr="00B247C6">
              <w:rPr>
                <w:rFonts w:ascii="Roboto" w:hAnsi="Roboto" w:cs="Arial"/>
                <w:color w:val="000000"/>
                <w:sz w:val="14"/>
                <w:szCs w:val="14"/>
                <w:highlight w:val="yellow"/>
              </w:rPr>
              <w:t xml:space="preserve"> </w:t>
            </w:r>
            <w:r w:rsidR="007E0399" w:rsidRPr="00B247C6">
              <w:rPr>
                <w:rFonts w:ascii="Roboto" w:hAnsi="Roboto" w:cs="Arial"/>
                <w:b/>
                <w:color w:val="000000"/>
                <w:sz w:val="14"/>
                <w:szCs w:val="14"/>
                <w:highlight w:val="yellow"/>
              </w:rPr>
              <w:t xml:space="preserve">vo výške </w:t>
            </w:r>
            <w:r w:rsidR="006C59B2" w:rsidRPr="00B247C6">
              <w:rPr>
                <w:rFonts w:ascii="Roboto" w:hAnsi="Roboto" w:cs="Arial"/>
                <w:b/>
                <w:color w:val="000000"/>
                <w:sz w:val="14"/>
                <w:szCs w:val="14"/>
                <w:highlight w:val="yellow"/>
              </w:rPr>
              <w:t xml:space="preserve">celkovej ceny práce osoby s minimálnou </w:t>
            </w:r>
            <w:r w:rsidR="00937995" w:rsidRPr="00B247C6">
              <w:rPr>
                <w:rFonts w:ascii="Roboto" w:hAnsi="Roboto" w:cs="Arial"/>
                <w:b/>
                <w:color w:val="000000"/>
                <w:sz w:val="14"/>
                <w:szCs w:val="14"/>
                <w:highlight w:val="yellow"/>
              </w:rPr>
              <w:t>mzdou za každý neodpracovaný kalendárny</w:t>
            </w:r>
            <w:r w:rsidR="006C59B2" w:rsidRPr="00B247C6">
              <w:rPr>
                <w:rFonts w:ascii="Roboto" w:hAnsi="Roboto" w:cs="Arial"/>
                <w:b/>
                <w:color w:val="000000"/>
                <w:sz w:val="14"/>
                <w:szCs w:val="14"/>
                <w:highlight w:val="yellow"/>
              </w:rPr>
              <w:t xml:space="preserve"> mesiac</w:t>
            </w:r>
            <w:r w:rsidR="00937995" w:rsidRPr="00B247C6">
              <w:rPr>
                <w:rFonts w:ascii="Roboto" w:hAnsi="Roboto" w:cs="Arial"/>
                <w:b/>
                <w:color w:val="000000"/>
                <w:sz w:val="14"/>
                <w:szCs w:val="14"/>
                <w:highlight w:val="yellow"/>
              </w:rPr>
              <w:t xml:space="preserve">  </w:t>
            </w:r>
            <w:r w:rsidR="000651C5">
              <w:rPr>
                <w:rFonts w:ascii="Roboto" w:hAnsi="Roboto" w:cs="Arial"/>
                <w:b/>
                <w:color w:val="000000"/>
                <w:sz w:val="14"/>
                <w:szCs w:val="14"/>
                <w:highlight w:val="yellow"/>
              </w:rPr>
              <w:t xml:space="preserve">a to za každú </w:t>
            </w:r>
            <w:r w:rsidR="007B166A" w:rsidRPr="00B247C6">
              <w:rPr>
                <w:rFonts w:ascii="Roboto" w:hAnsi="Roboto" w:cs="Arial"/>
                <w:b/>
                <w:color w:val="000000"/>
                <w:sz w:val="14"/>
                <w:szCs w:val="14"/>
                <w:highlight w:val="yellow"/>
              </w:rPr>
              <w:t xml:space="preserve"> </w:t>
            </w:r>
            <w:r w:rsidR="00937995" w:rsidRPr="00B247C6">
              <w:rPr>
                <w:rFonts w:ascii="Roboto" w:hAnsi="Roboto" w:cs="Arial"/>
                <w:b/>
                <w:color w:val="000000"/>
                <w:sz w:val="14"/>
                <w:szCs w:val="14"/>
                <w:highlight w:val="yellow"/>
              </w:rPr>
              <w:t>osobu</w:t>
            </w:r>
            <w:r w:rsidRPr="00CB74C9">
              <w:rPr>
                <w:rFonts w:ascii="Roboto" w:hAnsi="Roboto" w:cs="Arial"/>
                <w:color w:val="000000"/>
                <w:sz w:val="14"/>
                <w:szCs w:val="14"/>
              </w:rPr>
              <w:t xml:space="preserve"> </w:t>
            </w:r>
          </w:p>
          <w:p w14:paraId="00D1C3BA" w14:textId="3B96C0E8" w:rsidR="00122ABD" w:rsidRDefault="00122ABD" w:rsidP="00B05BA1">
            <w:pPr>
              <w:rPr>
                <w:rFonts w:ascii="Roboto" w:hAnsi="Roboto"/>
                <w:sz w:val="14"/>
                <w:szCs w:val="14"/>
              </w:rPr>
            </w:pPr>
            <w:r w:rsidRPr="00CB74C9">
              <w:rPr>
                <w:rFonts w:ascii="Roboto" w:hAnsi="Roboto"/>
                <w:sz w:val="14"/>
                <w:szCs w:val="14"/>
              </w:rPr>
              <w:t xml:space="preserve">Žiadateľ </w:t>
            </w:r>
            <w:r w:rsidR="0052746E" w:rsidRPr="00CB74C9">
              <w:rPr>
                <w:rFonts w:ascii="Roboto" w:hAnsi="Roboto"/>
                <w:sz w:val="14"/>
                <w:szCs w:val="14"/>
              </w:rPr>
              <w:t>môže uviesť</w:t>
            </w:r>
            <w:r w:rsidRPr="00CB74C9">
              <w:rPr>
                <w:rFonts w:ascii="Roboto" w:hAnsi="Roboto"/>
                <w:sz w:val="14"/>
                <w:szCs w:val="14"/>
              </w:rPr>
              <w:t>, či bolo, resp</w:t>
            </w:r>
            <w:r w:rsidRPr="00122ABD">
              <w:rPr>
                <w:rFonts w:ascii="Roboto" w:hAnsi="Roboto"/>
                <w:sz w:val="14"/>
                <w:szCs w:val="14"/>
              </w:rPr>
              <w:t>. či bude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r w:rsidR="001B1564">
              <w:rPr>
                <w:rFonts w:ascii="Roboto" w:hAnsi="Roboto"/>
                <w:sz w:val="14"/>
                <w:szCs w:val="14"/>
              </w:rPr>
              <w:t xml:space="preserve"> </w:t>
            </w:r>
          </w:p>
        </w:tc>
      </w:tr>
    </w:tbl>
    <w:p w14:paraId="7E63B33A" w14:textId="227D01FF" w:rsidR="00665777" w:rsidRDefault="00665777" w:rsidP="00665777">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410"/>
        <w:gridCol w:w="2187"/>
        <w:gridCol w:w="3200"/>
      </w:tblGrid>
      <w:tr w:rsidR="00665777" w:rsidRPr="004E74C3" w14:paraId="0CAEEE19" w14:textId="77777777" w:rsidTr="002758F1">
        <w:trPr>
          <w:jc w:val="center"/>
        </w:trPr>
        <w:tc>
          <w:tcPr>
            <w:tcW w:w="10065" w:type="dxa"/>
            <w:gridSpan w:val="4"/>
            <w:tcBorders>
              <w:top w:val="single" w:sz="4" w:space="0" w:color="auto"/>
              <w:bottom w:val="single" w:sz="4" w:space="0" w:color="BFBFBF" w:themeColor="background1" w:themeShade="BF"/>
              <w:right w:val="nil"/>
            </w:tcBorders>
            <w:shd w:val="clear" w:color="auto" w:fill="FFFFFF" w:themeFill="background1"/>
          </w:tcPr>
          <w:p w14:paraId="51DFAAF9" w14:textId="77777777" w:rsidR="00665777" w:rsidRPr="009E6CDF" w:rsidRDefault="00665777" w:rsidP="00887191">
            <w:pPr>
              <w:rPr>
                <w:rFonts w:ascii="Roboto" w:hAnsi="Roboto"/>
                <w:sz w:val="14"/>
                <w:szCs w:val="14"/>
              </w:rPr>
            </w:pPr>
            <w:r>
              <w:rPr>
                <w:rFonts w:ascii="Roboto" w:hAnsi="Roboto"/>
                <w:b/>
                <w:sz w:val="14"/>
                <w:szCs w:val="14"/>
              </w:rPr>
              <w:t>Zoznam aktivít pre VO 1</w:t>
            </w:r>
          </w:p>
        </w:tc>
      </w:tr>
      <w:tr w:rsidR="00665777" w:rsidRPr="004E74C3" w14:paraId="4212CD1E"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DF0EE2E" w14:textId="77777777" w:rsidR="00665777" w:rsidRPr="00665777" w:rsidRDefault="00665777" w:rsidP="00665777">
            <w:pPr>
              <w:jc w:val="center"/>
              <w:rPr>
                <w:rFonts w:ascii="Roboto" w:hAnsi="Roboto"/>
                <w:b/>
                <w:sz w:val="14"/>
                <w:szCs w:val="14"/>
              </w:rPr>
            </w:pPr>
            <w:r w:rsidRPr="00665777">
              <w:rPr>
                <w:rFonts w:ascii="Roboto" w:hAnsi="Roboto"/>
                <w:b/>
                <w:sz w:val="14"/>
                <w:szCs w:val="14"/>
              </w:rPr>
              <w:t>Aktivita</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EEE1DED" w14:textId="77777777" w:rsidR="00665777" w:rsidRPr="00665777" w:rsidRDefault="00665777" w:rsidP="00665777">
            <w:pPr>
              <w:jc w:val="center"/>
              <w:rPr>
                <w:rFonts w:ascii="Roboto" w:hAnsi="Roboto"/>
                <w:b/>
                <w:sz w:val="14"/>
                <w:szCs w:val="14"/>
              </w:rPr>
            </w:pPr>
            <w:r w:rsidRPr="00665777">
              <w:rPr>
                <w:rFonts w:ascii="Roboto" w:hAnsi="Roboto"/>
                <w:b/>
                <w:sz w:val="14"/>
                <w:szCs w:val="14"/>
              </w:rPr>
              <w:t>Konkrétny cieľ</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FFEBDF3" w14:textId="77777777" w:rsidR="00665777" w:rsidRPr="00665777" w:rsidRDefault="00665777" w:rsidP="00665777">
            <w:pPr>
              <w:jc w:val="center"/>
              <w:rPr>
                <w:rFonts w:ascii="Roboto" w:hAnsi="Roboto"/>
                <w:b/>
                <w:sz w:val="14"/>
                <w:szCs w:val="14"/>
              </w:rPr>
            </w:pPr>
            <w:r w:rsidRPr="00665777">
              <w:rPr>
                <w:rFonts w:ascii="Roboto" w:hAnsi="Roboto"/>
                <w:b/>
                <w:sz w:val="14"/>
                <w:szCs w:val="14"/>
              </w:rPr>
              <w:t>Subjekt</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4AC9FD9A" w14:textId="77777777" w:rsidR="00665777" w:rsidRPr="00665777" w:rsidRDefault="00665777" w:rsidP="00665777">
            <w:pPr>
              <w:jc w:val="center"/>
              <w:rPr>
                <w:rFonts w:ascii="Roboto" w:hAnsi="Roboto"/>
                <w:b/>
                <w:sz w:val="14"/>
                <w:szCs w:val="14"/>
              </w:rPr>
            </w:pPr>
            <w:r w:rsidRPr="00665777">
              <w:rPr>
                <w:rFonts w:ascii="Roboto" w:hAnsi="Roboto"/>
                <w:b/>
                <w:sz w:val="14"/>
                <w:szCs w:val="14"/>
              </w:rPr>
              <w:t>Hodnota na aktivitu projektu z celkovej hodnoty zákazy</w:t>
            </w:r>
          </w:p>
        </w:tc>
      </w:tr>
      <w:tr w:rsidR="00665777" w:rsidRPr="00665777" w14:paraId="689EB227"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653DF5F" w14:textId="77777777" w:rsidR="00665777" w:rsidRPr="00665777" w:rsidRDefault="00665777" w:rsidP="00122ABD">
            <w:pPr>
              <w:rPr>
                <w:rFonts w:ascii="Roboto" w:hAnsi="Roboto"/>
                <w:sz w:val="14"/>
                <w:szCs w:val="14"/>
              </w:rPr>
            </w:pPr>
            <w:r w:rsidRPr="00665777">
              <w:rPr>
                <w:rFonts w:ascii="Roboto" w:hAnsi="Roboto"/>
                <w:sz w:val="14"/>
                <w:szCs w:val="14"/>
              </w:rPr>
              <w:t>(180)</w:t>
            </w:r>
            <w:r w:rsidR="002758F1">
              <w:rPr>
                <w:rFonts w:ascii="Roboto" w:hAnsi="Roboto"/>
                <w:sz w:val="14"/>
                <w:szCs w:val="14"/>
              </w:rPr>
              <w:t xml:space="preserve"> </w:t>
            </w:r>
            <w:r w:rsidR="002758F1" w:rsidRPr="002758F1">
              <w:rPr>
                <w:rFonts w:ascii="Roboto" w:hAnsi="Roboto"/>
                <w:sz w:val="14"/>
                <w:szCs w:val="14"/>
              </w:rPr>
              <w:t xml:space="preserve">Vypĺňa žiadateľ - Výber z harmonogramu aktivít (uvádzajú sa všetky aktivity, ku </w:t>
            </w:r>
            <w:r w:rsidR="00122ABD">
              <w:rPr>
                <w:rFonts w:ascii="Roboto" w:hAnsi="Roboto"/>
                <w:sz w:val="14"/>
                <w:szCs w:val="14"/>
              </w:rPr>
              <w:t>ktorým sa predmetné</w:t>
            </w:r>
            <w:r w:rsidR="002758F1" w:rsidRPr="002758F1">
              <w:rPr>
                <w:rFonts w:ascii="Roboto" w:hAnsi="Roboto"/>
                <w:sz w:val="14"/>
                <w:szCs w:val="14"/>
              </w:rPr>
              <w:t xml:space="preserve"> VO </w:t>
            </w:r>
            <w:r w:rsidR="00122ABD">
              <w:rPr>
                <w:rFonts w:ascii="Roboto" w:hAnsi="Roboto"/>
                <w:sz w:val="14"/>
                <w:szCs w:val="14"/>
              </w:rPr>
              <w:t xml:space="preserve">viaže </w:t>
            </w:r>
            <w:r w:rsidR="002758F1" w:rsidRPr="002758F1">
              <w:rPr>
                <w:rFonts w:ascii="Roboto" w:hAnsi="Roboto"/>
                <w:sz w:val="14"/>
                <w:szCs w:val="14"/>
              </w:rPr>
              <w:t>– hlavné aj podporné)</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AAD39CC" w14:textId="77777777" w:rsidR="00665777" w:rsidRPr="00665777" w:rsidRDefault="00665777" w:rsidP="002758F1">
            <w:pPr>
              <w:rPr>
                <w:rFonts w:ascii="Roboto" w:hAnsi="Roboto"/>
                <w:sz w:val="14"/>
                <w:szCs w:val="14"/>
              </w:rPr>
            </w:pPr>
            <w:r w:rsidRPr="00665777">
              <w:rPr>
                <w:rFonts w:ascii="Roboto" w:hAnsi="Roboto"/>
                <w:sz w:val="14"/>
                <w:szCs w:val="14"/>
              </w:rPr>
              <w:t>(181)</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28F0B5F" w14:textId="77777777" w:rsidR="00665777" w:rsidRPr="00665777" w:rsidRDefault="00665777" w:rsidP="002758F1">
            <w:pPr>
              <w:rPr>
                <w:rFonts w:ascii="Roboto" w:hAnsi="Roboto"/>
                <w:sz w:val="14"/>
                <w:szCs w:val="14"/>
              </w:rPr>
            </w:pPr>
            <w:r w:rsidRPr="00665777">
              <w:rPr>
                <w:rFonts w:ascii="Roboto" w:hAnsi="Roboto"/>
                <w:sz w:val="14"/>
                <w:szCs w:val="14"/>
              </w:rPr>
              <w:t>(182)</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4B40131" w14:textId="77777777" w:rsidR="00665777" w:rsidRPr="00665777" w:rsidRDefault="00665777" w:rsidP="002758F1">
            <w:pPr>
              <w:rPr>
                <w:rFonts w:ascii="Roboto" w:hAnsi="Roboto"/>
                <w:sz w:val="14"/>
                <w:szCs w:val="14"/>
              </w:rPr>
            </w:pPr>
            <w:r w:rsidRPr="00665777">
              <w:rPr>
                <w:rFonts w:ascii="Roboto" w:hAnsi="Roboto"/>
                <w:sz w:val="14"/>
                <w:szCs w:val="14"/>
              </w:rPr>
              <w:t>(183)</w:t>
            </w:r>
            <w:r w:rsidR="002758F1">
              <w:rPr>
                <w:rFonts w:ascii="Roboto" w:hAnsi="Roboto"/>
                <w:sz w:val="14"/>
                <w:szCs w:val="14"/>
              </w:rPr>
              <w:t xml:space="preserve"> </w:t>
            </w:r>
            <w:r w:rsidR="002758F1" w:rsidRPr="002758F1">
              <w:rPr>
                <w:rFonts w:ascii="Roboto" w:hAnsi="Roboto"/>
                <w:sz w:val="14"/>
                <w:szCs w:val="14"/>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bl>
    <w:p w14:paraId="2B257DF3" w14:textId="77777777" w:rsidR="00665777" w:rsidRDefault="00665777" w:rsidP="00665777">
      <w:pPr>
        <w:rPr>
          <w:rFonts w:ascii="Roboto" w:hAnsi="Roboto"/>
          <w:sz w:val="14"/>
          <w:szCs w:val="14"/>
        </w:rPr>
      </w:pPr>
    </w:p>
    <w:p w14:paraId="585DAFD0" w14:textId="77777777" w:rsidR="00665777" w:rsidRPr="00665777" w:rsidRDefault="00665777" w:rsidP="00665777">
      <w:pPr>
        <w:rPr>
          <w:rFonts w:ascii="Roboto" w:hAnsi="Roboto"/>
          <w:sz w:val="14"/>
          <w:szCs w:val="14"/>
        </w:rPr>
      </w:pPr>
    </w:p>
    <w:p w14:paraId="1D2EA4EB" w14:textId="77777777" w:rsidR="00665777"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Identifikácia rizík a prostriedky na ich elimináciu</w:t>
      </w:r>
    </w:p>
    <w:p w14:paraId="2179837F" w14:textId="77777777" w:rsidR="00BE6FDA" w:rsidRPr="00BE6FDA" w:rsidRDefault="00BE6FDA" w:rsidP="00BE6FDA">
      <w:pPr>
        <w:ind w:left="-426"/>
        <w:rPr>
          <w:rFonts w:ascii="Roboto" w:hAnsi="Roboto"/>
          <w:b/>
          <w:sz w:val="20"/>
          <w:szCs w:val="14"/>
        </w:rPr>
      </w:pPr>
      <w:r w:rsidRPr="00BE6FDA">
        <w:rPr>
          <w:rFonts w:ascii="Roboto" w:hAnsi="Roboto"/>
          <w:b/>
          <w:sz w:val="20"/>
          <w:szCs w:val="14"/>
        </w:rPr>
        <w:t>Riziko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7797"/>
      </w:tblGrid>
      <w:tr w:rsidR="00BE6FDA" w:rsidRPr="004E74C3" w14:paraId="6D3FF42C"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DB6547C" w14:textId="77777777" w:rsidR="00BE6FDA" w:rsidRPr="006039A5" w:rsidRDefault="00BE6FDA" w:rsidP="00122ABD">
            <w:pPr>
              <w:spacing w:after="0"/>
              <w:rPr>
                <w:rFonts w:ascii="Roboto" w:hAnsi="Roboto"/>
                <w:b/>
                <w:sz w:val="14"/>
                <w:szCs w:val="14"/>
              </w:rPr>
            </w:pPr>
            <w:r>
              <w:rPr>
                <w:rFonts w:ascii="Roboto" w:hAnsi="Roboto"/>
                <w:b/>
                <w:sz w:val="14"/>
                <w:szCs w:val="14"/>
              </w:rPr>
              <w:t>Názov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6D3FF79" w14:textId="77777777" w:rsidR="00122ABD" w:rsidRDefault="00BE6FDA" w:rsidP="00122ABD">
            <w:pPr>
              <w:spacing w:after="0" w:line="240" w:lineRule="auto"/>
              <w:rPr>
                <w:rFonts w:ascii="Roboto" w:hAnsi="Roboto"/>
                <w:sz w:val="14"/>
                <w:szCs w:val="14"/>
              </w:rPr>
            </w:pPr>
            <w:r w:rsidRPr="009E6CDF">
              <w:rPr>
                <w:rFonts w:ascii="Roboto" w:hAnsi="Roboto"/>
                <w:sz w:val="14"/>
                <w:szCs w:val="14"/>
              </w:rPr>
              <w:t>(</w:t>
            </w:r>
            <w:r>
              <w:rPr>
                <w:rFonts w:ascii="Roboto" w:hAnsi="Roboto"/>
                <w:sz w:val="14"/>
                <w:szCs w:val="14"/>
              </w:rPr>
              <w:t>184</w:t>
            </w:r>
            <w:r w:rsidRPr="009E6CDF">
              <w:rPr>
                <w:rFonts w:ascii="Roboto" w:hAnsi="Roboto"/>
                <w:sz w:val="14"/>
                <w:szCs w:val="14"/>
              </w:rPr>
              <w:t>)</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6DFCAA68" w14:textId="77777777" w:rsidR="00122ABD" w:rsidRDefault="00122ABD" w:rsidP="00122ABD">
            <w:pPr>
              <w:spacing w:after="0" w:line="240" w:lineRule="auto"/>
              <w:rPr>
                <w:rFonts w:ascii="Roboto" w:hAnsi="Roboto"/>
                <w:sz w:val="14"/>
                <w:szCs w:val="14"/>
              </w:rPr>
            </w:pPr>
          </w:p>
          <w:p w14:paraId="112255BD" w14:textId="77777777" w:rsidR="00BE6FDA" w:rsidRPr="009E6CDF" w:rsidRDefault="00122ABD" w:rsidP="00122ABD">
            <w:pPr>
              <w:spacing w:after="0" w:line="240" w:lineRule="auto"/>
              <w:rPr>
                <w:rFonts w:ascii="Roboto" w:hAnsi="Roboto"/>
                <w:sz w:val="14"/>
                <w:szCs w:val="14"/>
              </w:rPr>
            </w:pPr>
            <w:r>
              <w:rPr>
                <w:rFonts w:ascii="Roboto" w:hAnsi="Roboto"/>
                <w:sz w:val="14"/>
                <w:szCs w:val="14"/>
              </w:rPr>
              <w:t>Žiadateľ uvedie výstižný názov rizika.</w:t>
            </w:r>
          </w:p>
        </w:tc>
      </w:tr>
      <w:tr w:rsidR="00BE6FDA" w:rsidRPr="004E74C3" w14:paraId="218E1E21"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98724E2" w14:textId="77777777" w:rsidR="00BE6FDA" w:rsidRDefault="00BE6FDA" w:rsidP="00122ABD">
            <w:pPr>
              <w:spacing w:after="0"/>
              <w:rPr>
                <w:rFonts w:ascii="Roboto" w:hAnsi="Roboto"/>
                <w:b/>
                <w:sz w:val="14"/>
                <w:szCs w:val="14"/>
              </w:rPr>
            </w:pPr>
            <w:r>
              <w:rPr>
                <w:rFonts w:ascii="Roboto" w:hAnsi="Roboto"/>
                <w:b/>
                <w:sz w:val="14"/>
                <w:szCs w:val="14"/>
              </w:rPr>
              <w:t>Popis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09ED754" w14:textId="77777777" w:rsidR="00122ABD" w:rsidRDefault="00BE6FDA" w:rsidP="00122ABD">
            <w:pPr>
              <w:spacing w:after="0" w:line="240" w:lineRule="auto"/>
              <w:rPr>
                <w:rFonts w:ascii="Roboto" w:hAnsi="Roboto"/>
                <w:sz w:val="14"/>
                <w:szCs w:val="14"/>
              </w:rPr>
            </w:pPr>
            <w:r>
              <w:rPr>
                <w:rFonts w:ascii="Roboto" w:hAnsi="Roboto"/>
                <w:sz w:val="14"/>
                <w:szCs w:val="14"/>
              </w:rPr>
              <w:t>(185)</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8B79A91" w14:textId="77777777" w:rsidR="00122ABD" w:rsidRDefault="00122ABD" w:rsidP="00122ABD">
            <w:pPr>
              <w:spacing w:after="0" w:line="240" w:lineRule="auto"/>
              <w:rPr>
                <w:rFonts w:ascii="Roboto" w:hAnsi="Roboto"/>
                <w:sz w:val="14"/>
                <w:szCs w:val="14"/>
              </w:rPr>
            </w:pPr>
          </w:p>
          <w:p w14:paraId="46B1797A" w14:textId="19E8E317" w:rsidR="00BE6FDA" w:rsidRPr="009E6CDF" w:rsidRDefault="00122ABD" w:rsidP="00C040C2">
            <w:pPr>
              <w:spacing w:after="0" w:line="240" w:lineRule="auto"/>
              <w:rPr>
                <w:rFonts w:ascii="Roboto" w:hAnsi="Roboto"/>
                <w:sz w:val="14"/>
                <w:szCs w:val="14"/>
              </w:rPr>
            </w:pPr>
            <w:r w:rsidRPr="00122ABD">
              <w:rPr>
                <w:rFonts w:ascii="Roboto" w:hAnsi="Roboto"/>
                <w:sz w:val="14"/>
                <w:szCs w:val="14"/>
              </w:rPr>
              <w:t>Žiadateľ identifikuje hlavné riziká, ktoré by mohli mať vplyv na realizáciu projektu, priradí im relevantnú závažnosť a popíše opatrenia, ktoré sú plánované na jeho elimináciu</w:t>
            </w:r>
            <w:r w:rsidR="00B624DB">
              <w:rPr>
                <w:rFonts w:ascii="Roboto" w:hAnsi="Roboto"/>
                <w:sz w:val="14"/>
                <w:szCs w:val="14"/>
              </w:rPr>
              <w:t xml:space="preserve">. </w:t>
            </w:r>
            <w:r w:rsidR="00B624DB" w:rsidRPr="00B624DB">
              <w:rPr>
                <w:rFonts w:ascii="Roboto" w:hAnsi="Roboto"/>
                <w:sz w:val="14"/>
                <w:szCs w:val="14"/>
              </w:rPr>
              <w:t xml:space="preserve">Žiadateľ o NFP v tejto časti uvádza riziká projektu </w:t>
            </w:r>
            <w:r w:rsidR="00B624DB">
              <w:rPr>
                <w:rFonts w:ascii="Roboto" w:hAnsi="Roboto"/>
                <w:sz w:val="14"/>
                <w:szCs w:val="14"/>
              </w:rPr>
              <w:t>napr. za tieto oblasti: právne a personálne riziká, ekonomické riziká,</w:t>
            </w:r>
            <w:r w:rsidR="00B624DB" w:rsidRPr="00B624DB">
              <w:rPr>
                <w:rFonts w:ascii="Roboto" w:hAnsi="Roboto"/>
                <w:sz w:val="14"/>
                <w:szCs w:val="14"/>
              </w:rPr>
              <w:t xml:space="preserve"> riziká z ne</w:t>
            </w:r>
            <w:r w:rsidR="00B624DB">
              <w:rPr>
                <w:rFonts w:ascii="Roboto" w:hAnsi="Roboto"/>
                <w:sz w:val="14"/>
                <w:szCs w:val="14"/>
              </w:rPr>
              <w:t>dosiahnutia cieľových hodnôt,</w:t>
            </w:r>
            <w:r w:rsidR="00B624DB" w:rsidRPr="00B624DB">
              <w:rPr>
                <w:rFonts w:ascii="Roboto" w:hAnsi="Roboto"/>
                <w:sz w:val="14"/>
                <w:szCs w:val="14"/>
              </w:rPr>
              <w:t xml:space="preserve"> riziká o</w:t>
            </w:r>
            <w:r w:rsidR="00B624DB">
              <w:rPr>
                <w:rFonts w:ascii="Roboto" w:hAnsi="Roboto"/>
                <w:sz w:val="14"/>
                <w:szCs w:val="14"/>
              </w:rPr>
              <w:t>meškania s realizáciou projektu a pod.</w:t>
            </w:r>
            <w:r w:rsidR="00834F88">
              <w:rPr>
                <w:rFonts w:ascii="Roboto" w:hAnsi="Roboto"/>
                <w:sz w:val="14"/>
                <w:szCs w:val="14"/>
              </w:rPr>
              <w:t xml:space="preserve"> </w:t>
            </w:r>
            <w:r w:rsidR="00834F88" w:rsidRPr="007672BA">
              <w:rPr>
                <w:rFonts w:ascii="Roboto" w:hAnsi="Roboto"/>
                <w:sz w:val="14"/>
                <w:szCs w:val="14"/>
              </w:rPr>
              <w:t>Automaticky je medzi riziká projektu zaraden</w:t>
            </w:r>
            <w:r w:rsidR="00834F88">
              <w:rPr>
                <w:rFonts w:ascii="Roboto" w:hAnsi="Roboto"/>
                <w:sz w:val="14"/>
                <w:szCs w:val="14"/>
              </w:rPr>
              <w:t xml:space="preserve">é ohrozenie nedosiahnutia plánovanej </w:t>
            </w:r>
            <w:r w:rsidR="00834F88" w:rsidRPr="007672BA">
              <w:rPr>
                <w:rFonts w:ascii="Roboto" w:hAnsi="Roboto"/>
                <w:sz w:val="14"/>
                <w:szCs w:val="14"/>
              </w:rPr>
              <w:t xml:space="preserve">hodnoty  merateľného/ých  ukazovateľa/ov,  ktorý/é </w:t>
            </w:r>
            <w:r w:rsidR="00834F88">
              <w:rPr>
                <w:rFonts w:ascii="Roboto" w:hAnsi="Roboto"/>
                <w:sz w:val="14"/>
                <w:szCs w:val="14"/>
              </w:rPr>
              <w:t xml:space="preserve"> bol/i  na  úrovni  výzvy  ozna</w:t>
            </w:r>
            <w:r w:rsidR="00834F88" w:rsidRPr="007672BA">
              <w:rPr>
                <w:rFonts w:ascii="Roboto" w:hAnsi="Roboto"/>
                <w:sz w:val="14"/>
                <w:szCs w:val="14"/>
              </w:rPr>
              <w:t>čený/é  zo  stran</w:t>
            </w:r>
            <w:r w:rsidR="00834F88">
              <w:rPr>
                <w:rFonts w:ascii="Roboto" w:hAnsi="Roboto"/>
                <w:sz w:val="14"/>
                <w:szCs w:val="14"/>
              </w:rPr>
              <w:t xml:space="preserve">y  SO  </w:t>
            </w:r>
            <w:r w:rsidR="00834F88" w:rsidRPr="005B0249">
              <w:rPr>
                <w:rFonts w:ascii="Roboto" w:hAnsi="Roboto"/>
                <w:sz w:val="14"/>
                <w:szCs w:val="14"/>
              </w:rPr>
              <w:t xml:space="preserve">príznakom </w:t>
            </w:r>
            <w:r w:rsidR="00834F88" w:rsidRPr="005B0249">
              <w:rPr>
                <w:rFonts w:ascii="Roboto" w:hAnsi="Roboto"/>
                <w:i/>
                <w:sz w:val="14"/>
                <w:szCs w:val="14"/>
              </w:rPr>
              <w:t>(</w:t>
            </w:r>
            <w:r w:rsidR="00166EC8" w:rsidRPr="00166EC8">
              <w:rPr>
                <w:rFonts w:ascii="Roboto" w:hAnsi="Roboto"/>
                <w:i/>
                <w:sz w:val="14"/>
                <w:szCs w:val="14"/>
              </w:rPr>
              <w:t>P0156 – Počet osôb MRK s prístupom k pitnej vode v dôsledku realizácie projektu</w:t>
            </w:r>
            <w:r w:rsidR="00834F88" w:rsidRPr="005B0249">
              <w:rPr>
                <w:rFonts w:ascii="Roboto" w:hAnsi="Roboto"/>
                <w:i/>
                <w:sz w:val="14"/>
                <w:szCs w:val="14"/>
              </w:rPr>
              <w:t>)</w:t>
            </w:r>
            <w:r w:rsidR="00834F88">
              <w:rPr>
                <w:rFonts w:ascii="Roboto" w:hAnsi="Roboto"/>
                <w:i/>
                <w:sz w:val="14"/>
                <w:szCs w:val="14"/>
              </w:rPr>
              <w:t xml:space="preserve"> </w:t>
            </w:r>
            <w:r w:rsidR="00834F88" w:rsidRPr="001638B6">
              <w:rPr>
                <w:rFonts w:ascii="Roboto" w:hAnsi="Roboto"/>
                <w:i/>
                <w:sz w:val="14"/>
                <w:szCs w:val="14"/>
              </w:rPr>
              <w:t xml:space="preserve"> </w:t>
            </w:r>
            <w:r w:rsidR="00834F88">
              <w:rPr>
                <w:rFonts w:ascii="Roboto" w:hAnsi="Roboto"/>
                <w:sz w:val="14"/>
                <w:szCs w:val="14"/>
              </w:rPr>
              <w:t xml:space="preserve">s  možnosťou </w:t>
            </w:r>
            <w:r w:rsidR="00834F88" w:rsidRPr="007672BA">
              <w:rPr>
                <w:rFonts w:ascii="Roboto" w:hAnsi="Roboto"/>
                <w:sz w:val="14"/>
                <w:szCs w:val="14"/>
              </w:rPr>
              <w:t>identifikácie  faktov  (preukázania  skutočností)  objektívne  neovplyvniteľnými  žiadateľom,  v  prípad</w:t>
            </w:r>
            <w:r w:rsidR="00834F88">
              <w:rPr>
                <w:rFonts w:ascii="Roboto" w:hAnsi="Roboto"/>
                <w:sz w:val="14"/>
                <w:szCs w:val="14"/>
              </w:rPr>
              <w:t xml:space="preserve">e  nenaplnenia  merateľného/ých </w:t>
            </w:r>
            <w:r w:rsidR="00834F88" w:rsidRPr="007672BA">
              <w:rPr>
                <w:rFonts w:ascii="Roboto" w:hAnsi="Roboto"/>
                <w:sz w:val="14"/>
                <w:szCs w:val="14"/>
              </w:rPr>
              <w:t>ukazovateľ</w:t>
            </w:r>
            <w:r w:rsidR="00834F88">
              <w:rPr>
                <w:rFonts w:ascii="Roboto" w:hAnsi="Roboto"/>
                <w:sz w:val="14"/>
                <w:szCs w:val="14"/>
              </w:rPr>
              <w:t xml:space="preserve">a/ov. Predpoklady nedosiahnutia </w:t>
            </w:r>
            <w:r w:rsidR="00834F88" w:rsidRPr="007672BA">
              <w:rPr>
                <w:rFonts w:ascii="Roboto" w:hAnsi="Roboto"/>
                <w:sz w:val="14"/>
                <w:szCs w:val="14"/>
              </w:rPr>
              <w:t xml:space="preserve">hodnoty merateľného ukazovateľa uvedené </w:t>
            </w:r>
            <w:r w:rsidR="00834F88">
              <w:rPr>
                <w:rFonts w:ascii="Roboto" w:hAnsi="Roboto"/>
                <w:sz w:val="14"/>
                <w:szCs w:val="14"/>
              </w:rPr>
              <w:t>v anal</w:t>
            </w:r>
            <w:r w:rsidR="00834F88" w:rsidRPr="007672BA">
              <w:rPr>
                <w:rFonts w:ascii="Roboto" w:hAnsi="Roboto"/>
                <w:sz w:val="14"/>
                <w:szCs w:val="14"/>
              </w:rPr>
              <w:t>ýze riz</w:t>
            </w:r>
            <w:r w:rsidR="00834F88">
              <w:rPr>
                <w:rFonts w:ascii="Roboto" w:hAnsi="Roboto"/>
                <w:sz w:val="14"/>
                <w:szCs w:val="14"/>
              </w:rPr>
              <w:t>ík budú jednou zo skutočností, ktoré S</w:t>
            </w:r>
            <w:r w:rsidR="00834F88" w:rsidRPr="007672BA">
              <w:rPr>
                <w:rFonts w:ascii="Roboto" w:hAnsi="Roboto"/>
                <w:sz w:val="14"/>
                <w:szCs w:val="14"/>
              </w:rPr>
              <w:t>O posudzuje v súvislosti s implementáciou projektu pri nedosiahnutí plánovanej hodnoty.</w:t>
            </w:r>
          </w:p>
        </w:tc>
      </w:tr>
      <w:tr w:rsidR="00BE6FDA" w:rsidRPr="004E74C3" w14:paraId="3AEDD043"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426A58A" w14:textId="77777777" w:rsidR="00BE6FDA" w:rsidRDefault="00BE6FDA" w:rsidP="00122ABD">
            <w:pPr>
              <w:spacing w:after="0"/>
              <w:rPr>
                <w:rFonts w:ascii="Roboto" w:hAnsi="Roboto"/>
                <w:b/>
                <w:sz w:val="14"/>
                <w:szCs w:val="14"/>
              </w:rPr>
            </w:pPr>
            <w:r>
              <w:rPr>
                <w:rFonts w:ascii="Roboto" w:hAnsi="Roboto"/>
                <w:b/>
                <w:sz w:val="14"/>
                <w:szCs w:val="14"/>
              </w:rPr>
              <w:t>Závažnosť:</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9A978E6" w14:textId="77777777" w:rsidR="00122ABD" w:rsidRDefault="00BE6FDA" w:rsidP="00122ABD">
            <w:pPr>
              <w:spacing w:after="0" w:line="240" w:lineRule="auto"/>
              <w:rPr>
                <w:rFonts w:ascii="Roboto" w:hAnsi="Roboto"/>
                <w:sz w:val="14"/>
                <w:szCs w:val="14"/>
              </w:rPr>
            </w:pPr>
            <w:r>
              <w:rPr>
                <w:rFonts w:ascii="Roboto" w:hAnsi="Roboto"/>
                <w:sz w:val="14"/>
                <w:szCs w:val="14"/>
              </w:rPr>
              <w:t>(186)</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358FDA42" w14:textId="77777777" w:rsidR="00122ABD" w:rsidRDefault="00122ABD" w:rsidP="00122ABD">
            <w:pPr>
              <w:spacing w:after="0" w:line="240" w:lineRule="auto"/>
              <w:rPr>
                <w:rFonts w:ascii="Roboto" w:hAnsi="Roboto"/>
                <w:sz w:val="14"/>
                <w:szCs w:val="14"/>
              </w:rPr>
            </w:pPr>
          </w:p>
          <w:p w14:paraId="6AB4F37C" w14:textId="77777777" w:rsidR="00BE6FDA" w:rsidRDefault="00122ABD" w:rsidP="00122ABD">
            <w:pPr>
              <w:spacing w:after="0" w:line="240" w:lineRule="auto"/>
              <w:rPr>
                <w:rFonts w:ascii="Roboto" w:hAnsi="Roboto"/>
                <w:sz w:val="14"/>
                <w:szCs w:val="14"/>
              </w:rPr>
            </w:pPr>
            <w:r w:rsidRPr="00122ABD">
              <w:rPr>
                <w:rFonts w:ascii="Roboto" w:hAnsi="Roboto"/>
                <w:sz w:val="14"/>
                <w:szCs w:val="14"/>
              </w:rPr>
              <w:t>Žiadateľ vyberie z preddefinovaného číselníka príslušnú závažnosť</w:t>
            </w:r>
            <w:r>
              <w:rPr>
                <w:rFonts w:ascii="Roboto" w:hAnsi="Roboto"/>
                <w:sz w:val="14"/>
                <w:szCs w:val="14"/>
              </w:rPr>
              <w:t xml:space="preserve"> (nízka, stredná alebo vysoká)</w:t>
            </w:r>
            <w:r w:rsidRPr="00122ABD">
              <w:rPr>
                <w:rFonts w:ascii="Roboto" w:hAnsi="Roboto"/>
                <w:sz w:val="14"/>
                <w:szCs w:val="14"/>
              </w:rPr>
              <w:t>.</w:t>
            </w:r>
          </w:p>
        </w:tc>
      </w:tr>
      <w:tr w:rsidR="00BE6FDA" w:rsidRPr="004E74C3" w14:paraId="4CE60B39"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505B699D" w14:textId="77777777" w:rsidR="00BE6FDA" w:rsidRDefault="00BE6FDA" w:rsidP="00122ABD">
            <w:pPr>
              <w:spacing w:after="0"/>
              <w:rPr>
                <w:rFonts w:ascii="Roboto" w:hAnsi="Roboto"/>
                <w:b/>
                <w:sz w:val="14"/>
                <w:szCs w:val="14"/>
              </w:rPr>
            </w:pPr>
            <w:r>
              <w:rPr>
                <w:rFonts w:ascii="Roboto" w:hAnsi="Roboto"/>
                <w:b/>
                <w:sz w:val="14"/>
                <w:szCs w:val="14"/>
              </w:rPr>
              <w:t>Opatrenia na elimináciu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EF8C9E" w14:textId="77777777" w:rsidR="00BE6FDA" w:rsidRDefault="00BE6FDA" w:rsidP="00122ABD">
            <w:pPr>
              <w:spacing w:after="0" w:line="240" w:lineRule="auto"/>
              <w:rPr>
                <w:rFonts w:ascii="Roboto" w:hAnsi="Roboto"/>
                <w:sz w:val="14"/>
                <w:szCs w:val="14"/>
              </w:rPr>
            </w:pPr>
            <w:r>
              <w:rPr>
                <w:rFonts w:ascii="Roboto" w:hAnsi="Roboto"/>
                <w:sz w:val="14"/>
                <w:szCs w:val="14"/>
              </w:rPr>
              <w:t>(187)</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9F26868" w14:textId="77777777" w:rsidR="00122ABD" w:rsidRDefault="00122ABD" w:rsidP="00122ABD">
            <w:pPr>
              <w:spacing w:after="0" w:line="240" w:lineRule="auto"/>
              <w:rPr>
                <w:rFonts w:ascii="Roboto" w:hAnsi="Roboto"/>
                <w:sz w:val="14"/>
                <w:szCs w:val="14"/>
              </w:rPr>
            </w:pPr>
          </w:p>
          <w:p w14:paraId="739C43E8" w14:textId="0CE64ABA" w:rsidR="00122ABD" w:rsidRDefault="00122ABD" w:rsidP="0036101E">
            <w:pPr>
              <w:spacing w:after="0" w:line="240" w:lineRule="auto"/>
              <w:rPr>
                <w:rFonts w:ascii="Roboto" w:hAnsi="Roboto"/>
                <w:sz w:val="14"/>
                <w:szCs w:val="14"/>
              </w:rPr>
            </w:pPr>
            <w:r w:rsidRPr="00122ABD">
              <w:rPr>
                <w:rFonts w:ascii="Roboto" w:hAnsi="Roboto"/>
                <w:sz w:val="14"/>
                <w:szCs w:val="14"/>
              </w:rPr>
              <w:t>Žiadateľ popíše</w:t>
            </w:r>
            <w:r w:rsidR="00B624DB">
              <w:rPr>
                <w:rFonts w:ascii="Roboto" w:hAnsi="Roboto"/>
                <w:sz w:val="14"/>
                <w:szCs w:val="14"/>
              </w:rPr>
              <w:t xml:space="preserve"> opatrenia na elimináciu rizika </w:t>
            </w:r>
          </w:p>
        </w:tc>
      </w:tr>
    </w:tbl>
    <w:p w14:paraId="304971EF" w14:textId="0E89C000" w:rsidR="00665777" w:rsidRDefault="00665777" w:rsidP="00665777">
      <w:pPr>
        <w:rPr>
          <w:rFonts w:ascii="Roboto" w:hAnsi="Roboto"/>
          <w:sz w:val="14"/>
          <w:szCs w:val="14"/>
        </w:rPr>
      </w:pPr>
    </w:p>
    <w:p w14:paraId="0CA4AAB4" w14:textId="77777777" w:rsidR="00BE6FDA"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Zoznam povinných príloh žiadosti o</w:t>
      </w:r>
      <w:r w:rsidR="00BE6FDA">
        <w:rPr>
          <w:rFonts w:ascii="Roboto" w:hAnsi="Roboto" w:cs="Roboto"/>
          <w:b/>
          <w:bCs/>
          <w:color w:val="0064A3"/>
          <w:sz w:val="42"/>
          <w:szCs w:val="42"/>
        </w:rPr>
        <w:t> </w:t>
      </w:r>
      <w:r>
        <w:rPr>
          <w:rFonts w:ascii="Roboto" w:hAnsi="Roboto" w:cs="Roboto"/>
          <w:b/>
          <w:bCs/>
          <w:color w:val="0064A3"/>
          <w:sz w:val="42"/>
          <w:szCs w:val="42"/>
        </w:rPr>
        <w:t>NFP</w:t>
      </w:r>
    </w:p>
    <w:p w14:paraId="24357CCE" w14:textId="214C5972" w:rsidR="00BE6FDA" w:rsidRDefault="00122ABD" w:rsidP="00BE6FDA">
      <w:pPr>
        <w:rPr>
          <w:rFonts w:ascii="Roboto" w:hAnsi="Roboto"/>
          <w:sz w:val="14"/>
          <w:szCs w:val="14"/>
        </w:rPr>
      </w:pPr>
      <w:r w:rsidRPr="00122ABD">
        <w:rPr>
          <w:rFonts w:ascii="Roboto" w:hAnsi="Roboto"/>
          <w:sz w:val="14"/>
          <w:szCs w:val="14"/>
        </w:rPr>
        <w:lastRenderedPageBreak/>
        <w:t>Zoznam obsahuje reálne predkladané prílohy k ŽoNFP, pričom k jednej podmienke môže prislúchať viacero príloh a</w:t>
      </w:r>
      <w:r>
        <w:rPr>
          <w:rFonts w:ascii="Roboto" w:hAnsi="Roboto"/>
          <w:sz w:val="14"/>
          <w:szCs w:val="14"/>
        </w:rPr>
        <w:t> </w:t>
      </w:r>
      <w:r w:rsidRPr="00122ABD">
        <w:rPr>
          <w:rFonts w:ascii="Roboto" w:hAnsi="Roboto"/>
          <w:sz w:val="14"/>
          <w:szCs w:val="14"/>
        </w:rPr>
        <w:t>naopak</w:t>
      </w:r>
      <w:r>
        <w:rPr>
          <w:rFonts w:ascii="Roboto" w:hAnsi="Roboto"/>
          <w:sz w:val="14"/>
          <w:szCs w:val="14"/>
        </w:rPr>
        <w:t>.</w:t>
      </w:r>
      <w:r w:rsidR="004373C3">
        <w:rPr>
          <w:rFonts w:ascii="Roboto" w:hAnsi="Roboto"/>
          <w:sz w:val="14"/>
          <w:szCs w:val="14"/>
        </w:rPr>
        <w:t xml:space="preserve"> </w:t>
      </w:r>
      <w:r w:rsidR="004373C3" w:rsidRPr="004373C3">
        <w:rPr>
          <w:rFonts w:ascii="Roboto" w:hAnsi="Roboto"/>
          <w:sz w:val="14"/>
          <w:szCs w:val="14"/>
        </w:rPr>
        <w:t>Def</w:t>
      </w:r>
      <w:r w:rsidR="00AE5FF4">
        <w:rPr>
          <w:rFonts w:ascii="Roboto" w:hAnsi="Roboto"/>
          <w:sz w:val="14"/>
          <w:szCs w:val="14"/>
        </w:rPr>
        <w:t xml:space="preserve">inovanie možných príloh vykoná </w:t>
      </w:r>
      <w:r w:rsidR="00AE5FF4" w:rsidRPr="009C7606">
        <w:rPr>
          <w:rFonts w:ascii="Roboto" w:hAnsi="Roboto"/>
          <w:sz w:val="14"/>
          <w:szCs w:val="14"/>
        </w:rPr>
        <w:t>S</w:t>
      </w:r>
      <w:r w:rsidR="004373C3" w:rsidRPr="009C7606">
        <w:rPr>
          <w:rFonts w:ascii="Roboto" w:hAnsi="Roboto"/>
          <w:sz w:val="14"/>
          <w:szCs w:val="14"/>
        </w:rPr>
        <w:t>O</w:t>
      </w:r>
      <w:r w:rsidR="004373C3" w:rsidRPr="004373C3">
        <w:rPr>
          <w:rFonts w:ascii="Roboto" w:hAnsi="Roboto"/>
          <w:sz w:val="14"/>
          <w:szCs w:val="14"/>
        </w:rPr>
        <w:t xml:space="preserve"> pri zadávaní výzvy do ITMS2014+</w:t>
      </w:r>
    </w:p>
    <w:tbl>
      <w:tblPr>
        <w:tblStyle w:val="Mriekatabuky"/>
        <w:tblW w:w="10587" w:type="dxa"/>
        <w:tblInd w:w="-431" w:type="dxa"/>
        <w:shd w:val="clear" w:color="auto" w:fill="FFFFFF" w:themeFill="background1"/>
        <w:tblLook w:val="04A0" w:firstRow="1" w:lastRow="0" w:firstColumn="1" w:lastColumn="0" w:noHBand="0" w:noVBand="1"/>
      </w:tblPr>
      <w:tblGrid>
        <w:gridCol w:w="3970"/>
        <w:gridCol w:w="4536"/>
        <w:gridCol w:w="2081"/>
      </w:tblGrid>
      <w:tr w:rsidR="00445692" w:rsidRPr="00E654BA" w14:paraId="140AA442" w14:textId="5408B823" w:rsidTr="001C1E75">
        <w:trPr>
          <w:trHeight w:val="369"/>
        </w:trPr>
        <w:tc>
          <w:tcPr>
            <w:tcW w:w="3970" w:type="dxa"/>
          </w:tcPr>
          <w:p w14:paraId="1D18F7EB" w14:textId="77777777" w:rsidR="00445692" w:rsidRPr="00445692" w:rsidRDefault="00445692" w:rsidP="00445692">
            <w:pPr>
              <w:pStyle w:val="Odsekzoznamu"/>
              <w:autoSpaceDE w:val="0"/>
              <w:autoSpaceDN w:val="0"/>
              <w:spacing w:before="60" w:after="60" w:line="240" w:lineRule="auto"/>
              <w:ind w:left="0"/>
              <w:contextualSpacing w:val="0"/>
              <w:jc w:val="left"/>
              <w:rPr>
                <w:rFonts w:ascii="Roboto" w:hAnsi="Roboto"/>
                <w:b/>
                <w:sz w:val="14"/>
                <w:szCs w:val="14"/>
              </w:rPr>
            </w:pPr>
            <w:r w:rsidRPr="00445692">
              <w:rPr>
                <w:rFonts w:ascii="Roboto" w:hAnsi="Roboto"/>
                <w:b/>
                <w:sz w:val="14"/>
                <w:szCs w:val="14"/>
              </w:rPr>
              <w:t>Názov PPP</w:t>
            </w:r>
          </w:p>
          <w:p w14:paraId="4A06480C" w14:textId="567EEFF1" w:rsidR="00445692" w:rsidRPr="00445692" w:rsidRDefault="00445692" w:rsidP="00445692">
            <w:pPr>
              <w:pStyle w:val="Odsekzoznamu"/>
              <w:autoSpaceDE w:val="0"/>
              <w:autoSpaceDN w:val="0"/>
              <w:spacing w:before="60" w:after="60" w:line="240" w:lineRule="auto"/>
              <w:ind w:left="0"/>
              <w:contextualSpacing w:val="0"/>
              <w:jc w:val="left"/>
              <w:rPr>
                <w:rFonts w:ascii="Roboto" w:hAnsi="Roboto"/>
                <w:sz w:val="14"/>
                <w:szCs w:val="14"/>
              </w:rPr>
            </w:pPr>
            <w:r w:rsidRPr="00445692">
              <w:rPr>
                <w:rFonts w:ascii="Roboto" w:hAnsi="Roboto"/>
                <w:sz w:val="14"/>
                <w:szCs w:val="14"/>
              </w:rPr>
              <w:t>(188) Generuje automaticky ITMS2014+</w:t>
            </w:r>
          </w:p>
        </w:tc>
        <w:tc>
          <w:tcPr>
            <w:tcW w:w="4536" w:type="dxa"/>
          </w:tcPr>
          <w:p w14:paraId="0EF5E7D8" w14:textId="77777777" w:rsidR="00445692" w:rsidRPr="00445692" w:rsidRDefault="00445692" w:rsidP="00445692">
            <w:pPr>
              <w:pStyle w:val="Odsekzoznamu"/>
              <w:spacing w:before="60" w:after="60" w:line="240" w:lineRule="auto"/>
              <w:ind w:left="-17"/>
              <w:contextualSpacing w:val="0"/>
              <w:rPr>
                <w:rFonts w:ascii="Roboto" w:hAnsi="Roboto"/>
                <w:b/>
                <w:sz w:val="14"/>
                <w:szCs w:val="14"/>
              </w:rPr>
            </w:pPr>
            <w:r w:rsidRPr="00445692">
              <w:rPr>
                <w:rFonts w:ascii="Roboto" w:hAnsi="Roboto"/>
                <w:b/>
                <w:sz w:val="14"/>
                <w:szCs w:val="14"/>
              </w:rPr>
              <w:t>Názov prílohy</w:t>
            </w:r>
          </w:p>
          <w:p w14:paraId="6E06C042" w14:textId="0ACC0BEF" w:rsidR="00445692" w:rsidRPr="00445692" w:rsidRDefault="00445692" w:rsidP="00445692">
            <w:pPr>
              <w:pStyle w:val="Odsekzoznamu"/>
              <w:spacing w:before="60" w:after="60" w:line="240" w:lineRule="auto"/>
              <w:ind w:left="-17"/>
              <w:contextualSpacing w:val="0"/>
              <w:rPr>
                <w:rFonts w:ascii="Roboto" w:hAnsi="Roboto"/>
                <w:sz w:val="14"/>
                <w:szCs w:val="14"/>
              </w:rPr>
            </w:pPr>
            <w:r w:rsidRPr="00445692">
              <w:rPr>
                <w:rFonts w:ascii="Roboto" w:hAnsi="Roboto"/>
                <w:sz w:val="14"/>
                <w:szCs w:val="14"/>
              </w:rPr>
              <w:t>(188) Generuje automaticky ITMS2014+</w:t>
            </w:r>
          </w:p>
        </w:tc>
        <w:tc>
          <w:tcPr>
            <w:tcW w:w="2081" w:type="dxa"/>
          </w:tcPr>
          <w:p w14:paraId="50F287B8" w14:textId="77777777" w:rsidR="00445692" w:rsidRPr="00445692" w:rsidRDefault="00445692" w:rsidP="00445692">
            <w:pPr>
              <w:spacing w:before="60" w:after="60" w:line="240" w:lineRule="auto"/>
              <w:jc w:val="left"/>
              <w:rPr>
                <w:rFonts w:ascii="Roboto" w:hAnsi="Roboto"/>
                <w:b/>
                <w:sz w:val="14"/>
                <w:szCs w:val="14"/>
              </w:rPr>
            </w:pPr>
            <w:r w:rsidRPr="00445692">
              <w:rPr>
                <w:rFonts w:ascii="Roboto" w:hAnsi="Roboto"/>
                <w:b/>
                <w:sz w:val="14"/>
                <w:szCs w:val="14"/>
              </w:rPr>
              <w:t>Názov dokumentu</w:t>
            </w:r>
          </w:p>
          <w:p w14:paraId="6D8CF62C" w14:textId="7F412852" w:rsidR="00445692" w:rsidRPr="00440224" w:rsidRDefault="00445692" w:rsidP="00445692">
            <w:pPr>
              <w:spacing w:before="60" w:after="60" w:line="240" w:lineRule="auto"/>
              <w:jc w:val="left"/>
              <w:rPr>
                <w:rFonts w:ascii="Roboto" w:hAnsi="Roboto"/>
                <w:sz w:val="14"/>
                <w:szCs w:val="14"/>
              </w:rPr>
            </w:pPr>
            <w:r w:rsidRPr="00445692">
              <w:rPr>
                <w:rFonts w:ascii="Roboto" w:hAnsi="Roboto"/>
                <w:sz w:val="14"/>
                <w:szCs w:val="14"/>
              </w:rPr>
              <w:t>(189) Generuje automaticky ITMS2014+ pri nahrávaní príloh do ITMS</w:t>
            </w:r>
          </w:p>
        </w:tc>
      </w:tr>
      <w:tr w:rsidR="00445692" w:rsidRPr="00E654BA" w14:paraId="43155703" w14:textId="77777777" w:rsidTr="001C1E75">
        <w:trPr>
          <w:trHeight w:val="369"/>
        </w:trPr>
        <w:tc>
          <w:tcPr>
            <w:tcW w:w="3970" w:type="dxa"/>
            <w:vAlign w:val="center"/>
          </w:tcPr>
          <w:p w14:paraId="27C28283" w14:textId="6312957B" w:rsidR="00445692" w:rsidRPr="000F29C6" w:rsidRDefault="00CE6DD1"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Právna forma</w:t>
            </w:r>
            <w:r w:rsidR="00B247C6">
              <w:rPr>
                <w:rFonts w:ascii="Roboto" w:hAnsi="Roboto"/>
                <w:sz w:val="14"/>
                <w:szCs w:val="14"/>
              </w:rPr>
              <w:t xml:space="preserve"> </w:t>
            </w:r>
            <w:r w:rsidR="00B247C6">
              <w:rPr>
                <w:rFonts w:ascii="Roboto" w:hAnsi="Roboto"/>
                <w:i/>
                <w:sz w:val="14"/>
                <w:szCs w:val="14"/>
              </w:rPr>
              <w:t>(PPP č. 1</w:t>
            </w:r>
            <w:r w:rsidR="00B247C6" w:rsidRPr="00353F21">
              <w:rPr>
                <w:rFonts w:ascii="Roboto" w:hAnsi="Roboto"/>
                <w:i/>
                <w:sz w:val="14"/>
                <w:szCs w:val="14"/>
              </w:rPr>
              <w:t xml:space="preserve"> výzvy)</w:t>
            </w:r>
          </w:p>
        </w:tc>
        <w:tc>
          <w:tcPr>
            <w:tcW w:w="4536" w:type="dxa"/>
            <w:vAlign w:val="center"/>
          </w:tcPr>
          <w:p w14:paraId="6C15AA0A" w14:textId="2B9AD8C9" w:rsidR="00445692" w:rsidRPr="00AF4E79" w:rsidRDefault="0051043C" w:rsidP="0051043C">
            <w:pPr>
              <w:spacing w:before="60" w:after="60" w:line="240" w:lineRule="auto"/>
              <w:rPr>
                <w:rFonts w:ascii="Roboto" w:hAnsi="Roboto"/>
                <w:sz w:val="14"/>
                <w:szCs w:val="14"/>
              </w:rPr>
            </w:pPr>
            <w:r w:rsidRPr="0051043C">
              <w:rPr>
                <w:rFonts w:ascii="Roboto" w:hAnsi="Roboto"/>
                <w:sz w:val="14"/>
                <w:szCs w:val="14"/>
              </w:rPr>
              <w:t>Príloha č. 1 ŽoNFP – Plnomocenstvo (ak relevantné)</w:t>
            </w:r>
          </w:p>
        </w:tc>
        <w:tc>
          <w:tcPr>
            <w:tcW w:w="2081" w:type="dxa"/>
          </w:tcPr>
          <w:p w14:paraId="1629224B" w14:textId="77777777" w:rsidR="00445692" w:rsidRPr="00440224" w:rsidRDefault="00445692" w:rsidP="00445692">
            <w:pPr>
              <w:jc w:val="left"/>
              <w:rPr>
                <w:rFonts w:ascii="Roboto" w:hAnsi="Roboto"/>
                <w:sz w:val="14"/>
                <w:szCs w:val="14"/>
              </w:rPr>
            </w:pPr>
          </w:p>
        </w:tc>
      </w:tr>
      <w:tr w:rsidR="00445692" w:rsidRPr="00E654BA" w14:paraId="07DCB0DB" w14:textId="1144DABB" w:rsidTr="001C1E75">
        <w:trPr>
          <w:trHeight w:val="330"/>
        </w:trPr>
        <w:tc>
          <w:tcPr>
            <w:tcW w:w="3970" w:type="dxa"/>
          </w:tcPr>
          <w:p w14:paraId="774C2A40" w14:textId="2188A19E"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sidRPr="00320A71">
              <w:rPr>
                <w:rFonts w:ascii="Roboto" w:hAnsi="Roboto"/>
                <w:sz w:val="14"/>
                <w:szCs w:val="14"/>
              </w:rPr>
              <w:t xml:space="preserve"> </w:t>
            </w:r>
            <w:r w:rsidRPr="002756C6">
              <w:rPr>
                <w:rFonts w:ascii="Roboto" w:hAnsi="Roboto"/>
                <w:sz w:val="14"/>
                <w:szCs w:val="14"/>
              </w:rPr>
              <w:t>nebyť dlžníkom na daniach</w:t>
            </w:r>
            <w:r w:rsidR="009A2BDC">
              <w:rPr>
                <w:rFonts w:ascii="Roboto" w:hAnsi="Roboto"/>
                <w:sz w:val="14"/>
                <w:szCs w:val="14"/>
              </w:rPr>
              <w:t>,</w:t>
            </w:r>
            <w:r w:rsidRPr="002756C6">
              <w:rPr>
                <w:rFonts w:ascii="Roboto" w:hAnsi="Roboto"/>
                <w:sz w:val="14"/>
                <w:szCs w:val="14"/>
              </w:rPr>
              <w:t xml:space="preserve"> vedených miestne príslušným daňovým úradom</w:t>
            </w:r>
            <w:r w:rsidR="00B247C6">
              <w:rPr>
                <w:rFonts w:ascii="Roboto" w:hAnsi="Roboto"/>
                <w:sz w:val="14"/>
                <w:szCs w:val="14"/>
              </w:rPr>
              <w:t xml:space="preserve"> </w:t>
            </w:r>
            <w:r w:rsidR="00B247C6">
              <w:rPr>
                <w:rFonts w:ascii="Roboto" w:hAnsi="Roboto"/>
                <w:i/>
                <w:sz w:val="14"/>
                <w:szCs w:val="14"/>
              </w:rPr>
              <w:t>(PPP č. 2</w:t>
            </w:r>
            <w:r w:rsidR="00B247C6" w:rsidRPr="00353F21">
              <w:rPr>
                <w:rFonts w:ascii="Roboto" w:hAnsi="Roboto"/>
                <w:i/>
                <w:sz w:val="14"/>
                <w:szCs w:val="14"/>
              </w:rPr>
              <w:t xml:space="preserve"> výzvy)</w:t>
            </w:r>
          </w:p>
        </w:tc>
        <w:tc>
          <w:tcPr>
            <w:tcW w:w="4536" w:type="dxa"/>
          </w:tcPr>
          <w:p w14:paraId="3FFDD4E2"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1987E8F0" w14:textId="77777777" w:rsidR="00445692" w:rsidRPr="00440224" w:rsidRDefault="00445692" w:rsidP="00445692">
            <w:pPr>
              <w:jc w:val="left"/>
              <w:rPr>
                <w:rFonts w:ascii="Roboto" w:hAnsi="Roboto"/>
                <w:sz w:val="14"/>
                <w:szCs w:val="14"/>
              </w:rPr>
            </w:pPr>
          </w:p>
        </w:tc>
      </w:tr>
      <w:tr w:rsidR="00445692" w:rsidRPr="00E654BA" w14:paraId="3BD5D14C" w14:textId="2641614D" w:rsidTr="001C1E75">
        <w:trPr>
          <w:trHeight w:val="330"/>
        </w:trPr>
        <w:tc>
          <w:tcPr>
            <w:tcW w:w="3970" w:type="dxa"/>
          </w:tcPr>
          <w:p w14:paraId="3879715D" w14:textId="65AA10B9"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poistného na zdravotnom poistení</w:t>
            </w:r>
            <w:r w:rsidR="00B247C6">
              <w:rPr>
                <w:rFonts w:ascii="Roboto" w:hAnsi="Roboto"/>
                <w:sz w:val="14"/>
                <w:szCs w:val="14"/>
              </w:rPr>
              <w:t xml:space="preserve"> </w:t>
            </w:r>
            <w:r w:rsidR="00B247C6">
              <w:rPr>
                <w:rFonts w:ascii="Roboto" w:hAnsi="Roboto"/>
                <w:i/>
                <w:sz w:val="14"/>
                <w:szCs w:val="14"/>
              </w:rPr>
              <w:t>(PPP č. 3</w:t>
            </w:r>
            <w:r w:rsidR="00B247C6" w:rsidRPr="00353F21">
              <w:rPr>
                <w:rFonts w:ascii="Roboto" w:hAnsi="Roboto"/>
                <w:i/>
                <w:sz w:val="14"/>
                <w:szCs w:val="14"/>
              </w:rPr>
              <w:t xml:space="preserve"> výzvy)</w:t>
            </w:r>
          </w:p>
        </w:tc>
        <w:tc>
          <w:tcPr>
            <w:tcW w:w="4536" w:type="dxa"/>
          </w:tcPr>
          <w:p w14:paraId="25FED248"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353E9067" w14:textId="77777777" w:rsidR="00445692" w:rsidRPr="00440224" w:rsidRDefault="00445692" w:rsidP="00445692">
            <w:pPr>
              <w:jc w:val="left"/>
              <w:rPr>
                <w:rFonts w:ascii="Roboto" w:hAnsi="Roboto"/>
                <w:sz w:val="14"/>
                <w:szCs w:val="14"/>
              </w:rPr>
            </w:pPr>
          </w:p>
        </w:tc>
      </w:tr>
      <w:tr w:rsidR="00445692" w:rsidRPr="00E654BA" w14:paraId="514B1BEC" w14:textId="5454590E" w:rsidTr="001C1E75">
        <w:trPr>
          <w:trHeight w:val="330"/>
        </w:trPr>
        <w:tc>
          <w:tcPr>
            <w:tcW w:w="3970" w:type="dxa"/>
          </w:tcPr>
          <w:p w14:paraId="14CB32D8" w14:textId="253D971C"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na sociálnom poistení</w:t>
            </w:r>
            <w:r w:rsidR="00B247C6">
              <w:rPr>
                <w:rFonts w:ascii="Roboto" w:hAnsi="Roboto"/>
                <w:sz w:val="14"/>
                <w:szCs w:val="14"/>
              </w:rPr>
              <w:t xml:space="preserve"> </w:t>
            </w:r>
            <w:r w:rsidR="00B247C6">
              <w:rPr>
                <w:rFonts w:ascii="Roboto" w:hAnsi="Roboto"/>
                <w:i/>
                <w:sz w:val="14"/>
                <w:szCs w:val="14"/>
              </w:rPr>
              <w:t>(PPP č. 4</w:t>
            </w:r>
            <w:r w:rsidR="00B247C6" w:rsidRPr="00353F21">
              <w:rPr>
                <w:rFonts w:ascii="Roboto" w:hAnsi="Roboto"/>
                <w:i/>
                <w:sz w:val="14"/>
                <w:szCs w:val="14"/>
              </w:rPr>
              <w:t xml:space="preserve"> výzvy)</w:t>
            </w:r>
          </w:p>
        </w:tc>
        <w:tc>
          <w:tcPr>
            <w:tcW w:w="4536" w:type="dxa"/>
          </w:tcPr>
          <w:p w14:paraId="526A40F7"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2E95ABB" w14:textId="77777777" w:rsidR="00445692" w:rsidRPr="00440224" w:rsidRDefault="00445692" w:rsidP="00445692">
            <w:pPr>
              <w:jc w:val="left"/>
              <w:rPr>
                <w:rFonts w:ascii="Roboto" w:hAnsi="Roboto"/>
                <w:sz w:val="14"/>
                <w:szCs w:val="14"/>
              </w:rPr>
            </w:pPr>
          </w:p>
        </w:tc>
      </w:tr>
      <w:tr w:rsidR="009A2BDC" w:rsidRPr="00E654BA" w14:paraId="3B3F5551" w14:textId="77777777" w:rsidTr="001C1E75">
        <w:trPr>
          <w:trHeight w:val="330"/>
        </w:trPr>
        <w:tc>
          <w:tcPr>
            <w:tcW w:w="3970" w:type="dxa"/>
          </w:tcPr>
          <w:p w14:paraId="04728CC7" w14:textId="631CAEE1" w:rsidR="009A2BDC"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že žiadateľ nie je podnikom v ťažkostiach</w:t>
            </w:r>
            <w:r w:rsidRPr="00D23B8A">
              <w:rPr>
                <w:rFonts w:ascii="Roboto" w:hAnsi="Roboto"/>
                <w:sz w:val="14"/>
                <w:szCs w:val="14"/>
              </w:rPr>
              <w:t xml:space="preserve">  </w:t>
            </w:r>
            <w:r w:rsidR="00B247C6">
              <w:rPr>
                <w:rFonts w:ascii="Roboto" w:hAnsi="Roboto"/>
                <w:i/>
                <w:sz w:val="14"/>
                <w:szCs w:val="14"/>
              </w:rPr>
              <w:t>(PPP č. 5</w:t>
            </w:r>
            <w:r w:rsidR="00B247C6" w:rsidRPr="00353F21">
              <w:rPr>
                <w:rFonts w:ascii="Roboto" w:hAnsi="Roboto"/>
                <w:i/>
                <w:sz w:val="14"/>
                <w:szCs w:val="14"/>
              </w:rPr>
              <w:t xml:space="preserve"> výzvy)</w:t>
            </w:r>
          </w:p>
        </w:tc>
        <w:tc>
          <w:tcPr>
            <w:tcW w:w="4536" w:type="dxa"/>
          </w:tcPr>
          <w:p w14:paraId="398F660A" w14:textId="2A875D4B" w:rsidR="009A2BDC" w:rsidRPr="00440224" w:rsidRDefault="003B350A" w:rsidP="0051043C">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D4A6CDE" w14:textId="77777777" w:rsidR="009A2BDC" w:rsidRPr="00440224" w:rsidRDefault="009A2BDC" w:rsidP="00445692">
            <w:pPr>
              <w:jc w:val="left"/>
              <w:rPr>
                <w:rFonts w:ascii="Roboto" w:hAnsi="Roboto"/>
                <w:sz w:val="14"/>
                <w:szCs w:val="14"/>
              </w:rPr>
            </w:pPr>
          </w:p>
        </w:tc>
      </w:tr>
      <w:tr w:rsidR="00445692" w:rsidRPr="00E654BA" w14:paraId="72A11A0F" w14:textId="77777777" w:rsidTr="001C1E75">
        <w:trPr>
          <w:trHeight w:val="127"/>
        </w:trPr>
        <w:tc>
          <w:tcPr>
            <w:tcW w:w="3970" w:type="dxa"/>
          </w:tcPr>
          <w:p w14:paraId="2CECCA51" w14:textId="7CF67BC1" w:rsidR="00445692" w:rsidRPr="00D54F1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zákazu vedenia </w:t>
            </w:r>
            <w:r w:rsidR="004830ED">
              <w:rPr>
                <w:rFonts w:ascii="Roboto" w:hAnsi="Roboto"/>
                <w:sz w:val="14"/>
                <w:szCs w:val="14"/>
              </w:rPr>
              <w:t xml:space="preserve">výkonu </w:t>
            </w:r>
            <w:r w:rsidRPr="00D54F14">
              <w:rPr>
                <w:rFonts w:ascii="Roboto" w:hAnsi="Roboto"/>
                <w:sz w:val="14"/>
                <w:szCs w:val="14"/>
              </w:rPr>
              <w:t>rozhodnutia voči žiadateľovi</w:t>
            </w:r>
            <w:r w:rsidR="00B247C6">
              <w:rPr>
                <w:rFonts w:ascii="Roboto" w:hAnsi="Roboto"/>
                <w:sz w:val="14"/>
                <w:szCs w:val="14"/>
              </w:rPr>
              <w:t xml:space="preserve"> </w:t>
            </w:r>
            <w:r w:rsidR="00B247C6">
              <w:rPr>
                <w:rFonts w:ascii="Roboto" w:hAnsi="Roboto"/>
                <w:i/>
                <w:sz w:val="14"/>
                <w:szCs w:val="14"/>
              </w:rPr>
              <w:t>(PPP č. 6</w:t>
            </w:r>
            <w:r w:rsidR="00B247C6" w:rsidRPr="00353F21">
              <w:rPr>
                <w:rFonts w:ascii="Roboto" w:hAnsi="Roboto"/>
                <w:i/>
                <w:sz w:val="14"/>
                <w:szCs w:val="14"/>
              </w:rPr>
              <w:t xml:space="preserve"> výzvy)</w:t>
            </w:r>
          </w:p>
        </w:tc>
        <w:tc>
          <w:tcPr>
            <w:tcW w:w="4536" w:type="dxa"/>
          </w:tcPr>
          <w:p w14:paraId="131A6018" w14:textId="7D689727" w:rsidR="00445692" w:rsidRPr="00440224" w:rsidRDefault="00445692" w:rsidP="00320A71">
            <w:pPr>
              <w:pStyle w:val="Odsekzoznamu"/>
              <w:spacing w:before="60" w:after="60" w:line="240" w:lineRule="auto"/>
              <w:ind w:left="0"/>
              <w:contextualSpacing w:val="0"/>
              <w:jc w:val="left"/>
              <w:rPr>
                <w:rFonts w:ascii="Roboto" w:hAnsi="Roboto"/>
                <w:sz w:val="14"/>
                <w:szCs w:val="14"/>
              </w:rPr>
            </w:pPr>
            <w:r w:rsidRPr="00440224">
              <w:rPr>
                <w:rFonts w:ascii="Roboto" w:hAnsi="Roboto"/>
                <w:sz w:val="14"/>
                <w:szCs w:val="14"/>
              </w:rPr>
              <w:t>Bez osobitnej prílohy</w:t>
            </w:r>
          </w:p>
        </w:tc>
        <w:tc>
          <w:tcPr>
            <w:tcW w:w="2081" w:type="dxa"/>
          </w:tcPr>
          <w:p w14:paraId="75E523F3"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4B89EC52" w14:textId="77777777" w:rsidTr="001C1E75">
        <w:trPr>
          <w:trHeight w:val="161"/>
        </w:trPr>
        <w:tc>
          <w:tcPr>
            <w:tcW w:w="3970" w:type="dxa"/>
          </w:tcPr>
          <w:p w14:paraId="2AA46059" w14:textId="73FADA1C"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finančnej spôsobilosti spolufinancovania projektu</w:t>
            </w:r>
            <w:r w:rsidR="00B247C6">
              <w:rPr>
                <w:rFonts w:ascii="Roboto" w:hAnsi="Roboto"/>
                <w:sz w:val="14"/>
                <w:szCs w:val="14"/>
              </w:rPr>
              <w:t xml:space="preserve"> </w:t>
            </w:r>
            <w:r w:rsidR="00B247C6">
              <w:rPr>
                <w:rFonts w:ascii="Roboto" w:hAnsi="Roboto"/>
                <w:i/>
                <w:sz w:val="14"/>
                <w:szCs w:val="14"/>
              </w:rPr>
              <w:t>(PPP č. 7</w:t>
            </w:r>
            <w:r w:rsidR="00B247C6" w:rsidRPr="00353F21">
              <w:rPr>
                <w:rFonts w:ascii="Roboto" w:hAnsi="Roboto"/>
                <w:i/>
                <w:sz w:val="14"/>
                <w:szCs w:val="14"/>
              </w:rPr>
              <w:t xml:space="preserve"> výzvy)</w:t>
            </w:r>
          </w:p>
        </w:tc>
        <w:tc>
          <w:tcPr>
            <w:tcW w:w="4536" w:type="dxa"/>
          </w:tcPr>
          <w:p w14:paraId="1CEF7814" w14:textId="77777777" w:rsidR="00445692" w:rsidRDefault="005F45A4" w:rsidP="005C4CE4">
            <w:pPr>
              <w:pStyle w:val="Odsekzoznamu"/>
              <w:spacing w:before="60" w:after="60" w:line="240" w:lineRule="auto"/>
              <w:ind w:left="0"/>
              <w:contextualSpacing w:val="0"/>
              <w:jc w:val="left"/>
              <w:rPr>
                <w:rFonts w:ascii="Roboto" w:hAnsi="Roboto"/>
                <w:sz w:val="14"/>
                <w:szCs w:val="14"/>
              </w:rPr>
            </w:pPr>
            <w:r>
              <w:rPr>
                <w:rFonts w:ascii="Roboto" w:hAnsi="Roboto"/>
                <w:sz w:val="14"/>
                <w:szCs w:val="14"/>
              </w:rPr>
              <w:t>Príloha č. 4</w:t>
            </w:r>
            <w:r w:rsidRPr="00D54F14">
              <w:rPr>
                <w:rFonts w:ascii="Roboto" w:hAnsi="Roboto"/>
                <w:sz w:val="14"/>
                <w:szCs w:val="14"/>
              </w:rPr>
              <w:t xml:space="preserve"> ŽoNFP – </w:t>
            </w:r>
            <w:r w:rsidR="003B350A" w:rsidRPr="003B350A">
              <w:rPr>
                <w:rFonts w:ascii="Roboto" w:hAnsi="Roboto"/>
                <w:sz w:val="14"/>
                <w:szCs w:val="14"/>
              </w:rPr>
              <w:t>Uznesenie zastupiteľstva o finančnej spôsobilosti</w:t>
            </w:r>
            <w:r w:rsidR="00CD0DDA">
              <w:rPr>
                <w:rFonts w:ascii="Roboto" w:hAnsi="Roboto"/>
                <w:sz w:val="14"/>
                <w:szCs w:val="14"/>
              </w:rPr>
              <w:t xml:space="preserve"> (ak relevantné)</w:t>
            </w:r>
          </w:p>
          <w:p w14:paraId="69A34570" w14:textId="4EF782AB" w:rsidR="00710E39" w:rsidRPr="00710E39" w:rsidRDefault="00710E39" w:rsidP="00710E39">
            <w:pPr>
              <w:pStyle w:val="Odsekzoznamu"/>
              <w:spacing w:before="60" w:after="60" w:line="240" w:lineRule="auto"/>
              <w:ind w:left="0"/>
              <w:jc w:val="left"/>
              <w:rPr>
                <w:rFonts w:ascii="Roboto" w:hAnsi="Roboto"/>
                <w:sz w:val="14"/>
                <w:szCs w:val="14"/>
              </w:rPr>
            </w:pPr>
            <w:r w:rsidRPr="00710E39">
              <w:rPr>
                <w:rFonts w:ascii="Roboto" w:hAnsi="Roboto"/>
                <w:sz w:val="14"/>
                <w:szCs w:val="14"/>
              </w:rPr>
              <w:t xml:space="preserve">a / alebo </w:t>
            </w:r>
          </w:p>
          <w:p w14:paraId="7F110753" w14:textId="133FEC10" w:rsidR="00710E39" w:rsidRPr="00440224" w:rsidRDefault="00710E39" w:rsidP="00710E39">
            <w:pPr>
              <w:pStyle w:val="Odsekzoznamu"/>
              <w:spacing w:before="60" w:after="60" w:line="240" w:lineRule="auto"/>
              <w:ind w:left="0"/>
              <w:jc w:val="left"/>
              <w:rPr>
                <w:rFonts w:ascii="Roboto" w:hAnsi="Roboto"/>
                <w:sz w:val="14"/>
                <w:szCs w:val="14"/>
              </w:rPr>
            </w:pPr>
            <w:r w:rsidRPr="00710E39">
              <w:rPr>
                <w:rFonts w:ascii="Roboto" w:hAnsi="Roboto"/>
                <w:sz w:val="14"/>
                <w:szCs w:val="14"/>
              </w:rPr>
              <w:t>Formulár ŽoNFP</w:t>
            </w:r>
            <w:r>
              <w:rPr>
                <w:rFonts w:ascii="Roboto" w:hAnsi="Roboto"/>
                <w:sz w:val="14"/>
                <w:szCs w:val="14"/>
              </w:rPr>
              <w:t xml:space="preserve"> </w:t>
            </w:r>
            <w:r w:rsidRPr="00710E39">
              <w:rPr>
                <w:rFonts w:ascii="Roboto" w:hAnsi="Roboto"/>
                <w:sz w:val="14"/>
                <w:szCs w:val="14"/>
              </w:rPr>
              <w:t>(ak relevantné)</w:t>
            </w:r>
          </w:p>
        </w:tc>
        <w:tc>
          <w:tcPr>
            <w:tcW w:w="2081" w:type="dxa"/>
          </w:tcPr>
          <w:p w14:paraId="4B5308EB"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663D12DA" w14:textId="31DC4DE7" w:rsidTr="001C1E75">
        <w:trPr>
          <w:trHeight w:val="330"/>
        </w:trPr>
        <w:tc>
          <w:tcPr>
            <w:tcW w:w="3970" w:type="dxa"/>
          </w:tcPr>
          <w:p w14:paraId="0FCD3B75" w14:textId="18C38335"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že žiadateľ má schválený program rozvoja </w:t>
            </w:r>
            <w:r>
              <w:rPr>
                <w:rFonts w:ascii="Roboto" w:hAnsi="Roboto"/>
                <w:sz w:val="14"/>
                <w:szCs w:val="14"/>
              </w:rPr>
              <w:t xml:space="preserve">obce </w:t>
            </w:r>
            <w:r w:rsidRPr="00D54F14">
              <w:rPr>
                <w:rFonts w:ascii="Roboto" w:hAnsi="Roboto"/>
                <w:sz w:val="14"/>
                <w:szCs w:val="14"/>
              </w:rPr>
              <w:t>a príslušnú územnoplánovaciu dokumentáciu v súlade s ustanovením § 7 ods. 6  a 8 ods. 6 / §8a ods. 4 zákona o podpore regionálneho rozvoja</w:t>
            </w:r>
            <w:r w:rsidR="00B247C6">
              <w:rPr>
                <w:rFonts w:ascii="Roboto" w:hAnsi="Roboto"/>
                <w:sz w:val="14"/>
                <w:szCs w:val="14"/>
              </w:rPr>
              <w:t xml:space="preserve"> </w:t>
            </w:r>
            <w:r w:rsidR="00B247C6">
              <w:rPr>
                <w:rFonts w:ascii="Roboto" w:hAnsi="Roboto"/>
                <w:i/>
                <w:sz w:val="14"/>
                <w:szCs w:val="14"/>
              </w:rPr>
              <w:t>(PPP č. 8</w:t>
            </w:r>
            <w:r w:rsidR="00B247C6" w:rsidRPr="00353F21">
              <w:rPr>
                <w:rFonts w:ascii="Roboto" w:hAnsi="Roboto"/>
                <w:i/>
                <w:sz w:val="14"/>
                <w:szCs w:val="14"/>
              </w:rPr>
              <w:t xml:space="preserve"> výzvy)</w:t>
            </w:r>
          </w:p>
        </w:tc>
        <w:tc>
          <w:tcPr>
            <w:tcW w:w="4536" w:type="dxa"/>
          </w:tcPr>
          <w:p w14:paraId="4DF08D41" w14:textId="7EBE6C1A" w:rsidR="005F45A4" w:rsidRDefault="005F45A4" w:rsidP="005F45A4">
            <w:pPr>
              <w:spacing w:before="60" w:after="60" w:line="240" w:lineRule="auto"/>
              <w:rPr>
                <w:rFonts w:ascii="Roboto" w:hAnsi="Roboto"/>
                <w:sz w:val="14"/>
                <w:szCs w:val="14"/>
              </w:rPr>
            </w:pPr>
            <w:r>
              <w:rPr>
                <w:rFonts w:ascii="Roboto" w:hAnsi="Roboto"/>
                <w:sz w:val="14"/>
                <w:szCs w:val="14"/>
              </w:rPr>
              <w:t>Príloha č. 5</w:t>
            </w:r>
            <w:r w:rsidRPr="00D54F14">
              <w:rPr>
                <w:rFonts w:ascii="Roboto" w:hAnsi="Roboto"/>
                <w:sz w:val="14"/>
                <w:szCs w:val="14"/>
              </w:rPr>
              <w:t xml:space="preserve"> ŽoNFP - Uznesenie </w:t>
            </w:r>
            <w:r>
              <w:rPr>
                <w:rFonts w:ascii="Roboto" w:hAnsi="Roboto"/>
                <w:sz w:val="14"/>
                <w:szCs w:val="14"/>
              </w:rPr>
              <w:t xml:space="preserve">zastupiteľstva </w:t>
            </w:r>
            <w:r w:rsidRPr="00D54F14">
              <w:rPr>
                <w:rFonts w:ascii="Roboto" w:hAnsi="Roboto"/>
                <w:sz w:val="14"/>
                <w:szCs w:val="14"/>
              </w:rPr>
              <w:t xml:space="preserve">o schválení programu rozvoja </w:t>
            </w:r>
            <w:r w:rsidR="005C4CE4">
              <w:rPr>
                <w:rFonts w:ascii="Roboto" w:hAnsi="Roboto"/>
                <w:sz w:val="14"/>
                <w:szCs w:val="14"/>
              </w:rPr>
              <w:t xml:space="preserve">obce </w:t>
            </w:r>
            <w:r w:rsidRPr="00D54F14">
              <w:rPr>
                <w:rFonts w:ascii="Roboto" w:hAnsi="Roboto"/>
                <w:sz w:val="14"/>
                <w:szCs w:val="14"/>
              </w:rPr>
              <w:t>a príslušnej územnoplánovacej dokumentácie</w:t>
            </w:r>
            <w:r>
              <w:rPr>
                <w:rFonts w:ascii="Roboto" w:hAnsi="Roboto"/>
                <w:sz w:val="14"/>
                <w:szCs w:val="14"/>
              </w:rPr>
              <w:t xml:space="preserve"> (ak relevantné)</w:t>
            </w:r>
          </w:p>
          <w:p w14:paraId="4F6EBC5D" w14:textId="07CA6CA6" w:rsidR="00445692" w:rsidRPr="00440224" w:rsidRDefault="00445692" w:rsidP="005F45A4">
            <w:pPr>
              <w:spacing w:before="60" w:after="60" w:line="240" w:lineRule="auto"/>
              <w:rPr>
                <w:rFonts w:ascii="Roboto" w:hAnsi="Roboto"/>
                <w:sz w:val="14"/>
                <w:szCs w:val="14"/>
              </w:rPr>
            </w:pPr>
          </w:p>
        </w:tc>
        <w:tc>
          <w:tcPr>
            <w:tcW w:w="2081" w:type="dxa"/>
          </w:tcPr>
          <w:p w14:paraId="6BA57147" w14:textId="77777777" w:rsidR="00445692" w:rsidRPr="00440224" w:rsidRDefault="00445692" w:rsidP="00445692">
            <w:pPr>
              <w:rPr>
                <w:rFonts w:ascii="Roboto" w:hAnsi="Roboto"/>
                <w:sz w:val="14"/>
                <w:szCs w:val="14"/>
              </w:rPr>
            </w:pPr>
          </w:p>
        </w:tc>
      </w:tr>
      <w:tr w:rsidR="00445692" w:rsidRPr="00E654BA" w14:paraId="671C1039" w14:textId="2B94C3A5" w:rsidTr="001C1E75">
        <w:trPr>
          <w:trHeight w:val="1360"/>
        </w:trPr>
        <w:tc>
          <w:tcPr>
            <w:tcW w:w="3970" w:type="dxa"/>
          </w:tcPr>
          <w:p w14:paraId="50091195" w14:textId="37221A0B"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 xml:space="preserve"> </w:t>
            </w:r>
            <w:r w:rsidRPr="00D54F14">
              <w:rPr>
                <w:rFonts w:ascii="Roboto" w:hAnsi="Roboto"/>
                <w:sz w:val="14"/>
                <w:szCs w:val="14"/>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r w:rsidR="00B247C6">
              <w:rPr>
                <w:rFonts w:ascii="Roboto" w:hAnsi="Roboto"/>
                <w:sz w:val="14"/>
                <w:szCs w:val="14"/>
              </w:rPr>
              <w:t xml:space="preserve"> </w:t>
            </w:r>
            <w:r w:rsidR="00B247C6">
              <w:rPr>
                <w:rFonts w:ascii="Roboto" w:hAnsi="Roboto"/>
                <w:i/>
                <w:sz w:val="14"/>
                <w:szCs w:val="14"/>
              </w:rPr>
              <w:t>(PPP č. 9</w:t>
            </w:r>
            <w:r w:rsidR="00B247C6" w:rsidRPr="00353F21">
              <w:rPr>
                <w:rFonts w:ascii="Roboto" w:hAnsi="Roboto"/>
                <w:i/>
                <w:sz w:val="14"/>
                <w:szCs w:val="14"/>
              </w:rPr>
              <w:t xml:space="preserve"> výzvy)</w:t>
            </w:r>
          </w:p>
        </w:tc>
        <w:tc>
          <w:tcPr>
            <w:tcW w:w="4536" w:type="dxa"/>
          </w:tcPr>
          <w:p w14:paraId="06F4598C" w14:textId="7706FC1B" w:rsidR="00445692" w:rsidRPr="00440224" w:rsidRDefault="005C4CE4" w:rsidP="00320A71">
            <w:pPr>
              <w:spacing w:before="60" w:after="60" w:line="240" w:lineRule="auto"/>
              <w:rPr>
                <w:rFonts w:ascii="Roboto" w:hAnsi="Roboto"/>
                <w:sz w:val="14"/>
                <w:szCs w:val="14"/>
              </w:rPr>
            </w:pPr>
            <w:r>
              <w:rPr>
                <w:rFonts w:ascii="Roboto" w:hAnsi="Roboto"/>
                <w:sz w:val="14"/>
                <w:szCs w:val="14"/>
              </w:rPr>
              <w:t>Príloha č. 2</w:t>
            </w:r>
            <w:r w:rsidR="00445692" w:rsidRPr="00D54F14">
              <w:rPr>
                <w:rFonts w:ascii="Roboto" w:hAnsi="Roboto"/>
                <w:sz w:val="14"/>
                <w:szCs w:val="14"/>
              </w:rPr>
              <w:t xml:space="preserve"> ŽoNFP – </w:t>
            </w:r>
            <w:r w:rsidR="0051043C" w:rsidRPr="0051043C">
              <w:rPr>
                <w:rFonts w:ascii="Roboto" w:hAnsi="Roboto"/>
                <w:sz w:val="14"/>
                <w:szCs w:val="14"/>
              </w:rPr>
              <w:t xml:space="preserve">Údaje na vyžiadanie výpisu z registra trestov  </w:t>
            </w:r>
            <w:r w:rsidR="0051043C">
              <w:rPr>
                <w:rFonts w:ascii="Roboto" w:hAnsi="Roboto"/>
                <w:sz w:val="14"/>
                <w:szCs w:val="14"/>
              </w:rPr>
              <w:t>(ak relevantné) /</w:t>
            </w:r>
            <w:r w:rsidR="00445692" w:rsidRPr="00D54F14">
              <w:rPr>
                <w:rFonts w:ascii="Roboto" w:hAnsi="Roboto"/>
                <w:sz w:val="14"/>
                <w:szCs w:val="14"/>
              </w:rPr>
              <w:t>Výpis z registra</w:t>
            </w:r>
            <w:r w:rsidR="00445692" w:rsidRPr="001E3E1B">
              <w:rPr>
                <w:rFonts w:ascii="Arial Narrow" w:hAnsi="Arial Narrow"/>
                <w:sz w:val="18"/>
                <w:szCs w:val="18"/>
              </w:rPr>
              <w:t xml:space="preserve"> </w:t>
            </w:r>
            <w:r w:rsidR="00445692" w:rsidRPr="00D54F14">
              <w:rPr>
                <w:rFonts w:ascii="Roboto" w:hAnsi="Roboto"/>
                <w:sz w:val="14"/>
                <w:szCs w:val="14"/>
              </w:rPr>
              <w:t>trestov</w:t>
            </w:r>
            <w:r w:rsidR="005F45A4">
              <w:rPr>
                <w:rFonts w:ascii="Roboto" w:hAnsi="Roboto"/>
                <w:sz w:val="14"/>
                <w:szCs w:val="14"/>
              </w:rPr>
              <w:t xml:space="preserve"> (ak relevantné) </w:t>
            </w:r>
          </w:p>
        </w:tc>
        <w:tc>
          <w:tcPr>
            <w:tcW w:w="2081" w:type="dxa"/>
          </w:tcPr>
          <w:p w14:paraId="052248B1" w14:textId="77777777" w:rsidR="00445692" w:rsidRPr="00440224" w:rsidRDefault="00445692" w:rsidP="00445692">
            <w:pPr>
              <w:rPr>
                <w:rFonts w:ascii="Roboto" w:hAnsi="Roboto"/>
                <w:sz w:val="14"/>
                <w:szCs w:val="14"/>
              </w:rPr>
            </w:pPr>
          </w:p>
        </w:tc>
      </w:tr>
      <w:tr w:rsidR="00445692" w:rsidRPr="00707D44" w14:paraId="7C91BBC5" w14:textId="033D85AC" w:rsidTr="001C1E75">
        <w:trPr>
          <w:trHeight w:val="639"/>
        </w:trPr>
        <w:tc>
          <w:tcPr>
            <w:tcW w:w="3970" w:type="dxa"/>
          </w:tcPr>
          <w:p w14:paraId="0BA66771" w14:textId="08D1A27A" w:rsidR="00445692" w:rsidRPr="006A79B9" w:rsidRDefault="006A79B9"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A79B9">
              <w:rPr>
                <w:rFonts w:ascii="Roboto" w:hAnsi="Roboto"/>
                <w:bCs/>
                <w:sz w:val="14"/>
                <w:szCs w:val="14"/>
              </w:rPr>
              <w:t>Podmienka, že hlavné aktivity projektu sú vo vecnom súlade s oprávnenými aktivitami OP ĽZ</w:t>
            </w:r>
            <w:r w:rsidR="00B247C6">
              <w:rPr>
                <w:rFonts w:ascii="Roboto" w:hAnsi="Roboto"/>
                <w:bCs/>
                <w:sz w:val="14"/>
                <w:szCs w:val="14"/>
              </w:rPr>
              <w:t xml:space="preserve"> </w:t>
            </w:r>
            <w:r w:rsidR="00B247C6">
              <w:rPr>
                <w:rFonts w:ascii="Roboto" w:hAnsi="Roboto"/>
                <w:i/>
                <w:sz w:val="14"/>
                <w:szCs w:val="14"/>
              </w:rPr>
              <w:t>(PPP č. 1</w:t>
            </w:r>
            <w:r w:rsidR="00710E39">
              <w:rPr>
                <w:rFonts w:ascii="Roboto" w:hAnsi="Roboto"/>
                <w:i/>
                <w:sz w:val="14"/>
                <w:szCs w:val="14"/>
              </w:rPr>
              <w:t>3</w:t>
            </w:r>
            <w:r w:rsidR="00B247C6" w:rsidRPr="00353F21">
              <w:rPr>
                <w:rFonts w:ascii="Roboto" w:hAnsi="Roboto"/>
                <w:i/>
                <w:sz w:val="14"/>
                <w:szCs w:val="14"/>
              </w:rPr>
              <w:t xml:space="preserve"> výzvy)</w:t>
            </w:r>
          </w:p>
        </w:tc>
        <w:tc>
          <w:tcPr>
            <w:tcW w:w="4536" w:type="dxa"/>
          </w:tcPr>
          <w:p w14:paraId="18332150" w14:textId="2037EAD0" w:rsidR="00445692" w:rsidRPr="00440224" w:rsidRDefault="005C4CE4" w:rsidP="006A79B9">
            <w:pPr>
              <w:spacing w:before="60" w:after="60" w:line="240" w:lineRule="auto"/>
              <w:jc w:val="left"/>
              <w:rPr>
                <w:rFonts w:ascii="Roboto" w:hAnsi="Roboto"/>
                <w:sz w:val="14"/>
                <w:szCs w:val="14"/>
              </w:rPr>
            </w:pPr>
            <w:r>
              <w:rPr>
                <w:rFonts w:ascii="Roboto" w:hAnsi="Roboto"/>
                <w:sz w:val="14"/>
                <w:szCs w:val="14"/>
              </w:rPr>
              <w:t>Príloha č. 7</w:t>
            </w:r>
            <w:r w:rsidR="00445692" w:rsidRPr="007A139E">
              <w:rPr>
                <w:rFonts w:ascii="Roboto" w:hAnsi="Roboto"/>
                <w:sz w:val="14"/>
                <w:szCs w:val="14"/>
              </w:rPr>
              <w:t xml:space="preserve"> ŽoNFP – </w:t>
            </w:r>
            <w:r w:rsidR="006A79B9" w:rsidRPr="006A79B9">
              <w:rPr>
                <w:rFonts w:ascii="Roboto" w:hAnsi="Roboto"/>
                <w:sz w:val="14"/>
                <w:szCs w:val="14"/>
              </w:rPr>
              <w:t>Projektová dokumentácia stavby, vrátane položkového rozpočtu stavby</w:t>
            </w:r>
          </w:p>
        </w:tc>
        <w:tc>
          <w:tcPr>
            <w:tcW w:w="2081" w:type="dxa"/>
          </w:tcPr>
          <w:p w14:paraId="6A3DC8A3" w14:textId="77777777" w:rsidR="00445692" w:rsidRPr="00440224" w:rsidRDefault="00445692" w:rsidP="00445692">
            <w:pPr>
              <w:rPr>
                <w:rFonts w:ascii="Roboto" w:hAnsi="Roboto"/>
                <w:sz w:val="14"/>
                <w:szCs w:val="14"/>
              </w:rPr>
            </w:pPr>
          </w:p>
        </w:tc>
      </w:tr>
      <w:tr w:rsidR="00445692" w:rsidRPr="00E654BA" w14:paraId="41B83A58" w14:textId="7E4E8139" w:rsidTr="001C1E75">
        <w:trPr>
          <w:trHeight w:val="330"/>
        </w:trPr>
        <w:tc>
          <w:tcPr>
            <w:tcW w:w="3970" w:type="dxa"/>
          </w:tcPr>
          <w:p w14:paraId="7DDD803B" w14:textId="6D52C8C2" w:rsidR="00445692" w:rsidRPr="00440224" w:rsidRDefault="00445692"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t xml:space="preserve">Podmienka, že žiadateľ neukončil fyzickú realizáciu všetkých </w:t>
            </w:r>
            <w:r w:rsidR="00691153">
              <w:rPr>
                <w:rFonts w:ascii="Roboto" w:hAnsi="Roboto"/>
                <w:sz w:val="14"/>
                <w:szCs w:val="14"/>
              </w:rPr>
              <w:t>hlavných</w:t>
            </w:r>
            <w:r w:rsidRPr="007A139E">
              <w:rPr>
                <w:rFonts w:ascii="Roboto" w:hAnsi="Roboto"/>
                <w:sz w:val="14"/>
                <w:szCs w:val="14"/>
              </w:rPr>
              <w:t xml:space="preserve"> aktivít projektu pred predložením ŽoNFP</w:t>
            </w:r>
            <w:r w:rsidR="00B247C6">
              <w:rPr>
                <w:rFonts w:ascii="Roboto" w:hAnsi="Roboto"/>
                <w:sz w:val="14"/>
                <w:szCs w:val="14"/>
              </w:rPr>
              <w:t xml:space="preserve"> </w:t>
            </w:r>
            <w:r w:rsidR="00B247C6">
              <w:rPr>
                <w:rFonts w:ascii="Roboto" w:hAnsi="Roboto"/>
                <w:i/>
                <w:sz w:val="14"/>
                <w:szCs w:val="14"/>
              </w:rPr>
              <w:t>(PPP č. 1</w:t>
            </w:r>
            <w:r w:rsidR="00710E39">
              <w:rPr>
                <w:rFonts w:ascii="Roboto" w:hAnsi="Roboto"/>
                <w:i/>
                <w:sz w:val="14"/>
                <w:szCs w:val="14"/>
              </w:rPr>
              <w:t>4</w:t>
            </w:r>
            <w:r w:rsidR="00B247C6" w:rsidRPr="00353F21">
              <w:rPr>
                <w:rFonts w:ascii="Roboto" w:hAnsi="Roboto"/>
                <w:i/>
                <w:sz w:val="14"/>
                <w:szCs w:val="14"/>
              </w:rPr>
              <w:t xml:space="preserve"> výzvy)</w:t>
            </w:r>
          </w:p>
        </w:tc>
        <w:tc>
          <w:tcPr>
            <w:tcW w:w="4536" w:type="dxa"/>
          </w:tcPr>
          <w:p w14:paraId="07FAF5E6" w14:textId="02F8D69F"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24C061FE" w14:textId="77777777" w:rsidR="00445692" w:rsidRPr="00440224" w:rsidRDefault="00445692" w:rsidP="00445692">
            <w:pPr>
              <w:jc w:val="left"/>
              <w:rPr>
                <w:rFonts w:ascii="Roboto" w:hAnsi="Roboto"/>
                <w:sz w:val="14"/>
                <w:szCs w:val="14"/>
              </w:rPr>
            </w:pPr>
          </w:p>
        </w:tc>
      </w:tr>
      <w:tr w:rsidR="00445692" w:rsidRPr="00E654BA" w14:paraId="4F393287" w14:textId="1911C108" w:rsidTr="001C1E75">
        <w:trPr>
          <w:trHeight w:val="330"/>
        </w:trPr>
        <w:tc>
          <w:tcPr>
            <w:tcW w:w="3970" w:type="dxa"/>
          </w:tcPr>
          <w:p w14:paraId="186828B6" w14:textId="1BEC9B49" w:rsidR="00445692" w:rsidRPr="00440224" w:rsidRDefault="00FD062D" w:rsidP="00FD062D">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D062D">
              <w:rPr>
                <w:rFonts w:ascii="Roboto" w:hAnsi="Roboto"/>
                <w:sz w:val="14"/>
                <w:szCs w:val="14"/>
              </w:rPr>
              <w:t>Podmienka oprávnenosti miesta realizácie projektu</w:t>
            </w:r>
            <w:r w:rsidR="00B247C6">
              <w:rPr>
                <w:rFonts w:ascii="Roboto" w:hAnsi="Roboto"/>
                <w:sz w:val="14"/>
                <w:szCs w:val="14"/>
              </w:rPr>
              <w:t xml:space="preserve"> </w:t>
            </w:r>
            <w:r w:rsidR="00B247C6">
              <w:rPr>
                <w:rFonts w:ascii="Roboto" w:hAnsi="Roboto"/>
                <w:i/>
                <w:sz w:val="14"/>
                <w:szCs w:val="14"/>
              </w:rPr>
              <w:t>(PPP č. 1</w:t>
            </w:r>
            <w:r w:rsidR="00710E39">
              <w:rPr>
                <w:rFonts w:ascii="Roboto" w:hAnsi="Roboto"/>
                <w:i/>
                <w:sz w:val="14"/>
                <w:szCs w:val="14"/>
              </w:rPr>
              <w:t>6</w:t>
            </w:r>
            <w:r w:rsidR="00B247C6" w:rsidRPr="00353F21">
              <w:rPr>
                <w:rFonts w:ascii="Roboto" w:hAnsi="Roboto"/>
                <w:i/>
                <w:sz w:val="14"/>
                <w:szCs w:val="14"/>
              </w:rPr>
              <w:t xml:space="preserve"> výzvy)</w:t>
            </w:r>
          </w:p>
        </w:tc>
        <w:tc>
          <w:tcPr>
            <w:tcW w:w="4536" w:type="dxa"/>
          </w:tcPr>
          <w:p w14:paraId="6EEE838A"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59270B06" w14:textId="77777777" w:rsidR="00445692" w:rsidRPr="00440224" w:rsidRDefault="00445692" w:rsidP="00445692">
            <w:pPr>
              <w:rPr>
                <w:rFonts w:ascii="Roboto" w:hAnsi="Roboto"/>
                <w:sz w:val="14"/>
                <w:szCs w:val="14"/>
              </w:rPr>
            </w:pPr>
          </w:p>
        </w:tc>
      </w:tr>
      <w:tr w:rsidR="00445692" w:rsidRPr="00E654BA" w14:paraId="12862363" w14:textId="1450CE32" w:rsidTr="001C1E75">
        <w:trPr>
          <w:trHeight w:val="330"/>
        </w:trPr>
        <w:tc>
          <w:tcPr>
            <w:tcW w:w="3970" w:type="dxa"/>
          </w:tcPr>
          <w:p w14:paraId="60544660" w14:textId="5F0E0D12" w:rsidR="00445692" w:rsidRPr="00440224" w:rsidRDefault="0064384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w:t>
            </w:r>
            <w:r w:rsidR="006F24C6">
              <w:rPr>
                <w:rFonts w:ascii="Roboto" w:hAnsi="Roboto"/>
                <w:sz w:val="14"/>
                <w:szCs w:val="14"/>
              </w:rPr>
              <w:t xml:space="preserve"> splnenia kritérií na</w:t>
            </w:r>
            <w:r w:rsidR="00445692" w:rsidRPr="007A139E">
              <w:rPr>
                <w:rFonts w:ascii="Roboto" w:hAnsi="Roboto"/>
                <w:sz w:val="14"/>
                <w:szCs w:val="14"/>
              </w:rPr>
              <w:t xml:space="preserve"> výber projektov</w:t>
            </w:r>
            <w:r w:rsidR="00B247C6">
              <w:rPr>
                <w:rFonts w:ascii="Roboto" w:hAnsi="Roboto"/>
                <w:sz w:val="14"/>
                <w:szCs w:val="14"/>
              </w:rPr>
              <w:t xml:space="preserve"> </w:t>
            </w:r>
            <w:r w:rsidR="00B247C6">
              <w:rPr>
                <w:rFonts w:ascii="Roboto" w:hAnsi="Roboto"/>
                <w:i/>
                <w:sz w:val="14"/>
                <w:szCs w:val="14"/>
              </w:rPr>
              <w:t>(PPP č. 1</w:t>
            </w:r>
            <w:r w:rsidR="00710E39">
              <w:rPr>
                <w:rFonts w:ascii="Roboto" w:hAnsi="Roboto"/>
                <w:i/>
                <w:sz w:val="14"/>
                <w:szCs w:val="14"/>
              </w:rPr>
              <w:t>8</w:t>
            </w:r>
            <w:r w:rsidR="00B247C6" w:rsidRPr="00353F21">
              <w:rPr>
                <w:rFonts w:ascii="Roboto" w:hAnsi="Roboto"/>
                <w:i/>
                <w:sz w:val="14"/>
                <w:szCs w:val="14"/>
              </w:rPr>
              <w:t xml:space="preserve"> výzvy)</w:t>
            </w:r>
          </w:p>
        </w:tc>
        <w:tc>
          <w:tcPr>
            <w:tcW w:w="4536" w:type="dxa"/>
          </w:tcPr>
          <w:p w14:paraId="19854966" w14:textId="7029F509" w:rsidR="00FD062D" w:rsidRPr="00FD062D" w:rsidRDefault="00FD062D" w:rsidP="00FD062D">
            <w:pPr>
              <w:spacing w:before="60" w:after="60" w:line="240" w:lineRule="auto"/>
              <w:rPr>
                <w:rFonts w:ascii="Roboto" w:hAnsi="Roboto"/>
                <w:sz w:val="14"/>
                <w:szCs w:val="14"/>
              </w:rPr>
            </w:pPr>
            <w:r w:rsidRPr="00FD062D">
              <w:rPr>
                <w:rFonts w:ascii="Roboto" w:hAnsi="Roboto"/>
                <w:sz w:val="14"/>
                <w:szCs w:val="14"/>
              </w:rPr>
              <w:t xml:space="preserve">Príloha č. 3 </w:t>
            </w:r>
            <w:r>
              <w:rPr>
                <w:rFonts w:ascii="Roboto" w:hAnsi="Roboto"/>
                <w:sz w:val="14"/>
                <w:szCs w:val="14"/>
              </w:rPr>
              <w:t xml:space="preserve">ŽoNFP - </w:t>
            </w:r>
            <w:r w:rsidRPr="00FD062D">
              <w:rPr>
                <w:rFonts w:ascii="Roboto" w:hAnsi="Roboto"/>
                <w:sz w:val="14"/>
                <w:szCs w:val="14"/>
              </w:rPr>
              <w:t xml:space="preserve">Ukazovatele finančnej situácie </w:t>
            </w:r>
            <w:r w:rsidR="00763BA6">
              <w:rPr>
                <w:rFonts w:ascii="Roboto" w:hAnsi="Roboto"/>
                <w:sz w:val="14"/>
                <w:szCs w:val="14"/>
              </w:rPr>
              <w:t>(ak relevantné)</w:t>
            </w:r>
          </w:p>
          <w:p w14:paraId="295D9CCE" w14:textId="2BC28EC0"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6</w:t>
            </w:r>
            <w:r w:rsidR="00FD062D" w:rsidRPr="00FD062D">
              <w:rPr>
                <w:rFonts w:ascii="Roboto" w:hAnsi="Roboto"/>
                <w:sz w:val="14"/>
                <w:szCs w:val="14"/>
              </w:rPr>
              <w:t xml:space="preserve"> </w:t>
            </w:r>
            <w:r w:rsidR="00FD062D">
              <w:rPr>
                <w:rFonts w:ascii="Roboto" w:hAnsi="Roboto"/>
                <w:sz w:val="14"/>
                <w:szCs w:val="14"/>
              </w:rPr>
              <w:t xml:space="preserve">ŽoNF - </w:t>
            </w:r>
            <w:r w:rsidR="00FD062D" w:rsidRPr="00FD062D">
              <w:rPr>
                <w:rFonts w:ascii="Roboto" w:hAnsi="Roboto"/>
                <w:sz w:val="14"/>
                <w:szCs w:val="14"/>
              </w:rPr>
              <w:t xml:space="preserve">Špecifikácia oprávnených výdavkov a spôsob ich stanovenia </w:t>
            </w:r>
          </w:p>
          <w:p w14:paraId="07556102" w14:textId="2A21BAF7"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7</w:t>
            </w:r>
            <w:r w:rsidR="00FD062D" w:rsidRPr="00FD062D">
              <w:rPr>
                <w:rFonts w:ascii="Roboto" w:hAnsi="Roboto"/>
                <w:sz w:val="14"/>
                <w:szCs w:val="14"/>
              </w:rPr>
              <w:t xml:space="preserve"> </w:t>
            </w:r>
            <w:r w:rsidR="00FD062D">
              <w:rPr>
                <w:rFonts w:ascii="Roboto" w:hAnsi="Roboto"/>
                <w:sz w:val="14"/>
                <w:szCs w:val="14"/>
              </w:rPr>
              <w:t xml:space="preserve">ŽoNFP - </w:t>
            </w:r>
            <w:r w:rsidR="00FD062D" w:rsidRPr="00FD062D">
              <w:rPr>
                <w:rFonts w:ascii="Roboto" w:hAnsi="Roboto"/>
                <w:sz w:val="14"/>
                <w:szCs w:val="14"/>
              </w:rPr>
              <w:t xml:space="preserve">Projektová dokumentácia stavby, vrátane položkového rozpočtu stavby  </w:t>
            </w:r>
          </w:p>
          <w:p w14:paraId="667D5B48" w14:textId="77777777" w:rsidR="00445692" w:rsidRDefault="00FD062D" w:rsidP="00AE141D">
            <w:pPr>
              <w:spacing w:before="60" w:after="60" w:line="240" w:lineRule="auto"/>
              <w:rPr>
                <w:rFonts w:ascii="Roboto" w:hAnsi="Roboto"/>
                <w:sz w:val="14"/>
                <w:szCs w:val="14"/>
              </w:rPr>
            </w:pPr>
            <w:r w:rsidRPr="00FD062D">
              <w:rPr>
                <w:rFonts w:ascii="Roboto" w:hAnsi="Roboto"/>
                <w:sz w:val="14"/>
                <w:szCs w:val="14"/>
              </w:rPr>
              <w:t xml:space="preserve">Príloha č. </w:t>
            </w:r>
            <w:r w:rsidR="00AE141D">
              <w:rPr>
                <w:rFonts w:ascii="Roboto" w:hAnsi="Roboto"/>
                <w:sz w:val="14"/>
                <w:szCs w:val="14"/>
              </w:rPr>
              <w:t>8</w:t>
            </w:r>
            <w:r w:rsidRPr="00FD062D">
              <w:rPr>
                <w:rFonts w:ascii="Roboto" w:hAnsi="Roboto"/>
                <w:sz w:val="14"/>
                <w:szCs w:val="14"/>
              </w:rPr>
              <w:t xml:space="preserve"> </w:t>
            </w:r>
            <w:r>
              <w:rPr>
                <w:rFonts w:ascii="Roboto" w:hAnsi="Roboto"/>
                <w:sz w:val="14"/>
                <w:szCs w:val="14"/>
              </w:rPr>
              <w:t xml:space="preserve">ŽoNFP - </w:t>
            </w:r>
            <w:r w:rsidRPr="00FD062D">
              <w:rPr>
                <w:rFonts w:ascii="Roboto" w:hAnsi="Roboto"/>
                <w:sz w:val="14"/>
                <w:szCs w:val="14"/>
              </w:rPr>
              <w:t>Povolenie na realizáciu projektu vydané príslušným povoľovacím orgánom</w:t>
            </w:r>
          </w:p>
          <w:p w14:paraId="1C1CA8D8" w14:textId="3C6C5693" w:rsidR="00763BA6" w:rsidRPr="00440224" w:rsidRDefault="00763BA6" w:rsidP="00763BA6">
            <w:pPr>
              <w:spacing w:before="60" w:after="60" w:line="240" w:lineRule="auto"/>
              <w:rPr>
                <w:rFonts w:ascii="Roboto" w:hAnsi="Roboto"/>
                <w:sz w:val="14"/>
                <w:szCs w:val="14"/>
              </w:rPr>
            </w:pPr>
            <w:r>
              <w:rPr>
                <w:rFonts w:ascii="Roboto" w:hAnsi="Roboto"/>
                <w:sz w:val="14"/>
                <w:szCs w:val="14"/>
              </w:rPr>
              <w:t xml:space="preserve">Príloha č.12 ŽoNFP - </w:t>
            </w:r>
            <w:r w:rsidRPr="00763BA6">
              <w:rPr>
                <w:rFonts w:ascii="Roboto" w:hAnsi="Roboto"/>
                <w:sz w:val="14"/>
                <w:szCs w:val="14"/>
              </w:rPr>
              <w:t>Finančná analýza (ak relevantné)</w:t>
            </w:r>
          </w:p>
        </w:tc>
        <w:tc>
          <w:tcPr>
            <w:tcW w:w="2081" w:type="dxa"/>
          </w:tcPr>
          <w:p w14:paraId="7B0304DD" w14:textId="77777777" w:rsidR="00445692" w:rsidRPr="00440224" w:rsidRDefault="00445692" w:rsidP="00445692">
            <w:pPr>
              <w:tabs>
                <w:tab w:val="left" w:pos="66"/>
              </w:tabs>
              <w:ind w:right="-137" w:hanging="47"/>
              <w:rPr>
                <w:rFonts w:ascii="Roboto" w:hAnsi="Roboto"/>
                <w:sz w:val="14"/>
                <w:szCs w:val="14"/>
              </w:rPr>
            </w:pPr>
          </w:p>
        </w:tc>
      </w:tr>
      <w:tr w:rsidR="00445692" w:rsidRPr="00AB182D" w14:paraId="6DA91891" w14:textId="2FDFA5CB" w:rsidTr="001C1E75">
        <w:trPr>
          <w:trHeight w:val="90"/>
        </w:trPr>
        <w:tc>
          <w:tcPr>
            <w:tcW w:w="3970" w:type="dxa"/>
          </w:tcPr>
          <w:p w14:paraId="3560A042" w14:textId="73278C09" w:rsidR="00445692" w:rsidRPr="00E712E2" w:rsidRDefault="00E712E2" w:rsidP="00CD0DDA">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E712E2">
              <w:rPr>
                <w:rFonts w:ascii="Roboto" w:hAnsi="Roboto"/>
                <w:sz w:val="14"/>
                <w:szCs w:val="14"/>
              </w:rPr>
              <w:t>Podmienka neporušenia zákazu nelegálneho zamestnávania</w:t>
            </w:r>
            <w:r w:rsidR="00B247C6">
              <w:rPr>
                <w:rFonts w:ascii="Roboto" w:hAnsi="Roboto"/>
                <w:sz w:val="14"/>
                <w:szCs w:val="14"/>
              </w:rPr>
              <w:t xml:space="preserve"> </w:t>
            </w:r>
            <w:r w:rsidR="00CD0DDA">
              <w:rPr>
                <w:rFonts w:ascii="Roboto" w:hAnsi="Roboto"/>
                <w:sz w:val="14"/>
                <w:szCs w:val="14"/>
              </w:rPr>
              <w:t>štátnych príslušníkov tretích krajín</w:t>
            </w:r>
            <w:r w:rsidR="00CD0DDA">
              <w:rPr>
                <w:rFonts w:ascii="Roboto" w:hAnsi="Roboto"/>
                <w:i/>
                <w:sz w:val="14"/>
                <w:szCs w:val="14"/>
              </w:rPr>
              <w:t xml:space="preserve"> </w:t>
            </w:r>
            <w:r w:rsidR="00B247C6">
              <w:rPr>
                <w:rFonts w:ascii="Roboto" w:hAnsi="Roboto"/>
                <w:i/>
                <w:sz w:val="14"/>
                <w:szCs w:val="14"/>
              </w:rPr>
              <w:t>(PPP č. 1</w:t>
            </w:r>
            <w:r w:rsidR="00710E39">
              <w:rPr>
                <w:rFonts w:ascii="Roboto" w:hAnsi="Roboto"/>
                <w:i/>
                <w:sz w:val="14"/>
                <w:szCs w:val="14"/>
              </w:rPr>
              <w:t>9</w:t>
            </w:r>
            <w:r w:rsidR="00B247C6" w:rsidRPr="00353F21">
              <w:rPr>
                <w:rFonts w:ascii="Roboto" w:hAnsi="Roboto"/>
                <w:i/>
                <w:sz w:val="14"/>
                <w:szCs w:val="14"/>
              </w:rPr>
              <w:t xml:space="preserve"> výzvy)</w:t>
            </w:r>
          </w:p>
        </w:tc>
        <w:tc>
          <w:tcPr>
            <w:tcW w:w="4536" w:type="dxa"/>
          </w:tcPr>
          <w:p w14:paraId="56F0C457"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31E81C36" w14:textId="77777777" w:rsidR="00445692" w:rsidRPr="00440224" w:rsidRDefault="00445692" w:rsidP="00445692">
            <w:pPr>
              <w:rPr>
                <w:rFonts w:ascii="Roboto" w:hAnsi="Roboto"/>
                <w:sz w:val="14"/>
                <w:szCs w:val="14"/>
              </w:rPr>
            </w:pPr>
          </w:p>
        </w:tc>
      </w:tr>
      <w:tr w:rsidR="00445692" w:rsidRPr="00E654BA" w14:paraId="0777EBF0" w14:textId="3CC4A6CE" w:rsidTr="001C1E75">
        <w:trPr>
          <w:trHeight w:val="330"/>
        </w:trPr>
        <w:tc>
          <w:tcPr>
            <w:tcW w:w="3970" w:type="dxa"/>
          </w:tcPr>
          <w:p w14:paraId="741553D0" w14:textId="4F343925" w:rsidR="00445692" w:rsidRPr="00440224" w:rsidRDefault="00E712E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 týkajúca sa štátnej pomoci a vyplývajúca</w:t>
            </w:r>
            <w:r w:rsidRPr="00B7080D">
              <w:rPr>
                <w:rFonts w:ascii="Roboto" w:hAnsi="Roboto"/>
                <w:sz w:val="14"/>
                <w:szCs w:val="14"/>
              </w:rPr>
              <w:t xml:space="preserve"> zo schém štátnej pomoci/pomoci de minimis</w:t>
            </w:r>
            <w:r w:rsidR="00B247C6">
              <w:rPr>
                <w:rFonts w:ascii="Roboto" w:hAnsi="Roboto"/>
                <w:sz w:val="14"/>
                <w:szCs w:val="14"/>
              </w:rPr>
              <w:t xml:space="preserve"> </w:t>
            </w:r>
            <w:r w:rsidR="00B247C6">
              <w:rPr>
                <w:rFonts w:ascii="Roboto" w:hAnsi="Roboto"/>
                <w:i/>
                <w:sz w:val="14"/>
                <w:szCs w:val="14"/>
              </w:rPr>
              <w:t xml:space="preserve">(PPP č. </w:t>
            </w:r>
            <w:r w:rsidR="00710E39">
              <w:rPr>
                <w:rFonts w:ascii="Roboto" w:hAnsi="Roboto"/>
                <w:i/>
                <w:sz w:val="14"/>
                <w:szCs w:val="14"/>
              </w:rPr>
              <w:t>20</w:t>
            </w:r>
            <w:r w:rsidR="00B247C6" w:rsidRPr="00353F21">
              <w:rPr>
                <w:rFonts w:ascii="Roboto" w:hAnsi="Roboto"/>
                <w:i/>
                <w:sz w:val="14"/>
                <w:szCs w:val="14"/>
              </w:rPr>
              <w:t xml:space="preserve"> výzvy)</w:t>
            </w:r>
          </w:p>
        </w:tc>
        <w:tc>
          <w:tcPr>
            <w:tcW w:w="4536" w:type="dxa"/>
          </w:tcPr>
          <w:p w14:paraId="32E49D6B" w14:textId="38673212" w:rsidR="00445692" w:rsidRPr="00440224" w:rsidRDefault="00FA0D11" w:rsidP="003B0D9A">
            <w:pPr>
              <w:pStyle w:val="Default"/>
              <w:spacing w:before="60" w:after="60"/>
              <w:rPr>
                <w:rFonts w:ascii="Roboto" w:hAnsi="Roboto"/>
                <w:sz w:val="14"/>
                <w:szCs w:val="14"/>
              </w:rPr>
            </w:pPr>
            <w:r w:rsidRPr="00440224">
              <w:rPr>
                <w:rFonts w:ascii="Roboto" w:hAnsi="Roboto"/>
                <w:sz w:val="14"/>
                <w:szCs w:val="14"/>
              </w:rPr>
              <w:t>Bez osobitnej prílohy</w:t>
            </w:r>
          </w:p>
        </w:tc>
        <w:tc>
          <w:tcPr>
            <w:tcW w:w="2081" w:type="dxa"/>
          </w:tcPr>
          <w:p w14:paraId="5F400686" w14:textId="77777777" w:rsidR="00445692" w:rsidRPr="00440224" w:rsidRDefault="00445692" w:rsidP="00445692">
            <w:pPr>
              <w:rPr>
                <w:rFonts w:ascii="Roboto" w:hAnsi="Roboto"/>
                <w:sz w:val="14"/>
                <w:szCs w:val="14"/>
              </w:rPr>
            </w:pPr>
          </w:p>
        </w:tc>
      </w:tr>
      <w:tr w:rsidR="00445692" w:rsidRPr="00E654BA" w14:paraId="3184C548" w14:textId="630265F5" w:rsidTr="001C1E75">
        <w:trPr>
          <w:trHeight w:val="330"/>
        </w:trPr>
        <w:tc>
          <w:tcPr>
            <w:tcW w:w="3970" w:type="dxa"/>
          </w:tcPr>
          <w:p w14:paraId="5E04C40C" w14:textId="21810E4B" w:rsidR="00445692" w:rsidRPr="00440224" w:rsidRDefault="00F6668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66683">
              <w:rPr>
                <w:rFonts w:ascii="Roboto" w:hAnsi="Roboto"/>
                <w:sz w:val="14"/>
                <w:szCs w:val="14"/>
              </w:rPr>
              <w:t>Podmienka mať vysporiadané majetkovo-právne vzťahy a povolenia na realizáciu stavby</w:t>
            </w:r>
            <w:r w:rsidR="00B247C6">
              <w:rPr>
                <w:rFonts w:asciiTheme="minorHAnsi" w:hAnsiTheme="minorHAnsi"/>
                <w:b/>
                <w:sz w:val="20"/>
                <w:szCs w:val="20"/>
              </w:rPr>
              <w:t xml:space="preserve"> </w:t>
            </w:r>
            <w:r w:rsidR="00B247C6">
              <w:rPr>
                <w:rFonts w:ascii="Roboto" w:hAnsi="Roboto"/>
                <w:i/>
                <w:sz w:val="14"/>
                <w:szCs w:val="14"/>
              </w:rPr>
              <w:t>(PPP č. 2</w:t>
            </w:r>
            <w:r w:rsidR="00710E39">
              <w:rPr>
                <w:rFonts w:ascii="Roboto" w:hAnsi="Roboto"/>
                <w:i/>
                <w:sz w:val="14"/>
                <w:szCs w:val="14"/>
              </w:rPr>
              <w:t>1</w:t>
            </w:r>
            <w:r w:rsidR="00B247C6" w:rsidRPr="00353F21">
              <w:rPr>
                <w:rFonts w:ascii="Roboto" w:hAnsi="Roboto"/>
                <w:i/>
                <w:sz w:val="14"/>
                <w:szCs w:val="14"/>
              </w:rPr>
              <w:t xml:space="preserve"> výzvy)</w:t>
            </w:r>
          </w:p>
        </w:tc>
        <w:tc>
          <w:tcPr>
            <w:tcW w:w="4536" w:type="dxa"/>
          </w:tcPr>
          <w:p w14:paraId="1292586A" w14:textId="50431908" w:rsidR="000C2216" w:rsidRPr="000C2216" w:rsidRDefault="000C2216" w:rsidP="000C2216">
            <w:pPr>
              <w:pStyle w:val="Default"/>
              <w:spacing w:before="60" w:after="60"/>
              <w:rPr>
                <w:rFonts w:ascii="Roboto" w:hAnsi="Roboto"/>
                <w:sz w:val="14"/>
                <w:szCs w:val="14"/>
              </w:rPr>
            </w:pPr>
            <w:r w:rsidRPr="00DC70A0">
              <w:rPr>
                <w:rFonts w:ascii="Roboto" w:hAnsi="Roboto"/>
                <w:sz w:val="14"/>
                <w:szCs w:val="14"/>
              </w:rPr>
              <w:t>P</w:t>
            </w:r>
            <w:r w:rsidR="00AE141D">
              <w:rPr>
                <w:rFonts w:ascii="Roboto" w:hAnsi="Roboto"/>
                <w:sz w:val="14"/>
                <w:szCs w:val="14"/>
              </w:rPr>
              <w:t>ríloha č. 8</w:t>
            </w:r>
            <w:r w:rsidRPr="000C2216">
              <w:rPr>
                <w:rFonts w:ascii="Roboto" w:hAnsi="Roboto"/>
                <w:sz w:val="14"/>
                <w:szCs w:val="14"/>
              </w:rPr>
              <w:t xml:space="preserve"> </w:t>
            </w:r>
            <w:r>
              <w:rPr>
                <w:rFonts w:ascii="Roboto" w:hAnsi="Roboto"/>
                <w:sz w:val="14"/>
                <w:szCs w:val="14"/>
              </w:rPr>
              <w:t>ŽoNFP -</w:t>
            </w:r>
            <w:r w:rsidRPr="000C2216">
              <w:rPr>
                <w:rFonts w:ascii="Roboto" w:hAnsi="Roboto"/>
                <w:sz w:val="14"/>
                <w:szCs w:val="14"/>
              </w:rPr>
              <w:t xml:space="preserve"> Povolenie na realizáciu stavby vydané príslušným povoľovacím orgánom </w:t>
            </w:r>
          </w:p>
          <w:p w14:paraId="77E1EE6D" w14:textId="7E616C2B" w:rsidR="00445692" w:rsidRPr="00DC70A0" w:rsidRDefault="000C2216" w:rsidP="00DC70A0">
            <w:pPr>
              <w:pStyle w:val="Default"/>
              <w:spacing w:before="60" w:after="60"/>
              <w:rPr>
                <w:rFonts w:ascii="Roboto" w:hAnsi="Roboto"/>
                <w:sz w:val="14"/>
                <w:szCs w:val="14"/>
              </w:rPr>
            </w:pPr>
            <w:r w:rsidRPr="000C2216">
              <w:rPr>
                <w:rFonts w:ascii="Roboto" w:hAnsi="Roboto"/>
                <w:sz w:val="14"/>
                <w:szCs w:val="14"/>
              </w:rPr>
              <w:t xml:space="preserve">Príloha č. </w:t>
            </w:r>
            <w:r w:rsidR="00FA0D11">
              <w:rPr>
                <w:rFonts w:ascii="Roboto" w:hAnsi="Roboto"/>
                <w:sz w:val="14"/>
                <w:szCs w:val="14"/>
              </w:rPr>
              <w:t>11</w:t>
            </w:r>
            <w:r w:rsidRPr="000C2216">
              <w:rPr>
                <w:rFonts w:ascii="Roboto" w:hAnsi="Roboto"/>
                <w:sz w:val="14"/>
                <w:szCs w:val="14"/>
              </w:rPr>
              <w:t xml:space="preserve"> </w:t>
            </w:r>
            <w:r>
              <w:rPr>
                <w:rFonts w:ascii="Roboto" w:hAnsi="Roboto"/>
                <w:sz w:val="14"/>
                <w:szCs w:val="14"/>
              </w:rPr>
              <w:t xml:space="preserve">ŽoNFP - </w:t>
            </w:r>
            <w:r w:rsidRPr="000C2216">
              <w:rPr>
                <w:rFonts w:ascii="Roboto" w:hAnsi="Roboto"/>
                <w:sz w:val="14"/>
                <w:szCs w:val="14"/>
              </w:rPr>
              <w:t>Dokumenty preukazujúce vysporiadanie majetkovo – právnych vzťahov</w:t>
            </w:r>
            <w:r w:rsidR="00FA0D11">
              <w:rPr>
                <w:rFonts w:ascii="Roboto" w:hAnsi="Roboto"/>
                <w:sz w:val="14"/>
                <w:szCs w:val="14"/>
              </w:rPr>
              <w:t xml:space="preserve"> (ak relevantné)</w:t>
            </w:r>
          </w:p>
        </w:tc>
        <w:tc>
          <w:tcPr>
            <w:tcW w:w="2081" w:type="dxa"/>
          </w:tcPr>
          <w:p w14:paraId="6E0E5C37" w14:textId="77777777" w:rsidR="00445692" w:rsidRPr="00440224" w:rsidRDefault="00445692" w:rsidP="00445692">
            <w:pPr>
              <w:rPr>
                <w:rFonts w:ascii="Roboto" w:hAnsi="Roboto"/>
                <w:sz w:val="14"/>
                <w:szCs w:val="14"/>
              </w:rPr>
            </w:pPr>
          </w:p>
        </w:tc>
      </w:tr>
      <w:tr w:rsidR="00445692" w:rsidRPr="00E654BA" w14:paraId="04051CF8" w14:textId="64EE2972" w:rsidTr="001C1E75">
        <w:trPr>
          <w:trHeight w:val="330"/>
        </w:trPr>
        <w:tc>
          <w:tcPr>
            <w:tcW w:w="3970" w:type="dxa"/>
          </w:tcPr>
          <w:p w14:paraId="4D913465" w14:textId="6F0E2285" w:rsidR="00445692" w:rsidRPr="00440224" w:rsidRDefault="000C2216" w:rsidP="00793AB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0C2216">
              <w:rPr>
                <w:rFonts w:ascii="Roboto" w:hAnsi="Roboto"/>
                <w:sz w:val="14"/>
                <w:szCs w:val="14"/>
              </w:rPr>
              <w:t>Podmienka oprávnenosti z hľadiska plnenia požiadaviek v oblasti posudzovania vplyvov na životné prostredie</w:t>
            </w:r>
            <w:r w:rsidR="00B247C6">
              <w:rPr>
                <w:rFonts w:ascii="Roboto" w:hAnsi="Roboto"/>
                <w:sz w:val="14"/>
                <w:szCs w:val="14"/>
              </w:rPr>
              <w:t xml:space="preserve"> </w:t>
            </w:r>
            <w:r w:rsidR="00B247C6">
              <w:rPr>
                <w:rFonts w:ascii="Roboto" w:hAnsi="Roboto"/>
                <w:i/>
                <w:sz w:val="14"/>
                <w:szCs w:val="14"/>
              </w:rPr>
              <w:t>(PPP č. 2</w:t>
            </w:r>
            <w:r w:rsidR="00710E39">
              <w:rPr>
                <w:rFonts w:ascii="Roboto" w:hAnsi="Roboto"/>
                <w:i/>
                <w:sz w:val="14"/>
                <w:szCs w:val="14"/>
              </w:rPr>
              <w:t>2</w:t>
            </w:r>
            <w:r w:rsidR="00B247C6" w:rsidRPr="00353F21">
              <w:rPr>
                <w:rFonts w:ascii="Roboto" w:hAnsi="Roboto"/>
                <w:i/>
                <w:sz w:val="14"/>
                <w:szCs w:val="14"/>
              </w:rPr>
              <w:t xml:space="preserve"> výzvy)</w:t>
            </w:r>
          </w:p>
        </w:tc>
        <w:tc>
          <w:tcPr>
            <w:tcW w:w="4536" w:type="dxa"/>
          </w:tcPr>
          <w:p w14:paraId="5693ED58" w14:textId="2FFC11F8" w:rsidR="00445692" w:rsidRPr="00440224" w:rsidRDefault="000C2216" w:rsidP="00DC70A0">
            <w:pPr>
              <w:pStyle w:val="Odsekzoznamu"/>
              <w:tabs>
                <w:tab w:val="left" w:pos="5"/>
              </w:tabs>
              <w:autoSpaceDE w:val="0"/>
              <w:autoSpaceDN w:val="0"/>
              <w:spacing w:before="60" w:after="60" w:line="240" w:lineRule="auto"/>
              <w:ind w:left="63" w:hanging="58"/>
              <w:contextualSpacing w:val="0"/>
              <w:jc w:val="left"/>
              <w:rPr>
                <w:rFonts w:ascii="Roboto" w:hAnsi="Roboto"/>
                <w:sz w:val="14"/>
                <w:szCs w:val="14"/>
              </w:rPr>
            </w:pPr>
            <w:r w:rsidRPr="000C2216">
              <w:rPr>
                <w:rFonts w:ascii="Roboto" w:hAnsi="Roboto"/>
                <w:sz w:val="14"/>
                <w:szCs w:val="14"/>
              </w:rPr>
              <w:t xml:space="preserve">Príloha č. </w:t>
            </w:r>
            <w:r w:rsidR="00FA0D11">
              <w:rPr>
                <w:rFonts w:ascii="Roboto" w:hAnsi="Roboto"/>
                <w:sz w:val="14"/>
                <w:szCs w:val="14"/>
              </w:rPr>
              <w:t xml:space="preserve">9 </w:t>
            </w:r>
            <w:r>
              <w:rPr>
                <w:rFonts w:ascii="Roboto" w:hAnsi="Roboto"/>
                <w:sz w:val="14"/>
                <w:szCs w:val="14"/>
              </w:rPr>
              <w:t>ŽoNFP -</w:t>
            </w:r>
            <w:r w:rsidRPr="000C2216">
              <w:rPr>
                <w:rFonts w:ascii="Roboto" w:hAnsi="Roboto"/>
                <w:sz w:val="14"/>
                <w:szCs w:val="14"/>
              </w:rPr>
              <w:t xml:space="preserve"> Vyjadrenie príslušného orgánu z procesu posudzovania vplyvov na životné prostredie</w:t>
            </w:r>
          </w:p>
        </w:tc>
        <w:tc>
          <w:tcPr>
            <w:tcW w:w="2081" w:type="dxa"/>
          </w:tcPr>
          <w:p w14:paraId="1FB8DB73" w14:textId="77777777" w:rsidR="00445692" w:rsidRPr="00440224" w:rsidRDefault="00445692" w:rsidP="00445692">
            <w:pPr>
              <w:rPr>
                <w:rFonts w:ascii="Roboto" w:hAnsi="Roboto"/>
                <w:sz w:val="14"/>
                <w:szCs w:val="14"/>
              </w:rPr>
            </w:pPr>
          </w:p>
        </w:tc>
      </w:tr>
      <w:tr w:rsidR="00445692" w14:paraId="50D531D4" w14:textId="62DF4832" w:rsidTr="001C1E75">
        <w:trPr>
          <w:trHeight w:val="330"/>
        </w:trPr>
        <w:tc>
          <w:tcPr>
            <w:tcW w:w="3970" w:type="dxa"/>
          </w:tcPr>
          <w:p w14:paraId="5334FAF5" w14:textId="0C4F28E7" w:rsidR="00445692" w:rsidRPr="00793ABC" w:rsidRDefault="00793AB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93ABC">
              <w:rPr>
                <w:rFonts w:ascii="Roboto" w:hAnsi="Roboto"/>
                <w:sz w:val="14"/>
                <w:szCs w:val="14"/>
              </w:rPr>
              <w:t>Podmienka oprávnenosti z hľadiska preukázania súladu s požiadavkami v oblasti dopadu plánov a projektov na územia sústavy NATURA 2000</w:t>
            </w:r>
            <w:r w:rsidR="00B247C6">
              <w:rPr>
                <w:rFonts w:ascii="Roboto" w:hAnsi="Roboto"/>
                <w:sz w:val="14"/>
                <w:szCs w:val="14"/>
              </w:rPr>
              <w:t xml:space="preserve"> </w:t>
            </w:r>
            <w:r w:rsidR="00B247C6">
              <w:rPr>
                <w:rFonts w:ascii="Roboto" w:hAnsi="Roboto"/>
                <w:i/>
                <w:sz w:val="14"/>
                <w:szCs w:val="14"/>
              </w:rPr>
              <w:t>(PPP č. 2</w:t>
            </w:r>
            <w:r w:rsidR="00710E39">
              <w:rPr>
                <w:rFonts w:ascii="Roboto" w:hAnsi="Roboto"/>
                <w:i/>
                <w:sz w:val="14"/>
                <w:szCs w:val="14"/>
              </w:rPr>
              <w:t>3</w:t>
            </w:r>
            <w:r w:rsidR="00B247C6" w:rsidRPr="00353F21">
              <w:rPr>
                <w:rFonts w:ascii="Roboto" w:hAnsi="Roboto"/>
                <w:i/>
                <w:sz w:val="14"/>
                <w:szCs w:val="14"/>
              </w:rPr>
              <w:t xml:space="preserve"> výzvy)</w:t>
            </w:r>
          </w:p>
        </w:tc>
        <w:tc>
          <w:tcPr>
            <w:tcW w:w="4536" w:type="dxa"/>
          </w:tcPr>
          <w:p w14:paraId="1C42BCA1" w14:textId="4F5D0161" w:rsidR="001A6D66" w:rsidRDefault="00AE141D" w:rsidP="00DC70A0">
            <w:pPr>
              <w:pStyle w:val="Odsekzoznamu"/>
              <w:tabs>
                <w:tab w:val="left" w:pos="66"/>
              </w:tabs>
              <w:autoSpaceDE w:val="0"/>
              <w:autoSpaceDN w:val="0"/>
              <w:spacing w:before="60" w:after="60" w:line="240" w:lineRule="auto"/>
              <w:ind w:left="63" w:hanging="58"/>
              <w:jc w:val="left"/>
              <w:rPr>
                <w:rFonts w:ascii="Roboto" w:hAnsi="Roboto"/>
                <w:sz w:val="14"/>
                <w:szCs w:val="14"/>
              </w:rPr>
            </w:pPr>
            <w:r>
              <w:rPr>
                <w:rFonts w:ascii="Roboto" w:hAnsi="Roboto"/>
                <w:sz w:val="14"/>
                <w:szCs w:val="14"/>
              </w:rPr>
              <w:t>Príloha č.</w:t>
            </w:r>
            <w:r w:rsidR="00CE155D">
              <w:rPr>
                <w:rFonts w:ascii="Roboto" w:hAnsi="Roboto"/>
                <w:sz w:val="14"/>
                <w:szCs w:val="14"/>
              </w:rPr>
              <w:t xml:space="preserve">10 </w:t>
            </w:r>
            <w:r w:rsidR="00640F38">
              <w:rPr>
                <w:rFonts w:ascii="Roboto" w:hAnsi="Roboto"/>
                <w:sz w:val="14"/>
                <w:szCs w:val="14"/>
              </w:rPr>
              <w:t xml:space="preserve">ŽoNFP - </w:t>
            </w:r>
            <w:r w:rsidR="00640F38" w:rsidRPr="00640F38">
              <w:rPr>
                <w:rFonts w:ascii="Roboto" w:hAnsi="Roboto"/>
                <w:sz w:val="14"/>
                <w:szCs w:val="14"/>
              </w:rPr>
              <w:t>Dokument preukazujúci súlad s požiadavkami v oblasti dopadu plánov a projektov na územia sústavy NATURA 2000</w:t>
            </w:r>
            <w:r w:rsidR="00407535">
              <w:rPr>
                <w:rFonts w:ascii="Roboto" w:hAnsi="Roboto"/>
                <w:sz w:val="14"/>
                <w:szCs w:val="14"/>
              </w:rPr>
              <w:t xml:space="preserve"> (ak relevantné)</w:t>
            </w:r>
          </w:p>
          <w:p w14:paraId="476ACB27" w14:textId="474B30E6" w:rsidR="00640F38" w:rsidRPr="00640F38" w:rsidRDefault="00640F38"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sidRPr="00640F38">
              <w:rPr>
                <w:rFonts w:ascii="Roboto" w:hAnsi="Roboto"/>
                <w:sz w:val="14"/>
                <w:szCs w:val="14"/>
              </w:rPr>
              <w:t>alebo</w:t>
            </w:r>
          </w:p>
          <w:p w14:paraId="328C70EE" w14:textId="5E831485" w:rsidR="00445692" w:rsidRPr="00440224" w:rsidRDefault="00640F38" w:rsidP="00CE155D">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Pr>
                <w:rFonts w:ascii="Roboto" w:hAnsi="Roboto"/>
                <w:sz w:val="14"/>
                <w:szCs w:val="14"/>
              </w:rPr>
              <w:t xml:space="preserve">Príloha č. </w:t>
            </w:r>
            <w:r w:rsidR="00CE155D">
              <w:rPr>
                <w:rFonts w:ascii="Roboto" w:hAnsi="Roboto"/>
                <w:sz w:val="14"/>
                <w:szCs w:val="14"/>
              </w:rPr>
              <w:t xml:space="preserve">9 </w:t>
            </w:r>
            <w:r>
              <w:rPr>
                <w:rFonts w:ascii="Roboto" w:hAnsi="Roboto"/>
                <w:sz w:val="14"/>
                <w:szCs w:val="14"/>
              </w:rPr>
              <w:t>ŽoNFP -</w:t>
            </w:r>
            <w:r w:rsidRPr="00640F38">
              <w:rPr>
                <w:rFonts w:ascii="Roboto" w:hAnsi="Roboto"/>
                <w:sz w:val="14"/>
                <w:szCs w:val="14"/>
              </w:rPr>
              <w:t xml:space="preserve"> Vyjadrenie príslušného orgánu z procesu posudzovania vplyvov na životné prostredie (ak relevantné)</w:t>
            </w:r>
          </w:p>
        </w:tc>
        <w:tc>
          <w:tcPr>
            <w:tcW w:w="2081" w:type="dxa"/>
          </w:tcPr>
          <w:p w14:paraId="2AE1A16C" w14:textId="77777777" w:rsidR="00445692" w:rsidRPr="00440224" w:rsidRDefault="00445692" w:rsidP="00445692">
            <w:pPr>
              <w:rPr>
                <w:rFonts w:ascii="Roboto" w:hAnsi="Roboto"/>
                <w:sz w:val="14"/>
                <w:szCs w:val="14"/>
              </w:rPr>
            </w:pPr>
          </w:p>
        </w:tc>
      </w:tr>
      <w:tr w:rsidR="00DC70A0" w14:paraId="5D9DA99E" w14:textId="77777777" w:rsidTr="001C1E75">
        <w:trPr>
          <w:trHeight w:val="330"/>
        </w:trPr>
        <w:tc>
          <w:tcPr>
            <w:tcW w:w="3970" w:type="dxa"/>
          </w:tcPr>
          <w:p w14:paraId="50A5562E" w14:textId="53E0DEA3" w:rsidR="00DC70A0" w:rsidRPr="00793ABC" w:rsidRDefault="00DC70A0"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C70A0">
              <w:rPr>
                <w:rFonts w:ascii="Roboto" w:hAnsi="Roboto"/>
                <w:sz w:val="14"/>
                <w:szCs w:val="14"/>
              </w:rPr>
              <w:lastRenderedPageBreak/>
              <w:t>Podmienka oprávnenosti z hľadiska minimálnych požiadaviek na energetickú hospodárnosť budov v zmysle zákona č. 555/2005 Z. z. o energetickej hospodárnosti budov a o zmene a doplnení niektorých zákonov v znení neskorších predpisov a vykonávacej vyhlášky k tomuto zákonu</w:t>
            </w:r>
            <w:r w:rsidR="00B247C6">
              <w:rPr>
                <w:rFonts w:ascii="Roboto" w:hAnsi="Roboto"/>
                <w:sz w:val="14"/>
                <w:szCs w:val="14"/>
              </w:rPr>
              <w:t xml:space="preserve"> </w:t>
            </w:r>
            <w:r w:rsidR="00B247C6">
              <w:rPr>
                <w:rFonts w:ascii="Roboto" w:hAnsi="Roboto"/>
                <w:i/>
                <w:sz w:val="14"/>
                <w:szCs w:val="14"/>
              </w:rPr>
              <w:t>(PPP č. 2</w:t>
            </w:r>
            <w:r w:rsidR="00710E39">
              <w:rPr>
                <w:rFonts w:ascii="Roboto" w:hAnsi="Roboto"/>
                <w:i/>
                <w:sz w:val="14"/>
                <w:szCs w:val="14"/>
              </w:rPr>
              <w:t>4</w:t>
            </w:r>
            <w:r w:rsidR="00B247C6" w:rsidRPr="00353F21">
              <w:rPr>
                <w:rFonts w:ascii="Roboto" w:hAnsi="Roboto"/>
                <w:i/>
                <w:sz w:val="14"/>
                <w:szCs w:val="14"/>
              </w:rPr>
              <w:t xml:space="preserve"> výzvy)</w:t>
            </w:r>
          </w:p>
        </w:tc>
        <w:tc>
          <w:tcPr>
            <w:tcW w:w="4536" w:type="dxa"/>
          </w:tcPr>
          <w:p w14:paraId="71E80DB5" w14:textId="7EC8E0A7" w:rsidR="00DC70A0" w:rsidRDefault="00DC70A0" w:rsidP="00DC70A0">
            <w:pPr>
              <w:pStyle w:val="Odsekzoznamu"/>
              <w:tabs>
                <w:tab w:val="left" w:pos="66"/>
              </w:tabs>
              <w:autoSpaceDE w:val="0"/>
              <w:autoSpaceDN w:val="0"/>
              <w:spacing w:before="60" w:after="60" w:line="240" w:lineRule="auto"/>
              <w:ind w:left="63" w:hanging="58"/>
              <w:jc w:val="left"/>
              <w:rPr>
                <w:rFonts w:ascii="Roboto" w:hAnsi="Roboto"/>
                <w:sz w:val="14"/>
                <w:szCs w:val="14"/>
              </w:rPr>
            </w:pPr>
            <w:r w:rsidRPr="00DC70A0">
              <w:rPr>
                <w:rFonts w:ascii="Roboto" w:hAnsi="Roboto"/>
                <w:sz w:val="14"/>
                <w:szCs w:val="14"/>
              </w:rPr>
              <w:t xml:space="preserve">Príloha č. 7 ŽoNFP: Projektová dokumentácia stavby, vrátane položkového rozpočtu stavby  </w:t>
            </w:r>
          </w:p>
        </w:tc>
        <w:tc>
          <w:tcPr>
            <w:tcW w:w="2081" w:type="dxa"/>
          </w:tcPr>
          <w:p w14:paraId="6E62C147" w14:textId="77777777" w:rsidR="00DC70A0" w:rsidRPr="00440224" w:rsidRDefault="00DC70A0" w:rsidP="00445692">
            <w:pPr>
              <w:rPr>
                <w:rFonts w:ascii="Roboto" w:hAnsi="Roboto"/>
                <w:sz w:val="14"/>
                <w:szCs w:val="14"/>
              </w:rPr>
            </w:pPr>
          </w:p>
        </w:tc>
      </w:tr>
      <w:tr w:rsidR="00445692" w:rsidRPr="00E654BA" w14:paraId="45D4126A" w14:textId="0DF6C235" w:rsidTr="001C1E75">
        <w:trPr>
          <w:trHeight w:val="330"/>
        </w:trPr>
        <w:tc>
          <w:tcPr>
            <w:tcW w:w="3970" w:type="dxa"/>
          </w:tcPr>
          <w:p w14:paraId="1DE563EA" w14:textId="74CA004F"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oprávnenosti z hľadiska súladu s horizontálnymi princípmi</w:t>
            </w:r>
            <w:r w:rsidR="00B247C6">
              <w:rPr>
                <w:rFonts w:ascii="Roboto" w:hAnsi="Roboto"/>
                <w:sz w:val="14"/>
                <w:szCs w:val="14"/>
              </w:rPr>
              <w:t xml:space="preserve"> </w:t>
            </w:r>
            <w:r w:rsidR="00B247C6">
              <w:rPr>
                <w:rFonts w:ascii="Roboto" w:hAnsi="Roboto"/>
                <w:i/>
                <w:sz w:val="14"/>
                <w:szCs w:val="14"/>
              </w:rPr>
              <w:t>(PPP č. 2</w:t>
            </w:r>
            <w:r w:rsidR="00710E39">
              <w:rPr>
                <w:rFonts w:ascii="Roboto" w:hAnsi="Roboto"/>
                <w:i/>
                <w:sz w:val="14"/>
                <w:szCs w:val="14"/>
              </w:rPr>
              <w:t>5</w:t>
            </w:r>
            <w:r w:rsidR="00B247C6" w:rsidRPr="00353F21">
              <w:rPr>
                <w:rFonts w:ascii="Roboto" w:hAnsi="Roboto"/>
                <w:i/>
                <w:sz w:val="14"/>
                <w:szCs w:val="14"/>
              </w:rPr>
              <w:t xml:space="preserve"> výzvy)</w:t>
            </w:r>
          </w:p>
        </w:tc>
        <w:tc>
          <w:tcPr>
            <w:tcW w:w="4536" w:type="dxa"/>
          </w:tcPr>
          <w:p w14:paraId="0436CFF1" w14:textId="750744F3"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4E851D3C" w14:textId="77777777" w:rsidR="00445692" w:rsidRPr="00440224" w:rsidRDefault="00445692" w:rsidP="00445692">
            <w:pPr>
              <w:rPr>
                <w:rFonts w:ascii="Roboto" w:hAnsi="Roboto"/>
                <w:sz w:val="14"/>
                <w:szCs w:val="14"/>
              </w:rPr>
            </w:pPr>
          </w:p>
        </w:tc>
      </w:tr>
      <w:tr w:rsidR="00445692" w:rsidRPr="00E654BA" w14:paraId="34D99F9E" w14:textId="77777777" w:rsidTr="001C1E75">
        <w:trPr>
          <w:trHeight w:val="330"/>
        </w:trPr>
        <w:tc>
          <w:tcPr>
            <w:tcW w:w="3970" w:type="dxa"/>
          </w:tcPr>
          <w:p w14:paraId="745178D9" w14:textId="047AC286"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poskytnutia príspevku z hľadiska maximálnej a minimálnej výšky pomoci</w:t>
            </w:r>
            <w:r w:rsidR="00B247C6">
              <w:rPr>
                <w:rFonts w:ascii="Roboto" w:hAnsi="Roboto"/>
                <w:sz w:val="14"/>
                <w:szCs w:val="14"/>
              </w:rPr>
              <w:t xml:space="preserve"> </w:t>
            </w:r>
            <w:r w:rsidR="00B247C6">
              <w:rPr>
                <w:rFonts w:ascii="Roboto" w:hAnsi="Roboto"/>
                <w:i/>
                <w:sz w:val="14"/>
                <w:szCs w:val="14"/>
              </w:rPr>
              <w:t>(PPP č. 2</w:t>
            </w:r>
            <w:r w:rsidR="00710E39">
              <w:rPr>
                <w:rFonts w:ascii="Roboto" w:hAnsi="Roboto"/>
                <w:i/>
                <w:sz w:val="14"/>
                <w:szCs w:val="14"/>
              </w:rPr>
              <w:t>6</w:t>
            </w:r>
            <w:r w:rsidR="00B247C6" w:rsidRPr="00353F21">
              <w:rPr>
                <w:rFonts w:ascii="Roboto" w:hAnsi="Roboto"/>
                <w:i/>
                <w:sz w:val="14"/>
                <w:szCs w:val="14"/>
              </w:rPr>
              <w:t xml:space="preserve"> výzvy)</w:t>
            </w:r>
          </w:p>
        </w:tc>
        <w:tc>
          <w:tcPr>
            <w:tcW w:w="4536" w:type="dxa"/>
          </w:tcPr>
          <w:p w14:paraId="7496201B" w14:textId="2CBC7D7A" w:rsidR="00445692" w:rsidRPr="00536AA3" w:rsidRDefault="00AE141D" w:rsidP="00536AA3">
            <w:pPr>
              <w:tabs>
                <w:tab w:val="left" w:pos="66"/>
              </w:tabs>
              <w:autoSpaceDE w:val="0"/>
              <w:autoSpaceDN w:val="0"/>
              <w:spacing w:before="60" w:after="60" w:line="240" w:lineRule="auto"/>
              <w:jc w:val="left"/>
              <w:rPr>
                <w:rFonts w:ascii="Roboto" w:hAnsi="Roboto"/>
                <w:sz w:val="14"/>
                <w:szCs w:val="14"/>
              </w:rPr>
            </w:pPr>
            <w:r>
              <w:rPr>
                <w:rFonts w:ascii="Roboto" w:hAnsi="Roboto"/>
                <w:sz w:val="14"/>
                <w:szCs w:val="14"/>
              </w:rPr>
              <w:t>Príloha č. 6</w:t>
            </w:r>
            <w:r w:rsidR="00536AA3" w:rsidRPr="00536AA3">
              <w:rPr>
                <w:rFonts w:ascii="Roboto" w:hAnsi="Roboto"/>
                <w:sz w:val="14"/>
                <w:szCs w:val="14"/>
              </w:rPr>
              <w:t xml:space="preserve"> </w:t>
            </w:r>
            <w:r w:rsidR="00536AA3">
              <w:rPr>
                <w:rFonts w:ascii="Roboto" w:hAnsi="Roboto"/>
                <w:sz w:val="14"/>
                <w:szCs w:val="14"/>
              </w:rPr>
              <w:t>ŽoNFP -</w:t>
            </w:r>
            <w:r w:rsidR="00536AA3" w:rsidRPr="00536AA3">
              <w:rPr>
                <w:rFonts w:ascii="Roboto" w:hAnsi="Roboto"/>
                <w:sz w:val="14"/>
                <w:szCs w:val="14"/>
              </w:rPr>
              <w:t xml:space="preserve"> Špecifikácia oprávnených výdavkov a spôsob ich stanovenia</w:t>
            </w:r>
          </w:p>
        </w:tc>
        <w:tc>
          <w:tcPr>
            <w:tcW w:w="2081" w:type="dxa"/>
          </w:tcPr>
          <w:p w14:paraId="3E5A9A2E" w14:textId="77777777" w:rsidR="00445692" w:rsidRPr="00440224" w:rsidRDefault="00445692" w:rsidP="00445692">
            <w:pPr>
              <w:rPr>
                <w:rFonts w:ascii="Roboto" w:hAnsi="Roboto"/>
                <w:sz w:val="14"/>
                <w:szCs w:val="14"/>
              </w:rPr>
            </w:pPr>
          </w:p>
        </w:tc>
      </w:tr>
      <w:tr w:rsidR="00445692" w:rsidRPr="00E654BA" w14:paraId="7988EE5E" w14:textId="77777777" w:rsidTr="001C1E75">
        <w:trPr>
          <w:trHeight w:val="330"/>
        </w:trPr>
        <w:tc>
          <w:tcPr>
            <w:tcW w:w="3970" w:type="dxa"/>
          </w:tcPr>
          <w:p w14:paraId="044D2352" w14:textId="748550D7"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8D65CF">
              <w:rPr>
                <w:rFonts w:ascii="Roboto" w:hAnsi="Roboto"/>
                <w:sz w:val="14"/>
                <w:szCs w:val="14"/>
              </w:rPr>
              <w:t>Podmienky poskytnutia príspevku z hľadiska definovania merateľných ukazovateľov projektu</w:t>
            </w:r>
            <w:r w:rsidR="00B247C6">
              <w:rPr>
                <w:rFonts w:ascii="Roboto" w:hAnsi="Roboto"/>
                <w:sz w:val="14"/>
                <w:szCs w:val="14"/>
              </w:rPr>
              <w:t xml:space="preserve"> </w:t>
            </w:r>
            <w:r w:rsidR="00B247C6">
              <w:rPr>
                <w:rFonts w:ascii="Roboto" w:hAnsi="Roboto"/>
                <w:i/>
                <w:sz w:val="14"/>
                <w:szCs w:val="14"/>
              </w:rPr>
              <w:t>(PPP č. 2</w:t>
            </w:r>
            <w:r w:rsidR="00710E39">
              <w:rPr>
                <w:rFonts w:ascii="Roboto" w:hAnsi="Roboto"/>
                <w:i/>
                <w:sz w:val="14"/>
                <w:szCs w:val="14"/>
              </w:rPr>
              <w:t>7</w:t>
            </w:r>
            <w:r w:rsidR="00B247C6" w:rsidRPr="00353F21">
              <w:rPr>
                <w:rFonts w:ascii="Roboto" w:hAnsi="Roboto"/>
                <w:i/>
                <w:sz w:val="14"/>
                <w:szCs w:val="14"/>
              </w:rPr>
              <w:t xml:space="preserve"> výzvy)</w:t>
            </w:r>
          </w:p>
        </w:tc>
        <w:tc>
          <w:tcPr>
            <w:tcW w:w="4536" w:type="dxa"/>
          </w:tcPr>
          <w:p w14:paraId="1E50AA9A" w14:textId="2C243FA2"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7AD9710" w14:textId="77777777" w:rsidR="00445692" w:rsidRPr="00440224" w:rsidRDefault="00445692" w:rsidP="00445692">
            <w:pPr>
              <w:rPr>
                <w:rFonts w:ascii="Roboto" w:hAnsi="Roboto"/>
                <w:sz w:val="14"/>
                <w:szCs w:val="14"/>
              </w:rPr>
            </w:pPr>
          </w:p>
        </w:tc>
      </w:tr>
      <w:tr w:rsidR="00661A8C" w:rsidRPr="00E654BA" w14:paraId="69705540" w14:textId="77777777" w:rsidTr="001C1E75">
        <w:trPr>
          <w:trHeight w:val="330"/>
        </w:trPr>
        <w:tc>
          <w:tcPr>
            <w:tcW w:w="3970" w:type="dxa"/>
          </w:tcPr>
          <w:p w14:paraId="622D34E2" w14:textId="397B30DB" w:rsidR="00661A8C" w:rsidRPr="00661A8C" w:rsidRDefault="00661A8C"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61A8C">
              <w:rPr>
                <w:rFonts w:ascii="Roboto" w:hAnsi="Roboto"/>
                <w:sz w:val="14"/>
                <w:szCs w:val="14"/>
              </w:rPr>
              <w:t>Podmienka súladu projektu s princípmi desegregácie, degetoizácie a</w:t>
            </w:r>
            <w:r w:rsidR="00B247C6">
              <w:rPr>
                <w:rFonts w:ascii="Roboto" w:hAnsi="Roboto"/>
                <w:sz w:val="14"/>
                <w:szCs w:val="14"/>
              </w:rPr>
              <w:t> </w:t>
            </w:r>
            <w:r w:rsidRPr="00661A8C">
              <w:rPr>
                <w:rFonts w:ascii="Roboto" w:hAnsi="Roboto"/>
                <w:sz w:val="14"/>
                <w:szCs w:val="14"/>
              </w:rPr>
              <w:t>destigmatizácie</w:t>
            </w:r>
            <w:r w:rsidR="00B247C6">
              <w:rPr>
                <w:rFonts w:ascii="Roboto" w:hAnsi="Roboto"/>
                <w:sz w:val="14"/>
                <w:szCs w:val="14"/>
              </w:rPr>
              <w:t xml:space="preserve"> </w:t>
            </w:r>
            <w:r w:rsidR="00B247C6">
              <w:rPr>
                <w:rFonts w:ascii="Roboto" w:hAnsi="Roboto"/>
                <w:i/>
                <w:sz w:val="14"/>
                <w:szCs w:val="14"/>
              </w:rPr>
              <w:t>(PPP č. 2</w:t>
            </w:r>
            <w:r w:rsidR="00710E39">
              <w:rPr>
                <w:rFonts w:ascii="Roboto" w:hAnsi="Roboto"/>
                <w:i/>
                <w:sz w:val="14"/>
                <w:szCs w:val="14"/>
              </w:rPr>
              <w:t>9</w:t>
            </w:r>
            <w:r w:rsidR="00B247C6" w:rsidRPr="00353F21">
              <w:rPr>
                <w:rFonts w:ascii="Roboto" w:hAnsi="Roboto"/>
                <w:i/>
                <w:sz w:val="14"/>
                <w:szCs w:val="14"/>
              </w:rPr>
              <w:t xml:space="preserve"> výzvy)</w:t>
            </w:r>
          </w:p>
        </w:tc>
        <w:tc>
          <w:tcPr>
            <w:tcW w:w="4536" w:type="dxa"/>
          </w:tcPr>
          <w:p w14:paraId="7B52AA53" w14:textId="50DF9075" w:rsidR="00661A8C" w:rsidRPr="00440224" w:rsidRDefault="00661A8C"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2D5D2565" w14:textId="77777777" w:rsidR="00661A8C" w:rsidRPr="00440224" w:rsidRDefault="00661A8C" w:rsidP="00445692">
            <w:pPr>
              <w:rPr>
                <w:rFonts w:ascii="Roboto" w:hAnsi="Roboto"/>
                <w:sz w:val="14"/>
                <w:szCs w:val="14"/>
              </w:rPr>
            </w:pPr>
          </w:p>
        </w:tc>
      </w:tr>
      <w:tr w:rsidR="00DC70A0" w:rsidRPr="00E654BA" w14:paraId="20D49A1B" w14:textId="77777777" w:rsidTr="001C1E75">
        <w:trPr>
          <w:trHeight w:val="330"/>
        </w:trPr>
        <w:tc>
          <w:tcPr>
            <w:tcW w:w="3970" w:type="dxa"/>
          </w:tcPr>
          <w:p w14:paraId="0D82133C" w14:textId="460E1900" w:rsidR="00DC70A0" w:rsidRPr="00661A8C" w:rsidRDefault="00DC70A0" w:rsidP="00DC70A0">
            <w:pPr>
              <w:pStyle w:val="Odsekzoznamu"/>
              <w:numPr>
                <w:ilvl w:val="0"/>
                <w:numId w:val="33"/>
              </w:numPr>
              <w:autoSpaceDE w:val="0"/>
              <w:autoSpaceDN w:val="0"/>
              <w:spacing w:before="60" w:after="60" w:line="240" w:lineRule="auto"/>
              <w:ind w:left="289" w:hanging="284"/>
              <w:contextualSpacing w:val="0"/>
              <w:jc w:val="left"/>
              <w:rPr>
                <w:rFonts w:ascii="Roboto" w:hAnsi="Roboto"/>
                <w:sz w:val="14"/>
                <w:szCs w:val="14"/>
              </w:rPr>
            </w:pPr>
            <w:r w:rsidRPr="00DC70A0">
              <w:rPr>
                <w:rFonts w:ascii="Roboto" w:hAnsi="Roboto"/>
                <w:sz w:val="14"/>
                <w:szCs w:val="14"/>
              </w:rPr>
              <w:t>Podmienka, že výdavky projektu sú oprávnené a nárokovaná výška výdavkov je oprávnená na financovanie z OP ĽZ</w:t>
            </w:r>
            <w:r w:rsidR="00B247C6">
              <w:rPr>
                <w:rFonts w:ascii="Roboto" w:hAnsi="Roboto"/>
                <w:sz w:val="14"/>
                <w:szCs w:val="14"/>
              </w:rPr>
              <w:t xml:space="preserve"> </w:t>
            </w:r>
            <w:r w:rsidR="00B247C6">
              <w:rPr>
                <w:rFonts w:ascii="Roboto" w:hAnsi="Roboto"/>
                <w:i/>
                <w:sz w:val="14"/>
                <w:szCs w:val="14"/>
              </w:rPr>
              <w:t>(PPP č. 3</w:t>
            </w:r>
            <w:r w:rsidR="00710E39">
              <w:rPr>
                <w:rFonts w:ascii="Roboto" w:hAnsi="Roboto"/>
                <w:i/>
                <w:sz w:val="14"/>
                <w:szCs w:val="14"/>
              </w:rPr>
              <w:t>2</w:t>
            </w:r>
            <w:r w:rsidR="00B247C6" w:rsidRPr="00353F21">
              <w:rPr>
                <w:rFonts w:ascii="Roboto" w:hAnsi="Roboto"/>
                <w:i/>
                <w:sz w:val="14"/>
                <w:szCs w:val="14"/>
              </w:rPr>
              <w:t xml:space="preserve"> výzvy)</w:t>
            </w:r>
          </w:p>
        </w:tc>
        <w:tc>
          <w:tcPr>
            <w:tcW w:w="4536" w:type="dxa"/>
          </w:tcPr>
          <w:p w14:paraId="3358EB0E" w14:textId="77777777" w:rsidR="00DC70A0" w:rsidRPr="00DC70A0" w:rsidRDefault="00DC70A0" w:rsidP="00DC70A0">
            <w:pPr>
              <w:spacing w:before="60" w:after="60" w:line="240" w:lineRule="auto"/>
              <w:rPr>
                <w:rFonts w:ascii="Roboto" w:hAnsi="Roboto"/>
                <w:sz w:val="14"/>
                <w:szCs w:val="14"/>
              </w:rPr>
            </w:pPr>
            <w:r w:rsidRPr="00DC70A0">
              <w:rPr>
                <w:rFonts w:ascii="Roboto" w:hAnsi="Roboto"/>
                <w:sz w:val="14"/>
                <w:szCs w:val="14"/>
              </w:rPr>
              <w:t xml:space="preserve">Príloha č.6 ŽoNFP - Špecifikácia oprávnených výdavkov a spôsob ich stanovenia </w:t>
            </w:r>
          </w:p>
          <w:p w14:paraId="52289EF1" w14:textId="753E36F3" w:rsidR="00DC70A0" w:rsidRPr="00440224" w:rsidRDefault="00DC70A0" w:rsidP="00DC70A0">
            <w:pPr>
              <w:spacing w:before="60" w:after="60" w:line="240" w:lineRule="auto"/>
              <w:rPr>
                <w:rFonts w:ascii="Roboto" w:hAnsi="Roboto"/>
                <w:sz w:val="14"/>
                <w:szCs w:val="14"/>
              </w:rPr>
            </w:pPr>
            <w:r w:rsidRPr="00DC70A0">
              <w:rPr>
                <w:rFonts w:ascii="Roboto" w:hAnsi="Roboto"/>
                <w:sz w:val="14"/>
                <w:szCs w:val="14"/>
              </w:rPr>
              <w:t>Príloha č.7 ŽoNFP - Projektová dokumentácia  stavby, vrátane položkového rozpočtu stavby</w:t>
            </w:r>
          </w:p>
        </w:tc>
        <w:tc>
          <w:tcPr>
            <w:tcW w:w="2081" w:type="dxa"/>
          </w:tcPr>
          <w:p w14:paraId="7B665B97" w14:textId="77777777" w:rsidR="00DC70A0" w:rsidRPr="00440224" w:rsidRDefault="00DC70A0" w:rsidP="00445692">
            <w:pPr>
              <w:rPr>
                <w:rFonts w:ascii="Roboto" w:hAnsi="Roboto"/>
                <w:sz w:val="14"/>
                <w:szCs w:val="14"/>
              </w:rPr>
            </w:pPr>
          </w:p>
        </w:tc>
      </w:tr>
      <w:tr w:rsidR="00DC70A0" w:rsidRPr="00E654BA" w14:paraId="283739B7" w14:textId="77777777" w:rsidTr="001C1E75">
        <w:trPr>
          <w:trHeight w:val="330"/>
        </w:trPr>
        <w:tc>
          <w:tcPr>
            <w:tcW w:w="3970" w:type="dxa"/>
          </w:tcPr>
          <w:p w14:paraId="61AC62FF" w14:textId="25E1EDDE" w:rsidR="00DC70A0" w:rsidRDefault="00DC70A0" w:rsidP="00DC70A0">
            <w:pPr>
              <w:pStyle w:val="Odsekzoznamu"/>
              <w:numPr>
                <w:ilvl w:val="0"/>
                <w:numId w:val="33"/>
              </w:numPr>
              <w:autoSpaceDE w:val="0"/>
              <w:autoSpaceDN w:val="0"/>
              <w:spacing w:before="60" w:after="60" w:line="240" w:lineRule="auto"/>
              <w:ind w:left="289" w:hanging="284"/>
              <w:contextualSpacing w:val="0"/>
              <w:jc w:val="left"/>
              <w:rPr>
                <w:rFonts w:ascii="Roboto" w:hAnsi="Roboto"/>
                <w:sz w:val="14"/>
                <w:szCs w:val="14"/>
              </w:rPr>
            </w:pPr>
            <w:r w:rsidRPr="00DC70A0">
              <w:rPr>
                <w:rFonts w:ascii="Roboto" w:hAnsi="Roboto"/>
                <w:sz w:val="14"/>
                <w:szCs w:val="14"/>
              </w:rPr>
              <w:t>Podmienka poskytovania sociálnych služieb v súlade so zákonom o sociálnych službách</w:t>
            </w:r>
            <w:r w:rsidR="00B247C6">
              <w:rPr>
                <w:rFonts w:ascii="Roboto" w:hAnsi="Roboto"/>
                <w:sz w:val="14"/>
                <w:szCs w:val="14"/>
              </w:rPr>
              <w:t xml:space="preserve"> </w:t>
            </w:r>
            <w:r w:rsidR="00B247C6">
              <w:rPr>
                <w:rFonts w:ascii="Roboto" w:hAnsi="Roboto"/>
                <w:i/>
                <w:sz w:val="14"/>
                <w:szCs w:val="14"/>
              </w:rPr>
              <w:t>(PPP č. 3</w:t>
            </w:r>
            <w:r w:rsidR="00710E39">
              <w:rPr>
                <w:rFonts w:ascii="Roboto" w:hAnsi="Roboto"/>
                <w:i/>
                <w:sz w:val="14"/>
                <w:szCs w:val="14"/>
              </w:rPr>
              <w:t>4</w:t>
            </w:r>
            <w:r w:rsidR="00B247C6" w:rsidRPr="00353F21">
              <w:rPr>
                <w:rFonts w:ascii="Roboto" w:hAnsi="Roboto"/>
                <w:i/>
                <w:sz w:val="14"/>
                <w:szCs w:val="14"/>
              </w:rPr>
              <w:t xml:space="preserve"> výzvy)</w:t>
            </w:r>
          </w:p>
        </w:tc>
        <w:tc>
          <w:tcPr>
            <w:tcW w:w="4536" w:type="dxa"/>
          </w:tcPr>
          <w:p w14:paraId="05C5A9DB" w14:textId="20A2808B" w:rsidR="00DC70A0" w:rsidRPr="00DC70A0" w:rsidRDefault="00070ECE" w:rsidP="00DC70A0">
            <w:pPr>
              <w:spacing w:before="60" w:after="60" w:line="240" w:lineRule="auto"/>
              <w:rPr>
                <w:rFonts w:ascii="Roboto" w:hAnsi="Roboto"/>
                <w:sz w:val="14"/>
                <w:szCs w:val="14"/>
              </w:rPr>
            </w:pPr>
            <w:r>
              <w:rPr>
                <w:rFonts w:ascii="Roboto" w:hAnsi="Roboto"/>
                <w:sz w:val="14"/>
                <w:szCs w:val="14"/>
              </w:rPr>
              <w:t>Príloha č. 13</w:t>
            </w:r>
            <w:r w:rsidR="00DC70A0" w:rsidRPr="00DC70A0">
              <w:rPr>
                <w:rFonts w:ascii="Roboto" w:hAnsi="Roboto"/>
                <w:sz w:val="14"/>
                <w:szCs w:val="14"/>
              </w:rPr>
              <w:t xml:space="preserve"> ŽoNFP: Doklad o vzniku</w:t>
            </w:r>
            <w:r w:rsidR="00DC70A0">
              <w:rPr>
                <w:rFonts w:ascii="Roboto" w:hAnsi="Roboto"/>
                <w:sz w:val="14"/>
                <w:szCs w:val="14"/>
              </w:rPr>
              <w:t xml:space="preserve"> a právnej forme zariadenia</w:t>
            </w:r>
          </w:p>
          <w:p w14:paraId="2D5ECD65" w14:textId="33369654" w:rsidR="00DC70A0" w:rsidRPr="00DC70A0" w:rsidRDefault="00070ECE" w:rsidP="00DC70A0">
            <w:pPr>
              <w:spacing w:before="60" w:after="60" w:line="240" w:lineRule="auto"/>
              <w:rPr>
                <w:rFonts w:ascii="Roboto" w:hAnsi="Roboto"/>
                <w:sz w:val="14"/>
                <w:szCs w:val="14"/>
              </w:rPr>
            </w:pPr>
            <w:r>
              <w:rPr>
                <w:rFonts w:ascii="Roboto" w:hAnsi="Roboto"/>
                <w:sz w:val="14"/>
                <w:szCs w:val="14"/>
              </w:rPr>
              <w:t>Príloha č. 14</w:t>
            </w:r>
            <w:r w:rsidR="00DC70A0" w:rsidRPr="00DC70A0">
              <w:rPr>
                <w:rFonts w:ascii="Roboto" w:hAnsi="Roboto"/>
                <w:sz w:val="14"/>
                <w:szCs w:val="14"/>
              </w:rPr>
              <w:t xml:space="preserve"> ŽoNFP: Doklad preukazujúci súlad projektu s Komunitným plánom sociálnych služieb obce</w:t>
            </w:r>
          </w:p>
        </w:tc>
        <w:tc>
          <w:tcPr>
            <w:tcW w:w="2081" w:type="dxa"/>
          </w:tcPr>
          <w:p w14:paraId="28FA5FBA" w14:textId="77777777" w:rsidR="00DC70A0" w:rsidRDefault="00DC70A0" w:rsidP="00445692">
            <w:pPr>
              <w:rPr>
                <w:rFonts w:ascii="Roboto" w:hAnsi="Roboto"/>
                <w:sz w:val="14"/>
                <w:szCs w:val="14"/>
              </w:rPr>
            </w:pPr>
          </w:p>
        </w:tc>
      </w:tr>
    </w:tbl>
    <w:p w14:paraId="69EFBA0B" w14:textId="77777777" w:rsidR="00BE6FDA" w:rsidRPr="00BE6FDA" w:rsidRDefault="00BE6FDA" w:rsidP="00BE6FDA">
      <w:pPr>
        <w:rPr>
          <w:rFonts w:ascii="Roboto" w:hAnsi="Roboto"/>
          <w:sz w:val="14"/>
          <w:szCs w:val="14"/>
        </w:rPr>
      </w:pPr>
    </w:p>
    <w:p w14:paraId="2CC1379A"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Čestné vyhlásenie žiadateľa</w:t>
      </w:r>
    </w:p>
    <w:p w14:paraId="58681A0C" w14:textId="7435960F" w:rsidR="00765530" w:rsidRDefault="00765530" w:rsidP="00765530">
      <w:pPr>
        <w:spacing w:after="0" w:line="240" w:lineRule="auto"/>
        <w:rPr>
          <w:rFonts w:ascii="Roboto" w:hAnsi="Roboto"/>
          <w:sz w:val="14"/>
          <w:szCs w:val="14"/>
        </w:rPr>
      </w:pPr>
      <w:r>
        <w:rPr>
          <w:rFonts w:ascii="Roboto" w:hAnsi="Roboto"/>
          <w:sz w:val="14"/>
          <w:szCs w:val="14"/>
        </w:rPr>
        <w:t xml:space="preserve">(190) </w:t>
      </w:r>
      <w:r w:rsidRPr="00765530">
        <w:rPr>
          <w:rFonts w:ascii="Roboto" w:hAnsi="Roboto"/>
          <w:sz w:val="14"/>
          <w:szCs w:val="14"/>
        </w:rPr>
        <w:t>Automaticky vyplnené (prvá časť textu čestného vyhlásenia, preddefinovaný text v ITMS2014+)</w:t>
      </w:r>
    </w:p>
    <w:p w14:paraId="3EB65708" w14:textId="77777777" w:rsidR="00765530" w:rsidRDefault="00765530" w:rsidP="00765530">
      <w:pPr>
        <w:spacing w:after="0" w:line="240" w:lineRule="auto"/>
        <w:rPr>
          <w:rFonts w:ascii="Roboto" w:hAnsi="Roboto"/>
          <w:sz w:val="14"/>
          <w:szCs w:val="14"/>
        </w:rPr>
      </w:pPr>
    </w:p>
    <w:p w14:paraId="17D9B94C" w14:textId="77777777" w:rsidR="007C0BDF" w:rsidRDefault="00BE6FDA" w:rsidP="00765530">
      <w:pPr>
        <w:spacing w:after="0" w:line="240" w:lineRule="auto"/>
        <w:rPr>
          <w:rFonts w:ascii="Roboto" w:hAnsi="Roboto"/>
          <w:sz w:val="14"/>
          <w:szCs w:val="14"/>
        </w:rPr>
      </w:pPr>
      <w:r w:rsidRPr="00440224">
        <w:rPr>
          <w:rFonts w:ascii="Roboto" w:hAnsi="Roboto"/>
          <w:sz w:val="14"/>
          <w:szCs w:val="14"/>
        </w:rPr>
        <w:t>Ja, dolupodpísaný žiadateľ (štatutárny orgán žiadateľa) čestne vyhlasujem, že:</w:t>
      </w:r>
    </w:p>
    <w:p w14:paraId="1AE104CB" w14:textId="16A6493E" w:rsidR="00BE6FDA" w:rsidRPr="007C0BDF" w:rsidRDefault="00BE6FDA" w:rsidP="007C0BDF">
      <w:pPr>
        <w:numPr>
          <w:ilvl w:val="0"/>
          <w:numId w:val="14"/>
        </w:numPr>
        <w:spacing w:before="100" w:beforeAutospacing="1" w:after="100" w:afterAutospacing="1" w:line="240" w:lineRule="auto"/>
        <w:rPr>
          <w:rFonts w:ascii="Roboto" w:hAnsi="Roboto"/>
          <w:sz w:val="14"/>
          <w:szCs w:val="14"/>
        </w:rPr>
      </w:pPr>
      <w:r w:rsidRPr="007C0BDF">
        <w:rPr>
          <w:rFonts w:ascii="Roboto" w:hAnsi="Roboto"/>
          <w:sz w:val="14"/>
          <w:szCs w:val="14"/>
        </w:rPr>
        <w:t>všetky informácie obsiahnuté v žiadosti o nenávratný finančný príspevok a všetkých jej prílohách sú úplné, pravdivé a správne,</w:t>
      </w:r>
    </w:p>
    <w:p w14:paraId="4581AA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1A88FA63" w14:textId="77777777" w:rsidR="00BE6FDA" w:rsidRPr="00D23B8A" w:rsidRDefault="00BE6FDA" w:rsidP="007C0BDF">
      <w:pPr>
        <w:numPr>
          <w:ilvl w:val="0"/>
          <w:numId w:val="14"/>
        </w:numPr>
        <w:spacing w:before="100" w:beforeAutospacing="1" w:after="100" w:afterAutospacing="1" w:line="240" w:lineRule="auto"/>
        <w:rPr>
          <w:rFonts w:ascii="Roboto" w:hAnsi="Roboto"/>
          <w:sz w:val="14"/>
          <w:szCs w:val="14"/>
        </w:rPr>
      </w:pPr>
      <w:r w:rsidRPr="00D23B8A">
        <w:rPr>
          <w:rFonts w:ascii="Roboto" w:hAnsi="Roboto"/>
          <w:sz w:val="14"/>
          <w:szCs w:val="14"/>
        </w:rPr>
        <w:t>zabezpečím finančné prostriedky na spolufinancovanie projektu tak, aby nebola ohrozená jeho implementácia,</w:t>
      </w:r>
    </w:p>
    <w:p w14:paraId="13FA58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0633F3F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spĺňam podmienky poskytnutia príspevku uvedené v príslušnej výzve,</w:t>
      </w:r>
    </w:p>
    <w:p w14:paraId="12241F35"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údaje uvedené v žiadosti o NFP sú identické s údajmi odoslanými prostredníctvom verejnej časti portálu ITMS2014+,</w:t>
      </w:r>
    </w:p>
    <w:p w14:paraId="0ECDF61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skutočnosti, že na NFP nie je právny nárok,</w:t>
      </w:r>
    </w:p>
    <w:p w14:paraId="0E67A9C7" w14:textId="3EB5EE3C"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zodpovednosti za predloženie úplných a 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39E8F8B5" w14:textId="1ED49A3D" w:rsidR="00BE6FDA" w:rsidRDefault="00BE6FDA" w:rsidP="00CE61D2">
      <w:pPr>
        <w:spacing w:after="120"/>
        <w:rPr>
          <w:rFonts w:ascii="Roboto" w:hAnsi="Roboto"/>
          <w:sz w:val="14"/>
          <w:szCs w:val="14"/>
        </w:rPr>
      </w:pPr>
      <w:r w:rsidRPr="00FF37C2">
        <w:rPr>
          <w:rFonts w:ascii="Roboto" w:hAnsi="Roboto"/>
          <w:sz w:val="14"/>
          <w:szCs w:val="14"/>
        </w:rPr>
        <w:t xml:space="preserve">Zaväzujem sa bezodkladne písomne informovať poskytovateľa o všetkých zmenách, ktoré sa týkajú uvedených údajov a skutočností. Súhlasím so správou, spracovaním a uchovávaním všetkých uvedených osobných údajov </w:t>
      </w:r>
      <w:r w:rsidR="00951FCE">
        <w:rPr>
          <w:sz w:val="14"/>
          <w:szCs w:val="14"/>
        </w:rPr>
        <w:t xml:space="preserve">podľa </w:t>
      </w:r>
      <w:r w:rsidR="00951FCE" w:rsidRPr="00C301F9">
        <w:rPr>
          <w:sz w:val="14"/>
          <w:szCs w:val="14"/>
        </w:rPr>
        <w:t>§ 47 zákona č. 292/2014 Z. z. o príspevku poskytovanom z európskych štrukturálnych a investičných fondov a o zmene a doplnení niektorých zákonov</w:t>
      </w:r>
      <w:r w:rsidR="00951FCE" w:rsidRPr="007B7DCB">
        <w:rPr>
          <w:sz w:val="14"/>
          <w:szCs w:val="14"/>
        </w:rPr>
        <w:t>.</w:t>
      </w:r>
      <w:r w:rsidR="00917D4C" w:rsidRPr="00FF37C2">
        <w:rPr>
          <w:rFonts w:ascii="Roboto" w:hAnsi="Roboto"/>
          <w:sz w:val="14"/>
          <w:szCs w:val="14"/>
        </w:rPr>
        <w:t>.</w:t>
      </w:r>
    </w:p>
    <w:p w14:paraId="72D916FC" w14:textId="77777777" w:rsidR="00BB4E45" w:rsidRDefault="00BB4E45" w:rsidP="00BE6FDA">
      <w:pPr>
        <w:spacing w:after="0"/>
        <w:rPr>
          <w:rFonts w:ascii="Roboto" w:hAnsi="Roboto"/>
          <w:sz w:val="14"/>
          <w:szCs w:val="14"/>
        </w:rPr>
      </w:pPr>
    </w:p>
    <w:p w14:paraId="5476F108" w14:textId="0A9AD594" w:rsidR="00765530" w:rsidRDefault="00765530" w:rsidP="00CE61D2">
      <w:pPr>
        <w:spacing w:after="120"/>
        <w:jc w:val="left"/>
        <w:rPr>
          <w:rFonts w:ascii="Roboto" w:hAnsi="Roboto"/>
          <w:sz w:val="14"/>
          <w:szCs w:val="14"/>
        </w:rPr>
      </w:pPr>
      <w:r>
        <w:rPr>
          <w:rFonts w:ascii="Roboto" w:hAnsi="Roboto"/>
          <w:sz w:val="14"/>
          <w:szCs w:val="14"/>
        </w:rPr>
        <w:t>(191)</w:t>
      </w:r>
      <w:r w:rsidR="00CE61D2">
        <w:rPr>
          <w:rFonts w:ascii="Roboto" w:hAnsi="Roboto"/>
          <w:sz w:val="14"/>
          <w:szCs w:val="14"/>
        </w:rPr>
        <w:t xml:space="preserve"> </w:t>
      </w:r>
      <w:r w:rsidR="00CE61D2" w:rsidRPr="00CE61D2">
        <w:rPr>
          <w:rFonts w:ascii="Roboto" w:hAnsi="Roboto"/>
          <w:sz w:val="14"/>
          <w:szCs w:val="14"/>
        </w:rPr>
        <w:t>Automaticky vyplnené - druhá časť textu čestného vyhláse</w:t>
      </w:r>
      <w:r w:rsidR="00CE61D2">
        <w:rPr>
          <w:rFonts w:ascii="Roboto" w:hAnsi="Roboto"/>
          <w:sz w:val="14"/>
          <w:szCs w:val="14"/>
        </w:rPr>
        <w:t>nia  je editovateľná zo strany S</w:t>
      </w:r>
      <w:r w:rsidR="00CE61D2" w:rsidRPr="00CE61D2">
        <w:rPr>
          <w:rFonts w:ascii="Roboto" w:hAnsi="Roboto"/>
          <w:sz w:val="14"/>
          <w:szCs w:val="14"/>
        </w:rPr>
        <w:t>O v ITMS2014+ a znenie vyhlásení na preukázanie podmie</w:t>
      </w:r>
      <w:r w:rsidR="00CE61D2">
        <w:rPr>
          <w:rFonts w:ascii="Roboto" w:hAnsi="Roboto"/>
          <w:sz w:val="14"/>
          <w:szCs w:val="14"/>
        </w:rPr>
        <w:t>nok poskytnutia príspevku S</w:t>
      </w:r>
      <w:r w:rsidR="00CE61D2" w:rsidRPr="00CE61D2">
        <w:rPr>
          <w:rFonts w:ascii="Roboto" w:hAnsi="Roboto"/>
          <w:sz w:val="14"/>
          <w:szCs w:val="14"/>
        </w:rPr>
        <w:t>O uprav</w:t>
      </w:r>
      <w:r w:rsidR="00AE5FF4">
        <w:rPr>
          <w:rFonts w:ascii="Roboto" w:hAnsi="Roboto"/>
          <w:sz w:val="14"/>
          <w:szCs w:val="14"/>
        </w:rPr>
        <w:t>il</w:t>
      </w:r>
      <w:r w:rsidR="00CE61D2" w:rsidRPr="00CE61D2">
        <w:rPr>
          <w:rFonts w:ascii="Roboto" w:hAnsi="Roboto"/>
          <w:sz w:val="14"/>
          <w:szCs w:val="14"/>
        </w:rPr>
        <w:t xml:space="preserve"> pri zadávaní výzvy</w:t>
      </w:r>
    </w:p>
    <w:p w14:paraId="60793D4A" w14:textId="77777777" w:rsidR="00BB4E45" w:rsidRPr="00440224" w:rsidRDefault="00BB4E45" w:rsidP="00BB4E45">
      <w:pPr>
        <w:jc w:val="left"/>
        <w:rPr>
          <w:rFonts w:ascii="Roboto" w:hAnsi="Roboto"/>
          <w:sz w:val="14"/>
          <w:szCs w:val="14"/>
        </w:rPr>
      </w:pPr>
      <w:r w:rsidRPr="00440224">
        <w:rPr>
          <w:rFonts w:ascii="Roboto" w:hAnsi="Roboto"/>
          <w:sz w:val="14"/>
          <w:szCs w:val="14"/>
        </w:rPr>
        <w:t xml:space="preserve">Ja, dolupodpísaný žiadateľ (štatutárny orgán žiadateľa) </w:t>
      </w:r>
      <w:r>
        <w:rPr>
          <w:rFonts w:ascii="Roboto" w:hAnsi="Roboto"/>
          <w:sz w:val="14"/>
          <w:szCs w:val="14"/>
        </w:rPr>
        <w:t xml:space="preserve">zároveň </w:t>
      </w:r>
      <w:r w:rsidRPr="00440224">
        <w:rPr>
          <w:rFonts w:ascii="Roboto" w:hAnsi="Roboto"/>
          <w:sz w:val="14"/>
          <w:szCs w:val="14"/>
        </w:rPr>
        <w:t>čestne vyhlasujem, že:</w:t>
      </w:r>
    </w:p>
    <w:p w14:paraId="04E9A935" w14:textId="5F7FAFB3"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daniach, vedených miestne príslušným daňovým úradom</w:t>
      </w:r>
      <w:r w:rsidR="00596150">
        <w:rPr>
          <w:rFonts w:ascii="Roboto" w:hAnsi="Roboto"/>
          <w:sz w:val="14"/>
          <w:szCs w:val="14"/>
        </w:rPr>
        <w:t xml:space="preserve">, </w:t>
      </w:r>
    </w:p>
    <w:p w14:paraId="130CFB46" w14:textId="4084488F"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poistného na zdravotnom poistení</w:t>
      </w:r>
      <w:r w:rsidR="00596150">
        <w:rPr>
          <w:rFonts w:ascii="Roboto" w:hAnsi="Roboto"/>
          <w:sz w:val="14"/>
          <w:szCs w:val="14"/>
        </w:rPr>
        <w:t xml:space="preserve">, </w:t>
      </w:r>
    </w:p>
    <w:p w14:paraId="74105590" w14:textId="2DE06A52"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sociálnom poistení</w:t>
      </w:r>
      <w:r w:rsidR="00596150">
        <w:rPr>
          <w:rFonts w:ascii="Roboto" w:hAnsi="Roboto"/>
          <w:sz w:val="14"/>
          <w:szCs w:val="14"/>
        </w:rPr>
        <w:t xml:space="preserve">, </w:t>
      </w:r>
    </w:p>
    <w:p w14:paraId="31AF6ACD" w14:textId="62D314F2"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 xml:space="preserve">som neporušil zákaz nelegálneho zamestnávania </w:t>
      </w:r>
      <w:r w:rsidR="00456723">
        <w:rPr>
          <w:rFonts w:ascii="Roboto" w:hAnsi="Roboto"/>
          <w:sz w:val="14"/>
          <w:szCs w:val="14"/>
        </w:rPr>
        <w:t xml:space="preserve">štátnych príslušníkov tretích krajín </w:t>
      </w:r>
      <w:r w:rsidRPr="00BB4E45">
        <w:rPr>
          <w:rFonts w:ascii="Roboto" w:hAnsi="Roboto"/>
          <w:sz w:val="14"/>
          <w:szCs w:val="14"/>
        </w:rPr>
        <w:t>za obdobie 5 rokov predchádzajúcich podaniu ŽoNFP</w:t>
      </w:r>
      <w:r w:rsidR="00596150">
        <w:rPr>
          <w:rFonts w:ascii="Roboto" w:hAnsi="Roboto"/>
          <w:sz w:val="14"/>
          <w:szCs w:val="14"/>
        </w:rPr>
        <w:t xml:space="preserve">, </w:t>
      </w:r>
    </w:p>
    <w:p w14:paraId="4FECDD80" w14:textId="7D09515F" w:rsidR="000B4626" w:rsidRDefault="000B4626" w:rsidP="007C0BDF">
      <w:pPr>
        <w:numPr>
          <w:ilvl w:val="0"/>
          <w:numId w:val="14"/>
        </w:numPr>
        <w:spacing w:before="100" w:beforeAutospacing="1" w:after="100" w:afterAutospacing="1" w:line="240" w:lineRule="auto"/>
        <w:rPr>
          <w:rFonts w:ascii="Roboto" w:hAnsi="Roboto"/>
          <w:sz w:val="14"/>
          <w:szCs w:val="14"/>
        </w:rPr>
      </w:pPr>
      <w:r w:rsidRPr="000B4626">
        <w:rPr>
          <w:rFonts w:ascii="Roboto" w:hAnsi="Roboto"/>
          <w:sz w:val="14"/>
          <w:szCs w:val="14"/>
        </w:rPr>
        <w:t>ku dňu predloženia ŽoNFP nebola realizácia hlavnej aktivity projektu fyzicky ukončená</w:t>
      </w:r>
      <w:r>
        <w:rPr>
          <w:rFonts w:ascii="Roboto" w:hAnsi="Roboto"/>
          <w:sz w:val="14"/>
          <w:szCs w:val="14"/>
        </w:rPr>
        <w:t>,</w:t>
      </w:r>
    </w:p>
    <w:p w14:paraId="18840F60" w14:textId="75364274" w:rsidR="00CE61D2" w:rsidRDefault="00CE61D2" w:rsidP="00CE61D2">
      <w:pPr>
        <w:pStyle w:val="Odsekzoznamu"/>
        <w:numPr>
          <w:ilvl w:val="0"/>
          <w:numId w:val="14"/>
        </w:numPr>
        <w:spacing w:after="0"/>
        <w:ind w:left="714" w:hanging="357"/>
        <w:rPr>
          <w:rFonts w:ascii="Roboto" w:hAnsi="Roboto"/>
          <w:sz w:val="14"/>
          <w:szCs w:val="14"/>
        </w:rPr>
      </w:pPr>
      <w:r w:rsidRPr="00CE61D2">
        <w:rPr>
          <w:rFonts w:ascii="Roboto" w:hAnsi="Roboto"/>
          <w:sz w:val="14"/>
          <w:szCs w:val="14"/>
        </w:rPr>
        <w:t>voči mne nie je vedený výkon rozhodnutia</w:t>
      </w:r>
      <w:r w:rsidR="00596150">
        <w:rPr>
          <w:rFonts w:ascii="Roboto" w:hAnsi="Roboto"/>
          <w:sz w:val="14"/>
          <w:szCs w:val="14"/>
        </w:rPr>
        <w:t xml:space="preserve">, </w:t>
      </w:r>
    </w:p>
    <w:p w14:paraId="3DA05BBE" w14:textId="3AACAFCB" w:rsidR="00161909" w:rsidRDefault="00161909" w:rsidP="00CE61D2">
      <w:pPr>
        <w:pStyle w:val="Odsekzoznamu"/>
        <w:numPr>
          <w:ilvl w:val="0"/>
          <w:numId w:val="14"/>
        </w:numPr>
        <w:spacing w:after="0"/>
        <w:ind w:left="714" w:hanging="357"/>
        <w:rPr>
          <w:rFonts w:ascii="Roboto" w:hAnsi="Roboto"/>
          <w:sz w:val="14"/>
          <w:szCs w:val="14"/>
        </w:rPr>
      </w:pPr>
      <w:r>
        <w:rPr>
          <w:rFonts w:ascii="Roboto" w:hAnsi="Roboto"/>
          <w:sz w:val="14"/>
          <w:szCs w:val="14"/>
        </w:rPr>
        <w:t>nie som obcou v nútenej správe,</w:t>
      </w:r>
    </w:p>
    <w:p w14:paraId="7EB3F4D0" w14:textId="77777777" w:rsidR="00F3293F" w:rsidRPr="003C50C6" w:rsidRDefault="00F3293F" w:rsidP="00F3293F">
      <w:pPr>
        <w:numPr>
          <w:ilvl w:val="0"/>
          <w:numId w:val="14"/>
        </w:numPr>
        <w:spacing w:after="0" w:line="240" w:lineRule="auto"/>
        <w:rPr>
          <w:rFonts w:ascii="Roboto" w:hAnsi="Roboto"/>
          <w:sz w:val="14"/>
          <w:szCs w:val="14"/>
        </w:rPr>
      </w:pPr>
      <w:r w:rsidRPr="003C50C6">
        <w:rPr>
          <w:rFonts w:ascii="Roboto" w:hAnsi="Roboto"/>
          <w:sz w:val="14"/>
          <w:szCs w:val="14"/>
        </w:rPr>
        <w:t>žiadateľ ani jeho štatutárny orgán, ani žiadny člen štatutárneho orgánu ani  osoba splnomocnená zastupovať žiadateľa v konaní  o ŽoNFP  neboli právoplatne odsúdení za niektorý z nasledujúcich trestných činov:</w:t>
      </w:r>
    </w:p>
    <w:p w14:paraId="58C3BE4E"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a) trestný čin poškodzovania finančných záujmov ES (§261-§263 Trestného zákona) </w:t>
      </w:r>
    </w:p>
    <w:p w14:paraId="6868A228"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b) niektorý z trestných činov korupcie (§328 - § 336 Trestného zákona) </w:t>
      </w:r>
    </w:p>
    <w:p w14:paraId="1121C0FC"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lastRenderedPageBreak/>
        <w:t xml:space="preserve">c) trestný čin legalizácie príjmu z trestnej činnosti (§ 233 - § 234 Trestného zákona) </w:t>
      </w:r>
    </w:p>
    <w:p w14:paraId="56F53EF7"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d) trestný čin založenia, zosnovania a podporovania zločineckej skupiny (§296 Trestného zákona)</w:t>
      </w:r>
    </w:p>
    <w:p w14:paraId="5C9FEF80" w14:textId="24AF9338" w:rsidR="00F3293F" w:rsidRDefault="00F3293F" w:rsidP="00F3293F">
      <w:pPr>
        <w:spacing w:after="0" w:line="240" w:lineRule="auto"/>
        <w:ind w:left="720"/>
        <w:rPr>
          <w:rFonts w:ascii="Roboto" w:hAnsi="Roboto"/>
          <w:sz w:val="14"/>
          <w:szCs w:val="14"/>
        </w:rPr>
      </w:pPr>
      <w:r w:rsidRPr="003C50C6">
        <w:rPr>
          <w:rFonts w:ascii="Roboto" w:hAnsi="Roboto"/>
          <w:sz w:val="14"/>
          <w:szCs w:val="14"/>
        </w:rPr>
        <w:t>e) machinácie pri verejnom obstarávaní a verejnej dražbe (§ 266 až § 268 Trestného zákona)</w:t>
      </w:r>
      <w:r>
        <w:rPr>
          <w:rFonts w:ascii="Roboto" w:hAnsi="Roboto"/>
          <w:sz w:val="14"/>
          <w:szCs w:val="14"/>
        </w:rPr>
        <w:t>,</w:t>
      </w:r>
    </w:p>
    <w:p w14:paraId="6F590BFE" w14:textId="0D933D63" w:rsidR="000C3706" w:rsidRPr="000C3706" w:rsidRDefault="000C3706" w:rsidP="000C3706">
      <w:pPr>
        <w:pStyle w:val="Odsekzoznamu"/>
        <w:numPr>
          <w:ilvl w:val="0"/>
          <w:numId w:val="14"/>
        </w:numPr>
        <w:spacing w:after="0"/>
        <w:ind w:left="714" w:hanging="357"/>
        <w:rPr>
          <w:rFonts w:ascii="Roboto" w:hAnsi="Roboto"/>
          <w:sz w:val="14"/>
          <w:szCs w:val="14"/>
        </w:rPr>
      </w:pPr>
      <w:r w:rsidRPr="002B5939">
        <w:rPr>
          <w:rFonts w:ascii="Roboto" w:hAnsi="Roboto" w:cstheme="minorHAnsi"/>
          <w:sz w:val="14"/>
          <w:szCs w:val="14"/>
        </w:rPr>
        <w:t>projekt je v súlade s princípmi podpory rovnosti mužov a žien a nediskriminácie podľa článku 7 nariadenia Európskeho parlamentu a Rady (EÚ) č. 1303/2013 zo 17. decembra 2013, a zabezpečím podmienky pre rovnakú dostupnosť pre všetkých, tak aby nedochádzalo k vylučovaniu ľudí na základe rodu, veku, rasy, etnika, zdravotného postihnutia a pod. a to nasledovným spôsobom</w:t>
      </w:r>
      <w:r w:rsidRPr="002B5939">
        <w:rPr>
          <w:rFonts w:ascii="Roboto" w:hAnsi="Roboto" w:cstheme="minorHAnsi"/>
          <w:sz w:val="14"/>
          <w:szCs w:val="14"/>
          <w:lang w:eastAsia="sk-SK"/>
        </w:rPr>
        <w:t xml:space="preserve">: </w:t>
      </w:r>
    </w:p>
    <w:p w14:paraId="6E2BE30D" w14:textId="5A42C6F9" w:rsidR="000C3706" w:rsidRPr="000C3706" w:rsidRDefault="000C3706" w:rsidP="000C3706">
      <w:pPr>
        <w:pStyle w:val="Odsekzoznamu"/>
        <w:spacing w:after="0"/>
        <w:rPr>
          <w:rFonts w:ascii="Roboto" w:hAnsi="Roboto"/>
          <w:sz w:val="14"/>
          <w:szCs w:val="14"/>
        </w:rPr>
      </w:pPr>
      <w:r>
        <w:rPr>
          <w:rFonts w:ascii="Roboto" w:hAnsi="Roboto"/>
          <w:sz w:val="14"/>
          <w:szCs w:val="14"/>
        </w:rPr>
        <w:t xml:space="preserve">a) </w:t>
      </w:r>
      <w:r w:rsidRPr="000C3706">
        <w:rPr>
          <w:rFonts w:ascii="Roboto" w:hAnsi="Roboto"/>
          <w:sz w:val="14"/>
          <w:szCs w:val="14"/>
        </w:rPr>
        <w:t>pri realizácii stavieb, v ktorých budú zamestnávané osoby budú rešpektované platné právne predpisy   SR a v maximálnej možnej miere budú zabezpečené bezbariérové pracovné priestory  pre osoby so zdravotným postihnutím tak, aby tieto  nepredstavovali obmedzenia pre prácu osôb so zdravotným postihnutím, resp. nezakladali podmienky pre zamestnanie výlučne osôb bez zdravotného postihnutia,.</w:t>
      </w:r>
    </w:p>
    <w:p w14:paraId="24B2541F" w14:textId="76D3BFBA" w:rsidR="000C3706" w:rsidRPr="000C3706" w:rsidRDefault="000C3706" w:rsidP="000C3706">
      <w:pPr>
        <w:pStyle w:val="Odsekzoznamu"/>
        <w:spacing w:after="0"/>
        <w:rPr>
          <w:rFonts w:ascii="Roboto" w:hAnsi="Roboto"/>
          <w:sz w:val="14"/>
          <w:szCs w:val="14"/>
        </w:rPr>
      </w:pPr>
      <w:r>
        <w:rPr>
          <w:rFonts w:ascii="Roboto" w:hAnsi="Roboto"/>
          <w:sz w:val="14"/>
          <w:szCs w:val="14"/>
        </w:rPr>
        <w:t xml:space="preserve">b) </w:t>
      </w:r>
      <w:r w:rsidRPr="000C3706">
        <w:rPr>
          <w:rFonts w:ascii="Roboto" w:hAnsi="Roboto"/>
          <w:sz w:val="14"/>
          <w:szCs w:val="14"/>
        </w:rPr>
        <w:t>pri výbere zamestnancov v rámci realizácie projektu bude dodržaný princíp rovnosti mužov a  žien  a nediskriminácia a tieto princípy budú zohľadnené v podmienkach na výber zamestnancov,</w:t>
      </w:r>
    </w:p>
    <w:p w14:paraId="68520067" w14:textId="298A4059" w:rsidR="000C3706" w:rsidRPr="000C3706" w:rsidRDefault="000C3706" w:rsidP="000C3706">
      <w:pPr>
        <w:pStyle w:val="Odsekzoznamu"/>
        <w:spacing w:after="0"/>
        <w:rPr>
          <w:rFonts w:ascii="Roboto" w:hAnsi="Roboto"/>
          <w:sz w:val="14"/>
          <w:szCs w:val="14"/>
        </w:rPr>
      </w:pPr>
      <w:r w:rsidRPr="000C3706">
        <w:rPr>
          <w:rFonts w:ascii="Roboto" w:hAnsi="Roboto"/>
          <w:sz w:val="14"/>
          <w:szCs w:val="14"/>
        </w:rPr>
        <w:t>c)     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(napr. nižšie mzdy žien – rodový mzdový rozdiel),</w:t>
      </w:r>
    </w:p>
    <w:p w14:paraId="6EC8D8D4" w14:textId="185A10C1" w:rsidR="000C3706" w:rsidRPr="000C3706" w:rsidRDefault="000C3706" w:rsidP="000C3706">
      <w:pPr>
        <w:pStyle w:val="Odsekzoznamu"/>
        <w:spacing w:before="100" w:beforeAutospacing="1" w:after="100" w:afterAutospacing="1" w:line="240" w:lineRule="auto"/>
        <w:rPr>
          <w:rFonts w:ascii="Roboto" w:hAnsi="Roboto"/>
          <w:sz w:val="14"/>
          <w:szCs w:val="14"/>
        </w:rPr>
      </w:pPr>
      <w:r w:rsidRPr="000C3706">
        <w:rPr>
          <w:rFonts w:ascii="Roboto" w:hAnsi="Roboto"/>
          <w:sz w:val="14"/>
          <w:szCs w:val="14"/>
        </w:rPr>
        <w:t>d)  v rámci mzdového ohodnotenia oprávnených zamestnancov nedochádzalo k nerovnému odmeňovaniu za rovnakú prácu na základe rodu alebo príslušnosti k akejkoľvek znevýhodnenej skupine osôb.</w:t>
      </w:r>
    </w:p>
    <w:p w14:paraId="4570CC3A" w14:textId="14BCAB36" w:rsidR="004022A5" w:rsidRPr="00E711D2" w:rsidRDefault="00596150" w:rsidP="00E711D2">
      <w:pPr>
        <w:numPr>
          <w:ilvl w:val="0"/>
          <w:numId w:val="14"/>
        </w:numPr>
        <w:spacing w:before="100" w:beforeAutospacing="1" w:after="100" w:afterAutospacing="1" w:line="240" w:lineRule="auto"/>
        <w:rPr>
          <w:rFonts w:ascii="Roboto" w:hAnsi="Roboto"/>
          <w:sz w:val="14"/>
          <w:szCs w:val="14"/>
        </w:rPr>
      </w:pPr>
      <w:r>
        <w:rPr>
          <w:rFonts w:ascii="Roboto" w:hAnsi="Roboto"/>
          <w:sz w:val="14"/>
          <w:szCs w:val="14"/>
        </w:rPr>
        <w:t>kópia</w:t>
      </w:r>
      <w:r w:rsidRPr="000F29C6">
        <w:rPr>
          <w:rFonts w:ascii="Roboto" w:hAnsi="Roboto"/>
          <w:sz w:val="14"/>
          <w:szCs w:val="14"/>
        </w:rPr>
        <w:t xml:space="preserve"> dokumentácie ŽoNFP je zhodná s originálom dokumentácie ŽoNFP predkladanej v listinnej podobe</w:t>
      </w:r>
      <w:r w:rsidR="00E711D2">
        <w:rPr>
          <w:rFonts w:ascii="Roboto" w:hAnsi="Roboto"/>
          <w:sz w:val="14"/>
          <w:szCs w:val="14"/>
        </w:rPr>
        <w:t>,</w:t>
      </w:r>
      <w:r w:rsidR="006C332B">
        <w:rPr>
          <w:rFonts w:ascii="Roboto" w:hAnsi="Roboto"/>
          <w:sz w:val="14"/>
          <w:szCs w:val="14"/>
        </w:rPr>
        <w:t xml:space="preserve"> </w:t>
      </w:r>
    </w:p>
    <w:p w14:paraId="1AC4CD75" w14:textId="5020B9B3" w:rsidR="007A766A" w:rsidRDefault="007A766A" w:rsidP="007A766A">
      <w:pPr>
        <w:numPr>
          <w:ilvl w:val="0"/>
          <w:numId w:val="14"/>
        </w:numPr>
        <w:spacing w:after="0" w:line="240" w:lineRule="auto"/>
        <w:ind w:left="714" w:hanging="357"/>
        <w:rPr>
          <w:rFonts w:ascii="Roboto" w:hAnsi="Roboto"/>
          <w:sz w:val="14"/>
          <w:szCs w:val="14"/>
        </w:rPr>
      </w:pPr>
      <w:r w:rsidRPr="008F239A">
        <w:rPr>
          <w:rFonts w:ascii="Roboto" w:hAnsi="Roboto"/>
          <w:sz w:val="14"/>
          <w:szCs w:val="14"/>
        </w:rPr>
        <w:t>som si vedomý</w:t>
      </w:r>
      <w:r w:rsidRPr="007A766A">
        <w:rPr>
          <w:rFonts w:ascii="Roboto" w:hAnsi="Roboto"/>
          <w:sz w:val="14"/>
          <w:szCs w:val="14"/>
        </w:rPr>
        <w:t xml:space="preserve">, že dodržiavanie </w:t>
      </w:r>
      <w:r>
        <w:rPr>
          <w:rFonts w:ascii="Roboto" w:hAnsi="Roboto"/>
          <w:sz w:val="14"/>
          <w:szCs w:val="14"/>
        </w:rPr>
        <w:t>nižšie</w:t>
      </w:r>
      <w:r w:rsidRPr="007A766A">
        <w:rPr>
          <w:rFonts w:ascii="Roboto" w:hAnsi="Roboto"/>
          <w:sz w:val="14"/>
          <w:szCs w:val="14"/>
        </w:rPr>
        <w:t xml:space="preserve"> uvedených povinností môže SO v súčinnosti s gestorom HP UR, príp. s inými oprávnenými orgánmi verejnej správy overiť na začiatku projektu, počas implementácie projektu, pri ukončení projektu aj v období udržateľnosti projektu</w:t>
      </w:r>
      <w:r>
        <w:rPr>
          <w:rFonts w:ascii="Roboto" w:hAnsi="Roboto"/>
          <w:sz w:val="14"/>
          <w:szCs w:val="14"/>
        </w:rPr>
        <w:t>:</w:t>
      </w:r>
      <w:r w:rsidR="004022A5">
        <w:rPr>
          <w:rFonts w:ascii="Roboto" w:hAnsi="Roboto"/>
          <w:sz w:val="14"/>
          <w:szCs w:val="14"/>
        </w:rPr>
        <w:t xml:space="preserve"> </w:t>
      </w:r>
    </w:p>
    <w:p w14:paraId="4EBCDBBD" w14:textId="7ED3BA69"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a) </w:t>
      </w:r>
      <w:r w:rsidR="00703968" w:rsidRPr="007A766A">
        <w:rPr>
          <w:rFonts w:ascii="Roboto" w:hAnsi="Roboto" w:cstheme="minorHAnsi"/>
          <w:sz w:val="14"/>
          <w:szCs w:val="14"/>
          <w:lang w:eastAsia="sk-SK"/>
        </w:rPr>
        <w:t>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w:t>
      </w:r>
    </w:p>
    <w:p w14:paraId="3E46BF65" w14:textId="0A7770D5"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b) </w:t>
      </w:r>
      <w:r w:rsidR="00703968" w:rsidRPr="007A766A">
        <w:rPr>
          <w:rFonts w:ascii="Roboto" w:hAnsi="Roboto" w:cstheme="minorHAnsi"/>
          <w:sz w:val="14"/>
          <w:szCs w:val="14"/>
          <w:lang w:eastAsia="sk-SK"/>
        </w:rPr>
        <w:t xml:space="preserve">ak spôsobím závažné poškodenie alebo znečistenie životného prostredia, v súlade s príslušným všeobecne záväzným právnym predpisom na vlastné náklady toto znečistenie,  prípadne poškodenie, odstránim a uvediem životné prostredie do pôvodného stavu, prípadne do stavu, ktorý v čo najmenšej miere poškodzuje životné prostredie a znečisťuje jednotlivé jeho zložky;  </w:t>
      </w:r>
    </w:p>
    <w:p w14:paraId="37DB05BA" w14:textId="1FD93A14" w:rsidR="004E2262" w:rsidRPr="005D5F6A" w:rsidRDefault="007A766A" w:rsidP="005D5F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c) </w:t>
      </w:r>
      <w:r w:rsidR="00703968" w:rsidRPr="007A766A">
        <w:rPr>
          <w:rFonts w:ascii="Roboto" w:hAnsi="Roboto" w:cstheme="minorHAnsi"/>
          <w:sz w:val="14"/>
          <w:szCs w:val="14"/>
          <w:lang w:eastAsia="sk-SK"/>
        </w:rPr>
        <w:t>po ukončení realizácie aktivít projektu budem informovať SO, či boli voči nemu uplatnené ekonomické alebo fiškálne nástroje, najmä pokuty a poplatky resp. iné sankčné mechanizmy podľa uplatňovania zásady „znečisťovateľ platí“;</w:t>
      </w:r>
    </w:p>
    <w:p w14:paraId="1CFA86AA" w14:textId="142F79AA" w:rsidR="00BB4E45" w:rsidRDefault="002E0950" w:rsidP="002E0950">
      <w:pPr>
        <w:spacing w:after="0"/>
        <w:rPr>
          <w:rFonts w:ascii="Roboto" w:hAnsi="Roboto" w:cs="Roboto"/>
          <w:color w:val="000000"/>
          <w:sz w:val="14"/>
          <w:szCs w:val="14"/>
          <w:highlight w:val="cyan"/>
        </w:rPr>
      </w:pPr>
      <w:r w:rsidRPr="002E0950">
        <w:rPr>
          <w:rFonts w:ascii="Roboto" w:hAnsi="Roboto" w:cs="Roboto"/>
          <w:color w:val="000000"/>
          <w:sz w:val="14"/>
          <w:szCs w:val="14"/>
        </w:rPr>
        <w:t>(192)</w:t>
      </w:r>
      <w:r w:rsidRPr="002E0950">
        <w:t xml:space="preserve"> </w:t>
      </w:r>
      <w:r w:rsidRPr="002E0950">
        <w:rPr>
          <w:rFonts w:ascii="Roboto" w:hAnsi="Roboto" w:cs="Roboto"/>
          <w:color w:val="000000"/>
          <w:sz w:val="14"/>
          <w:szCs w:val="14"/>
        </w:rPr>
        <w:t>Vypĺňa žiadateľ – žiadateľ vyberie z možností v prípade, ak sú relevantné.</w:t>
      </w:r>
    </w:p>
    <w:p w14:paraId="1A3DBAA0" w14:textId="36C86563" w:rsidR="00335F3F" w:rsidRPr="00C80E8C" w:rsidRDefault="00335F3F" w:rsidP="00335F3F">
      <w:pPr>
        <w:rPr>
          <w:rFonts w:ascii="Roboto" w:hAnsi="Roboto" w:cs="Roboto"/>
          <w:color w:val="000000"/>
          <w:sz w:val="14"/>
          <w:szCs w:val="14"/>
        </w:rPr>
      </w:pPr>
      <w:r w:rsidRPr="00C80E8C">
        <w:rPr>
          <w:rFonts w:ascii="Roboto" w:hAnsi="Roboto" w:cs="Roboto"/>
          <w:color w:val="000000"/>
          <w:sz w:val="14"/>
          <w:szCs w:val="14"/>
        </w:rPr>
        <w:t>S ohľadom na podmienky poskytnutia príspevku zároveň čestne vyhlasujem, že:</w:t>
      </w:r>
      <w:r w:rsidR="00570F0A">
        <w:rPr>
          <w:rFonts w:ascii="Roboto" w:hAnsi="Roboto" w:cs="Roboto"/>
          <w:color w:val="000000"/>
          <w:sz w:val="14"/>
          <w:szCs w:val="14"/>
        </w:rPr>
        <w:t xml:space="preserve"> </w:t>
      </w:r>
      <w:r w:rsidR="00570F0A" w:rsidRPr="00570F0A">
        <w:rPr>
          <w:rFonts w:ascii="Roboto" w:hAnsi="Roboto" w:cs="Roboto"/>
          <w:i/>
          <w:color w:val="FF0000"/>
          <w:sz w:val="14"/>
          <w:szCs w:val="14"/>
        </w:rPr>
        <w:t xml:space="preserve">(žiadateľ vyberá </w:t>
      </w:r>
      <w:r w:rsidR="00570F0A" w:rsidRPr="004C331A">
        <w:rPr>
          <w:rFonts w:ascii="Roboto" w:hAnsi="Roboto" w:cs="Roboto"/>
          <w:b/>
          <w:i/>
          <w:color w:val="FF0000"/>
          <w:sz w:val="14"/>
          <w:szCs w:val="14"/>
        </w:rPr>
        <w:t xml:space="preserve">relevantné </w:t>
      </w:r>
      <w:r w:rsidR="00570F0A" w:rsidRPr="00570F0A">
        <w:rPr>
          <w:rFonts w:ascii="Roboto" w:hAnsi="Roboto" w:cs="Roboto"/>
          <w:i/>
          <w:color w:val="FF0000"/>
          <w:sz w:val="14"/>
          <w:szCs w:val="14"/>
        </w:rPr>
        <w:t>vyhlásenia podľa inštrukcií v</w:t>
      </w:r>
      <w:r w:rsidR="00570F0A">
        <w:rPr>
          <w:rFonts w:ascii="Roboto" w:hAnsi="Roboto" w:cs="Roboto"/>
          <w:i/>
          <w:color w:val="FF0000"/>
          <w:sz w:val="14"/>
          <w:szCs w:val="14"/>
        </w:rPr>
        <w:t> popisoch,</w:t>
      </w:r>
      <w:r w:rsidR="00570F0A" w:rsidRPr="00570F0A">
        <w:rPr>
          <w:rFonts w:ascii="Roboto" w:hAnsi="Roboto" w:cs="Roboto"/>
          <w:i/>
          <w:color w:val="FF0000"/>
          <w:sz w:val="14"/>
          <w:szCs w:val="14"/>
        </w:rPr>
        <w:t xml:space="preserve"> resp. v prílohe č.8 výzvy)</w:t>
      </w:r>
    </w:p>
    <w:p w14:paraId="79A2117D" w14:textId="7D393690" w:rsidR="00814EBE" w:rsidRPr="0089566A" w:rsidRDefault="000F29C6" w:rsidP="00570F0A">
      <w:pPr>
        <w:numPr>
          <w:ilvl w:val="0"/>
          <w:numId w:val="14"/>
        </w:numPr>
        <w:spacing w:before="100" w:beforeAutospacing="1" w:after="100" w:afterAutospacing="1" w:line="240" w:lineRule="auto"/>
        <w:rPr>
          <w:rFonts w:ascii="Roboto" w:hAnsi="Roboto"/>
          <w:sz w:val="14"/>
          <w:szCs w:val="14"/>
        </w:rPr>
      </w:pPr>
      <w:r w:rsidRPr="000F29C6">
        <w:rPr>
          <w:rFonts w:ascii="Roboto" w:hAnsi="Roboto"/>
          <w:sz w:val="14"/>
          <w:szCs w:val="14"/>
        </w:rPr>
        <w:t>v zmysle § 11 zákona č. 50/1976 o územnom plánovaní a stavebnom poriadku (stavebný zákon) nie som povinný mať vypracovanú územnoplánovaciu dokumentáciu,</w:t>
      </w:r>
      <w:r w:rsidR="00570F0A">
        <w:rPr>
          <w:rFonts w:ascii="Roboto" w:hAnsi="Roboto"/>
          <w:sz w:val="14"/>
          <w:szCs w:val="14"/>
        </w:rPr>
        <w:t xml:space="preserve"> </w:t>
      </w:r>
      <w:r w:rsidR="00161909">
        <w:rPr>
          <w:rFonts w:ascii="Roboto" w:hAnsi="Roboto"/>
          <w:i/>
          <w:color w:val="FF0000"/>
          <w:sz w:val="14"/>
          <w:szCs w:val="14"/>
        </w:rPr>
        <w:t>(</w:t>
      </w:r>
      <w:r w:rsidR="00570F0A" w:rsidRPr="00570F0A">
        <w:rPr>
          <w:rFonts w:ascii="Roboto" w:hAnsi="Roboto"/>
          <w:i/>
          <w:color w:val="FF0000"/>
          <w:sz w:val="14"/>
          <w:szCs w:val="14"/>
        </w:rPr>
        <w:t>Žiadateľ vyberá toto vyhlásenie v prípade, že nie je povinný mať územný plán obce)</w:t>
      </w:r>
    </w:p>
    <w:p w14:paraId="02A6EAAA" w14:textId="52709F36" w:rsidR="0089566A" w:rsidRPr="0089566A" w:rsidRDefault="0089566A" w:rsidP="0089566A">
      <w:pPr>
        <w:pStyle w:val="Odsekzoznamu"/>
        <w:numPr>
          <w:ilvl w:val="0"/>
          <w:numId w:val="14"/>
        </w:numPr>
        <w:rPr>
          <w:rFonts w:ascii="Roboto" w:hAnsi="Roboto"/>
          <w:color w:val="FF0000"/>
          <w:sz w:val="14"/>
          <w:szCs w:val="14"/>
        </w:rPr>
      </w:pPr>
      <w:r w:rsidRPr="0089566A">
        <w:rPr>
          <w:rFonts w:ascii="Roboto" w:hAnsi="Roboto"/>
          <w:sz w:val="14"/>
          <w:szCs w:val="14"/>
        </w:rPr>
        <w:t xml:space="preserve">aktivita, na realizácii ktorej sa v rámci projektu podieľa žiadateľ, nie je hospodárskou činnosťou a ani v dôsledku jeho realizácie nebude v období od začatia realizácie aktivít projektu do ukončenia 5. roku po finančnom ukončení projektu poskytovaná tretím subjektom žiadna nepriama štátna pomoc alebo iná forma výhody, ktorá na základe Zmluvy o fungovaní EÚ znamená porušenie pravidiel týkajúcich sa štátnej pomoci, </w:t>
      </w:r>
      <w:r w:rsidRPr="0089566A">
        <w:rPr>
          <w:rFonts w:ascii="Roboto" w:hAnsi="Roboto"/>
          <w:color w:val="FF0000"/>
          <w:sz w:val="14"/>
          <w:szCs w:val="14"/>
        </w:rPr>
        <w:t>(Žiadateľ vyberá toto vyhlásenie vždy v rámci realizácie aktivity KC, t.j. typ aktivity H, I a J)</w:t>
      </w:r>
    </w:p>
    <w:p w14:paraId="581DC7B7" w14:textId="77777777" w:rsidR="0089566A" w:rsidRPr="0089566A" w:rsidRDefault="0089566A" w:rsidP="0089566A">
      <w:pPr>
        <w:pStyle w:val="Odsekzoznamu"/>
        <w:numPr>
          <w:ilvl w:val="0"/>
          <w:numId w:val="14"/>
        </w:numPr>
        <w:rPr>
          <w:rFonts w:ascii="Roboto" w:hAnsi="Roboto"/>
          <w:color w:val="FF0000"/>
          <w:sz w:val="14"/>
          <w:szCs w:val="14"/>
        </w:rPr>
      </w:pPr>
      <w:r w:rsidRPr="0089566A">
        <w:rPr>
          <w:rFonts w:ascii="Roboto" w:hAnsi="Roboto"/>
          <w:sz w:val="14"/>
          <w:szCs w:val="14"/>
        </w:rPr>
        <w:t>zabezpečím prevádzku projektu po ukončení jeho realizácie a pokrytie ostatných nákladov za účelom zabezpečenia udržateľnosti projektu počas obdobia minimálne 5 rokov od ukončenia realizácie projektu v zmysle podmienok výzvy</w:t>
      </w:r>
      <w:r>
        <w:rPr>
          <w:rFonts w:ascii="Roboto" w:hAnsi="Roboto"/>
          <w:sz w:val="14"/>
          <w:szCs w:val="14"/>
        </w:rPr>
        <w:t xml:space="preserve"> </w:t>
      </w:r>
      <w:r w:rsidRPr="0089566A">
        <w:rPr>
          <w:rFonts w:ascii="Roboto" w:hAnsi="Roboto"/>
          <w:color w:val="FF0000"/>
          <w:sz w:val="14"/>
          <w:szCs w:val="14"/>
        </w:rPr>
        <w:t>(Žiadateľ vyberá toto vyhlásenie vždy v rámci realizácie aktivity KC, t.j. typ aktivity H, I a J)</w:t>
      </w:r>
    </w:p>
    <w:p w14:paraId="3AAEC18A" w14:textId="77777777" w:rsidR="0089566A" w:rsidRPr="0089566A" w:rsidRDefault="0089566A" w:rsidP="0089566A">
      <w:pPr>
        <w:pStyle w:val="Odsekzoznamu"/>
        <w:numPr>
          <w:ilvl w:val="0"/>
          <w:numId w:val="14"/>
        </w:numPr>
        <w:rPr>
          <w:rFonts w:ascii="Roboto" w:hAnsi="Roboto"/>
          <w:color w:val="FF0000"/>
          <w:sz w:val="14"/>
          <w:szCs w:val="14"/>
        </w:rPr>
      </w:pPr>
      <w:r w:rsidRPr="0089566A">
        <w:rPr>
          <w:rFonts w:ascii="Roboto" w:hAnsi="Roboto"/>
          <w:sz w:val="14"/>
          <w:szCs w:val="14"/>
        </w:rPr>
        <w:t>predložená projektová dokumentácia je kompletná a je zhodná s projektovou dokumentáciou, ktorá bola (resp. bude ku dňu doplnenia chýbajúcich náležitostí ŽoNFP v priebehu administratívneho overovania) overená v rámci príslušného povoľovacieho konania</w:t>
      </w:r>
      <w:r>
        <w:rPr>
          <w:rFonts w:ascii="Roboto" w:hAnsi="Roboto"/>
          <w:sz w:val="14"/>
          <w:szCs w:val="14"/>
        </w:rPr>
        <w:t xml:space="preserve"> </w:t>
      </w:r>
      <w:r w:rsidRPr="0089566A">
        <w:rPr>
          <w:rFonts w:ascii="Roboto" w:hAnsi="Roboto"/>
          <w:color w:val="FF0000"/>
          <w:sz w:val="14"/>
          <w:szCs w:val="14"/>
        </w:rPr>
        <w:t>(Žiadateľ vyberá toto vyhlásenie vždy v rámci realizácie aktivity KC, t.j. typ aktivity H, I a J)</w:t>
      </w:r>
    </w:p>
    <w:p w14:paraId="577474BA" w14:textId="270AFE8C" w:rsidR="000F7007" w:rsidRPr="000F7007" w:rsidRDefault="000F7007" w:rsidP="000F7007">
      <w:pPr>
        <w:pStyle w:val="Odsekzoznamu"/>
        <w:numPr>
          <w:ilvl w:val="0"/>
          <w:numId w:val="14"/>
        </w:numPr>
        <w:rPr>
          <w:rFonts w:ascii="Roboto" w:hAnsi="Roboto"/>
          <w:color w:val="FF0000"/>
          <w:sz w:val="14"/>
          <w:szCs w:val="14"/>
        </w:rPr>
      </w:pPr>
      <w:r w:rsidRPr="000F7007">
        <w:rPr>
          <w:rFonts w:ascii="Roboto" w:hAnsi="Roboto"/>
          <w:sz w:val="14"/>
          <w:szCs w:val="14"/>
        </w:rPr>
        <w:t xml:space="preserve">nehnuteľnosti, na ktorých bude realizovaný projekt, budú užívané v súlade s podmienkami definovanými vo výzve, na základe ktorej predkladám túto ŽoNFP, </w:t>
      </w:r>
      <w:r w:rsidRPr="000F7007">
        <w:rPr>
          <w:rFonts w:ascii="Roboto" w:hAnsi="Roboto"/>
          <w:color w:val="FF0000"/>
          <w:sz w:val="14"/>
          <w:szCs w:val="14"/>
        </w:rPr>
        <w:t>(Žiadateľ vyberá toto vyhlásenie vždy v rámci realizácie aktivity KC, t.j. typ aktivity H, I a J)</w:t>
      </w:r>
    </w:p>
    <w:p w14:paraId="0C15151B" w14:textId="1FD7599E" w:rsidR="000F7007" w:rsidRPr="000F7007" w:rsidRDefault="000F7007" w:rsidP="000F7007">
      <w:pPr>
        <w:pStyle w:val="Odsekzoznamu"/>
        <w:numPr>
          <w:ilvl w:val="0"/>
          <w:numId w:val="14"/>
        </w:numPr>
        <w:rPr>
          <w:rFonts w:ascii="Roboto" w:hAnsi="Roboto"/>
          <w:color w:val="FF0000"/>
          <w:sz w:val="14"/>
          <w:szCs w:val="14"/>
        </w:rPr>
      </w:pPr>
      <w:r w:rsidRPr="000F7007">
        <w:rPr>
          <w:rFonts w:ascii="Roboto" w:hAnsi="Roboto"/>
          <w:sz w:val="14"/>
          <w:szCs w:val="14"/>
        </w:rPr>
        <w:t>mám vysporiadané majetkovo-právne vzťahy pre realizáciu predkladaného projektu,</w:t>
      </w:r>
      <w:r w:rsidRPr="000F7007">
        <w:t xml:space="preserve"> </w:t>
      </w:r>
      <w:r w:rsidRPr="000F7007">
        <w:rPr>
          <w:rFonts w:ascii="Roboto" w:hAnsi="Roboto"/>
          <w:color w:val="FF0000"/>
          <w:sz w:val="14"/>
          <w:szCs w:val="14"/>
        </w:rPr>
        <w:t>(Žiadateľ vyberá toto vyhlásenie vždy v rámci realizácie aktivity KC, t.j. typ aktivity H, I a J)</w:t>
      </w:r>
    </w:p>
    <w:p w14:paraId="16EF3FEE" w14:textId="77777777" w:rsidR="0089566A" w:rsidRPr="000F7007" w:rsidRDefault="0089566A" w:rsidP="000F7007">
      <w:pPr>
        <w:pStyle w:val="Odsekzoznamu"/>
        <w:rPr>
          <w:rFonts w:ascii="Roboto" w:hAnsi="Roboto"/>
          <w:sz w:val="14"/>
          <w:szCs w:val="14"/>
        </w:rPr>
      </w:pPr>
    </w:p>
    <w:p w14:paraId="7233A652" w14:textId="6A151646" w:rsidR="000F29C6" w:rsidRPr="00E64A72" w:rsidRDefault="000F29C6" w:rsidP="006C332B">
      <w:pPr>
        <w:spacing w:before="100" w:beforeAutospacing="1" w:after="100" w:afterAutospacing="1" w:line="240" w:lineRule="auto"/>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BE6FDA" w:rsidRPr="004E74C3" w14:paraId="64D3BEC4" w14:textId="77777777" w:rsidTr="00BE6FDA">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14:paraId="099312FC" w14:textId="77777777" w:rsidR="00BE6FDA" w:rsidRPr="00665777" w:rsidRDefault="00BE6FDA" w:rsidP="00887191">
            <w:pPr>
              <w:jc w:val="center"/>
              <w:rPr>
                <w:rFonts w:ascii="Roboto" w:hAnsi="Roboto"/>
                <w:b/>
                <w:sz w:val="14"/>
                <w:szCs w:val="14"/>
              </w:rPr>
            </w:pPr>
            <w:r>
              <w:rPr>
                <w:rFonts w:ascii="Roboto" w:hAnsi="Roboto"/>
                <w:b/>
                <w:sz w:val="14"/>
                <w:szCs w:val="14"/>
              </w:rPr>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14:paraId="6A4C1015" w14:textId="77777777" w:rsidR="00BE6FDA" w:rsidRPr="00665777" w:rsidRDefault="00BE6FDA" w:rsidP="00887191">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14:paraId="0311DADC" w14:textId="77777777" w:rsidR="00BE6FDA" w:rsidRPr="00665777" w:rsidRDefault="00BE6FDA" w:rsidP="00887191">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5F05EC9B" w14:textId="77777777" w:rsidR="00BE6FDA" w:rsidRPr="00665777" w:rsidRDefault="00BE6FDA" w:rsidP="00887191">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0152E97B" w14:textId="77777777" w:rsidR="00BE6FDA" w:rsidRDefault="00BE6FDA" w:rsidP="00887191">
            <w:pPr>
              <w:jc w:val="center"/>
              <w:rPr>
                <w:rFonts w:ascii="Roboto" w:hAnsi="Roboto"/>
                <w:b/>
                <w:sz w:val="14"/>
                <w:szCs w:val="14"/>
              </w:rPr>
            </w:pPr>
            <w:r>
              <w:rPr>
                <w:rFonts w:ascii="Roboto" w:hAnsi="Roboto"/>
                <w:b/>
                <w:sz w:val="14"/>
                <w:szCs w:val="14"/>
              </w:rPr>
              <w:t>Podpis</w:t>
            </w:r>
          </w:p>
        </w:tc>
      </w:tr>
      <w:tr w:rsidR="00917D4C" w:rsidRPr="00665777" w14:paraId="45F2DB4C" w14:textId="77777777" w:rsidTr="00BE6FDA">
        <w:trPr>
          <w:jc w:val="center"/>
        </w:trPr>
        <w:tc>
          <w:tcPr>
            <w:tcW w:w="1560" w:type="dxa"/>
            <w:tcBorders>
              <w:top w:val="single" w:sz="4" w:space="0" w:color="auto"/>
              <w:bottom w:val="single" w:sz="4" w:space="0" w:color="BFBFBF" w:themeColor="background1" w:themeShade="BF"/>
              <w:right w:val="nil"/>
            </w:tcBorders>
            <w:shd w:val="clear" w:color="auto" w:fill="FFFFFF" w:themeFill="background1"/>
          </w:tcPr>
          <w:p w14:paraId="2A4A500E"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193</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4" w:type="dxa"/>
            <w:tcBorders>
              <w:top w:val="single" w:sz="4" w:space="0" w:color="auto"/>
              <w:left w:val="nil"/>
              <w:bottom w:val="single" w:sz="4" w:space="0" w:color="BFBFBF" w:themeColor="background1" w:themeShade="BF"/>
              <w:right w:val="nil"/>
            </w:tcBorders>
            <w:shd w:val="clear" w:color="auto" w:fill="FFFFFF" w:themeFill="background1"/>
          </w:tcPr>
          <w:p w14:paraId="7FEDE8C5"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194</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5" w:type="dxa"/>
            <w:tcBorders>
              <w:top w:val="single" w:sz="4" w:space="0" w:color="auto"/>
              <w:left w:val="nil"/>
              <w:bottom w:val="single" w:sz="4" w:space="0" w:color="BFBFBF" w:themeColor="background1" w:themeShade="BF"/>
              <w:right w:val="nil"/>
            </w:tcBorders>
            <w:shd w:val="clear" w:color="auto" w:fill="FFFFFF" w:themeFill="background1"/>
          </w:tcPr>
          <w:p w14:paraId="6507DCE7"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195</w:t>
            </w:r>
            <w:r w:rsidRPr="00665777">
              <w:rPr>
                <w:rFonts w:ascii="Roboto" w:hAnsi="Roboto"/>
                <w:sz w:val="14"/>
                <w:szCs w:val="14"/>
              </w:rPr>
              <w:t>)</w:t>
            </w:r>
            <w:r w:rsidR="00FB28CF">
              <w:rPr>
                <w:rFonts w:ascii="Roboto" w:hAnsi="Roboto"/>
                <w:sz w:val="14"/>
                <w:szCs w:val="14"/>
              </w:rPr>
              <w:t xml:space="preserve"> Vypĺňa žiadateľ zo zoznamu osôb evidovaných na subjekte ako štatutárny zástupcovia</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79B27630"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196</w:t>
            </w:r>
            <w:r w:rsidRPr="00665777">
              <w:rPr>
                <w:rFonts w:ascii="Roboto" w:hAnsi="Roboto"/>
                <w:sz w:val="14"/>
                <w:szCs w:val="14"/>
              </w:rPr>
              <w:t>)</w:t>
            </w:r>
            <w:r w:rsidR="00FB28CF">
              <w:rPr>
                <w:rFonts w:ascii="Roboto" w:hAnsi="Roboto"/>
                <w:sz w:val="14"/>
                <w:szCs w:val="14"/>
              </w:rPr>
              <w:t xml:space="preserve"> Generuje automaticky IMTS2014+</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4E6CFB55" w14:textId="512CF75D" w:rsidR="00917D4C" w:rsidRPr="003D04F9" w:rsidRDefault="00917D4C" w:rsidP="00FB28CF">
            <w:pPr>
              <w:rPr>
                <w:rFonts w:asciiTheme="minorHAnsi" w:hAnsiTheme="minorHAnsi"/>
                <w:sz w:val="14"/>
                <w:szCs w:val="14"/>
              </w:rPr>
            </w:pPr>
            <w:r w:rsidRPr="00665777">
              <w:rPr>
                <w:rFonts w:ascii="Roboto" w:hAnsi="Roboto"/>
                <w:sz w:val="14"/>
                <w:szCs w:val="14"/>
              </w:rPr>
              <w:t>(</w:t>
            </w:r>
            <w:r w:rsidR="00FB28CF">
              <w:rPr>
                <w:rFonts w:ascii="Roboto" w:hAnsi="Roboto"/>
                <w:sz w:val="14"/>
                <w:szCs w:val="14"/>
              </w:rPr>
              <w:t>197</w:t>
            </w:r>
            <w:r w:rsidRPr="00665777">
              <w:rPr>
                <w:rFonts w:ascii="Roboto" w:hAnsi="Roboto"/>
                <w:sz w:val="14"/>
                <w:szCs w:val="14"/>
              </w:rPr>
              <w:t>)</w:t>
            </w:r>
            <w:r w:rsidR="00FB28CF">
              <w:rPr>
                <w:rFonts w:ascii="Roboto" w:hAnsi="Roboto"/>
                <w:sz w:val="14"/>
                <w:szCs w:val="14"/>
              </w:rPr>
              <w:t xml:space="preserve"> Vlastnoručný podpis štatutárneho orgánu</w:t>
            </w:r>
            <w:r w:rsidR="00537B46">
              <w:rPr>
                <w:rFonts w:ascii="Roboto" w:hAnsi="Roboto"/>
                <w:sz w:val="14"/>
                <w:szCs w:val="14"/>
              </w:rPr>
              <w:t xml:space="preserve"> </w:t>
            </w:r>
            <w:r w:rsidR="00537B46" w:rsidRPr="0089566A">
              <w:rPr>
                <w:rFonts w:asciiTheme="minorHAnsi" w:hAnsiTheme="minorHAnsi"/>
                <w:sz w:val="14"/>
                <w:szCs w:val="14"/>
              </w:rPr>
              <w:t>(odtlačok pečiatky,</w:t>
            </w:r>
            <w:r w:rsidR="007B13C3" w:rsidRPr="0089566A">
              <w:rPr>
                <w:rFonts w:asciiTheme="minorHAnsi" w:hAnsiTheme="minorHAnsi"/>
                <w:sz w:val="14"/>
                <w:szCs w:val="14"/>
              </w:rPr>
              <w:t xml:space="preserve"> </w:t>
            </w:r>
            <w:r w:rsidR="00537B46" w:rsidRPr="0089566A">
              <w:rPr>
                <w:rFonts w:asciiTheme="minorHAnsi" w:hAnsiTheme="minorHAnsi"/>
                <w:sz w:val="14"/>
                <w:szCs w:val="14"/>
              </w:rPr>
              <w:t>ak relevantné)</w:t>
            </w:r>
          </w:p>
        </w:tc>
      </w:tr>
    </w:tbl>
    <w:p w14:paraId="10D3D046" w14:textId="77777777" w:rsidR="00BE6FDA" w:rsidRPr="00BE6FDA" w:rsidRDefault="00BE6FDA" w:rsidP="00BE6FDA">
      <w:pPr>
        <w:rPr>
          <w:rFonts w:ascii="Roboto" w:hAnsi="Roboto"/>
          <w:sz w:val="14"/>
          <w:szCs w:val="14"/>
        </w:rPr>
      </w:pPr>
    </w:p>
    <w:p w14:paraId="28E9C2DB"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Špecifické polia</w:t>
      </w:r>
    </w:p>
    <w:p w14:paraId="01829255" w14:textId="2E829C1F" w:rsidR="00D676FC" w:rsidRPr="00BE6FDA" w:rsidRDefault="00D42D28" w:rsidP="00996E38">
      <w:pPr>
        <w:pStyle w:val="Odsekzoznamu"/>
        <w:ind w:left="-426"/>
        <w:rPr>
          <w:rFonts w:ascii="Roboto" w:hAnsi="Roboto"/>
          <w:sz w:val="14"/>
          <w:szCs w:val="14"/>
        </w:rPr>
      </w:pPr>
      <w:r w:rsidRPr="00247CC8">
        <w:rPr>
          <w:rFonts w:ascii="Roboto" w:hAnsi="Roboto"/>
          <w:sz w:val="14"/>
          <w:szCs w:val="14"/>
        </w:rPr>
        <w:t>V rámci tejto výzvy sa tabuľka nevypĺňa.</w:t>
      </w:r>
    </w:p>
    <w:sectPr w:rsidR="00D676FC" w:rsidRPr="00BE6FDA" w:rsidSect="005817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3519A3" w14:textId="77777777" w:rsidR="001F24E5" w:rsidRDefault="001F24E5" w:rsidP="00BC0D02">
      <w:pPr>
        <w:spacing w:after="0" w:line="240" w:lineRule="auto"/>
      </w:pPr>
      <w:r>
        <w:separator/>
      </w:r>
    </w:p>
  </w:endnote>
  <w:endnote w:type="continuationSeparator" w:id="0">
    <w:p w14:paraId="2FAFF88E" w14:textId="77777777" w:rsidR="001F24E5" w:rsidRDefault="001F24E5" w:rsidP="00BC0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5E188D" w14:textId="77777777" w:rsidR="001F24E5" w:rsidRDefault="001F24E5" w:rsidP="00BC0D02">
      <w:pPr>
        <w:spacing w:after="0" w:line="240" w:lineRule="auto"/>
      </w:pPr>
      <w:r>
        <w:separator/>
      </w:r>
    </w:p>
  </w:footnote>
  <w:footnote w:type="continuationSeparator" w:id="0">
    <w:p w14:paraId="4787BDE9" w14:textId="77777777" w:rsidR="001F24E5" w:rsidRDefault="001F24E5" w:rsidP="00BC0D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BC47B4E"/>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2686E93"/>
    <w:multiLevelType w:val="hybridMultilevel"/>
    <w:tmpl w:val="D854C05A"/>
    <w:lvl w:ilvl="0" w:tplc="F1F851F0">
      <w:start w:val="4"/>
      <w:numFmt w:val="bullet"/>
      <w:lvlText w:val="-"/>
      <w:lvlJc w:val="left"/>
      <w:pPr>
        <w:ind w:left="720" w:hanging="360"/>
      </w:pPr>
      <w:rPr>
        <w:rFonts w:ascii="Arial Narrow" w:eastAsia="Times New Roman" w:hAnsi="Arial Narrow"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45B3E73"/>
    <w:multiLevelType w:val="multilevel"/>
    <w:tmpl w:val="4FB2B6FC"/>
    <w:numStyleLink w:val="ITMS2014"/>
  </w:abstractNum>
  <w:abstractNum w:abstractNumId="3">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4">
    <w:nsid w:val="06534FCC"/>
    <w:multiLevelType w:val="hybridMultilevel"/>
    <w:tmpl w:val="2A905498"/>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7125F6C"/>
    <w:multiLevelType w:val="hybridMultilevel"/>
    <w:tmpl w:val="D88E65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nsid w:val="07A15007"/>
    <w:multiLevelType w:val="multilevel"/>
    <w:tmpl w:val="4FB2B6FC"/>
    <w:numStyleLink w:val="ITMS2014"/>
  </w:abstractNum>
  <w:abstractNum w:abstractNumId="7">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B3C31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B5A375E"/>
    <w:multiLevelType w:val="multilevel"/>
    <w:tmpl w:val="D5D4ADE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FC47B6F"/>
    <w:multiLevelType w:val="hybridMultilevel"/>
    <w:tmpl w:val="060ECB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0292527"/>
    <w:multiLevelType w:val="hybridMultilevel"/>
    <w:tmpl w:val="18A2787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3BF29F9"/>
    <w:multiLevelType w:val="hybridMultilevel"/>
    <w:tmpl w:val="488C7008"/>
    <w:lvl w:ilvl="0" w:tplc="03D2EE9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4">
    <w:nsid w:val="1AAD077C"/>
    <w:multiLevelType w:val="hybridMultilevel"/>
    <w:tmpl w:val="4762049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E9E507A"/>
    <w:multiLevelType w:val="hybridMultilevel"/>
    <w:tmpl w:val="591C01EC"/>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6">
    <w:nsid w:val="20B326D3"/>
    <w:multiLevelType w:val="hybridMultilevel"/>
    <w:tmpl w:val="4B1A915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2443C7B"/>
    <w:multiLevelType w:val="hybridMultilevel"/>
    <w:tmpl w:val="F2A433D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nsid w:val="279A780A"/>
    <w:multiLevelType w:val="multilevel"/>
    <w:tmpl w:val="36AE12D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81F7A91"/>
    <w:multiLevelType w:val="hybridMultilevel"/>
    <w:tmpl w:val="A0DA7C30"/>
    <w:lvl w:ilvl="0" w:tplc="AED25B50">
      <w:start w:val="3"/>
      <w:numFmt w:val="bullet"/>
      <w:lvlText w:val="-"/>
      <w:lvlJc w:val="left"/>
      <w:pPr>
        <w:ind w:left="658" w:hanging="360"/>
      </w:pPr>
      <w:rPr>
        <w:rFonts w:ascii="Times New Roman" w:eastAsia="PMingLiU" w:hAnsi="Times New Roman" w:hint="default"/>
      </w:rPr>
    </w:lvl>
    <w:lvl w:ilvl="1" w:tplc="041B0003" w:tentative="1">
      <w:start w:val="1"/>
      <w:numFmt w:val="bullet"/>
      <w:lvlText w:val="o"/>
      <w:lvlJc w:val="left"/>
      <w:pPr>
        <w:ind w:left="1378" w:hanging="360"/>
      </w:pPr>
      <w:rPr>
        <w:rFonts w:ascii="Courier New" w:hAnsi="Courier New" w:cs="Courier New" w:hint="default"/>
      </w:rPr>
    </w:lvl>
    <w:lvl w:ilvl="2" w:tplc="041B0005" w:tentative="1">
      <w:start w:val="1"/>
      <w:numFmt w:val="bullet"/>
      <w:lvlText w:val=""/>
      <w:lvlJc w:val="left"/>
      <w:pPr>
        <w:ind w:left="2098" w:hanging="360"/>
      </w:pPr>
      <w:rPr>
        <w:rFonts w:ascii="Wingdings" w:hAnsi="Wingdings" w:hint="default"/>
      </w:rPr>
    </w:lvl>
    <w:lvl w:ilvl="3" w:tplc="041B0001" w:tentative="1">
      <w:start w:val="1"/>
      <w:numFmt w:val="bullet"/>
      <w:lvlText w:val=""/>
      <w:lvlJc w:val="left"/>
      <w:pPr>
        <w:ind w:left="2818" w:hanging="360"/>
      </w:pPr>
      <w:rPr>
        <w:rFonts w:ascii="Symbol" w:hAnsi="Symbol" w:hint="default"/>
      </w:rPr>
    </w:lvl>
    <w:lvl w:ilvl="4" w:tplc="041B0003" w:tentative="1">
      <w:start w:val="1"/>
      <w:numFmt w:val="bullet"/>
      <w:lvlText w:val="o"/>
      <w:lvlJc w:val="left"/>
      <w:pPr>
        <w:ind w:left="3538" w:hanging="360"/>
      </w:pPr>
      <w:rPr>
        <w:rFonts w:ascii="Courier New" w:hAnsi="Courier New" w:cs="Courier New" w:hint="default"/>
      </w:rPr>
    </w:lvl>
    <w:lvl w:ilvl="5" w:tplc="041B0005" w:tentative="1">
      <w:start w:val="1"/>
      <w:numFmt w:val="bullet"/>
      <w:lvlText w:val=""/>
      <w:lvlJc w:val="left"/>
      <w:pPr>
        <w:ind w:left="4258" w:hanging="360"/>
      </w:pPr>
      <w:rPr>
        <w:rFonts w:ascii="Wingdings" w:hAnsi="Wingdings" w:hint="default"/>
      </w:rPr>
    </w:lvl>
    <w:lvl w:ilvl="6" w:tplc="041B0001" w:tentative="1">
      <w:start w:val="1"/>
      <w:numFmt w:val="bullet"/>
      <w:lvlText w:val=""/>
      <w:lvlJc w:val="left"/>
      <w:pPr>
        <w:ind w:left="4978" w:hanging="360"/>
      </w:pPr>
      <w:rPr>
        <w:rFonts w:ascii="Symbol" w:hAnsi="Symbol" w:hint="default"/>
      </w:rPr>
    </w:lvl>
    <w:lvl w:ilvl="7" w:tplc="041B0003" w:tentative="1">
      <w:start w:val="1"/>
      <w:numFmt w:val="bullet"/>
      <w:lvlText w:val="o"/>
      <w:lvlJc w:val="left"/>
      <w:pPr>
        <w:ind w:left="5698" w:hanging="360"/>
      </w:pPr>
      <w:rPr>
        <w:rFonts w:ascii="Courier New" w:hAnsi="Courier New" w:cs="Courier New" w:hint="default"/>
      </w:rPr>
    </w:lvl>
    <w:lvl w:ilvl="8" w:tplc="041B0005" w:tentative="1">
      <w:start w:val="1"/>
      <w:numFmt w:val="bullet"/>
      <w:lvlText w:val=""/>
      <w:lvlJc w:val="left"/>
      <w:pPr>
        <w:ind w:left="6418" w:hanging="360"/>
      </w:pPr>
      <w:rPr>
        <w:rFonts w:ascii="Wingdings" w:hAnsi="Wingdings" w:hint="default"/>
      </w:rPr>
    </w:lvl>
  </w:abstractNum>
  <w:abstractNum w:abstractNumId="21">
    <w:nsid w:val="2F5175AB"/>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2CF61E3"/>
    <w:multiLevelType w:val="hybridMultilevel"/>
    <w:tmpl w:val="B9C671A4"/>
    <w:lvl w:ilvl="0" w:tplc="B642995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369A0233"/>
    <w:multiLevelType w:val="multilevel"/>
    <w:tmpl w:val="4FB2B6FC"/>
    <w:styleLink w:val="ITMS2014"/>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B8A61F5"/>
    <w:multiLevelType w:val="multilevel"/>
    <w:tmpl w:val="E4A2B19E"/>
    <w:lvl w:ilvl="0">
      <w:start w:val="1"/>
      <w:numFmt w:val="decimal"/>
      <w:pStyle w:val="Nadpis2"/>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2F97D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80E7A4D"/>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56647920"/>
    <w:multiLevelType w:val="multilevel"/>
    <w:tmpl w:val="AF04CF38"/>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7687035"/>
    <w:multiLevelType w:val="hybridMultilevel"/>
    <w:tmpl w:val="F4D656B6"/>
    <w:lvl w:ilvl="0" w:tplc="05E4653A">
      <w:start w:val="1"/>
      <w:numFmt w:val="lowerLetter"/>
      <w:lvlText w:val="%1)"/>
      <w:lvlJc w:val="left"/>
      <w:pPr>
        <w:ind w:left="658" w:hanging="360"/>
      </w:pPr>
      <w:rPr>
        <w:rFonts w:hint="default"/>
      </w:rPr>
    </w:lvl>
    <w:lvl w:ilvl="1" w:tplc="041B0019" w:tentative="1">
      <w:start w:val="1"/>
      <w:numFmt w:val="lowerLetter"/>
      <w:lvlText w:val="%2."/>
      <w:lvlJc w:val="left"/>
      <w:pPr>
        <w:ind w:left="1378" w:hanging="360"/>
      </w:pPr>
    </w:lvl>
    <w:lvl w:ilvl="2" w:tplc="041B001B" w:tentative="1">
      <w:start w:val="1"/>
      <w:numFmt w:val="lowerRoman"/>
      <w:lvlText w:val="%3."/>
      <w:lvlJc w:val="right"/>
      <w:pPr>
        <w:ind w:left="2098" w:hanging="180"/>
      </w:pPr>
    </w:lvl>
    <w:lvl w:ilvl="3" w:tplc="041B000F" w:tentative="1">
      <w:start w:val="1"/>
      <w:numFmt w:val="decimal"/>
      <w:lvlText w:val="%4."/>
      <w:lvlJc w:val="left"/>
      <w:pPr>
        <w:ind w:left="2818" w:hanging="360"/>
      </w:pPr>
    </w:lvl>
    <w:lvl w:ilvl="4" w:tplc="041B0019" w:tentative="1">
      <w:start w:val="1"/>
      <w:numFmt w:val="lowerLetter"/>
      <w:lvlText w:val="%5."/>
      <w:lvlJc w:val="left"/>
      <w:pPr>
        <w:ind w:left="3538" w:hanging="360"/>
      </w:pPr>
    </w:lvl>
    <w:lvl w:ilvl="5" w:tplc="041B001B" w:tentative="1">
      <w:start w:val="1"/>
      <w:numFmt w:val="lowerRoman"/>
      <w:lvlText w:val="%6."/>
      <w:lvlJc w:val="right"/>
      <w:pPr>
        <w:ind w:left="4258" w:hanging="180"/>
      </w:pPr>
    </w:lvl>
    <w:lvl w:ilvl="6" w:tplc="041B000F" w:tentative="1">
      <w:start w:val="1"/>
      <w:numFmt w:val="decimal"/>
      <w:lvlText w:val="%7."/>
      <w:lvlJc w:val="left"/>
      <w:pPr>
        <w:ind w:left="4978" w:hanging="360"/>
      </w:pPr>
    </w:lvl>
    <w:lvl w:ilvl="7" w:tplc="041B0019" w:tentative="1">
      <w:start w:val="1"/>
      <w:numFmt w:val="lowerLetter"/>
      <w:lvlText w:val="%8."/>
      <w:lvlJc w:val="left"/>
      <w:pPr>
        <w:ind w:left="5698" w:hanging="360"/>
      </w:pPr>
    </w:lvl>
    <w:lvl w:ilvl="8" w:tplc="041B001B" w:tentative="1">
      <w:start w:val="1"/>
      <w:numFmt w:val="lowerRoman"/>
      <w:lvlText w:val="%9."/>
      <w:lvlJc w:val="right"/>
      <w:pPr>
        <w:ind w:left="6418" w:hanging="180"/>
      </w:pPr>
    </w:lvl>
  </w:abstractNum>
  <w:abstractNum w:abstractNumId="32">
    <w:nsid w:val="58310D4D"/>
    <w:multiLevelType w:val="hybridMultilevel"/>
    <w:tmpl w:val="D91470E4"/>
    <w:lvl w:ilvl="0" w:tplc="3CDC17D2">
      <w:start w:val="1"/>
      <w:numFmt w:val="upperLetter"/>
      <w:lvlText w:val="%1."/>
      <w:lvlJc w:val="left"/>
      <w:pPr>
        <w:ind w:left="658" w:hanging="360"/>
      </w:pPr>
      <w:rPr>
        <w:rFonts w:hint="default"/>
        <w:b w:val="0"/>
      </w:rPr>
    </w:lvl>
    <w:lvl w:ilvl="1" w:tplc="041B0019" w:tentative="1">
      <w:start w:val="1"/>
      <w:numFmt w:val="lowerLetter"/>
      <w:lvlText w:val="%2."/>
      <w:lvlJc w:val="left"/>
      <w:pPr>
        <w:ind w:left="1378" w:hanging="360"/>
      </w:pPr>
    </w:lvl>
    <w:lvl w:ilvl="2" w:tplc="041B001B" w:tentative="1">
      <w:start w:val="1"/>
      <w:numFmt w:val="lowerRoman"/>
      <w:lvlText w:val="%3."/>
      <w:lvlJc w:val="right"/>
      <w:pPr>
        <w:ind w:left="2098" w:hanging="180"/>
      </w:pPr>
    </w:lvl>
    <w:lvl w:ilvl="3" w:tplc="041B000F" w:tentative="1">
      <w:start w:val="1"/>
      <w:numFmt w:val="decimal"/>
      <w:lvlText w:val="%4."/>
      <w:lvlJc w:val="left"/>
      <w:pPr>
        <w:ind w:left="2818" w:hanging="360"/>
      </w:pPr>
    </w:lvl>
    <w:lvl w:ilvl="4" w:tplc="041B0019" w:tentative="1">
      <w:start w:val="1"/>
      <w:numFmt w:val="lowerLetter"/>
      <w:lvlText w:val="%5."/>
      <w:lvlJc w:val="left"/>
      <w:pPr>
        <w:ind w:left="3538" w:hanging="360"/>
      </w:pPr>
    </w:lvl>
    <w:lvl w:ilvl="5" w:tplc="041B001B" w:tentative="1">
      <w:start w:val="1"/>
      <w:numFmt w:val="lowerRoman"/>
      <w:lvlText w:val="%6."/>
      <w:lvlJc w:val="right"/>
      <w:pPr>
        <w:ind w:left="4258" w:hanging="180"/>
      </w:pPr>
    </w:lvl>
    <w:lvl w:ilvl="6" w:tplc="041B000F" w:tentative="1">
      <w:start w:val="1"/>
      <w:numFmt w:val="decimal"/>
      <w:lvlText w:val="%7."/>
      <w:lvlJc w:val="left"/>
      <w:pPr>
        <w:ind w:left="4978" w:hanging="360"/>
      </w:pPr>
    </w:lvl>
    <w:lvl w:ilvl="7" w:tplc="041B0019" w:tentative="1">
      <w:start w:val="1"/>
      <w:numFmt w:val="lowerLetter"/>
      <w:lvlText w:val="%8."/>
      <w:lvlJc w:val="left"/>
      <w:pPr>
        <w:ind w:left="5698" w:hanging="360"/>
      </w:pPr>
    </w:lvl>
    <w:lvl w:ilvl="8" w:tplc="041B001B" w:tentative="1">
      <w:start w:val="1"/>
      <w:numFmt w:val="lowerRoman"/>
      <w:lvlText w:val="%9."/>
      <w:lvlJc w:val="right"/>
      <w:pPr>
        <w:ind w:left="6418" w:hanging="180"/>
      </w:pPr>
    </w:lvl>
  </w:abstractNum>
  <w:abstractNum w:abstractNumId="33">
    <w:nsid w:val="5874278C"/>
    <w:multiLevelType w:val="hybridMultilevel"/>
    <w:tmpl w:val="21AC2716"/>
    <w:lvl w:ilvl="0" w:tplc="AED25B50">
      <w:start w:val="3"/>
      <w:numFmt w:val="bullet"/>
      <w:lvlText w:val="-"/>
      <w:lvlJc w:val="left"/>
      <w:pPr>
        <w:ind w:left="720" w:hanging="360"/>
      </w:pPr>
      <w:rPr>
        <w:rFonts w:ascii="Times New Roman" w:eastAsia="PMingLiU"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59B00913"/>
    <w:multiLevelType w:val="hybridMultilevel"/>
    <w:tmpl w:val="A66AC5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5F5332FF"/>
    <w:multiLevelType w:val="hybridMultilevel"/>
    <w:tmpl w:val="28ACD78C"/>
    <w:lvl w:ilvl="0" w:tplc="92101736">
      <w:start w:val="1"/>
      <w:numFmt w:val="decimal"/>
      <w:lvlText w:val="%1."/>
      <w:lvlJc w:val="left"/>
      <w:pPr>
        <w:ind w:left="1425" w:hanging="360"/>
      </w:pPr>
      <w:rPr>
        <w:rFonts w:hint="default"/>
        <w:color w:val="auto"/>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7">
    <w:nsid w:val="62774D7B"/>
    <w:multiLevelType w:val="hybridMultilevel"/>
    <w:tmpl w:val="544E91D2"/>
    <w:lvl w:ilvl="0" w:tplc="1138E1B4">
      <w:start w:val="1"/>
      <w:numFmt w:val="upp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FB7189"/>
    <w:multiLevelType w:val="hybridMultilevel"/>
    <w:tmpl w:val="A51480F0"/>
    <w:lvl w:ilvl="0" w:tplc="992009A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64322FF6"/>
    <w:multiLevelType w:val="hybridMultilevel"/>
    <w:tmpl w:val="62469716"/>
    <w:lvl w:ilvl="0" w:tplc="041B0005">
      <w:start w:val="1"/>
      <w:numFmt w:val="bullet"/>
      <w:lvlText w:val=""/>
      <w:lvlJc w:val="left"/>
      <w:pPr>
        <w:ind w:left="2487" w:hanging="360"/>
      </w:pPr>
      <w:rPr>
        <w:rFonts w:ascii="Wingdings" w:hAnsi="Wingdings"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40">
    <w:nsid w:val="67656084"/>
    <w:multiLevelType w:val="multilevel"/>
    <w:tmpl w:val="481E0D0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6BAD1926"/>
    <w:multiLevelType w:val="hybridMultilevel"/>
    <w:tmpl w:val="934074A2"/>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6E74277D"/>
    <w:multiLevelType w:val="hybridMultilevel"/>
    <w:tmpl w:val="9E7C79C8"/>
    <w:lvl w:ilvl="0" w:tplc="D722AC3A">
      <w:start w:val="1"/>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76834243"/>
    <w:multiLevelType w:val="hybridMultilevel"/>
    <w:tmpl w:val="7862CE0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4">
    <w:nsid w:val="776372D1"/>
    <w:multiLevelType w:val="hybridMultilevel"/>
    <w:tmpl w:val="0E02A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7C5C2A37"/>
    <w:multiLevelType w:val="hybridMultilevel"/>
    <w:tmpl w:val="F956DC2A"/>
    <w:lvl w:ilvl="0" w:tplc="C3F06DB2">
      <w:numFmt w:val="bullet"/>
      <w:lvlText w:val="-"/>
      <w:lvlJc w:val="left"/>
      <w:pPr>
        <w:ind w:left="720" w:hanging="360"/>
      </w:pPr>
      <w:rPr>
        <w:rFonts w:ascii="Times New Roman" w:eastAsia="Times New Roman" w:hAnsi="Times New Roman" w:hint="default"/>
      </w:rPr>
    </w:lvl>
    <w:lvl w:ilvl="1" w:tplc="6FB615E8">
      <w:numFmt w:val="bullet"/>
      <w:lvlText w:val=""/>
      <w:lvlJc w:val="left"/>
      <w:pPr>
        <w:ind w:left="1440" w:hanging="360"/>
      </w:pPr>
      <w:rPr>
        <w:rFonts w:ascii="Wingdings" w:eastAsia="Times New Roman"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7C9E7F4F"/>
    <w:multiLevelType w:val="hybridMultilevel"/>
    <w:tmpl w:val="31C82B54"/>
    <w:lvl w:ilvl="0" w:tplc="151892FC">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7">
    <w:nsid w:val="7CBF6DB5"/>
    <w:multiLevelType w:val="hybridMultilevel"/>
    <w:tmpl w:val="2FAA05E4"/>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8"/>
  </w:num>
  <w:num w:numId="4">
    <w:abstractNumId w:val="26"/>
  </w:num>
  <w:num w:numId="5">
    <w:abstractNumId w:val="23"/>
  </w:num>
  <w:num w:numId="6">
    <w:abstractNumId w:val="2"/>
  </w:num>
  <w:num w:numId="7">
    <w:abstractNumId w:val="19"/>
  </w:num>
  <w:num w:numId="8">
    <w:abstractNumId w:val="40"/>
  </w:num>
  <w:num w:numId="9">
    <w:abstractNumId w:val="9"/>
  </w:num>
  <w:num w:numId="10">
    <w:abstractNumId w:val="27"/>
  </w:num>
  <w:num w:numId="11">
    <w:abstractNumId w:val="21"/>
  </w:num>
  <w:num w:numId="12">
    <w:abstractNumId w:val="25"/>
  </w:num>
  <w:num w:numId="13">
    <w:abstractNumId w:val="4"/>
  </w:num>
  <w:num w:numId="14">
    <w:abstractNumId w:val="30"/>
  </w:num>
  <w:num w:numId="15">
    <w:abstractNumId w:val="7"/>
  </w:num>
  <w:num w:numId="16">
    <w:abstractNumId w:val="16"/>
  </w:num>
  <w:num w:numId="17">
    <w:abstractNumId w:val="11"/>
  </w:num>
  <w:num w:numId="18">
    <w:abstractNumId w:val="17"/>
  </w:num>
  <w:num w:numId="19">
    <w:abstractNumId w:val="38"/>
  </w:num>
  <w:num w:numId="20">
    <w:abstractNumId w:val="13"/>
  </w:num>
  <w:num w:numId="21">
    <w:abstractNumId w:val="39"/>
  </w:num>
  <w:num w:numId="22">
    <w:abstractNumId w:val="5"/>
  </w:num>
  <w:num w:numId="23">
    <w:abstractNumId w:val="22"/>
  </w:num>
  <w:num w:numId="24">
    <w:abstractNumId w:val="0"/>
  </w:num>
  <w:num w:numId="25">
    <w:abstractNumId w:val="1"/>
  </w:num>
  <w:num w:numId="26">
    <w:abstractNumId w:val="35"/>
  </w:num>
  <w:num w:numId="27">
    <w:abstractNumId w:val="29"/>
  </w:num>
  <w:num w:numId="28">
    <w:abstractNumId w:val="28"/>
  </w:num>
  <w:num w:numId="29">
    <w:abstractNumId w:val="3"/>
  </w:num>
  <w:num w:numId="30">
    <w:abstractNumId w:val="37"/>
  </w:num>
  <w:num w:numId="31">
    <w:abstractNumId w:val="14"/>
  </w:num>
  <w:num w:numId="32">
    <w:abstractNumId w:val="15"/>
  </w:num>
  <w:num w:numId="33">
    <w:abstractNumId w:val="41"/>
  </w:num>
  <w:num w:numId="34">
    <w:abstractNumId w:val="47"/>
  </w:num>
  <w:num w:numId="35">
    <w:abstractNumId w:val="18"/>
  </w:num>
  <w:num w:numId="36">
    <w:abstractNumId w:val="44"/>
  </w:num>
  <w:num w:numId="37">
    <w:abstractNumId w:val="45"/>
  </w:num>
  <w:num w:numId="38">
    <w:abstractNumId w:val="24"/>
  </w:num>
  <w:num w:numId="39">
    <w:abstractNumId w:val="42"/>
  </w:num>
  <w:num w:numId="40">
    <w:abstractNumId w:val="36"/>
  </w:num>
  <w:num w:numId="41">
    <w:abstractNumId w:val="43"/>
  </w:num>
  <w:num w:numId="42">
    <w:abstractNumId w:val="46"/>
  </w:num>
  <w:num w:numId="43">
    <w:abstractNumId w:val="12"/>
  </w:num>
  <w:num w:numId="44">
    <w:abstractNumId w:val="34"/>
  </w:num>
  <w:num w:numId="45">
    <w:abstractNumId w:val="32"/>
  </w:num>
  <w:num w:numId="46">
    <w:abstractNumId w:val="33"/>
  </w:num>
  <w:num w:numId="47">
    <w:abstractNumId w:val="31"/>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removeDateAndTime/>
  <w:trackRevisions/>
  <w:doNotTrackFormatting/>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4C3"/>
    <w:rsid w:val="00002E66"/>
    <w:rsid w:val="000106C6"/>
    <w:rsid w:val="00012F5C"/>
    <w:rsid w:val="0001424F"/>
    <w:rsid w:val="00025A1F"/>
    <w:rsid w:val="00030D1F"/>
    <w:rsid w:val="0004545B"/>
    <w:rsid w:val="000461A5"/>
    <w:rsid w:val="000537CD"/>
    <w:rsid w:val="000651C5"/>
    <w:rsid w:val="00067398"/>
    <w:rsid w:val="0007019F"/>
    <w:rsid w:val="0007038B"/>
    <w:rsid w:val="00070ECE"/>
    <w:rsid w:val="00071BBD"/>
    <w:rsid w:val="00074F3A"/>
    <w:rsid w:val="0008013E"/>
    <w:rsid w:val="00080220"/>
    <w:rsid w:val="000802BE"/>
    <w:rsid w:val="00086EFC"/>
    <w:rsid w:val="00092098"/>
    <w:rsid w:val="000921EE"/>
    <w:rsid w:val="000A1333"/>
    <w:rsid w:val="000A4A66"/>
    <w:rsid w:val="000A4DD9"/>
    <w:rsid w:val="000A5CD3"/>
    <w:rsid w:val="000B06BE"/>
    <w:rsid w:val="000B4626"/>
    <w:rsid w:val="000C2216"/>
    <w:rsid w:val="000C3706"/>
    <w:rsid w:val="000C3B42"/>
    <w:rsid w:val="000C7615"/>
    <w:rsid w:val="000D2C9A"/>
    <w:rsid w:val="000D4320"/>
    <w:rsid w:val="000F2450"/>
    <w:rsid w:val="000F29C6"/>
    <w:rsid w:val="000F3366"/>
    <w:rsid w:val="000F4727"/>
    <w:rsid w:val="000F4DDB"/>
    <w:rsid w:val="000F7007"/>
    <w:rsid w:val="001001B5"/>
    <w:rsid w:val="001068A1"/>
    <w:rsid w:val="00114D64"/>
    <w:rsid w:val="001200B2"/>
    <w:rsid w:val="00122ABD"/>
    <w:rsid w:val="00126865"/>
    <w:rsid w:val="00136716"/>
    <w:rsid w:val="00137CFF"/>
    <w:rsid w:val="00142C1C"/>
    <w:rsid w:val="001452E1"/>
    <w:rsid w:val="00147DC5"/>
    <w:rsid w:val="00161909"/>
    <w:rsid w:val="001623C5"/>
    <w:rsid w:val="00162CDF"/>
    <w:rsid w:val="00166EC8"/>
    <w:rsid w:val="00167183"/>
    <w:rsid w:val="0016764A"/>
    <w:rsid w:val="001678AC"/>
    <w:rsid w:val="00180945"/>
    <w:rsid w:val="00195E24"/>
    <w:rsid w:val="001A4FBA"/>
    <w:rsid w:val="001A6D66"/>
    <w:rsid w:val="001B1564"/>
    <w:rsid w:val="001B3AD1"/>
    <w:rsid w:val="001C17D5"/>
    <w:rsid w:val="001C1E75"/>
    <w:rsid w:val="001D6A7B"/>
    <w:rsid w:val="001D75A0"/>
    <w:rsid w:val="001D7CEC"/>
    <w:rsid w:val="001E29E0"/>
    <w:rsid w:val="001E3A5E"/>
    <w:rsid w:val="001E669B"/>
    <w:rsid w:val="001E6CCE"/>
    <w:rsid w:val="001F051A"/>
    <w:rsid w:val="001F24E5"/>
    <w:rsid w:val="0020173F"/>
    <w:rsid w:val="00212CDD"/>
    <w:rsid w:val="002135D6"/>
    <w:rsid w:val="002203E4"/>
    <w:rsid w:val="0023012E"/>
    <w:rsid w:val="0024332F"/>
    <w:rsid w:val="002464FA"/>
    <w:rsid w:val="00246E4E"/>
    <w:rsid w:val="0025128F"/>
    <w:rsid w:val="00252D17"/>
    <w:rsid w:val="00261884"/>
    <w:rsid w:val="00264E06"/>
    <w:rsid w:val="00265BD3"/>
    <w:rsid w:val="00272929"/>
    <w:rsid w:val="00274B02"/>
    <w:rsid w:val="002756C6"/>
    <w:rsid w:val="002758F1"/>
    <w:rsid w:val="00277232"/>
    <w:rsid w:val="002855D6"/>
    <w:rsid w:val="00290072"/>
    <w:rsid w:val="002949DA"/>
    <w:rsid w:val="002A0199"/>
    <w:rsid w:val="002A2815"/>
    <w:rsid w:val="002A59D8"/>
    <w:rsid w:val="002B5939"/>
    <w:rsid w:val="002B60DD"/>
    <w:rsid w:val="002B688D"/>
    <w:rsid w:val="002B7098"/>
    <w:rsid w:val="002C348D"/>
    <w:rsid w:val="002C799F"/>
    <w:rsid w:val="002D362C"/>
    <w:rsid w:val="002D3B05"/>
    <w:rsid w:val="002D6153"/>
    <w:rsid w:val="002E0950"/>
    <w:rsid w:val="002E3B34"/>
    <w:rsid w:val="002F7175"/>
    <w:rsid w:val="0031183D"/>
    <w:rsid w:val="003120FE"/>
    <w:rsid w:val="00313E17"/>
    <w:rsid w:val="00320A71"/>
    <w:rsid w:val="00324F4B"/>
    <w:rsid w:val="00335F3F"/>
    <w:rsid w:val="00337D2E"/>
    <w:rsid w:val="003466BC"/>
    <w:rsid w:val="003466EB"/>
    <w:rsid w:val="003570C3"/>
    <w:rsid w:val="0036101E"/>
    <w:rsid w:val="00365722"/>
    <w:rsid w:val="00367160"/>
    <w:rsid w:val="00370E7F"/>
    <w:rsid w:val="00371957"/>
    <w:rsid w:val="00375E9D"/>
    <w:rsid w:val="00377001"/>
    <w:rsid w:val="00377099"/>
    <w:rsid w:val="00387C80"/>
    <w:rsid w:val="003A28E7"/>
    <w:rsid w:val="003A6DDA"/>
    <w:rsid w:val="003B0D9A"/>
    <w:rsid w:val="003B350A"/>
    <w:rsid w:val="003C09C5"/>
    <w:rsid w:val="003C14BF"/>
    <w:rsid w:val="003C4ED7"/>
    <w:rsid w:val="003C50C6"/>
    <w:rsid w:val="003C69D1"/>
    <w:rsid w:val="003C7493"/>
    <w:rsid w:val="003D04F9"/>
    <w:rsid w:val="003D6F2C"/>
    <w:rsid w:val="003E2AD7"/>
    <w:rsid w:val="003F077B"/>
    <w:rsid w:val="004022A5"/>
    <w:rsid w:val="00407535"/>
    <w:rsid w:val="00407B47"/>
    <w:rsid w:val="00412861"/>
    <w:rsid w:val="004131CE"/>
    <w:rsid w:val="00415C5D"/>
    <w:rsid w:val="00425CD9"/>
    <w:rsid w:val="004307C5"/>
    <w:rsid w:val="004373C3"/>
    <w:rsid w:val="00440224"/>
    <w:rsid w:val="00442C21"/>
    <w:rsid w:val="004430F3"/>
    <w:rsid w:val="00445692"/>
    <w:rsid w:val="0045133E"/>
    <w:rsid w:val="004561E7"/>
    <w:rsid w:val="00456723"/>
    <w:rsid w:val="00470E7B"/>
    <w:rsid w:val="004739FE"/>
    <w:rsid w:val="00473F31"/>
    <w:rsid w:val="00474A40"/>
    <w:rsid w:val="00481257"/>
    <w:rsid w:val="00482E05"/>
    <w:rsid w:val="004830ED"/>
    <w:rsid w:val="0048443C"/>
    <w:rsid w:val="004846F2"/>
    <w:rsid w:val="00494308"/>
    <w:rsid w:val="004A05C9"/>
    <w:rsid w:val="004A1569"/>
    <w:rsid w:val="004A3AC3"/>
    <w:rsid w:val="004B7118"/>
    <w:rsid w:val="004C331A"/>
    <w:rsid w:val="004C4628"/>
    <w:rsid w:val="004C488B"/>
    <w:rsid w:val="004D7EF7"/>
    <w:rsid w:val="004E2262"/>
    <w:rsid w:val="004E74C3"/>
    <w:rsid w:val="004E75B1"/>
    <w:rsid w:val="004F1DDF"/>
    <w:rsid w:val="004F31E9"/>
    <w:rsid w:val="004F58DB"/>
    <w:rsid w:val="004F6D6B"/>
    <w:rsid w:val="00500688"/>
    <w:rsid w:val="00501EE4"/>
    <w:rsid w:val="005064FB"/>
    <w:rsid w:val="0050659B"/>
    <w:rsid w:val="0051043C"/>
    <w:rsid w:val="00511496"/>
    <w:rsid w:val="005139CC"/>
    <w:rsid w:val="0052746E"/>
    <w:rsid w:val="0053318F"/>
    <w:rsid w:val="00536591"/>
    <w:rsid w:val="00536AA3"/>
    <w:rsid w:val="00537B46"/>
    <w:rsid w:val="00552210"/>
    <w:rsid w:val="00557272"/>
    <w:rsid w:val="00566A49"/>
    <w:rsid w:val="00570F0A"/>
    <w:rsid w:val="00573602"/>
    <w:rsid w:val="00575708"/>
    <w:rsid w:val="005773B9"/>
    <w:rsid w:val="00580387"/>
    <w:rsid w:val="00580759"/>
    <w:rsid w:val="005817F0"/>
    <w:rsid w:val="00584B84"/>
    <w:rsid w:val="00587DC7"/>
    <w:rsid w:val="005905B1"/>
    <w:rsid w:val="00590F43"/>
    <w:rsid w:val="00596150"/>
    <w:rsid w:val="00597435"/>
    <w:rsid w:val="005A1F31"/>
    <w:rsid w:val="005A3207"/>
    <w:rsid w:val="005B1CFD"/>
    <w:rsid w:val="005C0B55"/>
    <w:rsid w:val="005C0D2D"/>
    <w:rsid w:val="005C1714"/>
    <w:rsid w:val="005C4CE4"/>
    <w:rsid w:val="005D32DC"/>
    <w:rsid w:val="005D5AB2"/>
    <w:rsid w:val="005D5F6A"/>
    <w:rsid w:val="005E11E8"/>
    <w:rsid w:val="005E2D63"/>
    <w:rsid w:val="005E3F7F"/>
    <w:rsid w:val="005E6962"/>
    <w:rsid w:val="005E6DCF"/>
    <w:rsid w:val="005F26B6"/>
    <w:rsid w:val="005F44B2"/>
    <w:rsid w:val="005F45A4"/>
    <w:rsid w:val="00600479"/>
    <w:rsid w:val="006039A5"/>
    <w:rsid w:val="00604903"/>
    <w:rsid w:val="00611B01"/>
    <w:rsid w:val="00613CB0"/>
    <w:rsid w:val="006226D1"/>
    <w:rsid w:val="0062430F"/>
    <w:rsid w:val="00625A93"/>
    <w:rsid w:val="0062742C"/>
    <w:rsid w:val="00632B5A"/>
    <w:rsid w:val="00640F38"/>
    <w:rsid w:val="0064384C"/>
    <w:rsid w:val="00645CA2"/>
    <w:rsid w:val="00661A8C"/>
    <w:rsid w:val="00663DD9"/>
    <w:rsid w:val="00665777"/>
    <w:rsid w:val="00670DC9"/>
    <w:rsid w:val="006718EB"/>
    <w:rsid w:val="00671DAC"/>
    <w:rsid w:val="006804D2"/>
    <w:rsid w:val="00687204"/>
    <w:rsid w:val="006875B7"/>
    <w:rsid w:val="00691153"/>
    <w:rsid w:val="006916E6"/>
    <w:rsid w:val="0069512B"/>
    <w:rsid w:val="00695E76"/>
    <w:rsid w:val="006A4434"/>
    <w:rsid w:val="006A79B9"/>
    <w:rsid w:val="006B5B08"/>
    <w:rsid w:val="006C332B"/>
    <w:rsid w:val="006C4C0A"/>
    <w:rsid w:val="006C535B"/>
    <w:rsid w:val="006C59B2"/>
    <w:rsid w:val="006C6067"/>
    <w:rsid w:val="006D138B"/>
    <w:rsid w:val="006D725D"/>
    <w:rsid w:val="006E1A8A"/>
    <w:rsid w:val="006E277A"/>
    <w:rsid w:val="006F24C6"/>
    <w:rsid w:val="006F4FDB"/>
    <w:rsid w:val="006F7724"/>
    <w:rsid w:val="00703968"/>
    <w:rsid w:val="0070421F"/>
    <w:rsid w:val="0070528A"/>
    <w:rsid w:val="007078DC"/>
    <w:rsid w:val="00710E39"/>
    <w:rsid w:val="00711E1C"/>
    <w:rsid w:val="00717E85"/>
    <w:rsid w:val="00727588"/>
    <w:rsid w:val="00731FBF"/>
    <w:rsid w:val="007450F3"/>
    <w:rsid w:val="007507C4"/>
    <w:rsid w:val="00750B69"/>
    <w:rsid w:val="00762B20"/>
    <w:rsid w:val="00763BA6"/>
    <w:rsid w:val="00765530"/>
    <w:rsid w:val="00770979"/>
    <w:rsid w:val="007824CA"/>
    <w:rsid w:val="00783769"/>
    <w:rsid w:val="00793ABC"/>
    <w:rsid w:val="0079464A"/>
    <w:rsid w:val="00797475"/>
    <w:rsid w:val="007A139E"/>
    <w:rsid w:val="007A766A"/>
    <w:rsid w:val="007B13C3"/>
    <w:rsid w:val="007B166A"/>
    <w:rsid w:val="007B2DB1"/>
    <w:rsid w:val="007B4C37"/>
    <w:rsid w:val="007C0BDF"/>
    <w:rsid w:val="007C7B6C"/>
    <w:rsid w:val="007D05E9"/>
    <w:rsid w:val="007E0399"/>
    <w:rsid w:val="007E5794"/>
    <w:rsid w:val="00803E8C"/>
    <w:rsid w:val="008135C7"/>
    <w:rsid w:val="008144FD"/>
    <w:rsid w:val="00814EBE"/>
    <w:rsid w:val="0082334A"/>
    <w:rsid w:val="00832697"/>
    <w:rsid w:val="00834F88"/>
    <w:rsid w:val="00835571"/>
    <w:rsid w:val="00843A06"/>
    <w:rsid w:val="00860AC8"/>
    <w:rsid w:val="00871818"/>
    <w:rsid w:val="00875444"/>
    <w:rsid w:val="0088637C"/>
    <w:rsid w:val="00887191"/>
    <w:rsid w:val="00887602"/>
    <w:rsid w:val="008909CC"/>
    <w:rsid w:val="00893B95"/>
    <w:rsid w:val="008943B2"/>
    <w:rsid w:val="00894BA3"/>
    <w:rsid w:val="0089566A"/>
    <w:rsid w:val="00896D4C"/>
    <w:rsid w:val="00897EBD"/>
    <w:rsid w:val="008A516F"/>
    <w:rsid w:val="008B1B13"/>
    <w:rsid w:val="008B256D"/>
    <w:rsid w:val="008B4D7F"/>
    <w:rsid w:val="008B4DFB"/>
    <w:rsid w:val="008B7177"/>
    <w:rsid w:val="008B7E02"/>
    <w:rsid w:val="008C4E22"/>
    <w:rsid w:val="008C5355"/>
    <w:rsid w:val="008D2E64"/>
    <w:rsid w:val="008D6157"/>
    <w:rsid w:val="008D65CF"/>
    <w:rsid w:val="008E28EF"/>
    <w:rsid w:val="008E4FCD"/>
    <w:rsid w:val="008E6F05"/>
    <w:rsid w:val="008E7907"/>
    <w:rsid w:val="008F1970"/>
    <w:rsid w:val="008F239A"/>
    <w:rsid w:val="008F6018"/>
    <w:rsid w:val="009062F8"/>
    <w:rsid w:val="009107C7"/>
    <w:rsid w:val="009129C0"/>
    <w:rsid w:val="00917D4C"/>
    <w:rsid w:val="00920575"/>
    <w:rsid w:val="00923716"/>
    <w:rsid w:val="0092417B"/>
    <w:rsid w:val="00924A70"/>
    <w:rsid w:val="00925038"/>
    <w:rsid w:val="00927325"/>
    <w:rsid w:val="00937995"/>
    <w:rsid w:val="00940A39"/>
    <w:rsid w:val="00942B39"/>
    <w:rsid w:val="00944BBA"/>
    <w:rsid w:val="00951FCE"/>
    <w:rsid w:val="009536D0"/>
    <w:rsid w:val="00954812"/>
    <w:rsid w:val="00960EBB"/>
    <w:rsid w:val="0097006A"/>
    <w:rsid w:val="009725A3"/>
    <w:rsid w:val="00976BA4"/>
    <w:rsid w:val="00985F86"/>
    <w:rsid w:val="00993E8B"/>
    <w:rsid w:val="00994B5B"/>
    <w:rsid w:val="00996E38"/>
    <w:rsid w:val="009A2BDC"/>
    <w:rsid w:val="009A43BA"/>
    <w:rsid w:val="009B2469"/>
    <w:rsid w:val="009B2B16"/>
    <w:rsid w:val="009B540F"/>
    <w:rsid w:val="009C1A97"/>
    <w:rsid w:val="009C3F14"/>
    <w:rsid w:val="009C6147"/>
    <w:rsid w:val="009C7606"/>
    <w:rsid w:val="009D0729"/>
    <w:rsid w:val="009E4910"/>
    <w:rsid w:val="009E6CC5"/>
    <w:rsid w:val="009E6CDF"/>
    <w:rsid w:val="009F54A5"/>
    <w:rsid w:val="00A00AC6"/>
    <w:rsid w:val="00A0689F"/>
    <w:rsid w:val="00A1357C"/>
    <w:rsid w:val="00A13FC4"/>
    <w:rsid w:val="00A23B3A"/>
    <w:rsid w:val="00A2528B"/>
    <w:rsid w:val="00A2726C"/>
    <w:rsid w:val="00A30EB7"/>
    <w:rsid w:val="00A51D16"/>
    <w:rsid w:val="00A62690"/>
    <w:rsid w:val="00A64B3E"/>
    <w:rsid w:val="00A65F09"/>
    <w:rsid w:val="00A827D7"/>
    <w:rsid w:val="00A82CF9"/>
    <w:rsid w:val="00A866BB"/>
    <w:rsid w:val="00A9335F"/>
    <w:rsid w:val="00AA24AB"/>
    <w:rsid w:val="00AA5B24"/>
    <w:rsid w:val="00AB76F3"/>
    <w:rsid w:val="00AC3B4F"/>
    <w:rsid w:val="00AD0082"/>
    <w:rsid w:val="00AD3453"/>
    <w:rsid w:val="00AD4741"/>
    <w:rsid w:val="00AE141D"/>
    <w:rsid w:val="00AE3514"/>
    <w:rsid w:val="00AE5FF4"/>
    <w:rsid w:val="00AF2B95"/>
    <w:rsid w:val="00B041DE"/>
    <w:rsid w:val="00B05BA1"/>
    <w:rsid w:val="00B05F6F"/>
    <w:rsid w:val="00B10FA0"/>
    <w:rsid w:val="00B120C2"/>
    <w:rsid w:val="00B1636E"/>
    <w:rsid w:val="00B1645A"/>
    <w:rsid w:val="00B23EA3"/>
    <w:rsid w:val="00B247C6"/>
    <w:rsid w:val="00B24AF5"/>
    <w:rsid w:val="00B31380"/>
    <w:rsid w:val="00B4103C"/>
    <w:rsid w:val="00B42369"/>
    <w:rsid w:val="00B54D7E"/>
    <w:rsid w:val="00B56D55"/>
    <w:rsid w:val="00B60050"/>
    <w:rsid w:val="00B60F0C"/>
    <w:rsid w:val="00B62270"/>
    <w:rsid w:val="00B624DB"/>
    <w:rsid w:val="00B67100"/>
    <w:rsid w:val="00B7080D"/>
    <w:rsid w:val="00B83F39"/>
    <w:rsid w:val="00B86B28"/>
    <w:rsid w:val="00B949B3"/>
    <w:rsid w:val="00BB4E45"/>
    <w:rsid w:val="00BC0D02"/>
    <w:rsid w:val="00BC3879"/>
    <w:rsid w:val="00BE6FDA"/>
    <w:rsid w:val="00BE70B8"/>
    <w:rsid w:val="00BF0224"/>
    <w:rsid w:val="00BF2064"/>
    <w:rsid w:val="00BF42F4"/>
    <w:rsid w:val="00BF76BE"/>
    <w:rsid w:val="00C00827"/>
    <w:rsid w:val="00C00A30"/>
    <w:rsid w:val="00C013B5"/>
    <w:rsid w:val="00C040C2"/>
    <w:rsid w:val="00C06FD2"/>
    <w:rsid w:val="00C123ED"/>
    <w:rsid w:val="00C25C08"/>
    <w:rsid w:val="00C3562F"/>
    <w:rsid w:val="00C36F09"/>
    <w:rsid w:val="00C4340A"/>
    <w:rsid w:val="00C449B7"/>
    <w:rsid w:val="00C506BA"/>
    <w:rsid w:val="00C5175F"/>
    <w:rsid w:val="00C54B3F"/>
    <w:rsid w:val="00C649BE"/>
    <w:rsid w:val="00C710FD"/>
    <w:rsid w:val="00C80E8C"/>
    <w:rsid w:val="00C932E5"/>
    <w:rsid w:val="00C93B56"/>
    <w:rsid w:val="00CA3FD3"/>
    <w:rsid w:val="00CA76B0"/>
    <w:rsid w:val="00CB6C13"/>
    <w:rsid w:val="00CB74C9"/>
    <w:rsid w:val="00CC00DF"/>
    <w:rsid w:val="00CC316E"/>
    <w:rsid w:val="00CC5437"/>
    <w:rsid w:val="00CC609B"/>
    <w:rsid w:val="00CC6A3E"/>
    <w:rsid w:val="00CD03D7"/>
    <w:rsid w:val="00CD0DDA"/>
    <w:rsid w:val="00CD310A"/>
    <w:rsid w:val="00CE155D"/>
    <w:rsid w:val="00CE1925"/>
    <w:rsid w:val="00CE61D2"/>
    <w:rsid w:val="00CE6504"/>
    <w:rsid w:val="00CE6DD1"/>
    <w:rsid w:val="00CE76F9"/>
    <w:rsid w:val="00CF2F01"/>
    <w:rsid w:val="00D063C5"/>
    <w:rsid w:val="00D15083"/>
    <w:rsid w:val="00D17172"/>
    <w:rsid w:val="00D20A09"/>
    <w:rsid w:val="00D23AAA"/>
    <w:rsid w:val="00D23B8A"/>
    <w:rsid w:val="00D27FED"/>
    <w:rsid w:val="00D31737"/>
    <w:rsid w:val="00D42D28"/>
    <w:rsid w:val="00D46ADF"/>
    <w:rsid w:val="00D54F14"/>
    <w:rsid w:val="00D6596B"/>
    <w:rsid w:val="00D676FC"/>
    <w:rsid w:val="00D71751"/>
    <w:rsid w:val="00D72F71"/>
    <w:rsid w:val="00D74CC3"/>
    <w:rsid w:val="00D82BF0"/>
    <w:rsid w:val="00D917E7"/>
    <w:rsid w:val="00D93677"/>
    <w:rsid w:val="00D9558A"/>
    <w:rsid w:val="00D9794C"/>
    <w:rsid w:val="00DA092C"/>
    <w:rsid w:val="00DA4206"/>
    <w:rsid w:val="00DA46B8"/>
    <w:rsid w:val="00DA4964"/>
    <w:rsid w:val="00DB17C3"/>
    <w:rsid w:val="00DB34F5"/>
    <w:rsid w:val="00DC0E42"/>
    <w:rsid w:val="00DC3534"/>
    <w:rsid w:val="00DC6FF3"/>
    <w:rsid w:val="00DC70A0"/>
    <w:rsid w:val="00DD5718"/>
    <w:rsid w:val="00DD733B"/>
    <w:rsid w:val="00DE0287"/>
    <w:rsid w:val="00DE10C7"/>
    <w:rsid w:val="00DE499E"/>
    <w:rsid w:val="00DE4C88"/>
    <w:rsid w:val="00DF7E8D"/>
    <w:rsid w:val="00E01CDE"/>
    <w:rsid w:val="00E03B4C"/>
    <w:rsid w:val="00E061F3"/>
    <w:rsid w:val="00E15CDC"/>
    <w:rsid w:val="00E23760"/>
    <w:rsid w:val="00E27BE3"/>
    <w:rsid w:val="00E33F95"/>
    <w:rsid w:val="00E375FF"/>
    <w:rsid w:val="00E4172F"/>
    <w:rsid w:val="00E443BD"/>
    <w:rsid w:val="00E44CF5"/>
    <w:rsid w:val="00E473DC"/>
    <w:rsid w:val="00E57E1A"/>
    <w:rsid w:val="00E63D11"/>
    <w:rsid w:val="00E63EF7"/>
    <w:rsid w:val="00E64A72"/>
    <w:rsid w:val="00E711D2"/>
    <w:rsid w:val="00E712E2"/>
    <w:rsid w:val="00E72D4F"/>
    <w:rsid w:val="00E76BD0"/>
    <w:rsid w:val="00E77E30"/>
    <w:rsid w:val="00E90101"/>
    <w:rsid w:val="00E93764"/>
    <w:rsid w:val="00EA3997"/>
    <w:rsid w:val="00EB13A1"/>
    <w:rsid w:val="00ED2089"/>
    <w:rsid w:val="00ED2C6D"/>
    <w:rsid w:val="00EE493D"/>
    <w:rsid w:val="00EE60C6"/>
    <w:rsid w:val="00EE64CC"/>
    <w:rsid w:val="00EF2A03"/>
    <w:rsid w:val="00EF5921"/>
    <w:rsid w:val="00EF7EB5"/>
    <w:rsid w:val="00F0117C"/>
    <w:rsid w:val="00F026A3"/>
    <w:rsid w:val="00F07F8D"/>
    <w:rsid w:val="00F169A6"/>
    <w:rsid w:val="00F2027D"/>
    <w:rsid w:val="00F2303C"/>
    <w:rsid w:val="00F3293F"/>
    <w:rsid w:val="00F36FB2"/>
    <w:rsid w:val="00F445E6"/>
    <w:rsid w:val="00F52123"/>
    <w:rsid w:val="00F646AD"/>
    <w:rsid w:val="00F64B3C"/>
    <w:rsid w:val="00F66683"/>
    <w:rsid w:val="00F7048B"/>
    <w:rsid w:val="00F75446"/>
    <w:rsid w:val="00F76E57"/>
    <w:rsid w:val="00F831E6"/>
    <w:rsid w:val="00F85F2D"/>
    <w:rsid w:val="00F942F3"/>
    <w:rsid w:val="00F94F29"/>
    <w:rsid w:val="00FA0D11"/>
    <w:rsid w:val="00FB0629"/>
    <w:rsid w:val="00FB149E"/>
    <w:rsid w:val="00FB28CF"/>
    <w:rsid w:val="00FC0266"/>
    <w:rsid w:val="00FC2433"/>
    <w:rsid w:val="00FD062D"/>
    <w:rsid w:val="00FD09B5"/>
    <w:rsid w:val="00FD0B47"/>
    <w:rsid w:val="00FE0F4A"/>
    <w:rsid w:val="00FE6380"/>
    <w:rsid w:val="00FE7309"/>
    <w:rsid w:val="00FF37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0E2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4DD9"/>
    <w:pPr>
      <w:spacing w:after="200" w:line="276" w:lineRule="auto"/>
      <w:jc w:val="both"/>
    </w:pPr>
    <w:rPr>
      <w:rFonts w:ascii="Times New Roman" w:hAnsi="Times New Roman"/>
      <w:sz w:val="24"/>
    </w:rPr>
  </w:style>
  <w:style w:type="paragraph" w:styleId="Nadpis2">
    <w:name w:val="heading 2"/>
    <w:basedOn w:val="Normlny"/>
    <w:link w:val="Nadpis2Char"/>
    <w:uiPriority w:val="9"/>
    <w:qFormat/>
    <w:rsid w:val="00EE64CC"/>
    <w:pPr>
      <w:keepNext/>
      <w:numPr>
        <w:numId w:val="38"/>
      </w:numPr>
      <w:spacing w:before="120" w:after="120" w:line="240" w:lineRule="auto"/>
      <w:jc w:val="left"/>
      <w:outlineLvl w:val="1"/>
    </w:pPr>
    <w:rPr>
      <w:rFonts w:eastAsia="Times New Roman" w:cs="Arial"/>
      <w:b/>
      <w:bCs/>
      <w:iCs/>
      <w:sz w:val="26"/>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
    <w:basedOn w:val="Normlny"/>
    <w:link w:val="OdsekzoznamuChar"/>
    <w:uiPriority w:val="34"/>
    <w:qFormat/>
    <w:rsid w:val="004E74C3"/>
    <w:pPr>
      <w:ind w:left="720"/>
      <w:contextualSpacing/>
    </w:pPr>
  </w:style>
  <w:style w:type="table" w:styleId="Mriekatabuky">
    <w:name w:val="Table Grid"/>
    <w:basedOn w:val="Normlnatabuka"/>
    <w:uiPriority w:val="59"/>
    <w:rsid w:val="004E74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y"/>
    <w:link w:val="TextbublinyChar"/>
    <w:uiPriority w:val="99"/>
    <w:semiHidden/>
    <w:unhideWhenUsed/>
    <w:rsid w:val="004E74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E74C3"/>
    <w:rPr>
      <w:rFonts w:ascii="Segoe UI" w:hAnsi="Segoe UI" w:cs="Segoe UI"/>
      <w:sz w:val="18"/>
      <w:szCs w:val="18"/>
    </w:rPr>
  </w:style>
  <w:style w:type="numbering" w:customStyle="1" w:styleId="ITMS2014">
    <w:name w:val="ITMS2014+"/>
    <w:uiPriority w:val="99"/>
    <w:rsid w:val="00832697"/>
    <w:pPr>
      <w:numPr>
        <w:numId w:val="5"/>
      </w:numPr>
    </w:pPr>
  </w:style>
  <w:style w:type="character" w:customStyle="1" w:styleId="OdsekzoznamuChar">
    <w:name w:val="Odsek zoznamu Char"/>
    <w:aliases w:val="body Char,Odsek zoznamu2 Char,Listenabsatz Char,List Paragraph Char"/>
    <w:link w:val="Odsekzoznamu"/>
    <w:uiPriority w:val="99"/>
    <w:locked/>
    <w:rsid w:val="002758F1"/>
    <w:rPr>
      <w:rFonts w:ascii="Times New Roman" w:hAnsi="Times New Roman"/>
      <w:sz w:val="24"/>
    </w:rPr>
  </w:style>
  <w:style w:type="character" w:styleId="Odkaznakomentr">
    <w:name w:val="annotation reference"/>
    <w:basedOn w:val="Predvolenpsmoodseku"/>
    <w:uiPriority w:val="99"/>
    <w:unhideWhenUsed/>
    <w:rsid w:val="00AD4741"/>
    <w:rPr>
      <w:sz w:val="16"/>
      <w:szCs w:val="16"/>
    </w:rPr>
  </w:style>
  <w:style w:type="paragraph" w:styleId="Textkomentra">
    <w:name w:val="annotation text"/>
    <w:basedOn w:val="Normlny"/>
    <w:link w:val="TextkomentraChar"/>
    <w:uiPriority w:val="99"/>
    <w:unhideWhenUsed/>
    <w:rsid w:val="00AD4741"/>
    <w:pPr>
      <w:spacing w:line="240" w:lineRule="auto"/>
    </w:pPr>
    <w:rPr>
      <w:sz w:val="20"/>
      <w:szCs w:val="20"/>
    </w:rPr>
  </w:style>
  <w:style w:type="character" w:customStyle="1" w:styleId="TextkomentraChar">
    <w:name w:val="Text komentára Char"/>
    <w:basedOn w:val="Predvolenpsmoodseku"/>
    <w:link w:val="Textkomentra"/>
    <w:uiPriority w:val="99"/>
    <w:rsid w:val="00AD474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AD4741"/>
    <w:rPr>
      <w:b/>
      <w:bCs/>
    </w:rPr>
  </w:style>
  <w:style w:type="character" w:customStyle="1" w:styleId="PredmetkomentraChar">
    <w:name w:val="Predmet komentára Char"/>
    <w:basedOn w:val="TextkomentraChar"/>
    <w:link w:val="Predmetkomentra"/>
    <w:uiPriority w:val="99"/>
    <w:semiHidden/>
    <w:rsid w:val="00AD4741"/>
    <w:rPr>
      <w:rFonts w:ascii="Times New Roman" w:hAnsi="Times New Roman"/>
      <w:b/>
      <w:bCs/>
      <w:sz w:val="20"/>
      <w:szCs w:val="20"/>
    </w:rPr>
  </w:style>
  <w:style w:type="paragraph" w:customStyle="1" w:styleId="StyleStyleHeading115ptFirstline0Before1line">
    <w:name w:val="Style Style Heading 1 + 15 pt First line:  0&quot; + Before:  1 line"/>
    <w:basedOn w:val="Normlny"/>
    <w:uiPriority w:val="99"/>
    <w:rsid w:val="005C1714"/>
    <w:pPr>
      <w:keepNext/>
      <w:numPr>
        <w:numId w:val="20"/>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oznamsodrkami2">
    <w:name w:val="List Bullet 2"/>
    <w:basedOn w:val="Normlny"/>
    <w:uiPriority w:val="99"/>
    <w:unhideWhenUsed/>
    <w:rsid w:val="00137CFF"/>
    <w:pPr>
      <w:numPr>
        <w:numId w:val="24"/>
      </w:numPr>
      <w:contextualSpacing/>
    </w:pPr>
  </w:style>
  <w:style w:type="paragraph" w:styleId="Revzia">
    <w:name w:val="Revision"/>
    <w:hidden/>
    <w:uiPriority w:val="99"/>
    <w:semiHidden/>
    <w:rsid w:val="00573602"/>
    <w:pPr>
      <w:spacing w:after="0" w:line="240" w:lineRule="auto"/>
    </w:pPr>
    <w:rPr>
      <w:rFonts w:ascii="Times New Roman" w:hAnsi="Times New Roman"/>
      <w:sz w:val="24"/>
    </w:rPr>
  </w:style>
  <w:style w:type="paragraph" w:customStyle="1" w:styleId="Default">
    <w:name w:val="Default"/>
    <w:uiPriority w:val="99"/>
    <w:rsid w:val="00313E1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poznmkypodiarou">
    <w:name w:val="footnote text"/>
    <w:aliases w:val="Text poznámky pod čiarou 007,_Poznámka pod čiarou"/>
    <w:basedOn w:val="Normlny"/>
    <w:link w:val="TextpoznmkypodiarouChar"/>
    <w:uiPriority w:val="99"/>
    <w:unhideWhenUsed/>
    <w:rsid w:val="00B7080D"/>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B7080D"/>
    <w:rPr>
      <w:rFonts w:ascii="Times New Roman" w:hAnsi="Times New Roman"/>
      <w:sz w:val="20"/>
      <w:szCs w:val="20"/>
    </w:rPr>
  </w:style>
  <w:style w:type="paragraph" w:styleId="Hlavika">
    <w:name w:val="header"/>
    <w:basedOn w:val="Normlny"/>
    <w:link w:val="HlavikaChar"/>
    <w:uiPriority w:val="99"/>
    <w:unhideWhenUsed/>
    <w:rsid w:val="00BC0D0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C0D02"/>
    <w:rPr>
      <w:rFonts w:ascii="Times New Roman" w:hAnsi="Times New Roman"/>
      <w:sz w:val="24"/>
    </w:rPr>
  </w:style>
  <w:style w:type="paragraph" w:styleId="Pta">
    <w:name w:val="footer"/>
    <w:basedOn w:val="Normlny"/>
    <w:link w:val="PtaChar"/>
    <w:uiPriority w:val="99"/>
    <w:unhideWhenUsed/>
    <w:rsid w:val="00BC0D02"/>
    <w:pPr>
      <w:tabs>
        <w:tab w:val="center" w:pos="4536"/>
        <w:tab w:val="right" w:pos="9072"/>
      </w:tabs>
      <w:spacing w:after="0" w:line="240" w:lineRule="auto"/>
    </w:pPr>
  </w:style>
  <w:style w:type="character" w:customStyle="1" w:styleId="PtaChar">
    <w:name w:val="Päta Char"/>
    <w:basedOn w:val="Predvolenpsmoodseku"/>
    <w:link w:val="Pta"/>
    <w:uiPriority w:val="99"/>
    <w:rsid w:val="00BC0D02"/>
    <w:rPr>
      <w:rFonts w:ascii="Times New Roman" w:hAnsi="Times New Roman"/>
      <w:sz w:val="24"/>
    </w:rPr>
  </w:style>
  <w:style w:type="character" w:customStyle="1" w:styleId="Nadpis2Char">
    <w:name w:val="Nadpis 2 Char"/>
    <w:basedOn w:val="Predvolenpsmoodseku"/>
    <w:link w:val="Nadpis2"/>
    <w:uiPriority w:val="9"/>
    <w:rsid w:val="00EE64CC"/>
    <w:rPr>
      <w:rFonts w:ascii="Times New Roman" w:eastAsia="Times New Roman" w:hAnsi="Times New Roman" w:cs="Arial"/>
      <w:b/>
      <w:bCs/>
      <w:iCs/>
      <w:sz w:val="26"/>
      <w:szCs w:val="28"/>
      <w:lang w:eastAsia="sk-SK"/>
    </w:rPr>
  </w:style>
  <w:style w:type="character" w:styleId="Hypertextovprepojenie">
    <w:name w:val="Hyperlink"/>
    <w:uiPriority w:val="99"/>
    <w:rsid w:val="00EE64CC"/>
    <w:rPr>
      <w:rFonts w:cs="Times New Roman"/>
      <w:color w:val="0000FF"/>
      <w:u w:val="single"/>
    </w:rPr>
  </w:style>
  <w:style w:type="character" w:styleId="Odkaznapoznmkupodiarou">
    <w:name w:val="footnote reference"/>
    <w:basedOn w:val="Predvolenpsmoodseku"/>
    <w:uiPriority w:val="99"/>
    <w:rsid w:val="002B593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10099">
      <w:bodyDiv w:val="1"/>
      <w:marLeft w:val="0"/>
      <w:marRight w:val="0"/>
      <w:marTop w:val="0"/>
      <w:marBottom w:val="0"/>
      <w:divBdr>
        <w:top w:val="none" w:sz="0" w:space="0" w:color="auto"/>
        <w:left w:val="none" w:sz="0" w:space="0" w:color="auto"/>
        <w:bottom w:val="none" w:sz="0" w:space="0" w:color="auto"/>
        <w:right w:val="none" w:sz="0" w:space="0" w:color="auto"/>
      </w:divBdr>
    </w:div>
    <w:div w:id="424158201">
      <w:bodyDiv w:val="1"/>
      <w:marLeft w:val="0"/>
      <w:marRight w:val="0"/>
      <w:marTop w:val="0"/>
      <w:marBottom w:val="0"/>
      <w:divBdr>
        <w:top w:val="none" w:sz="0" w:space="0" w:color="auto"/>
        <w:left w:val="none" w:sz="0" w:space="0" w:color="auto"/>
        <w:bottom w:val="none" w:sz="0" w:space="0" w:color="auto"/>
        <w:right w:val="none" w:sz="0" w:space="0" w:color="auto"/>
      </w:divBdr>
    </w:div>
    <w:div w:id="93378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inv.sk/?metodicke-dokumen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inv.sk/?metodicke-dokument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0" ma:contentTypeDescription="Umožňuje vytvoriť nový dokument." ma:contentTypeScope="" ma:versionID="b47a9aa94094555aba3b4b3ad2d6c565">
  <xsd:schema xmlns:xsd="http://www.w3.org/2001/XMLSchema" xmlns:xs="http://www.w3.org/2001/XMLSchema" xmlns:p="http://schemas.microsoft.com/office/2006/metadata/properties" targetNamespace="http://schemas.microsoft.com/office/2006/metadata/properties" ma:root="true" ma:fieldsID="784bb1eeaccce4bf2dd1af08dfb7466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0B247-21B3-4C81-A9C2-806CBF8636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84E468D-8879-4E9A-924C-8C1F41B2FE11}">
  <ds:schemaRefs>
    <ds:schemaRef ds:uri="http://schemas.microsoft.com/sharepoint/v3/contenttype/forms"/>
  </ds:schemaRefs>
</ds:datastoreItem>
</file>

<file path=customXml/itemProps3.xml><?xml version="1.0" encoding="utf-8"?>
<ds:datastoreItem xmlns:ds="http://schemas.openxmlformats.org/officeDocument/2006/customXml" ds:itemID="{63A34C1F-6198-4DA0-9C17-316240A6F3BF}">
  <ds:schemaRefs>
    <ds:schemaRef ds:uri="http://schemas.microsoft.com/office/infopath/2007/PartnerControls"/>
    <ds:schemaRef ds:uri="http://schemas.microsoft.com/office/2006/documentManagement/types"/>
    <ds:schemaRef ds:uri="http://schemas.microsoft.com/office/2006/metadata/properties"/>
    <ds:schemaRef ds:uri="http://purl.org/dc/terms/"/>
    <ds:schemaRef ds:uri="http://purl.org/dc/elements/1.1/"/>
    <ds:schemaRef ds:uri="http://purl.org/dc/dcmitype/"/>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2E7CEEFF-C01F-4BDB-B035-590ED9993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7595</Words>
  <Characters>43293</Characters>
  <Application>Microsoft Office Word</Application>
  <DocSecurity>0</DocSecurity>
  <Lines>360</Lines>
  <Paragraphs>101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2018-06-12T09:17:00Z</dcterms:created>
  <dcterms:modified xsi:type="dcterms:W3CDTF">2020-10-15T13:10:00Z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