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88625" w14:textId="530FBF2B" w:rsidR="00DB16BD" w:rsidRPr="00C6297E" w:rsidRDefault="00C15A7A" w:rsidP="00B41746">
      <w:pPr>
        <w:jc w:val="right"/>
        <w:rPr>
          <w:rFonts w:asciiTheme="minorHAnsi" w:hAnsiTheme="minorHAnsi" w:cstheme="minorHAnsi"/>
          <w:i/>
          <w:sz w:val="22"/>
          <w:szCs w:val="22"/>
        </w:rPr>
      </w:pPr>
      <w:r w:rsidRPr="009C39C1">
        <w:rPr>
          <w:rFonts w:ascii="Arial" w:hAnsi="Arial" w:cs="Arial"/>
          <w:sz w:val="22"/>
          <w:szCs w:val="22"/>
        </w:rPr>
        <w:tab/>
      </w:r>
      <w:r w:rsidRPr="009C39C1">
        <w:rPr>
          <w:rFonts w:ascii="Arial" w:hAnsi="Arial" w:cs="Arial"/>
          <w:sz w:val="22"/>
          <w:szCs w:val="22"/>
        </w:rPr>
        <w:tab/>
      </w:r>
      <w:r w:rsidR="005A073D" w:rsidRPr="00C6297E">
        <w:rPr>
          <w:rFonts w:asciiTheme="minorHAnsi" w:hAnsiTheme="minorHAnsi" w:cstheme="minorHAnsi"/>
          <w:i/>
          <w:sz w:val="22"/>
          <w:szCs w:val="22"/>
        </w:rPr>
        <w:t xml:space="preserve">Príloha č. </w:t>
      </w:r>
      <w:r w:rsidR="00874411">
        <w:rPr>
          <w:rFonts w:asciiTheme="minorHAnsi" w:hAnsiTheme="minorHAnsi" w:cstheme="minorHAnsi"/>
          <w:i/>
          <w:sz w:val="22"/>
          <w:szCs w:val="22"/>
        </w:rPr>
        <w:t>5</w:t>
      </w:r>
      <w:r w:rsidR="005A073D" w:rsidRPr="00C6297E">
        <w:rPr>
          <w:rFonts w:asciiTheme="minorHAnsi" w:hAnsiTheme="minorHAnsi" w:cstheme="minorHAnsi"/>
          <w:i/>
          <w:sz w:val="22"/>
          <w:szCs w:val="22"/>
        </w:rPr>
        <w:t xml:space="preserve"> výzvy</w:t>
      </w:r>
      <w:r w:rsidR="00DB16BD" w:rsidRPr="00C6297E">
        <w:rPr>
          <w:rFonts w:asciiTheme="minorHAnsi" w:hAnsiTheme="minorHAnsi" w:cstheme="minorHAnsi"/>
          <w:i/>
          <w:sz w:val="22"/>
          <w:szCs w:val="22"/>
        </w:rPr>
        <w:t xml:space="preserve"> </w:t>
      </w:r>
    </w:p>
    <w:p w14:paraId="75A664BD" w14:textId="77777777" w:rsidR="00FA3B2E" w:rsidRDefault="00FA3B2E" w:rsidP="00FC3A6C">
      <w:pPr>
        <w:tabs>
          <w:tab w:val="center" w:pos="4536"/>
          <w:tab w:val="center" w:pos="7002"/>
          <w:tab w:val="right" w:pos="9072"/>
          <w:tab w:val="left" w:pos="11395"/>
        </w:tabs>
        <w:jc w:val="center"/>
        <w:rPr>
          <w:rFonts w:asciiTheme="minorHAnsi" w:hAnsiTheme="minorHAnsi" w:cstheme="minorHAnsi"/>
          <w:b/>
          <w:sz w:val="22"/>
          <w:szCs w:val="22"/>
        </w:rPr>
      </w:pPr>
    </w:p>
    <w:p w14:paraId="6A54A637" w14:textId="07CD4FEA" w:rsidR="00C6297E" w:rsidRPr="00AE7491" w:rsidRDefault="00FC3A6C" w:rsidP="00C96DD6">
      <w:pPr>
        <w:tabs>
          <w:tab w:val="center" w:pos="4536"/>
          <w:tab w:val="center" w:pos="7002"/>
          <w:tab w:val="right" w:pos="9072"/>
          <w:tab w:val="left" w:pos="11395"/>
        </w:tabs>
        <w:ind w:left="1128" w:firstLine="4536"/>
        <w:rPr>
          <w:rFonts w:asciiTheme="minorHAnsi" w:hAnsiTheme="minorHAnsi" w:cstheme="minorHAnsi"/>
          <w:b/>
        </w:rPr>
      </w:pPr>
      <w:r w:rsidRPr="00AE7491">
        <w:rPr>
          <w:rFonts w:asciiTheme="minorHAnsi" w:hAnsiTheme="minorHAnsi" w:cstheme="minorHAnsi"/>
          <w:b/>
        </w:rPr>
        <w:t xml:space="preserve">Zoznam </w:t>
      </w:r>
      <w:r w:rsidR="00DB4B05" w:rsidRPr="00AE7491">
        <w:rPr>
          <w:rFonts w:asciiTheme="minorHAnsi" w:hAnsiTheme="minorHAnsi" w:cstheme="minorHAnsi"/>
          <w:b/>
        </w:rPr>
        <w:t xml:space="preserve">ďalších </w:t>
      </w:r>
      <w:r w:rsidRPr="00AE7491">
        <w:rPr>
          <w:rFonts w:asciiTheme="minorHAnsi" w:hAnsiTheme="minorHAnsi" w:cstheme="minorHAnsi"/>
          <w:b/>
        </w:rPr>
        <w:t xml:space="preserve">údajov </w:t>
      </w:r>
    </w:p>
    <w:p w14:paraId="5FB94297" w14:textId="77777777" w:rsidR="00EE0517" w:rsidRPr="00AE7491" w:rsidRDefault="00EE0517" w:rsidP="00EE0517">
      <w:pPr>
        <w:pStyle w:val="Default"/>
        <w:rPr>
          <w:rFonts w:ascii="Calibri" w:hAnsi="Calibri" w:cs="Calibri"/>
        </w:rPr>
      </w:pPr>
    </w:p>
    <w:p w14:paraId="78298BD6" w14:textId="562EF86F" w:rsidR="00550778" w:rsidRDefault="00550778" w:rsidP="00550778">
      <w:pPr>
        <w:tabs>
          <w:tab w:val="center" w:pos="4536"/>
          <w:tab w:val="center" w:pos="7002"/>
          <w:tab w:val="right" w:pos="9072"/>
          <w:tab w:val="left" w:pos="11395"/>
        </w:tabs>
        <w:jc w:val="center"/>
        <w:rPr>
          <w:rFonts w:asciiTheme="minorHAnsi" w:hAnsiTheme="minorHAnsi" w:cstheme="minorHAnsi"/>
          <w:b/>
          <w:sz w:val="22"/>
          <w:szCs w:val="22"/>
        </w:rPr>
      </w:pPr>
      <w:r>
        <w:rPr>
          <w:rFonts w:asciiTheme="minorHAnsi" w:hAnsiTheme="minorHAnsi" w:cstheme="minorHAnsi"/>
          <w:b/>
          <w:sz w:val="22"/>
          <w:szCs w:val="22"/>
        </w:rPr>
        <w:t xml:space="preserve">Zoznam </w:t>
      </w:r>
      <w:r w:rsidR="0000652E">
        <w:rPr>
          <w:rFonts w:asciiTheme="minorHAnsi" w:hAnsiTheme="minorHAnsi" w:cstheme="minorHAnsi"/>
          <w:b/>
          <w:sz w:val="22"/>
          <w:szCs w:val="22"/>
        </w:rPr>
        <w:t>ďalších</w:t>
      </w:r>
      <w:r>
        <w:rPr>
          <w:rFonts w:asciiTheme="minorHAnsi" w:hAnsiTheme="minorHAnsi" w:cstheme="minorHAnsi"/>
          <w:b/>
          <w:sz w:val="22"/>
          <w:szCs w:val="22"/>
        </w:rPr>
        <w:t xml:space="preserve"> údajov podľa hlavných aktivít</w:t>
      </w:r>
      <w:r>
        <w:rPr>
          <w:rStyle w:val="Odkaznapoznmkupodiarou"/>
          <w:rFonts w:asciiTheme="minorHAnsi" w:hAnsiTheme="minorHAnsi"/>
          <w:b/>
          <w:sz w:val="22"/>
          <w:szCs w:val="22"/>
        </w:rPr>
        <w:footnoteReference w:id="1"/>
      </w:r>
    </w:p>
    <w:p w14:paraId="6CE68C12" w14:textId="77777777" w:rsidR="00550778" w:rsidRDefault="00550778" w:rsidP="00550778">
      <w:pPr>
        <w:tabs>
          <w:tab w:val="center" w:pos="4536"/>
          <w:tab w:val="center" w:pos="7002"/>
          <w:tab w:val="right" w:pos="9072"/>
          <w:tab w:val="left" w:pos="11395"/>
        </w:tabs>
        <w:rPr>
          <w:rFonts w:asciiTheme="minorHAnsi" w:hAnsiTheme="minorHAnsi" w:cstheme="minorHAnsi"/>
          <w:b/>
          <w:sz w:val="20"/>
          <w:szCs w:val="20"/>
        </w:rPr>
      </w:pPr>
    </w:p>
    <w:p w14:paraId="63988E24" w14:textId="77777777" w:rsidR="00550778" w:rsidRDefault="00550778" w:rsidP="00550778">
      <w:pPr>
        <w:tabs>
          <w:tab w:val="center" w:pos="4536"/>
          <w:tab w:val="center" w:pos="7002"/>
          <w:tab w:val="right" w:pos="9072"/>
          <w:tab w:val="left" w:pos="11395"/>
        </w:tabs>
        <w:rPr>
          <w:rFonts w:asciiTheme="minorHAnsi" w:hAnsiTheme="minorHAnsi" w:cstheme="minorHAnsi"/>
          <w:b/>
          <w:sz w:val="20"/>
          <w:szCs w:val="20"/>
        </w:rPr>
      </w:pPr>
    </w:p>
    <w:p w14:paraId="246B23AE" w14:textId="77777777" w:rsidR="002D53AB" w:rsidRPr="00AB4421" w:rsidRDefault="002D53AB" w:rsidP="00AB4421">
      <w:pPr>
        <w:pStyle w:val="Odsekzoznamu"/>
        <w:numPr>
          <w:ilvl w:val="0"/>
          <w:numId w:val="2"/>
        </w:numPr>
        <w:shd w:val="clear" w:color="auto" w:fill="1F3864" w:themeFill="accent5" w:themeFillShade="80"/>
        <w:autoSpaceDE w:val="0"/>
        <w:autoSpaceDN w:val="0"/>
        <w:adjustRightInd w:val="0"/>
        <w:ind w:hanging="502"/>
        <w:rPr>
          <w:rStyle w:val="Siln"/>
          <w:rFonts w:asciiTheme="minorHAnsi" w:hAnsiTheme="minorHAnsi"/>
          <w:sz w:val="22"/>
          <w:szCs w:val="22"/>
          <w:lang w:eastAsia="en-US"/>
        </w:rPr>
      </w:pPr>
      <w:r w:rsidRPr="00AB4421">
        <w:rPr>
          <w:rStyle w:val="Siln"/>
          <w:rFonts w:asciiTheme="minorHAnsi" w:hAnsiTheme="minorHAnsi"/>
          <w:sz w:val="22"/>
          <w:szCs w:val="22"/>
          <w:shd w:val="clear" w:color="auto" w:fill="1F3864" w:themeFill="accent5" w:themeFillShade="80"/>
          <w:lang w:eastAsia="en-US"/>
        </w:rPr>
        <w:t xml:space="preserve">Sledované údaje pre potreby SO </w:t>
      </w:r>
    </w:p>
    <w:p w14:paraId="2C6191B6" w14:textId="3D448914" w:rsidR="002D53AB" w:rsidRPr="00AB4421" w:rsidRDefault="002D53AB" w:rsidP="00AB4421">
      <w:pPr>
        <w:pStyle w:val="Odsekzoznamu"/>
        <w:numPr>
          <w:ilvl w:val="1"/>
          <w:numId w:val="2"/>
        </w:numPr>
        <w:shd w:val="clear" w:color="auto" w:fill="D9E2F3" w:themeFill="accent5" w:themeFillTint="33"/>
        <w:autoSpaceDE w:val="0"/>
        <w:autoSpaceDN w:val="0"/>
        <w:adjustRightInd w:val="0"/>
        <w:ind w:left="284" w:hanging="426"/>
        <w:rPr>
          <w:rFonts w:asciiTheme="minorHAnsi" w:hAnsiTheme="minorHAnsi"/>
          <w:b/>
          <w:bCs/>
          <w:sz w:val="20"/>
          <w:szCs w:val="20"/>
          <w:lang w:eastAsia="en-US"/>
        </w:rPr>
      </w:pPr>
      <w:r w:rsidRPr="00AB4421">
        <w:rPr>
          <w:rFonts w:ascii="Calibri" w:eastAsiaTheme="minorHAnsi" w:hAnsi="Calibri" w:cs="Calibri"/>
          <w:b/>
          <w:bCs/>
          <w:color w:val="000000"/>
          <w:sz w:val="20"/>
          <w:szCs w:val="20"/>
          <w:lang w:eastAsia="en-US"/>
        </w:rPr>
        <w:t xml:space="preserve">Sledované údaje pre potreby SO </w:t>
      </w:r>
      <w:r w:rsidRPr="00FA185F">
        <w:rPr>
          <w:rFonts w:ascii="Calibri" w:eastAsiaTheme="minorHAnsi" w:hAnsi="Calibri" w:cs="Calibri"/>
          <w:b/>
          <w:bCs/>
          <w:color w:val="000000"/>
          <w:sz w:val="20"/>
          <w:szCs w:val="20"/>
          <w:u w:val="single"/>
          <w:lang w:eastAsia="en-US"/>
        </w:rPr>
        <w:t>v čase realizácie projektu</w:t>
      </w:r>
    </w:p>
    <w:p w14:paraId="6077BBAD" w14:textId="77777777" w:rsidR="003A477A" w:rsidRDefault="003A477A" w:rsidP="003A477A">
      <w:pPr>
        <w:tabs>
          <w:tab w:val="center" w:pos="4536"/>
          <w:tab w:val="center" w:pos="7002"/>
          <w:tab w:val="right" w:pos="9072"/>
          <w:tab w:val="left" w:pos="11395"/>
        </w:tabs>
        <w:rPr>
          <w:rFonts w:asciiTheme="minorHAnsi" w:hAnsiTheme="minorHAnsi" w:cstheme="minorHAnsi"/>
          <w:b/>
          <w:sz w:val="20"/>
          <w:szCs w:val="20"/>
        </w:rPr>
      </w:pPr>
    </w:p>
    <w:p w14:paraId="6D9076CC" w14:textId="6C67CCC3" w:rsidR="00550778" w:rsidRPr="003A477A" w:rsidRDefault="00550778" w:rsidP="003A477A">
      <w:pPr>
        <w:tabs>
          <w:tab w:val="center" w:pos="4536"/>
          <w:tab w:val="center" w:pos="7002"/>
          <w:tab w:val="right" w:pos="9072"/>
          <w:tab w:val="left" w:pos="11395"/>
        </w:tabs>
        <w:ind w:left="-142"/>
        <w:rPr>
          <w:rFonts w:asciiTheme="minorHAnsi" w:hAnsiTheme="minorHAnsi" w:cstheme="minorHAnsi"/>
          <w:b/>
          <w:sz w:val="20"/>
          <w:szCs w:val="20"/>
        </w:rPr>
      </w:pPr>
      <w:r w:rsidRPr="003A477A">
        <w:rPr>
          <w:rFonts w:asciiTheme="minorHAnsi" w:hAnsiTheme="minorHAnsi" w:cstheme="minorHAnsi"/>
          <w:b/>
          <w:sz w:val="20"/>
          <w:szCs w:val="20"/>
        </w:rPr>
        <w:t xml:space="preserve">Typ aktivity </w:t>
      </w:r>
      <w:r w:rsidR="0066543C" w:rsidRPr="003A477A">
        <w:rPr>
          <w:rFonts w:asciiTheme="minorHAnsi" w:hAnsiTheme="minorHAnsi" w:cstheme="minorHAnsi"/>
          <w:b/>
          <w:sz w:val="20"/>
          <w:szCs w:val="20"/>
        </w:rPr>
        <w:t>–</w:t>
      </w:r>
      <w:r w:rsidRPr="003A477A">
        <w:rPr>
          <w:rFonts w:asciiTheme="minorHAnsi" w:hAnsiTheme="minorHAnsi" w:cstheme="minorHAnsi"/>
          <w:b/>
          <w:sz w:val="20"/>
          <w:szCs w:val="20"/>
        </w:rPr>
        <w:t xml:space="preserve"> </w:t>
      </w:r>
      <w:r w:rsidR="0066543C" w:rsidRPr="003A477A">
        <w:rPr>
          <w:rFonts w:asciiTheme="minorHAnsi" w:hAnsiTheme="minorHAnsi" w:cstheme="minorHAnsi"/>
          <w:b/>
          <w:sz w:val="20"/>
          <w:szCs w:val="20"/>
        </w:rPr>
        <w:t xml:space="preserve">H: </w:t>
      </w:r>
      <w:r w:rsidRPr="003A477A">
        <w:rPr>
          <w:rFonts w:asciiTheme="minorHAnsi" w:hAnsiTheme="minorHAnsi" w:cstheme="minorHAnsi"/>
          <w:b/>
          <w:sz w:val="20"/>
          <w:szCs w:val="20"/>
        </w:rPr>
        <w:t xml:space="preserve">Podpora modernizácie a rekonštrukcie </w:t>
      </w:r>
      <w:r w:rsidR="002107BF" w:rsidRPr="003A477A">
        <w:rPr>
          <w:rFonts w:asciiTheme="minorHAnsi" w:hAnsiTheme="minorHAnsi" w:cstheme="minorHAnsi"/>
          <w:b/>
          <w:sz w:val="20"/>
          <w:szCs w:val="20"/>
        </w:rPr>
        <w:t xml:space="preserve">(vrátane nadstavby/prístavby) </w:t>
      </w:r>
      <w:r w:rsidRPr="003A477A">
        <w:rPr>
          <w:rFonts w:asciiTheme="minorHAnsi" w:hAnsiTheme="minorHAnsi" w:cstheme="minorHAnsi"/>
          <w:b/>
          <w:sz w:val="20"/>
          <w:szCs w:val="20"/>
        </w:rPr>
        <w:t>KC</w:t>
      </w:r>
    </w:p>
    <w:p w14:paraId="1D6C81E7" w14:textId="77777777" w:rsidR="002107BF" w:rsidRPr="002107BF" w:rsidRDefault="002107BF" w:rsidP="002107BF">
      <w:pPr>
        <w:pStyle w:val="Odsekzoznamu"/>
        <w:tabs>
          <w:tab w:val="center" w:pos="4536"/>
          <w:tab w:val="center" w:pos="7002"/>
          <w:tab w:val="right" w:pos="9072"/>
          <w:tab w:val="left" w:pos="11395"/>
        </w:tabs>
        <w:ind w:left="218"/>
        <w:rPr>
          <w:rFonts w:asciiTheme="minorHAnsi" w:hAnsiTheme="minorHAnsi" w:cstheme="minorHAnsi"/>
          <w:b/>
          <w:sz w:val="20"/>
          <w:szCs w:val="20"/>
        </w:rPr>
      </w:pPr>
    </w:p>
    <w:tbl>
      <w:tblPr>
        <w:tblStyle w:val="Mriekatabuky"/>
        <w:tblW w:w="14772" w:type="dxa"/>
        <w:tblInd w:w="-176" w:type="dxa"/>
        <w:tblLook w:val="04A0" w:firstRow="1" w:lastRow="0" w:firstColumn="1" w:lastColumn="0" w:noHBand="0" w:noVBand="1"/>
      </w:tblPr>
      <w:tblGrid>
        <w:gridCol w:w="1719"/>
        <w:gridCol w:w="5115"/>
        <w:gridCol w:w="7938"/>
      </w:tblGrid>
      <w:tr w:rsidR="00550778" w14:paraId="4F08A4C4" w14:textId="77777777" w:rsidTr="00550778">
        <w:tc>
          <w:tcPr>
            <w:tcW w:w="1719"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A2A5DBA"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5115"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265A9EE2"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 xml:space="preserve">Sledovaný údaj projektu </w:t>
            </w:r>
          </w:p>
        </w:tc>
        <w:tc>
          <w:tcPr>
            <w:tcW w:w="793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D8E16AB"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Definícia sledovaného údaju projektu</w:t>
            </w:r>
          </w:p>
        </w:tc>
      </w:tr>
      <w:tr w:rsidR="00550778" w14:paraId="6ACBBE8A" w14:textId="77777777" w:rsidTr="00550778">
        <w:tc>
          <w:tcPr>
            <w:tcW w:w="1719" w:type="dxa"/>
            <w:vMerge w:val="restart"/>
            <w:tcBorders>
              <w:top w:val="single" w:sz="4" w:space="0" w:color="auto"/>
              <w:left w:val="single" w:sz="4" w:space="0" w:color="auto"/>
              <w:bottom w:val="single" w:sz="4" w:space="0" w:color="auto"/>
              <w:right w:val="single" w:sz="4" w:space="0" w:color="auto"/>
            </w:tcBorders>
            <w:vAlign w:val="center"/>
          </w:tcPr>
          <w:p w14:paraId="19A5DCC8" w14:textId="77777777" w:rsidR="00550778" w:rsidRDefault="00550778">
            <w:pPr>
              <w:jc w:val="both"/>
              <w:rPr>
                <w:rFonts w:asciiTheme="minorHAnsi" w:hAnsiTheme="minorHAnsi" w:cstheme="minorHAnsi"/>
                <w:b/>
                <w:sz w:val="19"/>
                <w:szCs w:val="19"/>
                <w:lang w:eastAsia="en-US"/>
              </w:rPr>
            </w:pPr>
            <w:r>
              <w:rPr>
                <w:rFonts w:asciiTheme="minorHAnsi" w:hAnsiTheme="minorHAnsi" w:cstheme="minorHAnsi"/>
                <w:sz w:val="19"/>
                <w:szCs w:val="19"/>
                <w:lang w:eastAsia="en-US"/>
              </w:rPr>
              <w:t>Modernizácia a rekonštrukcia KC</w:t>
            </w:r>
          </w:p>
          <w:p w14:paraId="0B139583" w14:textId="77777777" w:rsidR="00550778" w:rsidRDefault="00550778">
            <w:pPr>
              <w:jc w:val="both"/>
              <w:rPr>
                <w:rFonts w:asciiTheme="minorHAnsi" w:hAnsiTheme="minorHAnsi" w:cstheme="minorHAnsi"/>
                <w:b/>
                <w:sz w:val="19"/>
                <w:szCs w:val="19"/>
                <w:lang w:eastAsia="en-US"/>
              </w:rPr>
            </w:pPr>
          </w:p>
        </w:tc>
        <w:tc>
          <w:tcPr>
            <w:tcW w:w="5115" w:type="dxa"/>
            <w:tcBorders>
              <w:top w:val="single" w:sz="4" w:space="0" w:color="auto"/>
              <w:left w:val="single" w:sz="4" w:space="0" w:color="auto"/>
              <w:bottom w:val="single" w:sz="4" w:space="0" w:color="auto"/>
              <w:right w:val="single" w:sz="4" w:space="0" w:color="auto"/>
            </w:tcBorders>
            <w:hideMark/>
          </w:tcPr>
          <w:p w14:paraId="095B868E"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17459F66"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zrekonštruované KC</w:t>
            </w:r>
          </w:p>
        </w:tc>
        <w:tc>
          <w:tcPr>
            <w:tcW w:w="7938" w:type="dxa"/>
            <w:tcBorders>
              <w:top w:val="single" w:sz="4" w:space="0" w:color="auto"/>
              <w:left w:val="single" w:sz="4" w:space="0" w:color="auto"/>
              <w:bottom w:val="single" w:sz="4" w:space="0" w:color="auto"/>
              <w:right w:val="single" w:sz="4" w:space="0" w:color="auto"/>
            </w:tcBorders>
            <w:hideMark/>
          </w:tcPr>
          <w:p w14:paraId="6500CD2A"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Súčet počtu osôb, ktoré navštevujú modernizované alebo zrekonštruované KC </w:t>
            </w:r>
          </w:p>
        </w:tc>
      </w:tr>
      <w:tr w:rsidR="00550778" w14:paraId="0A3EE896"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25599EC2" w14:textId="77777777" w:rsidR="00550778" w:rsidRDefault="00550778">
            <w:pPr>
              <w:rPr>
                <w:rFonts w:asciiTheme="minorHAnsi" w:hAnsiTheme="minorHAnsi" w:cstheme="minorHAnsi"/>
                <w:b/>
                <w:sz w:val="19"/>
                <w:szCs w:val="19"/>
                <w:lang w:eastAsia="en-US"/>
              </w:rPr>
            </w:pPr>
          </w:p>
        </w:tc>
        <w:tc>
          <w:tcPr>
            <w:tcW w:w="5115" w:type="dxa"/>
            <w:tcBorders>
              <w:top w:val="single" w:sz="4" w:space="0" w:color="auto"/>
              <w:left w:val="single" w:sz="4" w:space="0" w:color="auto"/>
              <w:bottom w:val="single" w:sz="4" w:space="0" w:color="auto"/>
              <w:right w:val="single" w:sz="4" w:space="0" w:color="auto"/>
            </w:tcBorders>
            <w:hideMark/>
          </w:tcPr>
          <w:p w14:paraId="7A2C3E3B"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0E5C61C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zrekonštruované KC</w:t>
            </w:r>
          </w:p>
        </w:tc>
        <w:tc>
          <w:tcPr>
            <w:tcW w:w="7938" w:type="dxa"/>
            <w:tcBorders>
              <w:top w:val="single" w:sz="4" w:space="0" w:color="auto"/>
              <w:left w:val="single" w:sz="4" w:space="0" w:color="auto"/>
              <w:bottom w:val="single" w:sz="4" w:space="0" w:color="auto"/>
              <w:right w:val="single" w:sz="4" w:space="0" w:color="auto"/>
            </w:tcBorders>
            <w:hideMark/>
          </w:tcPr>
          <w:p w14:paraId="091F20ED"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Súčet počtu osôb MRK, ktoré navštevujú modernizované alebo zrekonštruované KC </w:t>
            </w:r>
          </w:p>
        </w:tc>
      </w:tr>
      <w:tr w:rsidR="00550778" w14:paraId="0B70CFDC"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2A6D76B8" w14:textId="77777777" w:rsidR="00550778" w:rsidRDefault="00550778">
            <w:pPr>
              <w:rPr>
                <w:rFonts w:asciiTheme="minorHAnsi" w:hAnsiTheme="minorHAnsi" w:cstheme="minorHAnsi"/>
                <w:b/>
                <w:sz w:val="19"/>
                <w:szCs w:val="19"/>
                <w:lang w:eastAsia="en-US"/>
              </w:rPr>
            </w:pPr>
          </w:p>
        </w:tc>
        <w:tc>
          <w:tcPr>
            <w:tcW w:w="5115" w:type="dxa"/>
            <w:tcBorders>
              <w:top w:val="single" w:sz="4" w:space="0" w:color="auto"/>
              <w:left w:val="single" w:sz="4" w:space="0" w:color="auto"/>
              <w:bottom w:val="single" w:sz="4" w:space="0" w:color="auto"/>
              <w:right w:val="single" w:sz="4" w:space="0" w:color="auto"/>
            </w:tcBorders>
            <w:hideMark/>
          </w:tcPr>
          <w:p w14:paraId="44703B79"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20A66780"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zrekonštruované KC a predtým ho nenavštevovali</w:t>
            </w:r>
          </w:p>
        </w:tc>
        <w:tc>
          <w:tcPr>
            <w:tcW w:w="7938" w:type="dxa"/>
            <w:tcBorders>
              <w:top w:val="single" w:sz="4" w:space="0" w:color="auto"/>
              <w:left w:val="single" w:sz="4" w:space="0" w:color="auto"/>
              <w:bottom w:val="single" w:sz="4" w:space="0" w:color="auto"/>
              <w:right w:val="single" w:sz="4" w:space="0" w:color="auto"/>
            </w:tcBorders>
            <w:hideMark/>
          </w:tcPr>
          <w:p w14:paraId="2ADD6B79"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modernizované alebo zrekonštruované KC a predtým ho nenavštevovali</w:t>
            </w:r>
          </w:p>
        </w:tc>
      </w:tr>
      <w:tr w:rsidR="00550778" w14:paraId="114F83B2"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01E2E8AB" w14:textId="77777777" w:rsidR="00550778" w:rsidRDefault="00550778">
            <w:pPr>
              <w:rPr>
                <w:rFonts w:asciiTheme="minorHAnsi" w:hAnsiTheme="minorHAnsi" w:cstheme="minorHAnsi"/>
                <w:b/>
                <w:sz w:val="19"/>
                <w:szCs w:val="19"/>
                <w:lang w:eastAsia="en-US"/>
              </w:rPr>
            </w:pPr>
          </w:p>
        </w:tc>
        <w:tc>
          <w:tcPr>
            <w:tcW w:w="5115" w:type="dxa"/>
            <w:tcBorders>
              <w:top w:val="single" w:sz="4" w:space="0" w:color="auto"/>
              <w:left w:val="single" w:sz="4" w:space="0" w:color="auto"/>
              <w:bottom w:val="single" w:sz="4" w:space="0" w:color="auto"/>
              <w:right w:val="single" w:sz="4" w:space="0" w:color="auto"/>
            </w:tcBorders>
            <w:hideMark/>
          </w:tcPr>
          <w:p w14:paraId="79048F01"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3EEF23FC"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zrekonštruované KC a predtým ho nenavštevovali</w:t>
            </w:r>
          </w:p>
        </w:tc>
        <w:tc>
          <w:tcPr>
            <w:tcW w:w="7938" w:type="dxa"/>
            <w:tcBorders>
              <w:top w:val="single" w:sz="4" w:space="0" w:color="auto"/>
              <w:left w:val="single" w:sz="4" w:space="0" w:color="auto"/>
              <w:bottom w:val="single" w:sz="4" w:space="0" w:color="auto"/>
              <w:right w:val="single" w:sz="4" w:space="0" w:color="auto"/>
            </w:tcBorders>
            <w:hideMark/>
          </w:tcPr>
          <w:p w14:paraId="77444672"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modernizované alebo zrekonštruované KC a predtým ho nenavštevovali</w:t>
            </w:r>
          </w:p>
        </w:tc>
      </w:tr>
      <w:tr w:rsidR="00550778" w14:paraId="59942C0F"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327BF5F1" w14:textId="77777777" w:rsidR="00550778" w:rsidRDefault="00550778">
            <w:pPr>
              <w:rPr>
                <w:rFonts w:asciiTheme="minorHAnsi" w:hAnsiTheme="minorHAnsi" w:cstheme="minorHAnsi"/>
                <w:b/>
                <w:sz w:val="19"/>
                <w:szCs w:val="19"/>
                <w:lang w:eastAsia="en-US"/>
              </w:rPr>
            </w:pPr>
          </w:p>
        </w:tc>
        <w:tc>
          <w:tcPr>
            <w:tcW w:w="5115" w:type="dxa"/>
            <w:tcBorders>
              <w:top w:val="single" w:sz="4" w:space="0" w:color="auto"/>
              <w:left w:val="single" w:sz="4" w:space="0" w:color="auto"/>
              <w:bottom w:val="single" w:sz="4" w:space="0" w:color="auto"/>
              <w:right w:val="single" w:sz="4" w:space="0" w:color="auto"/>
            </w:tcBorders>
            <w:hideMark/>
          </w:tcPr>
          <w:p w14:paraId="5896F3D1"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Počet osôb MRK, ktoré boli zamestnané v rámci projektu</w:t>
            </w:r>
          </w:p>
        </w:tc>
        <w:tc>
          <w:tcPr>
            <w:tcW w:w="7938" w:type="dxa"/>
            <w:tcBorders>
              <w:top w:val="single" w:sz="4" w:space="0" w:color="auto"/>
              <w:left w:val="single" w:sz="4" w:space="0" w:color="auto"/>
              <w:bottom w:val="single" w:sz="4" w:space="0" w:color="auto"/>
              <w:right w:val="single" w:sz="4" w:space="0" w:color="auto"/>
            </w:tcBorders>
            <w:hideMark/>
          </w:tcPr>
          <w:p w14:paraId="32148DE4"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boli zamestnané v rámci uplatňovania sociálneho aspektu vo verejných obstarávaniach počas realizácie projektu</w:t>
            </w:r>
          </w:p>
        </w:tc>
      </w:tr>
    </w:tbl>
    <w:p w14:paraId="246B1930" w14:textId="77777777" w:rsidR="00550778" w:rsidRDefault="00550778" w:rsidP="00550778">
      <w:pPr>
        <w:spacing w:line="256" w:lineRule="auto"/>
        <w:rPr>
          <w:rFonts w:asciiTheme="minorHAnsi" w:hAnsiTheme="minorHAnsi" w:cstheme="minorHAnsi"/>
          <w:sz w:val="10"/>
          <w:szCs w:val="10"/>
        </w:rPr>
      </w:pPr>
    </w:p>
    <w:p w14:paraId="3BB202D5" w14:textId="77777777" w:rsidR="00550778" w:rsidRDefault="00550778" w:rsidP="00550778">
      <w:pPr>
        <w:tabs>
          <w:tab w:val="center" w:pos="4536"/>
          <w:tab w:val="center" w:pos="7002"/>
          <w:tab w:val="right" w:pos="9072"/>
          <w:tab w:val="left" w:pos="11395"/>
        </w:tabs>
        <w:rPr>
          <w:rFonts w:asciiTheme="minorHAnsi" w:hAnsiTheme="minorHAnsi" w:cstheme="minorHAnsi"/>
          <w:b/>
          <w:sz w:val="20"/>
          <w:szCs w:val="20"/>
        </w:rPr>
      </w:pPr>
    </w:p>
    <w:p w14:paraId="3723684A" w14:textId="77777777" w:rsidR="00550778" w:rsidRDefault="00550778" w:rsidP="00550778">
      <w:pPr>
        <w:tabs>
          <w:tab w:val="center" w:pos="4536"/>
          <w:tab w:val="center" w:pos="7002"/>
          <w:tab w:val="right" w:pos="9072"/>
          <w:tab w:val="left" w:pos="11395"/>
        </w:tabs>
        <w:rPr>
          <w:rFonts w:asciiTheme="minorHAnsi" w:hAnsiTheme="minorHAnsi" w:cstheme="minorHAnsi"/>
          <w:b/>
          <w:sz w:val="20"/>
          <w:szCs w:val="20"/>
        </w:rPr>
      </w:pPr>
    </w:p>
    <w:p w14:paraId="2079E27B" w14:textId="77777777" w:rsidR="00550778" w:rsidRDefault="00550778" w:rsidP="00550778">
      <w:pPr>
        <w:tabs>
          <w:tab w:val="center" w:pos="4536"/>
          <w:tab w:val="center" w:pos="7002"/>
          <w:tab w:val="right" w:pos="9072"/>
          <w:tab w:val="left" w:pos="11395"/>
        </w:tabs>
        <w:rPr>
          <w:rFonts w:asciiTheme="minorHAnsi" w:hAnsiTheme="minorHAnsi" w:cstheme="minorHAnsi"/>
          <w:b/>
          <w:sz w:val="20"/>
          <w:szCs w:val="20"/>
        </w:rPr>
      </w:pPr>
    </w:p>
    <w:p w14:paraId="2F5F3288" w14:textId="2AF058E7" w:rsidR="00550778" w:rsidRPr="003A477A" w:rsidRDefault="00550778" w:rsidP="003A477A">
      <w:pPr>
        <w:tabs>
          <w:tab w:val="center" w:pos="4536"/>
          <w:tab w:val="center" w:pos="7002"/>
          <w:tab w:val="right" w:pos="9072"/>
          <w:tab w:val="left" w:pos="11395"/>
        </w:tabs>
        <w:ind w:left="-142"/>
        <w:rPr>
          <w:rFonts w:asciiTheme="minorHAnsi" w:hAnsiTheme="minorHAnsi" w:cstheme="minorHAnsi"/>
          <w:b/>
          <w:sz w:val="20"/>
          <w:szCs w:val="20"/>
        </w:rPr>
      </w:pPr>
      <w:r w:rsidRPr="003A477A">
        <w:rPr>
          <w:rFonts w:asciiTheme="minorHAnsi" w:hAnsiTheme="minorHAnsi" w:cstheme="minorHAnsi"/>
          <w:b/>
          <w:sz w:val="20"/>
          <w:szCs w:val="20"/>
        </w:rPr>
        <w:t xml:space="preserve">Typ aktivity </w:t>
      </w:r>
      <w:r w:rsidR="0066543C" w:rsidRPr="003A477A">
        <w:rPr>
          <w:rFonts w:asciiTheme="minorHAnsi" w:hAnsiTheme="minorHAnsi" w:cstheme="minorHAnsi"/>
          <w:b/>
          <w:sz w:val="20"/>
          <w:szCs w:val="20"/>
        </w:rPr>
        <w:t>–</w:t>
      </w:r>
      <w:r w:rsidRPr="003A477A">
        <w:rPr>
          <w:rFonts w:asciiTheme="minorHAnsi" w:hAnsiTheme="minorHAnsi" w:cstheme="minorHAnsi"/>
          <w:b/>
          <w:sz w:val="20"/>
          <w:szCs w:val="20"/>
        </w:rPr>
        <w:t xml:space="preserve"> </w:t>
      </w:r>
      <w:r w:rsidR="0066543C" w:rsidRPr="003A477A">
        <w:rPr>
          <w:rFonts w:asciiTheme="minorHAnsi" w:hAnsiTheme="minorHAnsi" w:cstheme="minorHAnsi"/>
          <w:b/>
          <w:sz w:val="20"/>
          <w:szCs w:val="20"/>
        </w:rPr>
        <w:t xml:space="preserve">I: </w:t>
      </w:r>
      <w:r w:rsidRPr="003A477A">
        <w:rPr>
          <w:rFonts w:asciiTheme="minorHAnsi" w:hAnsiTheme="minorHAnsi" w:cstheme="minorHAnsi"/>
          <w:b/>
          <w:sz w:val="20"/>
          <w:szCs w:val="20"/>
        </w:rPr>
        <w:t>Podpora prestavby existujúcich objektov pre účely zriadenia a fungovania KC</w:t>
      </w:r>
    </w:p>
    <w:p w14:paraId="1334152B" w14:textId="77777777" w:rsidR="002107BF" w:rsidRPr="002107BF" w:rsidRDefault="002107BF" w:rsidP="002107BF">
      <w:pPr>
        <w:pStyle w:val="Odsekzoznamu"/>
        <w:tabs>
          <w:tab w:val="center" w:pos="4536"/>
          <w:tab w:val="center" w:pos="7002"/>
          <w:tab w:val="right" w:pos="9072"/>
          <w:tab w:val="left" w:pos="11395"/>
        </w:tabs>
        <w:ind w:left="218"/>
        <w:rPr>
          <w:rFonts w:asciiTheme="minorHAnsi" w:hAnsiTheme="minorHAnsi" w:cstheme="minorHAnsi"/>
          <w:b/>
          <w:sz w:val="20"/>
          <w:szCs w:val="20"/>
        </w:rPr>
      </w:pPr>
    </w:p>
    <w:tbl>
      <w:tblPr>
        <w:tblStyle w:val="Mriekatabuky"/>
        <w:tblW w:w="14775" w:type="dxa"/>
        <w:tblInd w:w="-176" w:type="dxa"/>
        <w:tblLayout w:type="fixed"/>
        <w:tblLook w:val="04A0" w:firstRow="1" w:lastRow="0" w:firstColumn="1" w:lastColumn="0" w:noHBand="0" w:noVBand="1"/>
      </w:tblPr>
      <w:tblGrid>
        <w:gridCol w:w="1731"/>
        <w:gridCol w:w="5104"/>
        <w:gridCol w:w="7940"/>
      </w:tblGrid>
      <w:tr w:rsidR="00550778" w14:paraId="2CD08B82" w14:textId="77777777" w:rsidTr="00550778">
        <w:tc>
          <w:tcPr>
            <w:tcW w:w="173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22258A8"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5103"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AB00949"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 xml:space="preserve">Sledované údaje projektu </w:t>
            </w:r>
          </w:p>
        </w:tc>
        <w:tc>
          <w:tcPr>
            <w:tcW w:w="7938"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E6110DC"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Definícia sledovaného údaju projektu</w:t>
            </w:r>
          </w:p>
        </w:tc>
      </w:tr>
      <w:tr w:rsidR="00550778" w14:paraId="32DD566A" w14:textId="77777777" w:rsidTr="00550778">
        <w:trPr>
          <w:trHeight w:val="447"/>
        </w:trPr>
        <w:tc>
          <w:tcPr>
            <w:tcW w:w="1731" w:type="dxa"/>
            <w:vMerge w:val="restart"/>
            <w:tcBorders>
              <w:top w:val="single" w:sz="4" w:space="0" w:color="auto"/>
              <w:left w:val="single" w:sz="4" w:space="0" w:color="auto"/>
              <w:bottom w:val="single" w:sz="4" w:space="0" w:color="auto"/>
              <w:right w:val="single" w:sz="4" w:space="0" w:color="auto"/>
            </w:tcBorders>
            <w:vAlign w:val="center"/>
          </w:tcPr>
          <w:p w14:paraId="5784CDEC"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Prestavba existujúcich objektov na KC</w:t>
            </w:r>
          </w:p>
          <w:p w14:paraId="1CDCAC74" w14:textId="77777777" w:rsidR="00550778" w:rsidRDefault="00550778">
            <w:pPr>
              <w:jc w:val="both"/>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58D0B030"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5903F74E"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zrekonštruovaný objekt pre účely zriadenia a fungovania KC</w:t>
            </w:r>
          </w:p>
        </w:tc>
        <w:tc>
          <w:tcPr>
            <w:tcW w:w="7938" w:type="dxa"/>
            <w:tcBorders>
              <w:top w:val="single" w:sz="4" w:space="0" w:color="auto"/>
              <w:left w:val="single" w:sz="4" w:space="0" w:color="auto"/>
              <w:bottom w:val="single" w:sz="4" w:space="0" w:color="auto"/>
              <w:right w:val="single" w:sz="4" w:space="0" w:color="auto"/>
            </w:tcBorders>
            <w:hideMark/>
          </w:tcPr>
          <w:p w14:paraId="08334B5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objekt zrekonštruovaný prostredníctvom projektu pre účely zriadenia a fungovania KC</w:t>
            </w:r>
          </w:p>
        </w:tc>
      </w:tr>
      <w:tr w:rsidR="00550778" w14:paraId="369CBA16" w14:textId="77777777" w:rsidTr="00550778">
        <w:tc>
          <w:tcPr>
            <w:tcW w:w="1731" w:type="dxa"/>
            <w:vMerge/>
            <w:tcBorders>
              <w:top w:val="single" w:sz="4" w:space="0" w:color="auto"/>
              <w:left w:val="single" w:sz="4" w:space="0" w:color="auto"/>
              <w:bottom w:val="single" w:sz="4" w:space="0" w:color="auto"/>
              <w:right w:val="single" w:sz="4" w:space="0" w:color="auto"/>
            </w:tcBorders>
            <w:vAlign w:val="center"/>
            <w:hideMark/>
          </w:tcPr>
          <w:p w14:paraId="7049013D"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3BC16E1B"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06A9DFD9"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zrekonštruovaný objekt pre účely zriadenia a fungovania KC</w:t>
            </w:r>
          </w:p>
        </w:tc>
        <w:tc>
          <w:tcPr>
            <w:tcW w:w="7938" w:type="dxa"/>
            <w:tcBorders>
              <w:top w:val="single" w:sz="4" w:space="0" w:color="auto"/>
              <w:left w:val="single" w:sz="4" w:space="0" w:color="auto"/>
              <w:bottom w:val="single" w:sz="4" w:space="0" w:color="auto"/>
              <w:right w:val="single" w:sz="4" w:space="0" w:color="auto"/>
            </w:tcBorders>
            <w:hideMark/>
          </w:tcPr>
          <w:p w14:paraId="3DFD39BC"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objekt zrekonštruovaný prostredníctvom projektu pre účely zriadenia a fungovania KC</w:t>
            </w:r>
          </w:p>
        </w:tc>
      </w:tr>
      <w:tr w:rsidR="00550778" w14:paraId="25153FB8" w14:textId="77777777" w:rsidTr="00550778">
        <w:tc>
          <w:tcPr>
            <w:tcW w:w="1731" w:type="dxa"/>
            <w:vMerge/>
            <w:tcBorders>
              <w:top w:val="single" w:sz="4" w:space="0" w:color="auto"/>
              <w:left w:val="single" w:sz="4" w:space="0" w:color="auto"/>
              <w:bottom w:val="single" w:sz="4" w:space="0" w:color="auto"/>
              <w:right w:val="single" w:sz="4" w:space="0" w:color="auto"/>
            </w:tcBorders>
            <w:vAlign w:val="center"/>
            <w:hideMark/>
          </w:tcPr>
          <w:p w14:paraId="359BC133"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334F87E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0D1CD87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zrekonštruovaný objekt pre účely zriadenia a fungovania KC a predtým nenavštevovali iné KC</w:t>
            </w:r>
          </w:p>
        </w:tc>
        <w:tc>
          <w:tcPr>
            <w:tcW w:w="7938" w:type="dxa"/>
            <w:tcBorders>
              <w:top w:val="single" w:sz="4" w:space="0" w:color="auto"/>
              <w:left w:val="single" w:sz="4" w:space="0" w:color="auto"/>
              <w:bottom w:val="single" w:sz="4" w:space="0" w:color="auto"/>
              <w:right w:val="single" w:sz="4" w:space="0" w:color="auto"/>
            </w:tcBorders>
            <w:hideMark/>
          </w:tcPr>
          <w:p w14:paraId="26A8641C"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objekt zrekonštruovaný prostredníctvom projektu pre účely zriadenia a fungovania KC a predtým nenavštevovali iné KC</w:t>
            </w:r>
          </w:p>
        </w:tc>
      </w:tr>
      <w:tr w:rsidR="00550778" w14:paraId="0587671C" w14:textId="77777777" w:rsidTr="00550778">
        <w:tc>
          <w:tcPr>
            <w:tcW w:w="1731" w:type="dxa"/>
            <w:vMerge/>
            <w:tcBorders>
              <w:top w:val="single" w:sz="4" w:space="0" w:color="auto"/>
              <w:left w:val="single" w:sz="4" w:space="0" w:color="auto"/>
              <w:bottom w:val="single" w:sz="4" w:space="0" w:color="auto"/>
              <w:right w:val="single" w:sz="4" w:space="0" w:color="auto"/>
            </w:tcBorders>
            <w:vAlign w:val="center"/>
            <w:hideMark/>
          </w:tcPr>
          <w:p w14:paraId="3B3A3C80"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442FDF5B"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7B986C4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Zrekonštruovaný objekt pre účely zriadenia a fungovania KC a predtým nenavštevovali iné KC</w:t>
            </w:r>
          </w:p>
        </w:tc>
        <w:tc>
          <w:tcPr>
            <w:tcW w:w="7938" w:type="dxa"/>
            <w:tcBorders>
              <w:top w:val="single" w:sz="4" w:space="0" w:color="auto"/>
              <w:left w:val="single" w:sz="4" w:space="0" w:color="auto"/>
              <w:bottom w:val="single" w:sz="4" w:space="0" w:color="auto"/>
              <w:right w:val="single" w:sz="4" w:space="0" w:color="auto"/>
            </w:tcBorders>
            <w:hideMark/>
          </w:tcPr>
          <w:p w14:paraId="217E4E1D"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objekt zrekonštruovaný prostredníctvom projektu pre účely zriadenia a fungovania KC a predtým nenavštevovali iné KC</w:t>
            </w:r>
          </w:p>
        </w:tc>
      </w:tr>
      <w:tr w:rsidR="00550778" w14:paraId="68E3BD3D" w14:textId="77777777" w:rsidTr="00550778">
        <w:tc>
          <w:tcPr>
            <w:tcW w:w="1731" w:type="dxa"/>
            <w:vMerge/>
            <w:tcBorders>
              <w:top w:val="single" w:sz="4" w:space="0" w:color="auto"/>
              <w:left w:val="single" w:sz="4" w:space="0" w:color="auto"/>
              <w:bottom w:val="single" w:sz="4" w:space="0" w:color="auto"/>
              <w:right w:val="single" w:sz="4" w:space="0" w:color="auto"/>
            </w:tcBorders>
            <w:vAlign w:val="center"/>
            <w:hideMark/>
          </w:tcPr>
          <w:p w14:paraId="368B55F8"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1A6DD8CC"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Počet osôb MRK, ktoré boli zamestnané v rámci projektu</w:t>
            </w:r>
          </w:p>
        </w:tc>
        <w:tc>
          <w:tcPr>
            <w:tcW w:w="7938" w:type="dxa"/>
            <w:tcBorders>
              <w:top w:val="single" w:sz="4" w:space="0" w:color="auto"/>
              <w:left w:val="single" w:sz="4" w:space="0" w:color="auto"/>
              <w:bottom w:val="single" w:sz="4" w:space="0" w:color="auto"/>
              <w:right w:val="single" w:sz="4" w:space="0" w:color="auto"/>
            </w:tcBorders>
            <w:hideMark/>
          </w:tcPr>
          <w:p w14:paraId="0322CB7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boli zamestnané v rámci uplatňovania sociálneho aspektu vo verejných obstarávaniach počas realizácie projektu</w:t>
            </w:r>
          </w:p>
        </w:tc>
      </w:tr>
    </w:tbl>
    <w:p w14:paraId="03DFAB6D" w14:textId="77777777" w:rsidR="00550778" w:rsidRDefault="00550778" w:rsidP="00550778">
      <w:pPr>
        <w:tabs>
          <w:tab w:val="center" w:pos="4536"/>
          <w:tab w:val="center" w:pos="7002"/>
          <w:tab w:val="right" w:pos="9072"/>
          <w:tab w:val="left" w:pos="11395"/>
        </w:tabs>
        <w:rPr>
          <w:rFonts w:asciiTheme="minorHAnsi" w:hAnsiTheme="minorHAnsi" w:cstheme="minorHAnsi"/>
          <w:b/>
          <w:sz w:val="20"/>
          <w:szCs w:val="20"/>
        </w:rPr>
      </w:pPr>
    </w:p>
    <w:p w14:paraId="05668BB9" w14:textId="618F50E3" w:rsidR="00550778" w:rsidRPr="003A477A" w:rsidRDefault="00550778" w:rsidP="003A477A">
      <w:pPr>
        <w:tabs>
          <w:tab w:val="center" w:pos="4536"/>
          <w:tab w:val="center" w:pos="7002"/>
          <w:tab w:val="right" w:pos="9072"/>
          <w:tab w:val="left" w:pos="11395"/>
        </w:tabs>
        <w:ind w:left="-284" w:firstLine="142"/>
        <w:rPr>
          <w:rFonts w:asciiTheme="minorHAnsi" w:hAnsiTheme="minorHAnsi" w:cstheme="minorHAnsi"/>
          <w:b/>
          <w:sz w:val="20"/>
          <w:szCs w:val="20"/>
        </w:rPr>
      </w:pPr>
      <w:r w:rsidRPr="003A477A">
        <w:rPr>
          <w:rFonts w:asciiTheme="minorHAnsi" w:hAnsiTheme="minorHAnsi" w:cstheme="minorHAnsi"/>
          <w:b/>
          <w:sz w:val="20"/>
          <w:szCs w:val="20"/>
        </w:rPr>
        <w:t xml:space="preserve">Typ aktivity </w:t>
      </w:r>
      <w:r w:rsidR="0066543C" w:rsidRPr="003A477A">
        <w:rPr>
          <w:rFonts w:asciiTheme="minorHAnsi" w:hAnsiTheme="minorHAnsi" w:cstheme="minorHAnsi"/>
          <w:b/>
          <w:sz w:val="20"/>
          <w:szCs w:val="20"/>
        </w:rPr>
        <w:t>–</w:t>
      </w:r>
      <w:r w:rsidRPr="003A477A">
        <w:rPr>
          <w:rFonts w:asciiTheme="minorHAnsi" w:hAnsiTheme="minorHAnsi" w:cstheme="minorHAnsi"/>
          <w:b/>
          <w:sz w:val="20"/>
          <w:szCs w:val="20"/>
        </w:rPr>
        <w:t xml:space="preserve"> </w:t>
      </w:r>
      <w:r w:rsidR="0066543C" w:rsidRPr="003A477A">
        <w:rPr>
          <w:rFonts w:asciiTheme="minorHAnsi" w:hAnsiTheme="minorHAnsi" w:cstheme="minorHAnsi"/>
          <w:b/>
          <w:sz w:val="20"/>
          <w:szCs w:val="20"/>
        </w:rPr>
        <w:t xml:space="preserve">J: </w:t>
      </w:r>
      <w:r w:rsidRPr="003A477A">
        <w:rPr>
          <w:rFonts w:asciiTheme="minorHAnsi" w:hAnsiTheme="minorHAnsi" w:cstheme="minorHAnsi"/>
          <w:b/>
          <w:sz w:val="20"/>
          <w:szCs w:val="20"/>
        </w:rPr>
        <w:t>Podpora výstavby nových KC</w:t>
      </w:r>
    </w:p>
    <w:p w14:paraId="0345D47B" w14:textId="77777777" w:rsidR="002107BF" w:rsidRPr="002107BF" w:rsidRDefault="002107BF" w:rsidP="002107BF">
      <w:pPr>
        <w:pStyle w:val="Odsekzoznamu"/>
        <w:tabs>
          <w:tab w:val="center" w:pos="4536"/>
          <w:tab w:val="center" w:pos="7002"/>
          <w:tab w:val="right" w:pos="9072"/>
          <w:tab w:val="left" w:pos="11395"/>
        </w:tabs>
        <w:ind w:left="218"/>
        <w:rPr>
          <w:rFonts w:asciiTheme="minorHAnsi" w:hAnsiTheme="minorHAnsi" w:cstheme="minorHAnsi"/>
          <w:b/>
          <w:sz w:val="20"/>
          <w:szCs w:val="20"/>
        </w:rPr>
      </w:pPr>
    </w:p>
    <w:tbl>
      <w:tblPr>
        <w:tblStyle w:val="Mriekatabuky"/>
        <w:tblW w:w="14772" w:type="dxa"/>
        <w:tblInd w:w="-176" w:type="dxa"/>
        <w:tblLook w:val="04A0" w:firstRow="1" w:lastRow="0" w:firstColumn="1" w:lastColumn="0" w:noHBand="0" w:noVBand="1"/>
      </w:tblPr>
      <w:tblGrid>
        <w:gridCol w:w="1731"/>
        <w:gridCol w:w="5103"/>
        <w:gridCol w:w="7938"/>
      </w:tblGrid>
      <w:tr w:rsidR="00550778" w14:paraId="37C4DCA3" w14:textId="77777777" w:rsidTr="00550778">
        <w:tc>
          <w:tcPr>
            <w:tcW w:w="1731"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A0AF6FF"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51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1B276B8"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Sledovaný údaj projektu</w:t>
            </w:r>
          </w:p>
        </w:tc>
        <w:tc>
          <w:tcPr>
            <w:tcW w:w="793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68141C4"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Definícia sledovaného údaju projektu</w:t>
            </w:r>
          </w:p>
        </w:tc>
      </w:tr>
      <w:tr w:rsidR="00550778" w14:paraId="52CDED10" w14:textId="77777777" w:rsidTr="00550778">
        <w:tc>
          <w:tcPr>
            <w:tcW w:w="1731" w:type="dxa"/>
            <w:vMerge w:val="restart"/>
            <w:tcBorders>
              <w:top w:val="single" w:sz="4" w:space="0" w:color="auto"/>
              <w:left w:val="single" w:sz="4" w:space="0" w:color="auto"/>
              <w:bottom w:val="single" w:sz="4" w:space="0" w:color="auto"/>
              <w:right w:val="single" w:sz="4" w:space="0" w:color="auto"/>
            </w:tcBorders>
            <w:vAlign w:val="center"/>
          </w:tcPr>
          <w:p w14:paraId="16512A4A"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Výstavba KC</w:t>
            </w:r>
          </w:p>
          <w:p w14:paraId="42D020E4"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458A93A9"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704F8326"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novo postavené KC</w:t>
            </w:r>
          </w:p>
        </w:tc>
        <w:tc>
          <w:tcPr>
            <w:tcW w:w="7938" w:type="dxa"/>
            <w:tcBorders>
              <w:top w:val="single" w:sz="4" w:space="0" w:color="auto"/>
              <w:left w:val="single" w:sz="4" w:space="0" w:color="auto"/>
              <w:bottom w:val="single" w:sz="4" w:space="0" w:color="auto"/>
              <w:right w:val="single" w:sz="4" w:space="0" w:color="auto"/>
            </w:tcBorders>
            <w:hideMark/>
          </w:tcPr>
          <w:p w14:paraId="356730F5"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novo postavené KC</w:t>
            </w:r>
          </w:p>
        </w:tc>
      </w:tr>
      <w:tr w:rsidR="00550778" w14:paraId="0DFBCDA1"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410C5248"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10BD7B56"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Počet osôb MRK, ktoré navštevujú novo postavené KC</w:t>
            </w:r>
          </w:p>
        </w:tc>
        <w:tc>
          <w:tcPr>
            <w:tcW w:w="7938" w:type="dxa"/>
            <w:tcBorders>
              <w:top w:val="single" w:sz="4" w:space="0" w:color="auto"/>
              <w:left w:val="single" w:sz="4" w:space="0" w:color="auto"/>
              <w:bottom w:val="single" w:sz="4" w:space="0" w:color="auto"/>
              <w:right w:val="single" w:sz="4" w:space="0" w:color="auto"/>
            </w:tcBorders>
            <w:hideMark/>
          </w:tcPr>
          <w:p w14:paraId="50314A4A"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Súčet počtu osôb MRK, ktoré navštevujú novo postavené KC </w:t>
            </w:r>
          </w:p>
        </w:tc>
      </w:tr>
      <w:tr w:rsidR="00550778" w14:paraId="593AE1CF"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100C5DAD"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45727490"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52EE936D"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novo postavené KC a predtým nenavštevovali iné KC</w:t>
            </w:r>
          </w:p>
        </w:tc>
        <w:tc>
          <w:tcPr>
            <w:tcW w:w="7938" w:type="dxa"/>
            <w:tcBorders>
              <w:top w:val="single" w:sz="4" w:space="0" w:color="auto"/>
              <w:left w:val="single" w:sz="4" w:space="0" w:color="auto"/>
              <w:bottom w:val="single" w:sz="4" w:space="0" w:color="auto"/>
              <w:right w:val="single" w:sz="4" w:space="0" w:color="auto"/>
            </w:tcBorders>
          </w:tcPr>
          <w:p w14:paraId="259A91A5"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novo postavené KC a predtým nenavštevovali iné KC</w:t>
            </w:r>
          </w:p>
          <w:p w14:paraId="35D220A3" w14:textId="77777777" w:rsidR="00550778" w:rsidRDefault="00550778">
            <w:pPr>
              <w:rPr>
                <w:rFonts w:asciiTheme="minorHAnsi" w:hAnsiTheme="minorHAnsi" w:cstheme="minorHAnsi"/>
                <w:sz w:val="19"/>
                <w:szCs w:val="19"/>
                <w:lang w:eastAsia="en-US"/>
              </w:rPr>
            </w:pPr>
          </w:p>
        </w:tc>
      </w:tr>
      <w:tr w:rsidR="00550778" w14:paraId="48E86DCD"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42F59ED0"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63DA5885"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4A82C0AE"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novo postavené KC a predtým nenavštevovali iné KC</w:t>
            </w:r>
          </w:p>
        </w:tc>
        <w:tc>
          <w:tcPr>
            <w:tcW w:w="7938" w:type="dxa"/>
            <w:tcBorders>
              <w:top w:val="single" w:sz="4" w:space="0" w:color="auto"/>
              <w:left w:val="single" w:sz="4" w:space="0" w:color="auto"/>
              <w:bottom w:val="single" w:sz="4" w:space="0" w:color="auto"/>
              <w:right w:val="single" w:sz="4" w:space="0" w:color="auto"/>
            </w:tcBorders>
          </w:tcPr>
          <w:p w14:paraId="1526AF4D"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novo postavené KC a predtým nenavštevovali iné KC</w:t>
            </w:r>
          </w:p>
          <w:p w14:paraId="081FD985" w14:textId="77777777" w:rsidR="00550778" w:rsidRDefault="00550778">
            <w:pPr>
              <w:rPr>
                <w:rFonts w:asciiTheme="minorHAnsi" w:hAnsiTheme="minorHAnsi" w:cstheme="minorHAnsi"/>
                <w:sz w:val="19"/>
                <w:szCs w:val="19"/>
                <w:lang w:eastAsia="en-US"/>
              </w:rPr>
            </w:pPr>
          </w:p>
        </w:tc>
      </w:tr>
      <w:tr w:rsidR="00550778" w14:paraId="59640326"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17C92AF1" w14:textId="77777777" w:rsidR="00550778" w:rsidRDefault="00550778">
            <w:pPr>
              <w:rPr>
                <w:rFonts w:asciiTheme="minorHAnsi" w:hAnsiTheme="minorHAnsi" w:cstheme="minorHAnsi"/>
                <w:sz w:val="19"/>
                <w:szCs w:val="19"/>
                <w:lang w:eastAsia="en-US"/>
              </w:rPr>
            </w:pPr>
          </w:p>
        </w:tc>
        <w:tc>
          <w:tcPr>
            <w:tcW w:w="5103" w:type="dxa"/>
            <w:tcBorders>
              <w:top w:val="single" w:sz="4" w:space="0" w:color="auto"/>
              <w:left w:val="single" w:sz="4" w:space="0" w:color="auto"/>
              <w:bottom w:val="single" w:sz="4" w:space="0" w:color="auto"/>
              <w:right w:val="single" w:sz="4" w:space="0" w:color="auto"/>
            </w:tcBorders>
            <w:hideMark/>
          </w:tcPr>
          <w:p w14:paraId="1B810E62"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Počet osôb MRK, ktoré boli zamestnané v rámci projektu</w:t>
            </w:r>
          </w:p>
        </w:tc>
        <w:tc>
          <w:tcPr>
            <w:tcW w:w="7938" w:type="dxa"/>
            <w:tcBorders>
              <w:top w:val="single" w:sz="4" w:space="0" w:color="auto"/>
              <w:left w:val="single" w:sz="4" w:space="0" w:color="auto"/>
              <w:bottom w:val="single" w:sz="4" w:space="0" w:color="auto"/>
              <w:right w:val="single" w:sz="4" w:space="0" w:color="auto"/>
            </w:tcBorders>
            <w:hideMark/>
          </w:tcPr>
          <w:p w14:paraId="41118D3C"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boli zamestnané v rámci uplatňovania sociálneho aspektu vo verejných obstarávaniach počas realizácie projektu</w:t>
            </w:r>
          </w:p>
        </w:tc>
      </w:tr>
    </w:tbl>
    <w:p w14:paraId="6CD9A62A" w14:textId="77777777" w:rsidR="00550778" w:rsidRDefault="00550778" w:rsidP="00550778">
      <w:pPr>
        <w:spacing w:after="160" w:line="256" w:lineRule="auto"/>
        <w:rPr>
          <w:rFonts w:ascii="Arial" w:hAnsi="Arial" w:cs="Arial"/>
          <w:sz w:val="20"/>
          <w:szCs w:val="20"/>
        </w:rPr>
      </w:pPr>
    </w:p>
    <w:p w14:paraId="4AD1825C" w14:textId="77777777" w:rsidR="00550778" w:rsidRDefault="00550778" w:rsidP="00550778">
      <w:pPr>
        <w:spacing w:after="160" w:line="256" w:lineRule="auto"/>
        <w:rPr>
          <w:rFonts w:ascii="Arial" w:hAnsi="Arial" w:cs="Arial"/>
          <w:sz w:val="20"/>
          <w:szCs w:val="20"/>
        </w:rPr>
      </w:pPr>
    </w:p>
    <w:p w14:paraId="2BF956F0" w14:textId="77777777" w:rsidR="003A477A" w:rsidRDefault="003A477A" w:rsidP="00550778">
      <w:pPr>
        <w:spacing w:after="160" w:line="256" w:lineRule="auto"/>
        <w:rPr>
          <w:rFonts w:ascii="Arial" w:hAnsi="Arial" w:cs="Arial"/>
          <w:sz w:val="20"/>
          <w:szCs w:val="20"/>
        </w:rPr>
      </w:pPr>
    </w:p>
    <w:p w14:paraId="23EF7E1E" w14:textId="77777777" w:rsidR="002D53AB" w:rsidRDefault="002D53AB" w:rsidP="00550778">
      <w:pPr>
        <w:tabs>
          <w:tab w:val="center" w:pos="4536"/>
          <w:tab w:val="center" w:pos="7002"/>
          <w:tab w:val="right" w:pos="9072"/>
          <w:tab w:val="left" w:pos="11395"/>
        </w:tabs>
        <w:jc w:val="center"/>
        <w:rPr>
          <w:rFonts w:asciiTheme="minorHAnsi" w:hAnsiTheme="minorHAnsi" w:cstheme="minorHAnsi"/>
          <w:b/>
          <w:sz w:val="22"/>
          <w:szCs w:val="22"/>
        </w:rPr>
      </w:pPr>
    </w:p>
    <w:p w14:paraId="369F27BB" w14:textId="77777777" w:rsidR="002D53AB" w:rsidRPr="00FA185F" w:rsidRDefault="002D53AB" w:rsidP="00AB4421">
      <w:pPr>
        <w:pStyle w:val="Odsekzoznamu"/>
        <w:numPr>
          <w:ilvl w:val="1"/>
          <w:numId w:val="2"/>
        </w:numPr>
        <w:shd w:val="clear" w:color="auto" w:fill="D9E2F3" w:themeFill="accent5" w:themeFillTint="33"/>
        <w:tabs>
          <w:tab w:val="center" w:pos="4536"/>
          <w:tab w:val="center" w:pos="7002"/>
          <w:tab w:val="right" w:pos="9072"/>
          <w:tab w:val="left" w:pos="11395"/>
        </w:tabs>
        <w:ind w:left="426" w:hanging="568"/>
        <w:rPr>
          <w:rFonts w:asciiTheme="minorHAnsi" w:hAnsiTheme="minorHAnsi" w:cstheme="minorHAnsi"/>
          <w:b/>
          <w:sz w:val="20"/>
          <w:szCs w:val="20"/>
        </w:rPr>
      </w:pPr>
      <w:r w:rsidRPr="00FA185F">
        <w:rPr>
          <w:rFonts w:asciiTheme="minorHAnsi" w:hAnsiTheme="minorHAnsi" w:cstheme="minorHAnsi"/>
          <w:b/>
          <w:sz w:val="20"/>
          <w:szCs w:val="20"/>
        </w:rPr>
        <w:t xml:space="preserve">Sledované údaje </w:t>
      </w:r>
      <w:r w:rsidRPr="00FA185F">
        <w:rPr>
          <w:rFonts w:asciiTheme="minorHAnsi" w:hAnsiTheme="minorHAnsi" w:cstheme="minorHAnsi"/>
          <w:b/>
          <w:sz w:val="20"/>
          <w:szCs w:val="20"/>
          <w:u w:val="single"/>
        </w:rPr>
        <w:t>počas udržateľnosti projektu</w:t>
      </w:r>
      <w:r w:rsidRPr="00FA185F">
        <w:rPr>
          <w:rFonts w:asciiTheme="minorHAnsi" w:hAnsiTheme="minorHAnsi" w:cstheme="minorHAnsi"/>
          <w:b/>
          <w:sz w:val="20"/>
          <w:szCs w:val="20"/>
        </w:rPr>
        <w:t xml:space="preserve"> </w:t>
      </w:r>
    </w:p>
    <w:p w14:paraId="63E017C1" w14:textId="77777777" w:rsidR="002D53AB" w:rsidRDefault="002D53AB" w:rsidP="00550778">
      <w:pPr>
        <w:tabs>
          <w:tab w:val="center" w:pos="4536"/>
          <w:tab w:val="center" w:pos="7002"/>
          <w:tab w:val="right" w:pos="9072"/>
          <w:tab w:val="left" w:pos="11395"/>
        </w:tabs>
        <w:jc w:val="center"/>
        <w:rPr>
          <w:rFonts w:asciiTheme="minorHAnsi" w:hAnsiTheme="minorHAnsi" w:cstheme="minorHAnsi"/>
          <w:b/>
          <w:sz w:val="22"/>
          <w:szCs w:val="22"/>
        </w:rPr>
      </w:pPr>
    </w:p>
    <w:p w14:paraId="4763499A" w14:textId="2FD417B1" w:rsidR="00550778" w:rsidRDefault="00550778" w:rsidP="00AB4421">
      <w:pPr>
        <w:tabs>
          <w:tab w:val="center" w:pos="4536"/>
          <w:tab w:val="center" w:pos="7002"/>
          <w:tab w:val="right" w:pos="9072"/>
          <w:tab w:val="left" w:pos="11395"/>
        </w:tabs>
        <w:ind w:hanging="142"/>
        <w:rPr>
          <w:rFonts w:asciiTheme="minorHAnsi" w:hAnsiTheme="minorHAnsi" w:cstheme="minorHAnsi"/>
          <w:b/>
          <w:sz w:val="20"/>
          <w:szCs w:val="20"/>
        </w:rPr>
      </w:pPr>
      <w:r>
        <w:rPr>
          <w:rFonts w:asciiTheme="minorHAnsi" w:hAnsiTheme="minorHAnsi" w:cstheme="minorHAnsi"/>
          <w:b/>
          <w:sz w:val="20"/>
          <w:szCs w:val="20"/>
        </w:rPr>
        <w:t xml:space="preserve">Typ aktivity </w:t>
      </w:r>
      <w:r w:rsidR="0066543C">
        <w:rPr>
          <w:rFonts w:asciiTheme="minorHAnsi" w:hAnsiTheme="minorHAnsi" w:cstheme="minorHAnsi"/>
          <w:b/>
          <w:sz w:val="20"/>
          <w:szCs w:val="20"/>
        </w:rPr>
        <w:t>–</w:t>
      </w:r>
      <w:r>
        <w:rPr>
          <w:rFonts w:asciiTheme="minorHAnsi" w:hAnsiTheme="minorHAnsi" w:cstheme="minorHAnsi"/>
          <w:b/>
          <w:sz w:val="20"/>
          <w:szCs w:val="20"/>
        </w:rPr>
        <w:t xml:space="preserve"> </w:t>
      </w:r>
      <w:r w:rsidR="0066543C">
        <w:rPr>
          <w:rFonts w:asciiTheme="minorHAnsi" w:hAnsiTheme="minorHAnsi" w:cstheme="minorHAnsi"/>
          <w:b/>
          <w:sz w:val="20"/>
          <w:szCs w:val="20"/>
        </w:rPr>
        <w:t xml:space="preserve">H: </w:t>
      </w:r>
      <w:r>
        <w:rPr>
          <w:rFonts w:asciiTheme="minorHAnsi" w:hAnsiTheme="minorHAnsi" w:cstheme="minorHAnsi"/>
          <w:b/>
          <w:sz w:val="20"/>
          <w:szCs w:val="20"/>
        </w:rPr>
        <w:t xml:space="preserve">Podpora modernizácie a rekonštrukcie </w:t>
      </w:r>
      <w:r w:rsidR="0066543C" w:rsidRPr="0066543C">
        <w:rPr>
          <w:rFonts w:asciiTheme="minorHAnsi" w:hAnsiTheme="minorHAnsi" w:cstheme="minorHAnsi"/>
          <w:b/>
          <w:sz w:val="20"/>
          <w:szCs w:val="20"/>
        </w:rPr>
        <w:t>(vrátane nadstavby/prístavby)</w:t>
      </w:r>
      <w:r w:rsidR="0066543C">
        <w:rPr>
          <w:rFonts w:asciiTheme="minorHAnsi" w:hAnsiTheme="minorHAnsi" w:cstheme="minorHAnsi"/>
          <w:b/>
          <w:sz w:val="20"/>
          <w:szCs w:val="20"/>
        </w:rPr>
        <w:t xml:space="preserve"> </w:t>
      </w:r>
      <w:r>
        <w:rPr>
          <w:rFonts w:asciiTheme="minorHAnsi" w:hAnsiTheme="minorHAnsi" w:cstheme="minorHAnsi"/>
          <w:b/>
          <w:sz w:val="20"/>
          <w:szCs w:val="20"/>
        </w:rPr>
        <w:t>KC</w:t>
      </w:r>
    </w:p>
    <w:tbl>
      <w:tblPr>
        <w:tblStyle w:val="Mriekatabuky"/>
        <w:tblW w:w="14772" w:type="dxa"/>
        <w:tblInd w:w="-176" w:type="dxa"/>
        <w:tblLook w:val="04A0" w:firstRow="1" w:lastRow="0" w:firstColumn="1" w:lastColumn="0" w:noHBand="0" w:noVBand="1"/>
      </w:tblPr>
      <w:tblGrid>
        <w:gridCol w:w="1719"/>
        <w:gridCol w:w="4406"/>
        <w:gridCol w:w="8647"/>
      </w:tblGrid>
      <w:tr w:rsidR="00550778" w14:paraId="6577A462" w14:textId="77777777" w:rsidTr="00550778">
        <w:tc>
          <w:tcPr>
            <w:tcW w:w="1719"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470B79C1"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4406"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1E4AAEAB"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 xml:space="preserve">Sledovaný údaj projektu </w:t>
            </w:r>
          </w:p>
        </w:tc>
        <w:tc>
          <w:tcPr>
            <w:tcW w:w="8647"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321B8986"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Definícia sledovaného údaju projektu</w:t>
            </w:r>
          </w:p>
        </w:tc>
      </w:tr>
      <w:tr w:rsidR="00550778" w14:paraId="5DB8081B" w14:textId="77777777" w:rsidTr="00550778">
        <w:tc>
          <w:tcPr>
            <w:tcW w:w="1719" w:type="dxa"/>
            <w:vMerge w:val="restart"/>
            <w:tcBorders>
              <w:top w:val="single" w:sz="4" w:space="0" w:color="auto"/>
              <w:left w:val="single" w:sz="4" w:space="0" w:color="auto"/>
              <w:bottom w:val="single" w:sz="4" w:space="0" w:color="auto"/>
              <w:right w:val="single" w:sz="4" w:space="0" w:color="auto"/>
            </w:tcBorders>
            <w:vAlign w:val="center"/>
            <w:hideMark/>
          </w:tcPr>
          <w:p w14:paraId="39EA211D" w14:textId="77777777" w:rsidR="00550778" w:rsidRDefault="00550778">
            <w:pPr>
              <w:jc w:val="both"/>
              <w:rPr>
                <w:rFonts w:asciiTheme="minorHAnsi" w:hAnsiTheme="minorHAnsi" w:cstheme="minorHAnsi"/>
                <w:b/>
                <w:sz w:val="19"/>
                <w:szCs w:val="19"/>
                <w:lang w:eastAsia="en-US"/>
              </w:rPr>
            </w:pPr>
            <w:r>
              <w:rPr>
                <w:rFonts w:asciiTheme="minorHAnsi" w:hAnsiTheme="minorHAnsi" w:cstheme="minorHAnsi"/>
                <w:sz w:val="19"/>
                <w:szCs w:val="19"/>
                <w:lang w:eastAsia="en-US"/>
              </w:rPr>
              <w:t>Modernizácia a rekonštrukcia KC</w:t>
            </w:r>
          </w:p>
        </w:tc>
        <w:tc>
          <w:tcPr>
            <w:tcW w:w="4406" w:type="dxa"/>
            <w:tcBorders>
              <w:top w:val="single" w:sz="4" w:space="0" w:color="auto"/>
              <w:left w:val="single" w:sz="4" w:space="0" w:color="auto"/>
              <w:bottom w:val="single" w:sz="4" w:space="0" w:color="auto"/>
              <w:right w:val="single" w:sz="4" w:space="0" w:color="auto"/>
            </w:tcBorders>
            <w:hideMark/>
          </w:tcPr>
          <w:p w14:paraId="66052362"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6E2B5C3D"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zrekonštruované KC 6 mesiacov po ukončení projektu</w:t>
            </w:r>
          </w:p>
        </w:tc>
        <w:tc>
          <w:tcPr>
            <w:tcW w:w="8647" w:type="dxa"/>
            <w:tcBorders>
              <w:top w:val="single" w:sz="4" w:space="0" w:color="auto"/>
              <w:left w:val="single" w:sz="4" w:space="0" w:color="auto"/>
              <w:bottom w:val="single" w:sz="4" w:space="0" w:color="auto"/>
              <w:right w:val="single" w:sz="4" w:space="0" w:color="auto"/>
            </w:tcBorders>
            <w:hideMark/>
          </w:tcPr>
          <w:p w14:paraId="107E70BF"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Súčet počtu osôb, ktoré navštevujú modernizované alebo zrekonštruované KC 6 mesiacov po ukončení realizácie projektu. Do súčtu sa nezarátavajú osoby, ktoré navštívili modernizované alebo zrekonštruované KC počas prvých 6 mesiacov od ukončenia projektu </w:t>
            </w:r>
          </w:p>
        </w:tc>
      </w:tr>
      <w:tr w:rsidR="00550778" w14:paraId="0C439CF3"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781BE0E7" w14:textId="77777777" w:rsidR="00550778" w:rsidRDefault="00550778">
            <w:pPr>
              <w:rPr>
                <w:rFonts w:asciiTheme="minorHAnsi" w:hAnsiTheme="minorHAnsi" w:cstheme="minorHAnsi"/>
                <w:b/>
                <w:sz w:val="19"/>
                <w:szCs w:val="19"/>
                <w:lang w:eastAsia="en-US"/>
              </w:rPr>
            </w:pPr>
          </w:p>
        </w:tc>
        <w:tc>
          <w:tcPr>
            <w:tcW w:w="4406" w:type="dxa"/>
            <w:tcBorders>
              <w:top w:val="single" w:sz="4" w:space="0" w:color="auto"/>
              <w:left w:val="single" w:sz="4" w:space="0" w:color="auto"/>
              <w:bottom w:val="single" w:sz="4" w:space="0" w:color="auto"/>
              <w:right w:val="single" w:sz="4" w:space="0" w:color="auto"/>
            </w:tcBorders>
            <w:hideMark/>
          </w:tcPr>
          <w:p w14:paraId="608FE9BD"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0C06E030"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zrekonštruované KC 6 mesiacov po ukončení projektu</w:t>
            </w:r>
          </w:p>
        </w:tc>
        <w:tc>
          <w:tcPr>
            <w:tcW w:w="8647" w:type="dxa"/>
            <w:tcBorders>
              <w:top w:val="single" w:sz="4" w:space="0" w:color="auto"/>
              <w:left w:val="single" w:sz="4" w:space="0" w:color="auto"/>
              <w:bottom w:val="single" w:sz="4" w:space="0" w:color="auto"/>
              <w:right w:val="single" w:sz="4" w:space="0" w:color="auto"/>
            </w:tcBorders>
            <w:hideMark/>
          </w:tcPr>
          <w:p w14:paraId="7ED353D2"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modernizované alebo zrekonštruované KC 6 mesiacov po ukončení realizácie projektu. Do súčtu sa nezarátavajú osoby, ktoré navštívili modernizované alebo zrekonštruované KC počas prvých 6 mesiacov od ukončenia projektu</w:t>
            </w:r>
          </w:p>
        </w:tc>
      </w:tr>
      <w:tr w:rsidR="00550778" w14:paraId="2FC71934"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18E8BAEC" w14:textId="77777777" w:rsidR="00550778" w:rsidRDefault="00550778">
            <w:pPr>
              <w:rPr>
                <w:rFonts w:asciiTheme="minorHAnsi" w:hAnsiTheme="minorHAnsi" w:cstheme="minorHAnsi"/>
                <w:b/>
                <w:sz w:val="19"/>
                <w:szCs w:val="19"/>
                <w:lang w:eastAsia="en-US"/>
              </w:rPr>
            </w:pPr>
          </w:p>
        </w:tc>
        <w:tc>
          <w:tcPr>
            <w:tcW w:w="4406" w:type="dxa"/>
            <w:tcBorders>
              <w:top w:val="single" w:sz="4" w:space="0" w:color="auto"/>
              <w:left w:val="single" w:sz="4" w:space="0" w:color="auto"/>
              <w:bottom w:val="single" w:sz="4" w:space="0" w:color="auto"/>
              <w:right w:val="single" w:sz="4" w:space="0" w:color="auto"/>
            </w:tcBorders>
            <w:hideMark/>
          </w:tcPr>
          <w:p w14:paraId="33579C65"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43178C0F"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zrekonštruované KC 6 mesiacov po ukončení projektu a predtým ho nenavštevovali</w:t>
            </w:r>
          </w:p>
        </w:tc>
        <w:tc>
          <w:tcPr>
            <w:tcW w:w="8647" w:type="dxa"/>
            <w:tcBorders>
              <w:top w:val="single" w:sz="4" w:space="0" w:color="auto"/>
              <w:left w:val="single" w:sz="4" w:space="0" w:color="auto"/>
              <w:bottom w:val="single" w:sz="4" w:space="0" w:color="auto"/>
              <w:right w:val="single" w:sz="4" w:space="0" w:color="auto"/>
            </w:tcBorders>
            <w:hideMark/>
          </w:tcPr>
          <w:p w14:paraId="7964EC38"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modernizované alebo zrekonštruované KC 6 mesiacov po ukončení realizácie projektu a predtým nenavštevovali iné KC. Do súčtu sa nezarátavajú osoby, ktoré navštívili modernizované alebo zrekonštruované KC počas prvých 6 mesiacov od ukončenia projektu</w:t>
            </w:r>
          </w:p>
        </w:tc>
      </w:tr>
      <w:tr w:rsidR="00550778" w14:paraId="4F3F2127"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041EB949" w14:textId="77777777" w:rsidR="00550778" w:rsidRDefault="00550778">
            <w:pPr>
              <w:rPr>
                <w:rFonts w:asciiTheme="minorHAnsi" w:hAnsiTheme="minorHAnsi" w:cstheme="minorHAnsi"/>
                <w:b/>
                <w:sz w:val="19"/>
                <w:szCs w:val="19"/>
                <w:lang w:eastAsia="en-US"/>
              </w:rPr>
            </w:pPr>
          </w:p>
        </w:tc>
        <w:tc>
          <w:tcPr>
            <w:tcW w:w="4406" w:type="dxa"/>
            <w:tcBorders>
              <w:top w:val="single" w:sz="4" w:space="0" w:color="auto"/>
              <w:left w:val="single" w:sz="4" w:space="0" w:color="auto"/>
              <w:bottom w:val="single" w:sz="4" w:space="0" w:color="auto"/>
              <w:right w:val="single" w:sz="4" w:space="0" w:color="auto"/>
            </w:tcBorders>
            <w:hideMark/>
          </w:tcPr>
          <w:p w14:paraId="29B6CD62"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64F1F45A"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zrekonštruované KC 6 mesiacov po ukončení projektu a predtým ho nenavštevovali</w:t>
            </w:r>
          </w:p>
        </w:tc>
        <w:tc>
          <w:tcPr>
            <w:tcW w:w="8647" w:type="dxa"/>
            <w:tcBorders>
              <w:top w:val="single" w:sz="4" w:space="0" w:color="auto"/>
              <w:left w:val="single" w:sz="4" w:space="0" w:color="auto"/>
              <w:bottom w:val="single" w:sz="4" w:space="0" w:color="auto"/>
              <w:right w:val="single" w:sz="4" w:space="0" w:color="auto"/>
            </w:tcBorders>
            <w:hideMark/>
          </w:tcPr>
          <w:p w14:paraId="3138130A"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modernizované alebo zrekonštruované KC 6 mesiacov po ukončení realizácie projektu a predtým nenavštevovali iné KC. Do súčtu sa nezarátavajú osoby, ktoré navštívili modernizované alebo zrekonštruované KC počas prvých 6 mesiacov od ukončenia projektu</w:t>
            </w:r>
          </w:p>
        </w:tc>
      </w:tr>
    </w:tbl>
    <w:p w14:paraId="43E7A9B0" w14:textId="77777777" w:rsidR="00550778" w:rsidRDefault="00550778" w:rsidP="00550778">
      <w:pPr>
        <w:spacing w:line="256" w:lineRule="auto"/>
        <w:rPr>
          <w:rFonts w:asciiTheme="minorHAnsi" w:hAnsiTheme="minorHAnsi" w:cstheme="minorHAnsi"/>
          <w:sz w:val="10"/>
          <w:szCs w:val="10"/>
        </w:rPr>
      </w:pPr>
    </w:p>
    <w:p w14:paraId="39E81135" w14:textId="65B0EA00" w:rsidR="00550778" w:rsidRDefault="00550778" w:rsidP="00AB4421">
      <w:pPr>
        <w:tabs>
          <w:tab w:val="center" w:pos="4536"/>
          <w:tab w:val="center" w:pos="7002"/>
          <w:tab w:val="right" w:pos="9072"/>
          <w:tab w:val="left" w:pos="11395"/>
        </w:tabs>
        <w:ind w:left="-142"/>
        <w:rPr>
          <w:rFonts w:asciiTheme="minorHAnsi" w:hAnsiTheme="minorHAnsi" w:cstheme="minorHAnsi"/>
          <w:b/>
          <w:sz w:val="20"/>
          <w:szCs w:val="20"/>
        </w:rPr>
      </w:pPr>
      <w:r>
        <w:rPr>
          <w:rFonts w:asciiTheme="minorHAnsi" w:hAnsiTheme="minorHAnsi" w:cstheme="minorHAnsi"/>
          <w:b/>
          <w:sz w:val="20"/>
          <w:szCs w:val="20"/>
        </w:rPr>
        <w:t xml:space="preserve">Typ aktivity </w:t>
      </w:r>
      <w:r w:rsidR="0066543C">
        <w:rPr>
          <w:rFonts w:asciiTheme="minorHAnsi" w:hAnsiTheme="minorHAnsi" w:cstheme="minorHAnsi"/>
          <w:b/>
          <w:sz w:val="20"/>
          <w:szCs w:val="20"/>
        </w:rPr>
        <w:t>–</w:t>
      </w:r>
      <w:r>
        <w:rPr>
          <w:rFonts w:asciiTheme="minorHAnsi" w:hAnsiTheme="minorHAnsi" w:cstheme="minorHAnsi"/>
          <w:b/>
          <w:sz w:val="20"/>
          <w:szCs w:val="20"/>
        </w:rPr>
        <w:t xml:space="preserve"> </w:t>
      </w:r>
      <w:r w:rsidR="0066543C">
        <w:rPr>
          <w:rFonts w:asciiTheme="minorHAnsi" w:hAnsiTheme="minorHAnsi" w:cstheme="minorHAnsi"/>
          <w:b/>
          <w:sz w:val="20"/>
          <w:szCs w:val="20"/>
        </w:rPr>
        <w:t xml:space="preserve">I: </w:t>
      </w:r>
      <w:r>
        <w:rPr>
          <w:rFonts w:asciiTheme="minorHAnsi" w:hAnsiTheme="minorHAnsi" w:cstheme="minorHAnsi"/>
          <w:b/>
          <w:sz w:val="20"/>
          <w:szCs w:val="20"/>
        </w:rPr>
        <w:t>Podpora prestavby existujúcich objektov pre účely zriadenia a fungovania KC</w:t>
      </w:r>
    </w:p>
    <w:tbl>
      <w:tblPr>
        <w:tblStyle w:val="Mriekatabuky"/>
        <w:tblW w:w="14775" w:type="dxa"/>
        <w:tblInd w:w="-176" w:type="dxa"/>
        <w:tblLayout w:type="fixed"/>
        <w:tblLook w:val="04A0" w:firstRow="1" w:lastRow="0" w:firstColumn="1" w:lastColumn="0" w:noHBand="0" w:noVBand="1"/>
      </w:tblPr>
      <w:tblGrid>
        <w:gridCol w:w="1731"/>
        <w:gridCol w:w="4395"/>
        <w:gridCol w:w="8649"/>
      </w:tblGrid>
      <w:tr w:rsidR="00550778" w14:paraId="6CED7479" w14:textId="77777777" w:rsidTr="00550778">
        <w:tc>
          <w:tcPr>
            <w:tcW w:w="173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6E8F83F"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4394"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2884223"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 xml:space="preserve">Sledované údaje projektu </w:t>
            </w:r>
          </w:p>
        </w:tc>
        <w:tc>
          <w:tcPr>
            <w:tcW w:w="8647"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05DE380"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Definícia sledovaného údaju projektu</w:t>
            </w:r>
          </w:p>
        </w:tc>
      </w:tr>
      <w:tr w:rsidR="00550778" w14:paraId="2220673C" w14:textId="77777777" w:rsidTr="00550778">
        <w:trPr>
          <w:trHeight w:val="798"/>
        </w:trPr>
        <w:tc>
          <w:tcPr>
            <w:tcW w:w="1731" w:type="dxa"/>
            <w:vMerge w:val="restart"/>
            <w:tcBorders>
              <w:top w:val="single" w:sz="4" w:space="0" w:color="auto"/>
              <w:left w:val="single" w:sz="4" w:space="0" w:color="auto"/>
              <w:bottom w:val="single" w:sz="4" w:space="0" w:color="auto"/>
              <w:right w:val="single" w:sz="4" w:space="0" w:color="auto"/>
            </w:tcBorders>
            <w:vAlign w:val="center"/>
            <w:hideMark/>
          </w:tcPr>
          <w:p w14:paraId="6C9A4808"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Prestavba existujúcich objektov na KC</w:t>
            </w:r>
          </w:p>
        </w:tc>
        <w:tc>
          <w:tcPr>
            <w:tcW w:w="4394" w:type="dxa"/>
            <w:tcBorders>
              <w:top w:val="single" w:sz="4" w:space="0" w:color="auto"/>
              <w:left w:val="single" w:sz="4" w:space="0" w:color="auto"/>
              <w:bottom w:val="single" w:sz="4" w:space="0" w:color="auto"/>
              <w:right w:val="single" w:sz="4" w:space="0" w:color="auto"/>
            </w:tcBorders>
            <w:hideMark/>
          </w:tcPr>
          <w:p w14:paraId="75CA4155"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6B393F68"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zrekonštruovaný objekt pre účely zriadenia a fungovania KC 6 mesiacov po ukončení projektu</w:t>
            </w:r>
          </w:p>
        </w:tc>
        <w:tc>
          <w:tcPr>
            <w:tcW w:w="8647" w:type="dxa"/>
            <w:tcBorders>
              <w:top w:val="single" w:sz="4" w:space="0" w:color="auto"/>
              <w:left w:val="single" w:sz="4" w:space="0" w:color="auto"/>
              <w:bottom w:val="single" w:sz="4" w:space="0" w:color="auto"/>
              <w:right w:val="single" w:sz="4" w:space="0" w:color="auto"/>
            </w:tcBorders>
            <w:hideMark/>
          </w:tcPr>
          <w:p w14:paraId="0E42576B"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objekt zrekonštruovaný pre účely zriadenia a fungovania KC 6 mesiacov po ukončení realizácie projektu. Do súčtu sa nezarátavajú osoby, ktoré navštívili zriadené KC počas prvých 6 mesiacov od ukončenia projektu</w:t>
            </w:r>
          </w:p>
        </w:tc>
      </w:tr>
      <w:tr w:rsidR="00550778" w14:paraId="219F9691" w14:textId="77777777" w:rsidTr="00550778">
        <w:tc>
          <w:tcPr>
            <w:tcW w:w="1731" w:type="dxa"/>
            <w:vMerge/>
            <w:tcBorders>
              <w:top w:val="single" w:sz="4" w:space="0" w:color="auto"/>
              <w:left w:val="single" w:sz="4" w:space="0" w:color="auto"/>
              <w:bottom w:val="single" w:sz="4" w:space="0" w:color="auto"/>
              <w:right w:val="single" w:sz="4" w:space="0" w:color="auto"/>
            </w:tcBorders>
            <w:vAlign w:val="center"/>
            <w:hideMark/>
          </w:tcPr>
          <w:p w14:paraId="50252796" w14:textId="77777777" w:rsidR="00550778" w:rsidRDefault="00550778">
            <w:pPr>
              <w:rPr>
                <w:rFonts w:asciiTheme="minorHAnsi" w:hAnsiTheme="minorHAnsi" w:cstheme="minorHAnsi"/>
                <w:sz w:val="19"/>
                <w:szCs w:val="19"/>
                <w:lang w:eastAsia="en-US"/>
              </w:rPr>
            </w:pPr>
          </w:p>
        </w:tc>
        <w:tc>
          <w:tcPr>
            <w:tcW w:w="4394" w:type="dxa"/>
            <w:tcBorders>
              <w:top w:val="single" w:sz="4" w:space="0" w:color="auto"/>
              <w:left w:val="single" w:sz="4" w:space="0" w:color="auto"/>
              <w:bottom w:val="single" w:sz="4" w:space="0" w:color="auto"/>
              <w:right w:val="single" w:sz="4" w:space="0" w:color="auto"/>
            </w:tcBorders>
            <w:hideMark/>
          </w:tcPr>
          <w:p w14:paraId="3C6C879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2A99E354"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zrekonštruovaný objekt pre účely zriadenia a fungovania KC 6 mesiacov po ukončení projektu</w:t>
            </w:r>
          </w:p>
        </w:tc>
        <w:tc>
          <w:tcPr>
            <w:tcW w:w="8647" w:type="dxa"/>
            <w:tcBorders>
              <w:top w:val="single" w:sz="4" w:space="0" w:color="auto"/>
              <w:left w:val="single" w:sz="4" w:space="0" w:color="auto"/>
              <w:bottom w:val="single" w:sz="4" w:space="0" w:color="auto"/>
              <w:right w:val="single" w:sz="4" w:space="0" w:color="auto"/>
            </w:tcBorders>
            <w:hideMark/>
          </w:tcPr>
          <w:p w14:paraId="6CB2C795"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objekt zrekonštruovaný pre účely zriadenia a fungovania KC 6 mesiacov po ukončení realizácie projektu. Do súčtu sa nezarátavajú osoby, ktoré navštívili zriadené KC počas prvých 6 mesiacov od ukončenia projektu</w:t>
            </w:r>
          </w:p>
        </w:tc>
      </w:tr>
      <w:tr w:rsidR="00550778" w14:paraId="11E275AE" w14:textId="77777777" w:rsidTr="00550778">
        <w:tc>
          <w:tcPr>
            <w:tcW w:w="1731" w:type="dxa"/>
            <w:vMerge/>
            <w:tcBorders>
              <w:top w:val="single" w:sz="4" w:space="0" w:color="auto"/>
              <w:left w:val="single" w:sz="4" w:space="0" w:color="auto"/>
              <w:bottom w:val="single" w:sz="4" w:space="0" w:color="auto"/>
              <w:right w:val="single" w:sz="4" w:space="0" w:color="auto"/>
            </w:tcBorders>
            <w:vAlign w:val="center"/>
            <w:hideMark/>
          </w:tcPr>
          <w:p w14:paraId="026000D6" w14:textId="77777777" w:rsidR="00550778" w:rsidRDefault="00550778">
            <w:pPr>
              <w:rPr>
                <w:rFonts w:asciiTheme="minorHAnsi" w:hAnsiTheme="minorHAnsi" w:cstheme="minorHAnsi"/>
                <w:sz w:val="19"/>
                <w:szCs w:val="19"/>
                <w:lang w:eastAsia="en-US"/>
              </w:rPr>
            </w:pPr>
          </w:p>
        </w:tc>
        <w:tc>
          <w:tcPr>
            <w:tcW w:w="4394" w:type="dxa"/>
            <w:tcBorders>
              <w:top w:val="single" w:sz="4" w:space="0" w:color="auto"/>
              <w:left w:val="single" w:sz="4" w:space="0" w:color="auto"/>
              <w:bottom w:val="single" w:sz="4" w:space="0" w:color="auto"/>
              <w:right w:val="single" w:sz="4" w:space="0" w:color="auto"/>
            </w:tcBorders>
            <w:hideMark/>
          </w:tcPr>
          <w:p w14:paraId="380CC226"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5C80EC52"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zrekonštruovaný objekt pre účely zriadenia a fungovania KC 6 mesiacov po ukončení projektu a predtým nenavštevovali iné KC</w:t>
            </w:r>
          </w:p>
        </w:tc>
        <w:tc>
          <w:tcPr>
            <w:tcW w:w="8647" w:type="dxa"/>
            <w:tcBorders>
              <w:top w:val="single" w:sz="4" w:space="0" w:color="auto"/>
              <w:left w:val="single" w:sz="4" w:space="0" w:color="auto"/>
              <w:bottom w:val="single" w:sz="4" w:space="0" w:color="auto"/>
              <w:right w:val="single" w:sz="4" w:space="0" w:color="auto"/>
            </w:tcBorders>
            <w:hideMark/>
          </w:tcPr>
          <w:p w14:paraId="58F6DF54"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objekt zrekonštruovaný pre účely zriadenia a fungovania KC 6 mesiacov po ukončení realizácie projektu a predtým nenavštevovali iné KC. Do súčtu sa nezarátavajú osoby, ktoré navštívili zriadené KC počas prvých 6 mesiacov od ukončenia projektu</w:t>
            </w:r>
          </w:p>
        </w:tc>
      </w:tr>
      <w:tr w:rsidR="00550778" w14:paraId="7FF3AE59" w14:textId="77777777" w:rsidTr="00550778">
        <w:tc>
          <w:tcPr>
            <w:tcW w:w="1731" w:type="dxa"/>
            <w:vMerge/>
            <w:tcBorders>
              <w:top w:val="single" w:sz="4" w:space="0" w:color="auto"/>
              <w:left w:val="single" w:sz="4" w:space="0" w:color="auto"/>
              <w:bottom w:val="single" w:sz="4" w:space="0" w:color="auto"/>
              <w:right w:val="single" w:sz="4" w:space="0" w:color="auto"/>
            </w:tcBorders>
            <w:vAlign w:val="center"/>
            <w:hideMark/>
          </w:tcPr>
          <w:p w14:paraId="37C957B9" w14:textId="77777777" w:rsidR="00550778" w:rsidRDefault="00550778">
            <w:pPr>
              <w:rPr>
                <w:rFonts w:asciiTheme="minorHAnsi" w:hAnsiTheme="minorHAnsi" w:cstheme="minorHAnsi"/>
                <w:sz w:val="19"/>
                <w:szCs w:val="19"/>
                <w:lang w:eastAsia="en-US"/>
              </w:rPr>
            </w:pPr>
          </w:p>
        </w:tc>
        <w:tc>
          <w:tcPr>
            <w:tcW w:w="4394" w:type="dxa"/>
            <w:tcBorders>
              <w:top w:val="single" w:sz="4" w:space="0" w:color="auto"/>
              <w:left w:val="single" w:sz="4" w:space="0" w:color="auto"/>
              <w:bottom w:val="single" w:sz="4" w:space="0" w:color="auto"/>
              <w:right w:val="single" w:sz="4" w:space="0" w:color="auto"/>
            </w:tcBorders>
            <w:hideMark/>
          </w:tcPr>
          <w:p w14:paraId="423720EF"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57F74AA9"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zrekonštruovaný objekt pre účely zriadenia a fungovania KC 6 mesiacov po ukončení projektu a predtým nenavštevovali iné KC</w:t>
            </w:r>
          </w:p>
        </w:tc>
        <w:tc>
          <w:tcPr>
            <w:tcW w:w="8647" w:type="dxa"/>
            <w:tcBorders>
              <w:top w:val="single" w:sz="4" w:space="0" w:color="auto"/>
              <w:left w:val="single" w:sz="4" w:space="0" w:color="auto"/>
              <w:bottom w:val="single" w:sz="4" w:space="0" w:color="auto"/>
              <w:right w:val="single" w:sz="4" w:space="0" w:color="auto"/>
            </w:tcBorders>
            <w:hideMark/>
          </w:tcPr>
          <w:p w14:paraId="44F82D6E"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objekt zrekonštruovaný pre účely zriadenia a fungovania KC 6 mesiacov po ukončení realizácie projektu a predtým nenavštevovali iné KC. Do súčtu sa nezarátavajú osoby, ktoré navštívili zriadené KC počas prvých 6 mesiacov od ukončenia projektu</w:t>
            </w:r>
          </w:p>
        </w:tc>
      </w:tr>
    </w:tbl>
    <w:p w14:paraId="427480EC" w14:textId="77777777" w:rsidR="00550778" w:rsidRDefault="00550778" w:rsidP="00550778">
      <w:pPr>
        <w:tabs>
          <w:tab w:val="center" w:pos="4536"/>
          <w:tab w:val="center" w:pos="7002"/>
          <w:tab w:val="right" w:pos="9072"/>
          <w:tab w:val="left" w:pos="11395"/>
        </w:tabs>
        <w:rPr>
          <w:rFonts w:asciiTheme="minorHAnsi" w:hAnsiTheme="minorHAnsi" w:cstheme="minorHAnsi"/>
          <w:b/>
          <w:sz w:val="10"/>
          <w:szCs w:val="10"/>
        </w:rPr>
      </w:pPr>
    </w:p>
    <w:p w14:paraId="52B4D209" w14:textId="77777777" w:rsidR="0000652E" w:rsidRDefault="0000652E" w:rsidP="00550778">
      <w:pPr>
        <w:tabs>
          <w:tab w:val="center" w:pos="4536"/>
          <w:tab w:val="center" w:pos="7002"/>
          <w:tab w:val="right" w:pos="9072"/>
          <w:tab w:val="left" w:pos="11395"/>
        </w:tabs>
        <w:rPr>
          <w:rFonts w:asciiTheme="minorHAnsi" w:hAnsiTheme="minorHAnsi" w:cstheme="minorHAnsi"/>
          <w:b/>
          <w:sz w:val="20"/>
          <w:szCs w:val="20"/>
        </w:rPr>
      </w:pPr>
    </w:p>
    <w:p w14:paraId="0A82A97E" w14:textId="36A1781F" w:rsidR="00550778" w:rsidRDefault="00550778" w:rsidP="00AB4421">
      <w:pPr>
        <w:tabs>
          <w:tab w:val="center" w:pos="4536"/>
          <w:tab w:val="center" w:pos="7002"/>
          <w:tab w:val="right" w:pos="9072"/>
          <w:tab w:val="left" w:pos="11395"/>
        </w:tabs>
        <w:ind w:left="-142"/>
        <w:rPr>
          <w:rFonts w:asciiTheme="minorHAnsi" w:hAnsiTheme="minorHAnsi" w:cstheme="minorHAnsi"/>
          <w:b/>
          <w:sz w:val="20"/>
          <w:szCs w:val="20"/>
        </w:rPr>
      </w:pPr>
      <w:r>
        <w:rPr>
          <w:rFonts w:asciiTheme="minorHAnsi" w:hAnsiTheme="minorHAnsi" w:cstheme="minorHAnsi"/>
          <w:b/>
          <w:sz w:val="20"/>
          <w:szCs w:val="20"/>
        </w:rPr>
        <w:t xml:space="preserve">Typ aktivity </w:t>
      </w:r>
      <w:r w:rsidR="0066543C">
        <w:rPr>
          <w:rFonts w:asciiTheme="minorHAnsi" w:hAnsiTheme="minorHAnsi" w:cstheme="minorHAnsi"/>
          <w:b/>
          <w:sz w:val="20"/>
          <w:szCs w:val="20"/>
        </w:rPr>
        <w:t>–</w:t>
      </w:r>
      <w:r>
        <w:rPr>
          <w:rFonts w:asciiTheme="minorHAnsi" w:hAnsiTheme="minorHAnsi" w:cstheme="minorHAnsi"/>
          <w:b/>
          <w:sz w:val="20"/>
          <w:szCs w:val="20"/>
        </w:rPr>
        <w:t xml:space="preserve"> </w:t>
      </w:r>
      <w:r w:rsidR="0066543C">
        <w:rPr>
          <w:rFonts w:asciiTheme="minorHAnsi" w:hAnsiTheme="minorHAnsi" w:cstheme="minorHAnsi"/>
          <w:b/>
          <w:sz w:val="20"/>
          <w:szCs w:val="20"/>
        </w:rPr>
        <w:t xml:space="preserve">J: </w:t>
      </w:r>
      <w:r>
        <w:rPr>
          <w:rFonts w:asciiTheme="minorHAnsi" w:hAnsiTheme="minorHAnsi" w:cstheme="minorHAnsi"/>
          <w:b/>
          <w:sz w:val="20"/>
          <w:szCs w:val="20"/>
        </w:rPr>
        <w:t>Podpora výstavby nových KC</w:t>
      </w:r>
    </w:p>
    <w:tbl>
      <w:tblPr>
        <w:tblStyle w:val="Mriekatabuky"/>
        <w:tblW w:w="14772" w:type="dxa"/>
        <w:tblInd w:w="-176" w:type="dxa"/>
        <w:tblLook w:val="04A0" w:firstRow="1" w:lastRow="0" w:firstColumn="1" w:lastColumn="0" w:noHBand="0" w:noVBand="1"/>
      </w:tblPr>
      <w:tblGrid>
        <w:gridCol w:w="1731"/>
        <w:gridCol w:w="4394"/>
        <w:gridCol w:w="8647"/>
      </w:tblGrid>
      <w:tr w:rsidR="00550778" w14:paraId="72AA2956" w14:textId="77777777" w:rsidTr="00550778">
        <w:tc>
          <w:tcPr>
            <w:tcW w:w="1731"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1ACEC63"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4394"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1F572D8"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Sledovaný údaj projektu</w:t>
            </w:r>
          </w:p>
        </w:tc>
        <w:tc>
          <w:tcPr>
            <w:tcW w:w="864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7043C359" w14:textId="77777777" w:rsidR="00550778" w:rsidRDefault="00550778">
            <w:pPr>
              <w:spacing w:before="120" w:after="120"/>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Definícia sledovaného údaju projektu</w:t>
            </w:r>
          </w:p>
        </w:tc>
      </w:tr>
      <w:tr w:rsidR="00550778" w14:paraId="6E053DA5" w14:textId="77777777" w:rsidTr="00550778">
        <w:tc>
          <w:tcPr>
            <w:tcW w:w="1731" w:type="dxa"/>
            <w:vMerge w:val="restart"/>
            <w:tcBorders>
              <w:top w:val="single" w:sz="4" w:space="0" w:color="auto"/>
              <w:left w:val="single" w:sz="4" w:space="0" w:color="auto"/>
              <w:bottom w:val="single" w:sz="4" w:space="0" w:color="auto"/>
              <w:right w:val="single" w:sz="4" w:space="0" w:color="auto"/>
            </w:tcBorders>
            <w:vAlign w:val="center"/>
            <w:hideMark/>
          </w:tcPr>
          <w:p w14:paraId="0500B9C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Výstavba KC</w:t>
            </w:r>
          </w:p>
        </w:tc>
        <w:tc>
          <w:tcPr>
            <w:tcW w:w="4394" w:type="dxa"/>
            <w:tcBorders>
              <w:top w:val="single" w:sz="4" w:space="0" w:color="auto"/>
              <w:left w:val="single" w:sz="4" w:space="0" w:color="auto"/>
              <w:bottom w:val="single" w:sz="4" w:space="0" w:color="auto"/>
              <w:right w:val="single" w:sz="4" w:space="0" w:color="auto"/>
            </w:tcBorders>
            <w:hideMark/>
          </w:tcPr>
          <w:p w14:paraId="07E3288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3095E5AF"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novo postavené KC 6 mesiacov po ukončení projektu</w:t>
            </w:r>
          </w:p>
        </w:tc>
        <w:tc>
          <w:tcPr>
            <w:tcW w:w="8647" w:type="dxa"/>
            <w:tcBorders>
              <w:top w:val="single" w:sz="4" w:space="0" w:color="auto"/>
              <w:left w:val="single" w:sz="4" w:space="0" w:color="auto"/>
              <w:bottom w:val="single" w:sz="4" w:space="0" w:color="auto"/>
              <w:right w:val="single" w:sz="4" w:space="0" w:color="auto"/>
            </w:tcBorders>
            <w:hideMark/>
          </w:tcPr>
          <w:p w14:paraId="019937FB"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novo postavené KC 6 mesiacov po ukončení realizácie projektu. Do súčtu sa nezarátavajú osoby, ktoré navštívili novo postavené KC počas prvých 6 mesiacov od ukončenia projektu</w:t>
            </w:r>
          </w:p>
        </w:tc>
      </w:tr>
      <w:tr w:rsidR="00550778" w14:paraId="22DCDDB9"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5A1ADC40" w14:textId="77777777" w:rsidR="00550778" w:rsidRDefault="00550778">
            <w:pPr>
              <w:rPr>
                <w:rFonts w:asciiTheme="minorHAnsi" w:hAnsiTheme="minorHAnsi" w:cstheme="minorHAnsi"/>
                <w:sz w:val="19"/>
                <w:szCs w:val="19"/>
                <w:lang w:eastAsia="en-US"/>
              </w:rPr>
            </w:pPr>
          </w:p>
        </w:tc>
        <w:tc>
          <w:tcPr>
            <w:tcW w:w="4394" w:type="dxa"/>
            <w:tcBorders>
              <w:top w:val="single" w:sz="4" w:space="0" w:color="auto"/>
              <w:left w:val="single" w:sz="4" w:space="0" w:color="auto"/>
              <w:bottom w:val="single" w:sz="4" w:space="0" w:color="auto"/>
              <w:right w:val="single" w:sz="4" w:space="0" w:color="auto"/>
            </w:tcBorders>
            <w:hideMark/>
          </w:tcPr>
          <w:p w14:paraId="53806BA0"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Počet osôb MRK, ktoré navštevujú novo postavené KC 6 mesiacov po ukončení projektu</w:t>
            </w:r>
          </w:p>
        </w:tc>
        <w:tc>
          <w:tcPr>
            <w:tcW w:w="8647" w:type="dxa"/>
            <w:tcBorders>
              <w:top w:val="single" w:sz="4" w:space="0" w:color="auto"/>
              <w:left w:val="single" w:sz="4" w:space="0" w:color="auto"/>
              <w:bottom w:val="single" w:sz="4" w:space="0" w:color="auto"/>
              <w:right w:val="single" w:sz="4" w:space="0" w:color="auto"/>
            </w:tcBorders>
            <w:hideMark/>
          </w:tcPr>
          <w:p w14:paraId="00ADB3F1"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novo postavené KC 6 mesiacov po ukončení realizácie projektu. Do súčtu sa nezarátavajú osoby, ktoré navštívili novo postavené KC počas prvých 6 mesiacov od ukončenia projektu</w:t>
            </w:r>
          </w:p>
        </w:tc>
      </w:tr>
      <w:tr w:rsidR="00550778" w14:paraId="26D39B91"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0E32CC64" w14:textId="77777777" w:rsidR="00550778" w:rsidRDefault="00550778">
            <w:pPr>
              <w:rPr>
                <w:rFonts w:asciiTheme="minorHAnsi" w:hAnsiTheme="minorHAnsi" w:cstheme="minorHAnsi"/>
                <w:sz w:val="19"/>
                <w:szCs w:val="19"/>
                <w:lang w:eastAsia="en-US"/>
              </w:rPr>
            </w:pPr>
          </w:p>
        </w:tc>
        <w:tc>
          <w:tcPr>
            <w:tcW w:w="4394" w:type="dxa"/>
            <w:tcBorders>
              <w:top w:val="single" w:sz="4" w:space="0" w:color="auto"/>
              <w:left w:val="single" w:sz="4" w:space="0" w:color="auto"/>
              <w:bottom w:val="single" w:sz="4" w:space="0" w:color="auto"/>
              <w:right w:val="single" w:sz="4" w:space="0" w:color="auto"/>
            </w:tcBorders>
            <w:hideMark/>
          </w:tcPr>
          <w:p w14:paraId="4DD7D090"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ktoré navštevujú </w:t>
            </w:r>
          </w:p>
          <w:p w14:paraId="6B68F74B"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novo postavené KC 6 mesiacov po ukončení projektu a predtým nenavštevovali iné KC</w:t>
            </w:r>
          </w:p>
        </w:tc>
        <w:tc>
          <w:tcPr>
            <w:tcW w:w="8647" w:type="dxa"/>
            <w:tcBorders>
              <w:top w:val="single" w:sz="4" w:space="0" w:color="auto"/>
              <w:left w:val="single" w:sz="4" w:space="0" w:color="auto"/>
              <w:bottom w:val="single" w:sz="4" w:space="0" w:color="auto"/>
              <w:right w:val="single" w:sz="4" w:space="0" w:color="auto"/>
            </w:tcBorders>
            <w:hideMark/>
          </w:tcPr>
          <w:p w14:paraId="34E3EBA3"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ktoré navštevujú novo postavené KC 6 mesiacov po ukončení realizácie projektu a predtým nenavštevovali iné KC. Do súčtu sa nezarátavajú osoby, ktoré navštívili novo postavené KC počas prvých 6 mesiacov od ukončenia projektu</w:t>
            </w:r>
          </w:p>
        </w:tc>
      </w:tr>
      <w:tr w:rsidR="00550778" w14:paraId="10D66111" w14:textId="77777777" w:rsidTr="00550778">
        <w:tc>
          <w:tcPr>
            <w:tcW w:w="0" w:type="auto"/>
            <w:vMerge/>
            <w:tcBorders>
              <w:top w:val="single" w:sz="4" w:space="0" w:color="auto"/>
              <w:left w:val="single" w:sz="4" w:space="0" w:color="auto"/>
              <w:bottom w:val="single" w:sz="4" w:space="0" w:color="auto"/>
              <w:right w:val="single" w:sz="4" w:space="0" w:color="auto"/>
            </w:tcBorders>
            <w:vAlign w:val="center"/>
            <w:hideMark/>
          </w:tcPr>
          <w:p w14:paraId="1F03CADE" w14:textId="77777777" w:rsidR="00550778" w:rsidRDefault="00550778">
            <w:pPr>
              <w:rPr>
                <w:rFonts w:asciiTheme="minorHAnsi" w:hAnsiTheme="minorHAnsi" w:cstheme="minorHAnsi"/>
                <w:sz w:val="19"/>
                <w:szCs w:val="19"/>
                <w:lang w:eastAsia="en-US"/>
              </w:rPr>
            </w:pPr>
          </w:p>
        </w:tc>
        <w:tc>
          <w:tcPr>
            <w:tcW w:w="4394" w:type="dxa"/>
            <w:tcBorders>
              <w:top w:val="single" w:sz="4" w:space="0" w:color="auto"/>
              <w:left w:val="single" w:sz="4" w:space="0" w:color="auto"/>
              <w:bottom w:val="single" w:sz="4" w:space="0" w:color="auto"/>
              <w:right w:val="single" w:sz="4" w:space="0" w:color="auto"/>
            </w:tcBorders>
            <w:hideMark/>
          </w:tcPr>
          <w:p w14:paraId="6F8A5B2C"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 xml:space="preserve">Počet osôb MRK, ktoré navštevujú </w:t>
            </w:r>
          </w:p>
          <w:p w14:paraId="29D88D7D"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novo postavené KC 6 mesiacov po ukončení projektu a predtým nenavštevovali iné KC</w:t>
            </w:r>
          </w:p>
        </w:tc>
        <w:tc>
          <w:tcPr>
            <w:tcW w:w="8647" w:type="dxa"/>
            <w:tcBorders>
              <w:top w:val="single" w:sz="4" w:space="0" w:color="auto"/>
              <w:left w:val="single" w:sz="4" w:space="0" w:color="auto"/>
              <w:bottom w:val="single" w:sz="4" w:space="0" w:color="auto"/>
              <w:right w:val="single" w:sz="4" w:space="0" w:color="auto"/>
            </w:tcBorders>
            <w:hideMark/>
          </w:tcPr>
          <w:p w14:paraId="73B8BA77" w14:textId="77777777" w:rsidR="00550778" w:rsidRDefault="00550778">
            <w:pPr>
              <w:rPr>
                <w:rFonts w:asciiTheme="minorHAnsi" w:hAnsiTheme="minorHAnsi" w:cstheme="minorHAnsi"/>
                <w:sz w:val="19"/>
                <w:szCs w:val="19"/>
                <w:lang w:eastAsia="en-US"/>
              </w:rPr>
            </w:pPr>
            <w:r>
              <w:rPr>
                <w:rFonts w:asciiTheme="minorHAnsi" w:hAnsiTheme="minorHAnsi" w:cstheme="minorHAnsi"/>
                <w:sz w:val="19"/>
                <w:szCs w:val="19"/>
                <w:lang w:eastAsia="en-US"/>
              </w:rPr>
              <w:t>Súčet počtu osôb MRK, ktoré navštevujú novo postavené KC 6 mesiacov po ukončení realizácie projektu a predtým nenavštevovali iné KC. Do súčtu sa nezarátavajú osoby, ktoré navštívili novo postavené KC počas prvých 6 mesiacov od ukončenia projektu</w:t>
            </w:r>
          </w:p>
        </w:tc>
      </w:tr>
    </w:tbl>
    <w:p w14:paraId="0B568A24" w14:textId="77777777" w:rsidR="00550778" w:rsidRDefault="00550778" w:rsidP="00550778">
      <w:pPr>
        <w:spacing w:after="160" w:line="256" w:lineRule="auto"/>
        <w:rPr>
          <w:rFonts w:ascii="Arial" w:hAnsi="Arial" w:cs="Arial"/>
          <w:sz w:val="20"/>
          <w:szCs w:val="20"/>
        </w:rPr>
      </w:pPr>
    </w:p>
    <w:p w14:paraId="45D48D91" w14:textId="77777777" w:rsidR="005053B8" w:rsidRPr="00675855" w:rsidRDefault="005053B8" w:rsidP="005053B8">
      <w:pPr>
        <w:autoSpaceDE w:val="0"/>
        <w:autoSpaceDN w:val="0"/>
        <w:adjustRightInd w:val="0"/>
        <w:rPr>
          <w:rFonts w:asciiTheme="minorHAnsi" w:eastAsiaTheme="minorHAnsi" w:hAnsiTheme="minorHAnsi" w:cstheme="minorHAnsi"/>
          <w:color w:val="000000"/>
          <w:sz w:val="22"/>
          <w:szCs w:val="22"/>
          <w:lang w:eastAsia="en-US"/>
        </w:rPr>
      </w:pPr>
      <w:r w:rsidRPr="00675855">
        <w:rPr>
          <w:rFonts w:asciiTheme="minorHAnsi" w:eastAsiaTheme="minorHAnsi" w:hAnsiTheme="minorHAnsi" w:cstheme="minorHAnsi"/>
          <w:b/>
          <w:bCs/>
          <w:color w:val="000000"/>
          <w:sz w:val="22"/>
          <w:szCs w:val="22"/>
          <w:lang w:eastAsia="en-US"/>
        </w:rPr>
        <w:t xml:space="preserve">Sledované údaje projektu </w:t>
      </w:r>
    </w:p>
    <w:p w14:paraId="0647C4C1" w14:textId="77777777" w:rsidR="005053B8" w:rsidRPr="00675855" w:rsidRDefault="005053B8" w:rsidP="005053B8">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SO identifikoval v závislosti od typu aktivít Sledované údaje projektu, ktorých zoznam je </w:t>
      </w:r>
      <w:r>
        <w:rPr>
          <w:rFonts w:asciiTheme="minorHAnsi" w:eastAsiaTheme="minorHAnsi" w:hAnsiTheme="minorHAnsi" w:cstheme="minorHAnsi"/>
          <w:color w:val="000000"/>
          <w:sz w:val="20"/>
          <w:szCs w:val="20"/>
          <w:lang w:eastAsia="en-US"/>
        </w:rPr>
        <w:t>uvedený vyššie.</w:t>
      </w:r>
      <w:r w:rsidRPr="00675855">
        <w:rPr>
          <w:rFonts w:asciiTheme="minorHAnsi" w:eastAsiaTheme="minorHAnsi" w:hAnsiTheme="minorHAnsi" w:cstheme="minorHAnsi"/>
          <w:color w:val="000000"/>
          <w:sz w:val="20"/>
          <w:szCs w:val="20"/>
          <w:lang w:eastAsia="en-US"/>
        </w:rPr>
        <w:t xml:space="preserve"> Sledované údaje sú merateľné hodnoty </w:t>
      </w:r>
      <w:r w:rsidRPr="00675855">
        <w:rPr>
          <w:rFonts w:asciiTheme="minorHAnsi" w:eastAsiaTheme="minorHAnsi" w:hAnsiTheme="minorHAnsi" w:cstheme="minorHAnsi"/>
          <w:b/>
          <w:bCs/>
          <w:color w:val="000000"/>
          <w:sz w:val="20"/>
          <w:szCs w:val="20"/>
          <w:lang w:eastAsia="en-US"/>
        </w:rPr>
        <w:t>odlišné od projektových merateľných ukazovateľov</w:t>
      </w:r>
      <w:r>
        <w:rPr>
          <w:rFonts w:asciiTheme="minorHAnsi" w:eastAsiaTheme="minorHAnsi" w:hAnsiTheme="minorHAnsi" w:cstheme="minorHAnsi"/>
          <w:b/>
          <w:bCs/>
          <w:color w:val="000000"/>
          <w:sz w:val="20"/>
          <w:szCs w:val="20"/>
          <w:lang w:eastAsia="en-US"/>
        </w:rPr>
        <w:t>.</w:t>
      </w:r>
      <w:r w:rsidRPr="00675855">
        <w:rPr>
          <w:rFonts w:asciiTheme="minorHAnsi" w:eastAsiaTheme="minorHAnsi" w:hAnsiTheme="minorHAnsi" w:cstheme="minorHAnsi"/>
          <w:color w:val="000000"/>
          <w:sz w:val="20"/>
          <w:szCs w:val="20"/>
          <w:lang w:eastAsia="en-US"/>
        </w:rPr>
        <w:t xml:space="preserve"> Sledované údaje projektu je potrebné monitorovať pre potreby tvorby databáz pre externé hodnotenie na úrovni programu v zmysle Plánu hodnotení OP ĽZ na programové obdobie 2014-2020. </w:t>
      </w:r>
    </w:p>
    <w:p w14:paraId="0A53D8C3" w14:textId="77777777" w:rsidR="005053B8" w:rsidRDefault="005053B8" w:rsidP="005053B8">
      <w:pPr>
        <w:spacing w:line="259" w:lineRule="auto"/>
        <w:jc w:val="both"/>
        <w:rPr>
          <w:rFonts w:asciiTheme="minorHAnsi" w:hAnsiTheme="minorHAnsi" w:cstheme="minorHAnsi"/>
          <w:sz w:val="20"/>
          <w:szCs w:val="20"/>
        </w:rPr>
      </w:pPr>
      <w:r w:rsidRPr="003C01A5">
        <w:rPr>
          <w:rFonts w:asciiTheme="minorHAnsi" w:eastAsiaTheme="minorHAnsi" w:hAnsiTheme="minorHAnsi" w:cstheme="minorHAnsi"/>
          <w:color w:val="000000"/>
          <w:sz w:val="20"/>
          <w:szCs w:val="20"/>
          <w:lang w:eastAsia="en-US"/>
        </w:rPr>
        <w:t>Úspešný žiadateľ v pozícii prijímateľa bude Zmluvou o NFP zaviazaný na vykazovanie Sledovaných údajov prostredníctvom nasledovných monitorovacích dokumentov:</w:t>
      </w:r>
      <w:r w:rsidRPr="00675855">
        <w:rPr>
          <w:rFonts w:asciiTheme="minorHAnsi" w:eastAsiaTheme="minorHAnsi" w:hAnsiTheme="minorHAnsi" w:cstheme="minorHAnsi"/>
          <w:color w:val="000000"/>
          <w:sz w:val="20"/>
          <w:szCs w:val="20"/>
          <w:lang w:eastAsia="en-US"/>
        </w:rPr>
        <w:t xml:space="preserve"> </w:t>
      </w:r>
    </w:p>
    <w:p w14:paraId="4DAF709A" w14:textId="77777777" w:rsidR="005053B8" w:rsidRPr="00EE0517" w:rsidRDefault="005053B8" w:rsidP="005053B8">
      <w:pPr>
        <w:spacing w:line="259" w:lineRule="auto"/>
        <w:jc w:val="both"/>
        <w:rPr>
          <w:rFonts w:asciiTheme="minorHAnsi" w:hAnsiTheme="minorHAnsi" w:cstheme="minorHAnsi"/>
          <w:sz w:val="20"/>
          <w:szCs w:val="20"/>
        </w:rPr>
      </w:pPr>
      <w:r w:rsidRPr="00675855">
        <w:rPr>
          <w:rFonts w:asciiTheme="minorHAnsi" w:eastAsiaTheme="minorHAnsi" w:hAnsiTheme="minorHAnsi" w:cstheme="minorHAnsi"/>
          <w:color w:val="000000"/>
          <w:sz w:val="20"/>
          <w:szCs w:val="20"/>
          <w:lang w:eastAsia="en-US"/>
        </w:rPr>
        <w:t xml:space="preserve">- </w:t>
      </w:r>
      <w:r>
        <w:rPr>
          <w:rFonts w:asciiTheme="minorHAnsi" w:eastAsiaTheme="minorHAnsi" w:hAnsiTheme="minorHAnsi" w:cstheme="minorHAnsi"/>
          <w:color w:val="000000"/>
          <w:sz w:val="20"/>
          <w:szCs w:val="20"/>
          <w:lang w:eastAsia="en-US"/>
        </w:rPr>
        <w:t>Výročná monitorovacia správa projektu a záverečná monitorovacia správa projektu - počas realizácie projektu</w:t>
      </w:r>
    </w:p>
    <w:p w14:paraId="5E7FB3E3" w14:textId="77777777" w:rsidR="005053B8" w:rsidRPr="00675855" w:rsidRDefault="005053B8" w:rsidP="005053B8">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Následná monitorovacia správa projektu</w:t>
      </w:r>
      <w:r>
        <w:rPr>
          <w:rFonts w:asciiTheme="minorHAnsi" w:eastAsiaTheme="minorHAnsi" w:hAnsiTheme="minorHAnsi" w:cstheme="minorHAnsi"/>
          <w:color w:val="000000"/>
          <w:sz w:val="20"/>
          <w:szCs w:val="20"/>
          <w:lang w:eastAsia="en-US"/>
        </w:rPr>
        <w:t xml:space="preserve"> - v období udržateľnosti projektu</w:t>
      </w:r>
      <w:r w:rsidRPr="00675855">
        <w:rPr>
          <w:rFonts w:asciiTheme="minorHAnsi" w:eastAsiaTheme="minorHAnsi" w:hAnsiTheme="minorHAnsi" w:cstheme="minorHAnsi"/>
          <w:color w:val="000000"/>
          <w:sz w:val="20"/>
          <w:szCs w:val="20"/>
          <w:lang w:eastAsia="en-US"/>
        </w:rPr>
        <w:t xml:space="preserve"> </w:t>
      </w:r>
    </w:p>
    <w:p w14:paraId="6424F38A" w14:textId="77777777" w:rsidR="005053B8" w:rsidRPr="00675855" w:rsidRDefault="005053B8" w:rsidP="005053B8">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Sledované údaje sa budú vykazovať v monitorovacích správach v tabuľkovej forme </w:t>
      </w:r>
      <w:r>
        <w:rPr>
          <w:rFonts w:asciiTheme="minorHAnsi" w:eastAsiaTheme="minorHAnsi" w:hAnsiTheme="minorHAnsi" w:cstheme="minorHAnsi"/>
          <w:color w:val="000000"/>
          <w:sz w:val="20"/>
          <w:szCs w:val="20"/>
          <w:lang w:eastAsia="en-US"/>
        </w:rPr>
        <w:t>(viď príručka pre prijímateľa).</w:t>
      </w:r>
      <w:r w:rsidRPr="00675855">
        <w:rPr>
          <w:rFonts w:asciiTheme="minorHAnsi" w:eastAsiaTheme="minorHAnsi" w:hAnsiTheme="minorHAnsi" w:cstheme="minorHAnsi"/>
          <w:color w:val="000000"/>
          <w:sz w:val="20"/>
          <w:szCs w:val="20"/>
          <w:lang w:eastAsia="en-US"/>
        </w:rPr>
        <w:t xml:space="preserve"> </w:t>
      </w:r>
    </w:p>
    <w:p w14:paraId="789FDA6F" w14:textId="77777777" w:rsidR="005053B8" w:rsidRPr="00675855" w:rsidRDefault="005053B8" w:rsidP="005053B8">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Sledované údaje bude žiadateľ ako budúci prijímateľ poskytovať počas implementácie projektu a počas udržateľnosti projektu. Žiadateľ pri vypĺňaní ŽoNFP nestanovuje cieľovú hodnotu sledovaných údajov a neuvádza ich ani do formuláru ŽoNFP, ani do žiadnej z príloh ŽoNFP. </w:t>
      </w:r>
    </w:p>
    <w:p w14:paraId="278BC458" w14:textId="77777777" w:rsidR="005053B8" w:rsidRPr="00675855" w:rsidRDefault="005053B8" w:rsidP="005053B8">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V priebehu </w:t>
      </w:r>
      <w:r>
        <w:rPr>
          <w:rFonts w:asciiTheme="minorHAnsi" w:eastAsiaTheme="minorHAnsi" w:hAnsiTheme="minorHAnsi" w:cstheme="minorHAnsi"/>
          <w:color w:val="000000"/>
          <w:sz w:val="20"/>
          <w:szCs w:val="20"/>
          <w:lang w:eastAsia="en-US"/>
        </w:rPr>
        <w:t>realizácie</w:t>
      </w:r>
      <w:r w:rsidRPr="00675855">
        <w:rPr>
          <w:rFonts w:asciiTheme="minorHAnsi" w:eastAsiaTheme="minorHAnsi" w:hAnsiTheme="minorHAnsi" w:cstheme="minorHAnsi"/>
          <w:color w:val="000000"/>
          <w:sz w:val="20"/>
          <w:szCs w:val="20"/>
          <w:lang w:eastAsia="en-US"/>
        </w:rPr>
        <w:t xml:space="preserve"> projektu môže byť rozsah sledovaných údajov upravený (rozšírený, resp. zúžený) a poskytovanie týchto údajov bude prebiehať v súlade s podmienkami dohodnutými v Zmluve o NFP. </w:t>
      </w:r>
    </w:p>
    <w:p w14:paraId="37F82CBA" w14:textId="77777777" w:rsidR="005053B8" w:rsidRPr="00675855" w:rsidRDefault="005053B8" w:rsidP="005053B8">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Metodika vykazovania Sledovaných údajov projektu je bližšie definovaná v príručke pre prijímateľa. </w:t>
      </w:r>
    </w:p>
    <w:p w14:paraId="46D89D5B" w14:textId="77777777" w:rsidR="005053B8" w:rsidRDefault="005053B8" w:rsidP="005053B8">
      <w:pPr>
        <w:spacing w:after="160" w:line="259" w:lineRule="auto"/>
        <w:jc w:val="both"/>
        <w:rPr>
          <w:rFonts w:asciiTheme="minorHAnsi" w:eastAsiaTheme="minorHAnsi" w:hAnsiTheme="minorHAnsi" w:cstheme="minorHAnsi"/>
          <w:b/>
          <w:bCs/>
          <w:color w:val="000000"/>
          <w:sz w:val="20"/>
          <w:szCs w:val="20"/>
          <w:lang w:eastAsia="en-US"/>
        </w:rPr>
      </w:pPr>
    </w:p>
    <w:p w14:paraId="7F199854" w14:textId="77777777" w:rsidR="005053B8" w:rsidRDefault="005053B8" w:rsidP="005053B8">
      <w:pPr>
        <w:spacing w:after="160" w:line="259" w:lineRule="auto"/>
        <w:jc w:val="both"/>
        <w:rPr>
          <w:rFonts w:asciiTheme="minorHAnsi" w:eastAsiaTheme="minorHAnsi" w:hAnsiTheme="minorHAnsi" w:cstheme="minorHAnsi"/>
          <w:b/>
          <w:bCs/>
          <w:color w:val="000000"/>
          <w:sz w:val="20"/>
          <w:szCs w:val="20"/>
          <w:lang w:eastAsia="en-US"/>
        </w:rPr>
      </w:pPr>
      <w:r w:rsidRPr="003C01A5">
        <w:rPr>
          <w:rFonts w:asciiTheme="minorHAnsi" w:eastAsiaTheme="minorHAnsi" w:hAnsiTheme="minorHAnsi" w:cstheme="minorHAnsi"/>
          <w:b/>
          <w:bCs/>
          <w:color w:val="000000"/>
          <w:sz w:val="20"/>
          <w:szCs w:val="20"/>
          <w:lang w:eastAsia="en-US"/>
        </w:rPr>
        <w:t>Sledované údaje projektu nie sú podmienkou poskytnutia príspevku.</w:t>
      </w:r>
    </w:p>
    <w:p w14:paraId="37316211" w14:textId="77777777" w:rsidR="002D53AB" w:rsidRDefault="002D53AB" w:rsidP="005053B8">
      <w:pPr>
        <w:spacing w:after="160" w:line="259" w:lineRule="auto"/>
        <w:jc w:val="both"/>
        <w:rPr>
          <w:rFonts w:asciiTheme="minorHAnsi" w:eastAsiaTheme="minorHAnsi" w:hAnsiTheme="minorHAnsi" w:cstheme="minorHAnsi"/>
          <w:b/>
          <w:bCs/>
          <w:color w:val="000000"/>
          <w:sz w:val="20"/>
          <w:szCs w:val="20"/>
          <w:lang w:eastAsia="en-US"/>
        </w:rPr>
      </w:pPr>
    </w:p>
    <w:p w14:paraId="7C8C0721" w14:textId="77777777" w:rsidR="002D53AB" w:rsidRDefault="002D53AB" w:rsidP="005053B8">
      <w:pPr>
        <w:spacing w:after="160" w:line="259" w:lineRule="auto"/>
        <w:jc w:val="both"/>
        <w:rPr>
          <w:rFonts w:asciiTheme="minorHAnsi" w:eastAsiaTheme="minorHAnsi" w:hAnsiTheme="minorHAnsi" w:cstheme="minorHAnsi"/>
          <w:b/>
          <w:bCs/>
          <w:color w:val="000000"/>
          <w:sz w:val="20"/>
          <w:szCs w:val="20"/>
          <w:lang w:eastAsia="en-US"/>
        </w:rPr>
      </w:pPr>
    </w:p>
    <w:p w14:paraId="1A33162B" w14:textId="77777777" w:rsidR="00D40956" w:rsidRPr="00AB4421" w:rsidRDefault="00D40956" w:rsidP="00AB4421">
      <w:pPr>
        <w:pStyle w:val="Nadpis2"/>
        <w:numPr>
          <w:ilvl w:val="1"/>
          <w:numId w:val="4"/>
        </w:numPr>
        <w:shd w:val="clear" w:color="auto" w:fill="1F3864" w:themeFill="accent5" w:themeFillShade="80"/>
        <w:ind w:left="426" w:hanging="426"/>
        <w:rPr>
          <w:rStyle w:val="Siln"/>
          <w:rFonts w:asciiTheme="minorHAnsi" w:hAnsiTheme="minorHAnsi"/>
          <w:color w:val="FFFFFF" w:themeColor="background1"/>
          <w:sz w:val="22"/>
          <w:szCs w:val="22"/>
        </w:rPr>
      </w:pPr>
      <w:r w:rsidRPr="00AB4421">
        <w:rPr>
          <w:rStyle w:val="Siln"/>
          <w:rFonts w:asciiTheme="minorHAnsi" w:hAnsiTheme="minorHAnsi"/>
          <w:color w:val="FFFFFF" w:themeColor="background1"/>
          <w:sz w:val="22"/>
          <w:szCs w:val="22"/>
        </w:rPr>
        <w:lastRenderedPageBreak/>
        <w:t xml:space="preserve">Iné monitorovacie údaje (D-údaje) </w:t>
      </w:r>
    </w:p>
    <w:p w14:paraId="57A0AEF2" w14:textId="55FECB44" w:rsidR="00964C22" w:rsidRPr="00AB4421" w:rsidRDefault="00D40956" w:rsidP="00AB4421">
      <w:pPr>
        <w:pStyle w:val="Odsekzoznamu"/>
        <w:numPr>
          <w:ilvl w:val="0"/>
          <w:numId w:val="5"/>
        </w:numPr>
        <w:shd w:val="clear" w:color="auto" w:fill="D9E2F3" w:themeFill="accent5" w:themeFillTint="33"/>
        <w:autoSpaceDE w:val="0"/>
        <w:autoSpaceDN w:val="0"/>
        <w:adjustRightInd w:val="0"/>
        <w:ind w:left="426" w:hanging="426"/>
        <w:rPr>
          <w:rFonts w:asciiTheme="minorHAnsi" w:eastAsiaTheme="minorHAnsi" w:hAnsiTheme="minorHAnsi" w:cs="Calibri"/>
          <w:color w:val="000000"/>
          <w:sz w:val="20"/>
          <w:szCs w:val="20"/>
          <w:lang w:eastAsia="en-US"/>
        </w:rPr>
      </w:pPr>
      <w:r w:rsidRPr="00AB4421">
        <w:rPr>
          <w:rFonts w:asciiTheme="minorHAnsi" w:eastAsiaTheme="minorHAnsi" w:hAnsiTheme="minorHAnsi" w:cs="Calibri"/>
          <w:b/>
          <w:bCs/>
          <w:color w:val="000000"/>
          <w:sz w:val="20"/>
          <w:szCs w:val="20"/>
          <w:lang w:eastAsia="en-US"/>
        </w:rPr>
        <w:t>Iné údaje na monitorovanie plnenia cieľov OP ĽZ</w:t>
      </w:r>
    </w:p>
    <w:tbl>
      <w:tblPr>
        <w:tblW w:w="14601" w:type="dxa"/>
        <w:tblInd w:w="-5" w:type="dxa"/>
        <w:tblBorders>
          <w:top w:val="nil"/>
          <w:left w:val="nil"/>
          <w:bottom w:val="nil"/>
          <w:right w:val="nil"/>
        </w:tblBorders>
        <w:tblLayout w:type="fixed"/>
        <w:tblLook w:val="0000" w:firstRow="0" w:lastRow="0" w:firstColumn="0" w:lastColumn="0" w:noHBand="0" w:noVBand="0"/>
      </w:tblPr>
      <w:tblGrid>
        <w:gridCol w:w="6976"/>
        <w:gridCol w:w="7625"/>
      </w:tblGrid>
      <w:tr w:rsidR="00D40956" w:rsidRPr="006141A9" w14:paraId="6095D46A" w14:textId="77777777" w:rsidTr="00AB4421">
        <w:trPr>
          <w:trHeight w:val="213"/>
        </w:trPr>
        <w:tc>
          <w:tcPr>
            <w:tcW w:w="697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DB4B28A" w14:textId="77777777" w:rsidR="00D40956" w:rsidRPr="006141A9" w:rsidRDefault="00D40956" w:rsidP="00D83285">
            <w:pPr>
              <w:autoSpaceDE w:val="0"/>
              <w:autoSpaceDN w:val="0"/>
              <w:adjustRightInd w:val="0"/>
              <w:rPr>
                <w:rFonts w:ascii="Calibri" w:eastAsiaTheme="minorHAnsi" w:hAnsi="Calibri" w:cs="Calibri"/>
                <w:b/>
                <w:bCs/>
                <w:color w:val="000000"/>
                <w:sz w:val="22"/>
                <w:szCs w:val="22"/>
                <w:lang w:eastAsia="en-US"/>
              </w:rPr>
            </w:pPr>
            <w:r>
              <w:rPr>
                <w:rFonts w:ascii="Calibri" w:eastAsiaTheme="minorHAnsi" w:hAnsi="Calibri" w:cs="Calibri"/>
                <w:b/>
                <w:bCs/>
                <w:color w:val="000000"/>
                <w:sz w:val="22"/>
                <w:szCs w:val="22"/>
                <w:lang w:eastAsia="en-US"/>
              </w:rPr>
              <w:t>Iný</w:t>
            </w:r>
            <w:r w:rsidRPr="006141A9">
              <w:rPr>
                <w:rFonts w:ascii="Calibri" w:eastAsiaTheme="minorHAnsi" w:hAnsi="Calibri" w:cs="Calibri"/>
                <w:b/>
                <w:bCs/>
                <w:color w:val="000000"/>
                <w:sz w:val="22"/>
                <w:szCs w:val="22"/>
                <w:lang w:eastAsia="en-US"/>
              </w:rPr>
              <w:t xml:space="preserve"> údaj projektu </w:t>
            </w:r>
          </w:p>
        </w:tc>
        <w:tc>
          <w:tcPr>
            <w:tcW w:w="762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8326693" w14:textId="77777777" w:rsidR="00D40956" w:rsidRPr="006141A9" w:rsidRDefault="00D40956" w:rsidP="00D83285">
            <w:pPr>
              <w:autoSpaceDE w:val="0"/>
              <w:autoSpaceDN w:val="0"/>
              <w:adjustRightInd w:val="0"/>
              <w:rPr>
                <w:rFonts w:ascii="Calibri" w:eastAsiaTheme="minorHAnsi" w:hAnsi="Calibri" w:cs="Calibri"/>
                <w:b/>
                <w:bCs/>
                <w:color w:val="000000"/>
                <w:sz w:val="22"/>
                <w:szCs w:val="22"/>
                <w:lang w:eastAsia="en-US"/>
              </w:rPr>
            </w:pPr>
            <w:r w:rsidRPr="006141A9">
              <w:rPr>
                <w:rFonts w:ascii="Calibri" w:eastAsiaTheme="minorHAnsi" w:hAnsi="Calibri" w:cs="Calibri"/>
                <w:b/>
                <w:bCs/>
                <w:color w:val="000000"/>
                <w:sz w:val="22"/>
                <w:szCs w:val="22"/>
                <w:lang w:eastAsia="en-US"/>
              </w:rPr>
              <w:t xml:space="preserve">Definícia </w:t>
            </w:r>
            <w:r>
              <w:rPr>
                <w:rFonts w:ascii="Calibri" w:eastAsiaTheme="minorHAnsi" w:hAnsi="Calibri" w:cs="Calibri"/>
                <w:b/>
                <w:bCs/>
                <w:color w:val="000000"/>
                <w:sz w:val="22"/>
                <w:szCs w:val="22"/>
                <w:lang w:eastAsia="en-US"/>
              </w:rPr>
              <w:t>iného</w:t>
            </w:r>
            <w:r w:rsidRPr="006141A9">
              <w:rPr>
                <w:rFonts w:ascii="Calibri" w:eastAsiaTheme="minorHAnsi" w:hAnsi="Calibri" w:cs="Calibri"/>
                <w:b/>
                <w:bCs/>
                <w:color w:val="000000"/>
                <w:sz w:val="22"/>
                <w:szCs w:val="22"/>
                <w:lang w:eastAsia="en-US"/>
              </w:rPr>
              <w:t xml:space="preserve"> údaju projektu </w:t>
            </w:r>
          </w:p>
        </w:tc>
      </w:tr>
      <w:tr w:rsidR="00D40956" w:rsidRPr="006141A9" w14:paraId="57652F4B" w14:textId="77777777" w:rsidTr="00AB4421">
        <w:trPr>
          <w:trHeight w:val="314"/>
        </w:trPr>
        <w:tc>
          <w:tcPr>
            <w:tcW w:w="6976" w:type="dxa"/>
            <w:tcBorders>
              <w:top w:val="single" w:sz="4" w:space="0" w:color="auto"/>
              <w:left w:val="single" w:sz="4" w:space="0" w:color="auto"/>
              <w:bottom w:val="single" w:sz="4" w:space="0" w:color="auto"/>
              <w:right w:val="single" w:sz="4" w:space="0" w:color="auto"/>
            </w:tcBorders>
          </w:tcPr>
          <w:p w14:paraId="6F02DD7E" w14:textId="77777777" w:rsidR="00D40956" w:rsidRPr="006141A9" w:rsidRDefault="00D40956" w:rsidP="00D83285">
            <w:pPr>
              <w:autoSpaceDE w:val="0"/>
              <w:autoSpaceDN w:val="0"/>
              <w:adjustRightInd w:val="0"/>
              <w:jc w:val="both"/>
              <w:rPr>
                <w:rFonts w:ascii="Calibri" w:eastAsiaTheme="minorHAnsi" w:hAnsi="Calibri" w:cs="Calibri"/>
                <w:color w:val="000000"/>
                <w:sz w:val="20"/>
                <w:szCs w:val="20"/>
                <w:lang w:eastAsia="en-US"/>
              </w:rPr>
            </w:pPr>
            <w:r w:rsidRPr="006141A9">
              <w:rPr>
                <w:rFonts w:ascii="Calibri" w:eastAsiaTheme="minorHAnsi" w:hAnsi="Calibri" w:cs="Calibri"/>
                <w:color w:val="000000"/>
                <w:sz w:val="20"/>
                <w:szCs w:val="20"/>
                <w:lang w:eastAsia="en-US"/>
              </w:rPr>
              <w:t xml:space="preserve">D0312 - Počet osôb z MRK zamestnaných cez uplatňovanie sociálneho aspektu vo verejnom obstarávaní </w:t>
            </w:r>
          </w:p>
        </w:tc>
        <w:tc>
          <w:tcPr>
            <w:tcW w:w="7625" w:type="dxa"/>
            <w:tcBorders>
              <w:top w:val="single" w:sz="4" w:space="0" w:color="auto"/>
              <w:left w:val="single" w:sz="4" w:space="0" w:color="auto"/>
              <w:bottom w:val="single" w:sz="4" w:space="0" w:color="auto"/>
              <w:right w:val="single" w:sz="4" w:space="0" w:color="auto"/>
            </w:tcBorders>
          </w:tcPr>
          <w:p w14:paraId="5BF815B2" w14:textId="77777777" w:rsidR="00D40956" w:rsidRPr="006141A9" w:rsidRDefault="00D40956" w:rsidP="00D83285">
            <w:pPr>
              <w:autoSpaceDE w:val="0"/>
              <w:autoSpaceDN w:val="0"/>
              <w:adjustRightInd w:val="0"/>
              <w:jc w:val="both"/>
              <w:rPr>
                <w:rFonts w:ascii="Calibri" w:eastAsiaTheme="minorHAnsi" w:hAnsi="Calibri" w:cs="Calibri"/>
                <w:color w:val="000000"/>
                <w:sz w:val="20"/>
                <w:szCs w:val="20"/>
                <w:lang w:eastAsia="en-US"/>
              </w:rPr>
            </w:pPr>
            <w:r w:rsidRPr="006141A9">
              <w:rPr>
                <w:rFonts w:ascii="Calibri" w:eastAsiaTheme="minorHAnsi" w:hAnsi="Calibri" w:cs="Calibri"/>
                <w:color w:val="000000"/>
                <w:sz w:val="20"/>
                <w:szCs w:val="20"/>
                <w:lang w:eastAsia="en-US"/>
              </w:rPr>
              <w:t xml:space="preserve">Počet osôb z prostredia MRK, ktoré sa zamestnali na pracovných miestach vytvorených cez uplatňovanie sociálneho aspektu vo verejnom obstarávaní v rámci realizácie projektu </w:t>
            </w:r>
          </w:p>
        </w:tc>
      </w:tr>
    </w:tbl>
    <w:p w14:paraId="5FD44415" w14:textId="77777777" w:rsidR="00D40956" w:rsidRDefault="00D40956" w:rsidP="00D40956">
      <w:pPr>
        <w:spacing w:after="160" w:line="259" w:lineRule="auto"/>
        <w:jc w:val="both"/>
        <w:rPr>
          <w:rFonts w:asciiTheme="minorHAnsi" w:eastAsiaTheme="minorHAnsi" w:hAnsiTheme="minorHAnsi" w:cstheme="minorHAnsi"/>
          <w:b/>
          <w:bCs/>
          <w:color w:val="000000"/>
          <w:sz w:val="20"/>
          <w:szCs w:val="20"/>
          <w:lang w:eastAsia="en-US"/>
        </w:rPr>
      </w:pPr>
    </w:p>
    <w:p w14:paraId="6D44D2C9" w14:textId="77777777" w:rsidR="00D40956" w:rsidRPr="008E7E28" w:rsidRDefault="00D40956" w:rsidP="00D40956">
      <w:pPr>
        <w:pStyle w:val="Default"/>
        <w:rPr>
          <w:rFonts w:ascii="Calibri" w:hAnsi="Calibri" w:cs="Calibri"/>
          <w:sz w:val="22"/>
          <w:szCs w:val="22"/>
        </w:rPr>
      </w:pPr>
      <w:r w:rsidRPr="008E7E28">
        <w:rPr>
          <w:rFonts w:ascii="Calibri" w:hAnsi="Calibri" w:cs="Calibri"/>
          <w:b/>
          <w:bCs/>
          <w:sz w:val="22"/>
          <w:szCs w:val="22"/>
        </w:rPr>
        <w:t xml:space="preserve">Iné údaje (D-údaje) na monitorovanie plnenia cieľov OP ĽZ </w:t>
      </w:r>
    </w:p>
    <w:p w14:paraId="04575E36" w14:textId="77777777" w:rsidR="00D40956" w:rsidRPr="008E7E28" w:rsidRDefault="00D40956" w:rsidP="00D40956">
      <w:pPr>
        <w:autoSpaceDE w:val="0"/>
        <w:autoSpaceDN w:val="0"/>
        <w:adjustRightInd w:val="0"/>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xml:space="preserve">SO identifikoval podľa typu aktivity iný údaj uvedený vyššie. (viď „Iné údaje na monitorovanie plnenia cieľov OP ĽZ“). Iný údaj je merateľná hodnota </w:t>
      </w:r>
      <w:r w:rsidRPr="008E7E28">
        <w:rPr>
          <w:rFonts w:ascii="Calibri" w:eastAsiaTheme="minorHAnsi" w:hAnsi="Calibri" w:cs="Calibri"/>
          <w:b/>
          <w:bCs/>
          <w:color w:val="000000"/>
          <w:sz w:val="20"/>
          <w:szCs w:val="20"/>
          <w:lang w:eastAsia="en-US"/>
        </w:rPr>
        <w:t>odlišná od projektových merateľných ukazovateľov a odlišná od sledovaných údajov</w:t>
      </w:r>
      <w:r w:rsidRPr="008E7E28">
        <w:rPr>
          <w:rFonts w:ascii="Calibri" w:eastAsiaTheme="minorHAnsi" w:hAnsi="Calibri" w:cs="Calibri"/>
          <w:color w:val="000000"/>
          <w:sz w:val="20"/>
          <w:szCs w:val="20"/>
          <w:lang w:eastAsia="en-US"/>
        </w:rPr>
        <w:t xml:space="preserve">. Iný údaj projektu je potrebný na monitorovanie realizácie projektu a plnenie cieľov OP ĽZ. </w:t>
      </w:r>
    </w:p>
    <w:p w14:paraId="26C5F464" w14:textId="77777777" w:rsidR="00D40956" w:rsidRPr="008E7E28" w:rsidRDefault="00D40956" w:rsidP="00D40956">
      <w:pPr>
        <w:autoSpaceDE w:val="0"/>
        <w:autoSpaceDN w:val="0"/>
        <w:adjustRightInd w:val="0"/>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xml:space="preserve">Úspešný žiadateľ v pozícii prijímateľa bude Zmluvou o NFP zaviazaný na vykazovanie iného údaju prostredníctvom nasledovných monitorovacích dokumentov: </w:t>
      </w:r>
    </w:p>
    <w:p w14:paraId="133D71B4" w14:textId="77777777" w:rsidR="00D40956" w:rsidRDefault="00D40956" w:rsidP="00D40956">
      <w:pPr>
        <w:spacing w:after="160" w:line="259" w:lineRule="auto"/>
        <w:jc w:val="both"/>
        <w:rPr>
          <w:rFonts w:ascii="Calibri" w:eastAsiaTheme="minorHAnsi" w:hAnsi="Calibri" w:cs="Calibri"/>
          <w:color w:val="000000"/>
          <w:sz w:val="20"/>
          <w:szCs w:val="20"/>
          <w:lang w:eastAsia="en-US"/>
        </w:rPr>
      </w:pPr>
      <w:r w:rsidRPr="008E7E28">
        <w:rPr>
          <w:rFonts w:ascii="Calibri" w:eastAsiaTheme="minorHAnsi" w:hAnsi="Calibri" w:cs="Calibri"/>
          <w:color w:val="000000"/>
          <w:sz w:val="20"/>
          <w:szCs w:val="20"/>
          <w:lang w:eastAsia="en-US"/>
        </w:rPr>
        <w:t>- Výročná monitorovacia správa projektu a záverečná monitorovacia správa projektu</w:t>
      </w:r>
    </w:p>
    <w:p w14:paraId="428269EE" w14:textId="1B85F25B" w:rsidR="002D53AB" w:rsidRPr="00AB4421" w:rsidRDefault="006D536B" w:rsidP="00AB4421">
      <w:pPr>
        <w:pStyle w:val="Odsekzoznamu"/>
        <w:numPr>
          <w:ilvl w:val="0"/>
          <w:numId w:val="8"/>
        </w:numPr>
        <w:shd w:val="clear" w:color="auto" w:fill="D9E2F3" w:themeFill="accent5" w:themeFillTint="33"/>
        <w:spacing w:after="160" w:line="259" w:lineRule="auto"/>
        <w:jc w:val="both"/>
        <w:rPr>
          <w:rFonts w:asciiTheme="minorHAnsi" w:eastAsiaTheme="minorHAnsi" w:hAnsiTheme="minorHAnsi" w:cstheme="minorHAnsi"/>
          <w:b/>
          <w:bCs/>
          <w:color w:val="000000"/>
          <w:sz w:val="20"/>
          <w:szCs w:val="20"/>
          <w:lang w:eastAsia="en-US"/>
        </w:rPr>
      </w:pPr>
      <w:r w:rsidRPr="00AB4421">
        <w:rPr>
          <w:rFonts w:asciiTheme="minorHAnsi" w:eastAsiaTheme="minorHAnsi" w:hAnsiTheme="minorHAnsi" w:cstheme="minorHAnsi"/>
          <w:b/>
          <w:bCs/>
          <w:color w:val="000000"/>
          <w:sz w:val="20"/>
          <w:szCs w:val="20"/>
          <w:shd w:val="clear" w:color="auto" w:fill="D9E2F3" w:themeFill="accent5" w:themeFillTint="33"/>
          <w:lang w:eastAsia="en-US"/>
        </w:rPr>
        <w:t>Iné údaje na monitorovanie uplatňovania HP RMŽ a ND</w:t>
      </w:r>
      <w:r w:rsidRPr="00AB4421">
        <w:rPr>
          <w:rFonts w:asciiTheme="minorHAnsi" w:eastAsiaTheme="minorHAnsi" w:hAnsiTheme="minorHAnsi" w:cstheme="minorHAnsi"/>
          <w:b/>
          <w:bCs/>
          <w:color w:val="000000"/>
          <w:sz w:val="20"/>
          <w:szCs w:val="20"/>
          <w:lang w:eastAsia="en-US"/>
        </w:rPr>
        <w:tab/>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3"/>
        <w:gridCol w:w="7578"/>
      </w:tblGrid>
      <w:tr w:rsidR="002D53AB" w:rsidRPr="008E7E28" w14:paraId="0665EBC9" w14:textId="77777777" w:rsidTr="00AB4421">
        <w:trPr>
          <w:trHeight w:val="99"/>
        </w:trPr>
        <w:tc>
          <w:tcPr>
            <w:tcW w:w="7023" w:type="dxa"/>
            <w:shd w:val="clear" w:color="auto" w:fill="DBDBDB" w:themeFill="accent3" w:themeFillTint="66"/>
          </w:tcPr>
          <w:p w14:paraId="2026A4E2" w14:textId="77777777" w:rsidR="002D53AB" w:rsidRPr="00BB50B0" w:rsidRDefault="002D53AB" w:rsidP="000C135F">
            <w:pPr>
              <w:autoSpaceDE w:val="0"/>
              <w:autoSpaceDN w:val="0"/>
              <w:adjustRightInd w:val="0"/>
              <w:rPr>
                <w:rFonts w:ascii="Calibri" w:eastAsiaTheme="minorHAnsi" w:hAnsi="Calibri" w:cs="Calibri"/>
                <w:color w:val="000000"/>
                <w:sz w:val="20"/>
                <w:szCs w:val="20"/>
                <w:highlight w:val="yellow"/>
                <w:lang w:eastAsia="en-US"/>
              </w:rPr>
            </w:pPr>
            <w:r w:rsidRPr="007A3B2F">
              <w:rPr>
                <w:rFonts w:ascii="Calibri" w:eastAsiaTheme="minorHAnsi" w:hAnsi="Calibri" w:cs="Calibri"/>
                <w:b/>
                <w:bCs/>
                <w:color w:val="000000"/>
                <w:sz w:val="20"/>
                <w:szCs w:val="20"/>
                <w:lang w:eastAsia="en-US"/>
              </w:rPr>
              <w:t>Iný údaj projektu</w:t>
            </w:r>
            <w:r w:rsidRPr="00BB50B0">
              <w:rPr>
                <w:rFonts w:ascii="Calibri" w:eastAsiaTheme="minorHAnsi" w:hAnsi="Calibri" w:cs="Calibri"/>
                <w:b/>
                <w:bCs/>
                <w:color w:val="000000"/>
                <w:sz w:val="20"/>
                <w:szCs w:val="20"/>
                <w:highlight w:val="yellow"/>
                <w:lang w:eastAsia="en-US"/>
              </w:rPr>
              <w:t xml:space="preserve"> </w:t>
            </w:r>
          </w:p>
        </w:tc>
        <w:tc>
          <w:tcPr>
            <w:tcW w:w="7578" w:type="dxa"/>
            <w:shd w:val="clear" w:color="auto" w:fill="DBDBDB" w:themeFill="accent3" w:themeFillTint="66"/>
          </w:tcPr>
          <w:p w14:paraId="05902847" w14:textId="77777777" w:rsidR="002D53AB" w:rsidRPr="00BB50B0" w:rsidRDefault="002D53AB" w:rsidP="000C135F">
            <w:pPr>
              <w:autoSpaceDE w:val="0"/>
              <w:autoSpaceDN w:val="0"/>
              <w:adjustRightInd w:val="0"/>
              <w:rPr>
                <w:rFonts w:ascii="Calibri" w:eastAsiaTheme="minorHAnsi" w:hAnsi="Calibri" w:cs="Calibri"/>
                <w:color w:val="000000"/>
                <w:sz w:val="20"/>
                <w:szCs w:val="20"/>
                <w:highlight w:val="yellow"/>
                <w:lang w:eastAsia="en-US"/>
              </w:rPr>
            </w:pPr>
            <w:r w:rsidRPr="007A3B2F">
              <w:rPr>
                <w:rFonts w:ascii="Calibri" w:eastAsiaTheme="minorHAnsi" w:hAnsi="Calibri" w:cs="Calibri"/>
                <w:b/>
                <w:bCs/>
                <w:color w:val="000000"/>
                <w:sz w:val="20"/>
                <w:szCs w:val="20"/>
                <w:lang w:eastAsia="en-US"/>
              </w:rPr>
              <w:t>Definícia iného údaju projektu</w:t>
            </w:r>
            <w:r w:rsidRPr="00BB50B0">
              <w:rPr>
                <w:rFonts w:ascii="Calibri" w:eastAsiaTheme="minorHAnsi" w:hAnsi="Calibri" w:cs="Calibri"/>
                <w:b/>
                <w:bCs/>
                <w:color w:val="000000"/>
                <w:sz w:val="20"/>
                <w:szCs w:val="20"/>
                <w:highlight w:val="yellow"/>
                <w:lang w:eastAsia="en-US"/>
              </w:rPr>
              <w:t xml:space="preserve"> </w:t>
            </w:r>
          </w:p>
        </w:tc>
      </w:tr>
      <w:tr w:rsidR="002D53AB" w:rsidRPr="008E7E28" w14:paraId="2C60D7BB" w14:textId="77777777" w:rsidTr="00AB4421">
        <w:trPr>
          <w:trHeight w:val="1409"/>
        </w:trPr>
        <w:tc>
          <w:tcPr>
            <w:tcW w:w="7023" w:type="dxa"/>
          </w:tcPr>
          <w:p w14:paraId="0F133625"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D0128 - Počet nástrojov zabezpečujúcich prístupnosť pre osoby so zdravotným postihnutím </w:t>
            </w:r>
          </w:p>
        </w:tc>
        <w:tc>
          <w:tcPr>
            <w:tcW w:w="7578" w:type="dxa"/>
          </w:tcPr>
          <w:p w14:paraId="6F10DECA"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počet nástrojov zabezpečujúcich prístupnosť pre osoby so zdravotným postihnutím a zahŕňa opatrenia, služby alebo zariadenia zamerané na odstraňovanie prekážok a bariér brániacich v prístupnosti osobám so zdravotným postihnutím k výsledkom projektu. Môže ísť o zlepšenie prístupnosti k fyzickému prostrediu, k doprave (napr. nástupište, zdvíhacie plošiny, výťah, oznamovacie a navádzacie systémy a pod.), k informáciám a komunikácii vrátane informačných a komunikačných technológií a systémov, ako aj k ďalším prostriedkom a službám dostupným alebo poskytovaným verejnosti. Ide o prístupnosť najmä v zmysle vyhlášky Ministerstva životného prostredia SR č. 532/2002, ktorou sa ustanovujú podrobnosti o všeobecných technických požiadavkách na výstavbu a o všeobecných technických požiadavkách na stavby užívané osobami s obmedzenou schopnosťou pohybu a orientácie a výnos Ministerstva financií SR č. 55/2014 o štandardoch pre informačné systémy verejnej správy. </w:t>
            </w:r>
          </w:p>
          <w:p w14:paraId="753FD1CF"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činnosť). </w:t>
            </w:r>
          </w:p>
        </w:tc>
      </w:tr>
    </w:tbl>
    <w:p w14:paraId="7B2ED1F4" w14:textId="77777777" w:rsidR="00FA185F" w:rsidRDefault="00FA185F">
      <w:bookmarkStart w:id="0" w:name="_GoBack"/>
      <w:bookmarkEnd w:id="0"/>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3"/>
        <w:gridCol w:w="7578"/>
      </w:tblGrid>
      <w:tr w:rsidR="00FA185F" w:rsidRPr="008E7E28" w14:paraId="2FDE8751" w14:textId="77777777" w:rsidTr="00FA185F">
        <w:trPr>
          <w:trHeight w:val="237"/>
        </w:trPr>
        <w:tc>
          <w:tcPr>
            <w:tcW w:w="7023" w:type="dxa"/>
            <w:shd w:val="clear" w:color="auto" w:fill="D0CECE" w:themeFill="background2" w:themeFillShade="E6"/>
          </w:tcPr>
          <w:p w14:paraId="3A02E13A" w14:textId="5154C2EB" w:rsidR="00FA185F" w:rsidRPr="008E7E28" w:rsidRDefault="00FA185F" w:rsidP="000C135F">
            <w:pPr>
              <w:autoSpaceDE w:val="0"/>
              <w:autoSpaceDN w:val="0"/>
              <w:adjustRightInd w:val="0"/>
              <w:rPr>
                <w:rFonts w:asciiTheme="minorHAnsi" w:eastAsiaTheme="minorHAnsi" w:hAnsiTheme="minorHAnsi" w:cs="Calibri"/>
                <w:color w:val="000000"/>
                <w:sz w:val="20"/>
                <w:szCs w:val="20"/>
                <w:lang w:eastAsia="en-US"/>
              </w:rPr>
            </w:pPr>
            <w:r w:rsidRPr="007A3B2F">
              <w:rPr>
                <w:rFonts w:ascii="Calibri" w:eastAsiaTheme="minorHAnsi" w:hAnsi="Calibri" w:cs="Calibri"/>
                <w:b/>
                <w:bCs/>
                <w:color w:val="000000"/>
                <w:sz w:val="20"/>
                <w:szCs w:val="20"/>
                <w:lang w:eastAsia="en-US"/>
              </w:rPr>
              <w:t>Iný údaj projektu</w:t>
            </w:r>
          </w:p>
        </w:tc>
        <w:tc>
          <w:tcPr>
            <w:tcW w:w="7578" w:type="dxa"/>
            <w:shd w:val="clear" w:color="auto" w:fill="D0CECE" w:themeFill="background2" w:themeFillShade="E6"/>
          </w:tcPr>
          <w:p w14:paraId="1B8747E9" w14:textId="20B9FA85" w:rsidR="00FA185F" w:rsidRPr="008E7E28" w:rsidRDefault="00FA185F" w:rsidP="000C135F">
            <w:pPr>
              <w:autoSpaceDE w:val="0"/>
              <w:autoSpaceDN w:val="0"/>
              <w:adjustRightInd w:val="0"/>
              <w:rPr>
                <w:rFonts w:asciiTheme="minorHAnsi" w:eastAsiaTheme="minorHAnsi" w:hAnsiTheme="minorHAnsi" w:cs="Calibri"/>
                <w:color w:val="000000"/>
                <w:sz w:val="20"/>
                <w:szCs w:val="20"/>
                <w:lang w:eastAsia="en-US"/>
              </w:rPr>
            </w:pPr>
            <w:r w:rsidRPr="007A3B2F">
              <w:rPr>
                <w:rFonts w:ascii="Calibri" w:eastAsiaTheme="minorHAnsi" w:hAnsi="Calibri" w:cs="Calibri"/>
                <w:b/>
                <w:bCs/>
                <w:color w:val="000000"/>
                <w:sz w:val="20"/>
                <w:szCs w:val="20"/>
                <w:lang w:eastAsia="en-US"/>
              </w:rPr>
              <w:t>Definícia iného údaju projektu</w:t>
            </w:r>
          </w:p>
        </w:tc>
      </w:tr>
      <w:tr w:rsidR="002D53AB" w:rsidRPr="008E7E28" w14:paraId="687E5151" w14:textId="77777777" w:rsidTr="00AB4421">
        <w:trPr>
          <w:trHeight w:val="748"/>
        </w:trPr>
        <w:tc>
          <w:tcPr>
            <w:tcW w:w="7023" w:type="dxa"/>
          </w:tcPr>
          <w:p w14:paraId="1A40D935"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D0249 - Počet pracovníkov, pracovníčok refundovaných z projektu mimo technickej pomoci OP/OP TP </w:t>
            </w:r>
          </w:p>
        </w:tc>
        <w:tc>
          <w:tcPr>
            <w:tcW w:w="7578" w:type="dxa"/>
          </w:tcPr>
          <w:p w14:paraId="44D9898A"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priemerný ročný počet pracovníkov, pracovníčok, ktorých mzdy sú plne alebo čiastočne refundované v rámci daného projektu a prepočítaný na ekvivalent plného pracovného úväzku (FTE). Údaj zachytáva jednak osoby, ktoré sa podieľajú na riadení a implementácii projektu (napr. projektový manažér, projektová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 pod.). </w:t>
            </w:r>
          </w:p>
        </w:tc>
      </w:tr>
      <w:tr w:rsidR="00D37C50" w:rsidRPr="008E7E28" w14:paraId="0BDA0734" w14:textId="77777777" w:rsidTr="00AB4421">
        <w:trPr>
          <w:trHeight w:val="748"/>
        </w:trPr>
        <w:tc>
          <w:tcPr>
            <w:tcW w:w="7023" w:type="dxa"/>
          </w:tcPr>
          <w:p w14:paraId="57570FE6" w14:textId="6212403F" w:rsidR="00D37C50" w:rsidRPr="008E7E28" w:rsidRDefault="00D37C50" w:rsidP="00D37C50">
            <w:pPr>
              <w:autoSpaceDE w:val="0"/>
              <w:autoSpaceDN w:val="0"/>
              <w:adjustRightInd w:val="0"/>
              <w:rPr>
                <w:rFonts w:asciiTheme="minorHAnsi" w:eastAsiaTheme="minorHAnsi" w:hAnsiTheme="minorHAnsi" w:cs="Calibri"/>
                <w:color w:val="000000"/>
                <w:sz w:val="20"/>
                <w:szCs w:val="20"/>
                <w:lang w:eastAsia="en-US"/>
              </w:rPr>
            </w:pPr>
            <w:r w:rsidRPr="00D37C50">
              <w:rPr>
                <w:rFonts w:asciiTheme="minorHAnsi" w:eastAsiaTheme="minorHAnsi" w:hAnsiTheme="minorHAnsi" w:cs="Calibri"/>
                <w:color w:val="000000"/>
                <w:sz w:val="20"/>
                <w:szCs w:val="20"/>
                <w:lang w:eastAsia="en-US"/>
              </w:rPr>
              <w:t>D0260 - Miera zabezpečenia bezbariérového prístupu osôb so zdravotným postihnutím k výsledkom projektu</w:t>
            </w:r>
          </w:p>
        </w:tc>
        <w:tc>
          <w:tcPr>
            <w:tcW w:w="7578" w:type="dxa"/>
          </w:tcPr>
          <w:p w14:paraId="4209C511" w14:textId="6665C817" w:rsidR="00D37C50" w:rsidRPr="00F1773C" w:rsidRDefault="00F1773C" w:rsidP="00D37C50">
            <w:pPr>
              <w:autoSpaceDE w:val="0"/>
              <w:autoSpaceDN w:val="0"/>
              <w:adjustRightInd w:val="0"/>
              <w:rPr>
                <w:rFonts w:asciiTheme="minorHAnsi" w:eastAsiaTheme="minorHAnsi" w:hAnsiTheme="minorHAnsi" w:cs="Calibri"/>
                <w:color w:val="000000"/>
                <w:sz w:val="20"/>
                <w:szCs w:val="20"/>
                <w:lang w:eastAsia="en-US"/>
              </w:rPr>
            </w:pPr>
            <w:r w:rsidRPr="0066543C">
              <w:rPr>
                <w:rFonts w:asciiTheme="minorHAnsi" w:hAnsiTheme="minorHAnsi" w:cs="Helvetica"/>
                <w:color w:val="000000"/>
                <w:sz w:val="20"/>
                <w:szCs w:val="20"/>
              </w:rPr>
              <w:t>Údaj vyjadruje mieru prístupnosti fyzického prostredia pre osoby so zdravotným postihnutím s najväčšou možnou nezávislosťou primeranými a účinnými opatreniami (napr. formou stavebných úprav, umiestnením asistenčného zariadenia, pomôcky alebo podpornej technológie, príp. inými riešeniami umožňujúcimi prístup osobám so zdravotným postihnutím). Uvedené opatrenia sa vzťahujú na fyzické prostredie dostupné verejnosti. Výslednou hodnotou musí byť na základe legislatívy Slovenskej republiky a požiadaviek EÚ 100 %, teda zabezpečenie bezbariérovosti v plnej miere. Metóda výpočtu: Hodnota údaju sa stanovuje ako podiel počtu odstránených bariér k počtu prekážok brániacim prístupu osôb so zdravotným postihnutím k výsledkom projektu, ktoré existovali v rámci predmetnej stavby v deň začatia realizácie projektu, násobený číslom 100.</w:t>
            </w:r>
            <w:r w:rsidRPr="0066543C">
              <w:rPr>
                <w:rFonts w:asciiTheme="minorHAnsi" w:hAnsiTheme="minorHAnsi" w:cs="Helvetica"/>
                <w:color w:val="000000"/>
                <w:sz w:val="20"/>
                <w:szCs w:val="20"/>
              </w:rPr>
              <w:br/>
              <w:t xml:space="preserve">Prekážkou brániacou prístupu osôb so zdravotným postihnutím k výsledkom projektu je každé stavebnotechnické adispozično-prevádzkové riešenie, ktoré nespĺňa technické požiadavky podľa prílohy „Všeobecné technické požiadavky zabezpečujúce užívanie na stavby užívané osobami s obmedzenou schopnosťou pohybu a orientácie“ k vyhláške Ministerstva životného prostredia SR č. 532/2002 Z. z., ktorou sa ustanovujú podrobnosti o všeobecných technických požiadavkách na výstavbu ao všeobecných technických požiadavkách na stavby užívané osobami s obmedzenou schopnosťou pohybu a orientácie. Existujúce bariéry identifikuje odborník (architekt) v projektovej dokumentácii podľa parametrov, ktoré sú špecifikované najmä vo vyhláške Ministerstva životného prostredia SR č. 532/2002 Z. z., ktorou sa ustanovujú podrobnosti o všeobecných technických požiadavkách na výstavbu a o všeobecných technických požiadavkách na stavby užívané osobami s obmedzenou schopnosťou pohybu a orientácie. V projektovej </w:t>
            </w:r>
            <w:r w:rsidRPr="0066543C">
              <w:rPr>
                <w:rFonts w:asciiTheme="minorHAnsi" w:hAnsiTheme="minorHAnsi" w:cs="Helvetica"/>
                <w:color w:val="000000"/>
                <w:sz w:val="20"/>
                <w:szCs w:val="20"/>
              </w:rPr>
              <w:lastRenderedPageBreak/>
              <w:t>dokumentácii na rekonštrukciu sa uvádzajú všetky úpravy, ktoré sa v objekte vykonávajú, vrátane odstránenia prekážok</w:t>
            </w:r>
          </w:p>
        </w:tc>
      </w:tr>
      <w:tr w:rsidR="002D53AB" w:rsidRPr="008E7E28" w14:paraId="347A2063" w14:textId="77777777" w:rsidTr="00AB4421">
        <w:trPr>
          <w:trHeight w:val="639"/>
        </w:trPr>
        <w:tc>
          <w:tcPr>
            <w:tcW w:w="7023" w:type="dxa"/>
          </w:tcPr>
          <w:p w14:paraId="510276A1"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lastRenderedPageBreak/>
              <w:t xml:space="preserve">D0262 - Mzda mužov refundovaná z projektu (medián) </w:t>
            </w:r>
          </w:p>
        </w:tc>
        <w:tc>
          <w:tcPr>
            <w:tcW w:w="7578" w:type="dxa"/>
          </w:tcPr>
          <w:p w14:paraId="668DCF09"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medián (strednú hodnotu) priemerných mesačných miezd mužov, refundovanú z projektu. Do údaju sa nezahŕňa mzda osôb, s ktorými bola uzavretá niektorá z dohôd o prácach vykonávanej mimo pracovného pomeru, mzda učňov a študentov na prevádzkovej praxi, príjem súkromných podnikateľov (resp. ich spoločníkov), ktorí nemajú uzavretú pracovnú zmluvu v danej organizácii. </w:t>
            </w:r>
          </w:p>
          <w:p w14:paraId="694C7039"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Metóda výpočtu na úrovni projektu: Medián priemerných mesačných hrubých miezd za všetkých pracovníkov (priemerná mesačná hrubá mzda pracovníka sa vypočíta ako aritmetický priemer mesačných hrubých miezd za odpracované/refundované obdobie), ktorým mzda bola refundovaná počas projektu. </w:t>
            </w:r>
          </w:p>
        </w:tc>
      </w:tr>
      <w:tr w:rsidR="002D53AB" w:rsidRPr="008E7E28" w14:paraId="2508554C" w14:textId="77777777" w:rsidTr="00AB4421">
        <w:trPr>
          <w:trHeight w:val="639"/>
        </w:trPr>
        <w:tc>
          <w:tcPr>
            <w:tcW w:w="7023" w:type="dxa"/>
          </w:tcPr>
          <w:p w14:paraId="4C393C19"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D0264 - Mzda žien refundovaná z projektu (medián) </w:t>
            </w:r>
          </w:p>
        </w:tc>
        <w:tc>
          <w:tcPr>
            <w:tcW w:w="7578" w:type="dxa"/>
          </w:tcPr>
          <w:p w14:paraId="4AC36585"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Údaj vyjadruje medián (strednú hodnotu) priemerných mesačných miezd žien, refundovanú z projektu. Do údaju sa nezahŕňa mzda osôb, s ktorými bola uzavretá niektorá z dohôd o prácach vykonávanej mimo pracovného pomeru, mzda učníc a študentiek na prevádzkovej praxi, príjem súkromných podnikateliek (resp. ich spoločníkov, spoločníčok), ktoré nemajú uzavretú pracovnú zmluvu v danej organizácii. </w:t>
            </w:r>
          </w:p>
          <w:p w14:paraId="451A825F" w14:textId="77777777" w:rsidR="002D53AB" w:rsidRPr="008E7E28" w:rsidRDefault="002D53AB" w:rsidP="000C13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Metóda výpočtu na úrovni projektu: Medián priemerných mesačných hrubých miezd za všetky pracovníčky (priemerná mesačná hrubá mzda pracovníčky sa vypočíta ako aritmetický priemer mesačných hrubých miezd za odpracované/refundované obdobie), ktorým mzda bola refundovaná počas projektu. </w:t>
            </w:r>
          </w:p>
        </w:tc>
      </w:tr>
      <w:tr w:rsidR="00FA185F" w:rsidRPr="008E7E28" w14:paraId="65751FB6" w14:textId="77777777" w:rsidTr="00AB4421">
        <w:trPr>
          <w:trHeight w:val="639"/>
        </w:trPr>
        <w:tc>
          <w:tcPr>
            <w:tcW w:w="7023" w:type="dxa"/>
          </w:tcPr>
          <w:p w14:paraId="4BBD15D5" w14:textId="2B7AF840" w:rsidR="00FA185F" w:rsidRPr="008E7E28" w:rsidRDefault="00FA185F" w:rsidP="00FA185F">
            <w:pPr>
              <w:pStyle w:val="Default"/>
              <w:rPr>
                <w:rFonts w:asciiTheme="minorHAnsi" w:hAnsiTheme="minorHAnsi"/>
                <w:sz w:val="20"/>
                <w:szCs w:val="20"/>
              </w:rPr>
            </w:pPr>
            <w:r w:rsidRPr="008E7E28">
              <w:rPr>
                <w:rFonts w:asciiTheme="minorHAnsi" w:hAnsiTheme="minorHAnsi"/>
                <w:sz w:val="20"/>
                <w:szCs w:val="20"/>
              </w:rPr>
              <w:t xml:space="preserve">D0266 </w:t>
            </w:r>
            <w:r>
              <w:rPr>
                <w:rFonts w:asciiTheme="minorHAnsi" w:hAnsiTheme="minorHAnsi"/>
                <w:sz w:val="20"/>
                <w:szCs w:val="20"/>
              </w:rPr>
              <w:t xml:space="preserve">- </w:t>
            </w:r>
            <w:r w:rsidRPr="008E7E28">
              <w:rPr>
                <w:rFonts w:asciiTheme="minorHAnsi" w:hAnsiTheme="minorHAnsi"/>
                <w:sz w:val="20"/>
                <w:szCs w:val="20"/>
              </w:rPr>
              <w:t xml:space="preserve">Podiel žien na riadiacich pozíciách projektu </w:t>
            </w:r>
          </w:p>
          <w:p w14:paraId="2FFB6253" w14:textId="77777777" w:rsidR="00FA185F" w:rsidRPr="008E7E28" w:rsidRDefault="00FA185F" w:rsidP="00FA185F">
            <w:pPr>
              <w:autoSpaceDE w:val="0"/>
              <w:autoSpaceDN w:val="0"/>
              <w:adjustRightInd w:val="0"/>
              <w:rPr>
                <w:rFonts w:asciiTheme="minorHAnsi" w:eastAsiaTheme="minorHAnsi" w:hAnsiTheme="minorHAnsi" w:cs="Calibri"/>
                <w:color w:val="000000"/>
                <w:sz w:val="20"/>
                <w:szCs w:val="20"/>
                <w:lang w:eastAsia="en-US"/>
              </w:rPr>
            </w:pPr>
          </w:p>
        </w:tc>
        <w:tc>
          <w:tcPr>
            <w:tcW w:w="7578" w:type="dxa"/>
          </w:tcPr>
          <w:p w14:paraId="59F7CABD" w14:textId="77777777" w:rsidR="00FA185F" w:rsidRPr="008E7E28" w:rsidRDefault="00FA185F" w:rsidP="00FA185F">
            <w:pPr>
              <w:pStyle w:val="Default"/>
              <w:rPr>
                <w:rFonts w:asciiTheme="minorHAnsi" w:hAnsiTheme="minorHAnsi"/>
                <w:sz w:val="20"/>
                <w:szCs w:val="20"/>
              </w:rPr>
            </w:pPr>
            <w:r w:rsidRPr="008E7E28">
              <w:rPr>
                <w:rFonts w:asciiTheme="minorHAnsi" w:hAnsiTheme="minorHAnsi"/>
                <w:sz w:val="20"/>
                <w:szCs w:val="20"/>
              </w:rPr>
              <w:t xml:space="preserve">Údaj vyjadruje podiel žien na riadiacich pozíciách, zodpovedných za riadenie projektu, alebo časti projektu. </w:t>
            </w:r>
          </w:p>
          <w:p w14:paraId="1229A488" w14:textId="77777777" w:rsidR="00FA185F" w:rsidRPr="008E7E28" w:rsidRDefault="00FA185F" w:rsidP="00FA18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hAnsiTheme="minorHAnsi"/>
                <w:sz w:val="20"/>
                <w:szCs w:val="20"/>
              </w:rPr>
              <w:t xml:space="preserve">Za riadiacu pozíciu projektu sa považuje pozícia, z ktorej vyplývajú manažérske a koordinačné úlohy so zodpovednosťou za projekt ako celok, alebo jeho ucelenú čas (zväčša ide o pozície ako projektová manažérka, manažérka projektu, finančná manažérka, líniová manažérka, </w:t>
            </w:r>
          </w:p>
          <w:p w14:paraId="6299B026" w14:textId="77777777" w:rsidR="00FA185F" w:rsidRPr="008E7E28" w:rsidRDefault="00FA185F" w:rsidP="00FA185F">
            <w:pPr>
              <w:pStyle w:val="Default"/>
              <w:rPr>
                <w:rFonts w:asciiTheme="minorHAnsi" w:hAnsiTheme="minorHAnsi"/>
                <w:sz w:val="20"/>
                <w:szCs w:val="20"/>
              </w:rPr>
            </w:pPr>
            <w:r w:rsidRPr="008E7E28">
              <w:rPr>
                <w:rFonts w:asciiTheme="minorHAnsi" w:hAnsiTheme="minorHAnsi"/>
                <w:sz w:val="20"/>
                <w:szCs w:val="20"/>
              </w:rPr>
              <w:t xml:space="preserve">manažérka technického zabezpečenia projektu a pod.). Započítavajú sa riadiace pozície na projekte jednak za prijímateľa, ako aj partnerov projektu, avšak bez ohľadu na charakter pozície v danej organizácii (osoba, ktorá vykonáva manažérske a koordinačné úlohy v rámci riadenia projektu nemusí mať formálnu riadiacu, alebo vedúcu pozíciu v danej organizácii). </w:t>
            </w:r>
          </w:p>
          <w:p w14:paraId="3D078B3B" w14:textId="77777777" w:rsidR="00FA185F" w:rsidRPr="008E7E28" w:rsidRDefault="00FA185F" w:rsidP="00FA185F">
            <w:pPr>
              <w:autoSpaceDE w:val="0"/>
              <w:autoSpaceDN w:val="0"/>
              <w:adjustRightInd w:val="0"/>
              <w:rPr>
                <w:rFonts w:asciiTheme="minorHAnsi" w:eastAsiaTheme="minorHAnsi" w:hAnsiTheme="minorHAnsi" w:cs="Calibri"/>
                <w:color w:val="000000"/>
                <w:sz w:val="20"/>
                <w:szCs w:val="20"/>
                <w:lang w:eastAsia="en-US"/>
              </w:rPr>
            </w:pPr>
            <w:r w:rsidRPr="008E7E28">
              <w:rPr>
                <w:rFonts w:asciiTheme="minorHAnsi" w:hAnsiTheme="minorHAnsi"/>
                <w:sz w:val="20"/>
                <w:szCs w:val="20"/>
              </w:rPr>
              <w:t xml:space="preserve">Metóda výpočtu: Podiel súčtu žien v riadiacich pozíciách projektu na celkovom počte osôb v riadiacich pozíciách projektu. Pokiaľ je jedna riadiaca pozícia obsadená 2 osobami na polovičný úväzok, do celkového počtu osôb v riadiacich pozíciách projektu sa započítava hodnota 2. </w:t>
            </w:r>
          </w:p>
        </w:tc>
      </w:tr>
    </w:tbl>
    <w:p w14:paraId="594E7BAE" w14:textId="77777777" w:rsidR="002D53AB" w:rsidRPr="008E7E28" w:rsidRDefault="002D53AB" w:rsidP="002D53AB">
      <w:pPr>
        <w:spacing w:after="160" w:line="259" w:lineRule="auto"/>
        <w:jc w:val="both"/>
        <w:rPr>
          <w:rFonts w:asciiTheme="minorHAnsi" w:hAnsiTheme="minorHAnsi"/>
          <w:b/>
          <w:bCs/>
          <w:sz w:val="20"/>
          <w:szCs w:val="20"/>
        </w:rPr>
      </w:pPr>
    </w:p>
    <w:p w14:paraId="32EBB800" w14:textId="77777777" w:rsidR="002D53AB" w:rsidRPr="008E7E28" w:rsidRDefault="002D53AB" w:rsidP="002D53AB">
      <w:pPr>
        <w:autoSpaceDE w:val="0"/>
        <w:autoSpaceDN w:val="0"/>
        <w:adjustRightInd w:val="0"/>
        <w:jc w:val="both"/>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Gestor Horizontálneho princípu Rovnosť medzi mužmi a ženami a Horizontálneho princípu Nediskriminácia (ďalej len „gestor HP RMŽ a ND“) identifikoval vybrané </w:t>
      </w:r>
      <w:r>
        <w:rPr>
          <w:rFonts w:asciiTheme="minorHAnsi" w:eastAsiaTheme="minorHAnsi" w:hAnsiTheme="minorHAnsi" w:cs="Calibri"/>
          <w:color w:val="000000"/>
          <w:sz w:val="20"/>
          <w:szCs w:val="20"/>
          <w:lang w:eastAsia="en-US"/>
        </w:rPr>
        <w:t>I</w:t>
      </w:r>
      <w:r w:rsidRPr="008E7E28">
        <w:rPr>
          <w:rFonts w:asciiTheme="minorHAnsi" w:eastAsiaTheme="minorHAnsi" w:hAnsiTheme="minorHAnsi" w:cs="Calibri"/>
          <w:color w:val="000000"/>
          <w:sz w:val="20"/>
          <w:szCs w:val="20"/>
          <w:lang w:eastAsia="en-US"/>
        </w:rPr>
        <w:t xml:space="preserve">né údaje na monitorovanie uplatňovania HP RMŽ a ND, ktorých zoznam je uvedený vyššie. Iné údaje sú merateľné hodnoty </w:t>
      </w:r>
      <w:r w:rsidRPr="008E7E28">
        <w:rPr>
          <w:rFonts w:asciiTheme="minorHAnsi" w:eastAsiaTheme="minorHAnsi" w:hAnsiTheme="minorHAnsi" w:cs="Calibri"/>
          <w:b/>
          <w:bCs/>
          <w:color w:val="000000"/>
          <w:sz w:val="20"/>
          <w:szCs w:val="20"/>
          <w:lang w:eastAsia="en-US"/>
        </w:rPr>
        <w:t xml:space="preserve">odlišné od projektových merateľných ukazovateľov, od sledovaných údajov a od </w:t>
      </w:r>
      <w:r>
        <w:rPr>
          <w:rFonts w:asciiTheme="minorHAnsi" w:eastAsiaTheme="minorHAnsi" w:hAnsiTheme="minorHAnsi" w:cs="Calibri"/>
          <w:b/>
          <w:bCs/>
          <w:color w:val="000000"/>
          <w:sz w:val="20"/>
          <w:szCs w:val="20"/>
          <w:lang w:eastAsia="en-US"/>
        </w:rPr>
        <w:t>I</w:t>
      </w:r>
      <w:r w:rsidRPr="008E7E28">
        <w:rPr>
          <w:rFonts w:asciiTheme="minorHAnsi" w:eastAsiaTheme="minorHAnsi" w:hAnsiTheme="minorHAnsi" w:cs="Calibri"/>
          <w:b/>
          <w:bCs/>
          <w:color w:val="000000"/>
          <w:sz w:val="20"/>
          <w:szCs w:val="20"/>
          <w:lang w:eastAsia="en-US"/>
        </w:rPr>
        <w:t xml:space="preserve">ných údajov pre potreby monitorovania plnenia cieľov OP ĽZ. </w:t>
      </w:r>
    </w:p>
    <w:p w14:paraId="17FEA029" w14:textId="38813627" w:rsidR="002D53AB" w:rsidRPr="008E7E28" w:rsidRDefault="002D53AB" w:rsidP="002D53AB">
      <w:pPr>
        <w:autoSpaceDE w:val="0"/>
        <w:autoSpaceDN w:val="0"/>
        <w:adjustRightInd w:val="0"/>
        <w:jc w:val="both"/>
        <w:rPr>
          <w:rFonts w:asciiTheme="minorHAnsi" w:eastAsiaTheme="minorHAnsi" w:hAnsiTheme="minorHAnsi" w:cs="Calibri"/>
          <w:color w:val="000000"/>
          <w:sz w:val="20"/>
          <w:szCs w:val="20"/>
          <w:lang w:eastAsia="en-US"/>
        </w:rPr>
      </w:pPr>
      <w:r w:rsidRPr="008E7E28">
        <w:rPr>
          <w:rFonts w:asciiTheme="minorHAnsi" w:eastAsiaTheme="minorHAnsi" w:hAnsiTheme="minorHAnsi" w:cs="Calibri"/>
          <w:color w:val="000000"/>
          <w:sz w:val="20"/>
          <w:szCs w:val="20"/>
          <w:lang w:eastAsia="en-US"/>
        </w:rPr>
        <w:t xml:space="preserve">Úspešný žiadateľ v pozícii prijímateľa bude Zmluvou o NFP zaviazaný na vykazovanie iných údajov prostredníctvom výročnej a záverečnej monitorovacej správy. Iné údaje sa budú vykazovať v monitorovacích správach v časti 10. Iné údaje na úrovni projektu, pričom žiadateľ ako budúci prijímateľ bude vykazovať iné údaje za každú realizovanú hlavnú aktivitu projektu počas implementácie projektu. Žiadateľ pri vypĺňaní ŽoNFP nestanovuje cieľovú hodnotu iných údajov a neuvádza ich ani do formuláru ŽoNFP, ani do žiadnej z príloh ŽoNFP. Metodika vykazovania iných údajov projektu je bližšie definovaná v príručke pre prijímateľa. Metodika iných údajov (FTE – full time equivalent/plný pracovný úväzok) je odlišná od nastavenia merateľných hodnôt OP ĽZ (fyzické osoby). Z tohto dôvodu je nutné v prípade potreby usmernenia pri výpočte hodnôt iných údajov kontaktovať gestora HP RMŽ a ND a to na emailových adresách </w:t>
      </w:r>
      <w:hyperlink r:id="rId11" w:history="1">
        <w:r w:rsidRPr="00D76FF1">
          <w:rPr>
            <w:rStyle w:val="Hypertextovprepojenie"/>
            <w:rFonts w:asciiTheme="minorHAnsi" w:eastAsiaTheme="minorHAnsi" w:hAnsiTheme="minorHAnsi" w:cs="Calibri"/>
            <w:sz w:val="20"/>
            <w:szCs w:val="20"/>
            <w:lang w:eastAsia="en-US"/>
          </w:rPr>
          <w:t>iveta.novomestska@employment.gov.sk</w:t>
        </w:r>
      </w:hyperlink>
      <w:r>
        <w:rPr>
          <w:rFonts w:asciiTheme="minorHAnsi" w:eastAsiaTheme="minorHAnsi" w:hAnsiTheme="minorHAnsi" w:cs="Calibri"/>
          <w:color w:val="000000"/>
          <w:sz w:val="20"/>
          <w:szCs w:val="20"/>
          <w:lang w:eastAsia="en-US"/>
        </w:rPr>
        <w:t xml:space="preserve"> </w:t>
      </w:r>
      <w:r w:rsidRPr="008E7E28">
        <w:rPr>
          <w:rFonts w:asciiTheme="minorHAnsi" w:eastAsiaTheme="minorHAnsi" w:hAnsiTheme="minorHAnsi" w:cs="Calibri"/>
          <w:color w:val="000000"/>
          <w:sz w:val="20"/>
          <w:szCs w:val="20"/>
          <w:lang w:eastAsia="en-US"/>
        </w:rPr>
        <w:t xml:space="preserve"> a/alebo </w:t>
      </w:r>
      <w:hyperlink r:id="rId12" w:history="1">
        <w:r w:rsidRPr="00D76FF1">
          <w:rPr>
            <w:rStyle w:val="Hypertextovprepojenie"/>
            <w:rFonts w:asciiTheme="minorHAnsi" w:eastAsiaTheme="minorHAnsi" w:hAnsiTheme="minorHAnsi" w:cs="Calibri"/>
            <w:sz w:val="20"/>
            <w:szCs w:val="20"/>
            <w:lang w:eastAsia="en-US"/>
          </w:rPr>
          <w:t>ghp@employment.gov.sk</w:t>
        </w:r>
      </w:hyperlink>
      <w:r w:rsidRPr="008E7E28">
        <w:rPr>
          <w:rFonts w:asciiTheme="minorHAnsi" w:eastAsiaTheme="minorHAnsi" w:hAnsiTheme="minorHAnsi" w:cs="Calibri"/>
          <w:color w:val="000000"/>
          <w:sz w:val="20"/>
          <w:szCs w:val="20"/>
          <w:lang w:eastAsia="en-US"/>
        </w:rPr>
        <w:t xml:space="preserve">. </w:t>
      </w:r>
    </w:p>
    <w:p w14:paraId="1E52F54D" w14:textId="77777777" w:rsidR="002D53AB" w:rsidRPr="008E7E28" w:rsidRDefault="002D53AB" w:rsidP="002D53AB">
      <w:pPr>
        <w:spacing w:after="160" w:line="259" w:lineRule="auto"/>
        <w:jc w:val="both"/>
        <w:rPr>
          <w:rFonts w:asciiTheme="minorHAnsi" w:hAnsiTheme="minorHAnsi"/>
          <w:b/>
          <w:bCs/>
          <w:sz w:val="20"/>
          <w:szCs w:val="20"/>
        </w:rPr>
      </w:pPr>
      <w:r w:rsidRPr="008E7E28">
        <w:rPr>
          <w:rFonts w:asciiTheme="minorHAnsi" w:eastAsiaTheme="minorHAnsi" w:hAnsiTheme="minorHAnsi" w:cs="Calibri"/>
          <w:b/>
          <w:bCs/>
          <w:color w:val="000000"/>
          <w:sz w:val="20"/>
          <w:szCs w:val="20"/>
          <w:lang w:eastAsia="en-US"/>
        </w:rPr>
        <w:t>Iné údaje na monitorovanie uplatňovania HP RMŽ a ND a ich plnenie nie sú podmienkou poskytnutia príspevku.</w:t>
      </w:r>
    </w:p>
    <w:p w14:paraId="6876EE03" w14:textId="77777777" w:rsidR="00550778" w:rsidRDefault="00550778" w:rsidP="00550778">
      <w:pPr>
        <w:spacing w:before="120" w:after="120"/>
        <w:jc w:val="center"/>
        <w:rPr>
          <w:b/>
        </w:rPr>
      </w:pPr>
    </w:p>
    <w:sectPr w:rsidR="00550778" w:rsidSect="00AB4421">
      <w:headerReference w:type="default" r:id="rId13"/>
      <w:footerReference w:type="default" r:id="rId14"/>
      <w:endnotePr>
        <w:numFmt w:val="decimal"/>
      </w:endnotePr>
      <w:pgSz w:w="16838" w:h="11906" w:orient="landscape"/>
      <w:pgMar w:top="1417" w:right="820"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8DB7F4" w14:textId="77777777" w:rsidR="00270B61" w:rsidRDefault="00270B61" w:rsidP="00C15A7A">
      <w:r>
        <w:separator/>
      </w:r>
    </w:p>
  </w:endnote>
  <w:endnote w:type="continuationSeparator" w:id="0">
    <w:p w14:paraId="41BED8EE" w14:textId="77777777" w:rsidR="00270B61" w:rsidRDefault="00270B61" w:rsidP="00C15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133038"/>
      <w:docPartObj>
        <w:docPartGallery w:val="Page Numbers (Bottom of Page)"/>
        <w:docPartUnique/>
      </w:docPartObj>
    </w:sdtPr>
    <w:sdtEndPr/>
    <w:sdtContent>
      <w:p w14:paraId="2E48E906" w14:textId="7B96C512" w:rsidR="00402A6B" w:rsidRDefault="00402A6B">
        <w:pPr>
          <w:pStyle w:val="Pta"/>
          <w:jc w:val="right"/>
        </w:pPr>
        <w:r>
          <w:fldChar w:fldCharType="begin"/>
        </w:r>
        <w:r>
          <w:instrText>PAGE   \* MERGEFORMAT</w:instrText>
        </w:r>
        <w:r>
          <w:fldChar w:fldCharType="separate"/>
        </w:r>
        <w:r w:rsidR="003A477A">
          <w:rPr>
            <w:noProof/>
          </w:rPr>
          <w:t>2</w:t>
        </w:r>
        <w:r>
          <w:fldChar w:fldCharType="end"/>
        </w:r>
      </w:p>
    </w:sdtContent>
  </w:sdt>
  <w:p w14:paraId="05F26ACB" w14:textId="77777777" w:rsidR="00402A6B" w:rsidRDefault="00402A6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CE04A" w14:textId="77777777" w:rsidR="00270B61" w:rsidRDefault="00270B61" w:rsidP="00C15A7A">
      <w:r>
        <w:separator/>
      </w:r>
    </w:p>
  </w:footnote>
  <w:footnote w:type="continuationSeparator" w:id="0">
    <w:p w14:paraId="598B5BB6" w14:textId="77777777" w:rsidR="00270B61" w:rsidRDefault="00270B61" w:rsidP="00C15A7A">
      <w:r>
        <w:continuationSeparator/>
      </w:r>
    </w:p>
  </w:footnote>
  <w:footnote w:id="1">
    <w:p w14:paraId="5D82DCC9" w14:textId="77777777" w:rsidR="00550778" w:rsidRDefault="00550778" w:rsidP="00550778">
      <w:pPr>
        <w:pStyle w:val="Textpoznmkypodiarou"/>
        <w:jc w:val="both"/>
        <w:rPr>
          <w:rFonts w:asciiTheme="minorHAnsi" w:hAnsiTheme="minorHAnsi" w:cstheme="minorHAnsi"/>
        </w:rPr>
      </w:pPr>
      <w:r>
        <w:rPr>
          <w:rStyle w:val="Odkaznapoznmkupodiarou"/>
          <w:rFonts w:asciiTheme="minorHAnsi" w:hAnsiTheme="minorHAnsi" w:cstheme="minorHAnsi"/>
        </w:rPr>
        <w:footnoteRef/>
      </w:r>
      <w:r>
        <w:rPr>
          <w:rFonts w:asciiTheme="minorHAnsi" w:hAnsiTheme="minorHAnsi" w:cstheme="minorHAnsi"/>
        </w:rPr>
        <w:t xml:space="preserve"> Do súčtu sa každá osoba započítava a vykazuje v priebehu realizácie projektu iba raz a to v čase vstupu do projektu. Pri ukončení projektu a predložení monitorovacej správy s príznakom „záverečná“ prijímateľ vykazuje súčet jednotlivo vykazovaných osôb. </w:t>
      </w:r>
    </w:p>
    <w:p w14:paraId="005CF280" w14:textId="77777777" w:rsidR="00550778" w:rsidRDefault="00550778" w:rsidP="00550778">
      <w:pPr>
        <w:pStyle w:val="Textpoznmkypodiarou"/>
        <w:jc w:val="both"/>
        <w:rPr>
          <w:rFonts w:asciiTheme="minorHAnsi" w:hAnsiTheme="minorHAnsi" w:cstheme="minorHAnsi"/>
          <w:i/>
        </w:rPr>
      </w:pPr>
      <w:r>
        <w:rPr>
          <w:rFonts w:asciiTheme="minorHAnsi" w:hAnsiTheme="minorHAnsi" w:cstheme="minorHAnsi"/>
          <w:i/>
        </w:rPr>
        <w:t>Príklad: V čase predloženia monitorovacej správy „Doplňujúce monitorovacie údajov k ŽoP“ už prijímateľ začal realizovať a počet osôb, ktoré navštívili zrekonštruované KC je 20. „Počet osôb, ktoré navštevujú zrekonštruované KC“ teda uvedie hodnotu „20“. V čase predloženia ďalšej monitorovacej správy „Doplňujúce monitorovacie údaje k ŽoP“ alebo „Monitorovacej správy s príznakom výročná“ naďalej navštevuje zrekonštruované KC tých prvých 20 osôb MRK a zároveň pribudlo nových 15 osôb MRK. V položke „Počet osôb, ktoré navštevujú zrekonštruované KC“ teda uvedie hodnotu „15“. V čase predkladania „Monitorovacej správy s príznakom záverečná“ prijímateľ uvedie hodnotu, ktorá je súčtom hodnôt z jednotlivých monitorovacích správ t.j. v tom prípade prijímateľ uvedie v položke „Počet osôb, ktoré navštevujú zrekonštruované KC“ hodnotu „35“.</w:t>
      </w:r>
    </w:p>
    <w:p w14:paraId="08CFD186" w14:textId="77777777" w:rsidR="00550778" w:rsidRDefault="00550778" w:rsidP="00550778">
      <w:pPr>
        <w:pStyle w:val="Textpoznmkypodiarou"/>
        <w:rPr>
          <w:rFonts w:asciiTheme="minorHAnsi" w:hAnsiTheme="minorHAnsi" w:cstheme="minorHAnsi"/>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23E5A" w14:textId="38F953B8" w:rsidR="00E63580" w:rsidRDefault="00642201" w:rsidP="00252DE5">
    <w:pPr>
      <w:pStyle w:val="Hlavika"/>
      <w:jc w:val="center"/>
    </w:pPr>
    <w:r w:rsidRPr="002A690B">
      <w:rPr>
        <w:noProof/>
      </w:rPr>
      <w:drawing>
        <wp:inline distT="0" distB="0" distL="0" distR="0" wp14:anchorId="27DDBE69" wp14:editId="6B01A3E4">
          <wp:extent cx="5796915" cy="405130"/>
          <wp:effectExtent l="0" t="0" r="0" b="0"/>
          <wp:docPr id="4" name="Obrázok 4"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6915" cy="405130"/>
                  </a:xfrm>
                  <a:prstGeom prst="rect">
                    <a:avLst/>
                  </a:prstGeom>
                  <a:noFill/>
                  <a:ln>
                    <a:noFill/>
                  </a:ln>
                </pic:spPr>
              </pic:pic>
            </a:graphicData>
          </a:graphic>
        </wp:inline>
      </w:drawing>
    </w:r>
    <w:r w:rsidR="00A05F32">
      <w:rPr>
        <w:b/>
        <w:bCs/>
        <w:noProof/>
        <w:color w:val="404040" w:themeColor="text1" w:themeTint="BF"/>
      </w:rPr>
      <w:t xml:space="preserve">                                                         </w:t>
    </w:r>
  </w:p>
  <w:p w14:paraId="032E1884" w14:textId="79551F91" w:rsidR="00E63580" w:rsidRDefault="00E6358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70B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7D4799D"/>
    <w:multiLevelType w:val="multilevel"/>
    <w:tmpl w:val="041B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D677E84"/>
    <w:multiLevelType w:val="hybridMultilevel"/>
    <w:tmpl w:val="9EC0C9F8"/>
    <w:lvl w:ilvl="0" w:tplc="C9DC8C5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E1B5C2C"/>
    <w:multiLevelType w:val="multilevel"/>
    <w:tmpl w:val="D61EC3C6"/>
    <w:lvl w:ilvl="0">
      <w:start w:val="1"/>
      <w:numFmt w:val="none"/>
      <w:lvlText w:val="2.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6C764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92056A6"/>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CD61B66"/>
    <w:multiLevelType w:val="multilevel"/>
    <w:tmpl w:val="4C92FEF6"/>
    <w:lvl w:ilvl="0">
      <w:start w:val="1"/>
      <w:numFmt w:val="non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78577CDD"/>
    <w:multiLevelType w:val="hybridMultilevel"/>
    <w:tmpl w:val="44782BD4"/>
    <w:lvl w:ilvl="0" w:tplc="4290DD88">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8">
    <w:nsid w:val="7ED211A8"/>
    <w:multiLevelType w:val="multilevel"/>
    <w:tmpl w:val="CFD6C9BC"/>
    <w:lvl w:ilvl="0">
      <w:start w:val="1"/>
      <w:numFmt w:val="none"/>
      <w:lvlText w:val="2.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
  </w:num>
  <w:num w:numId="3">
    <w:abstractNumId w:val="0"/>
  </w:num>
  <w:num w:numId="4">
    <w:abstractNumId w:val="6"/>
  </w:num>
  <w:num w:numId="5">
    <w:abstractNumId w:val="3"/>
  </w:num>
  <w:num w:numId="6">
    <w:abstractNumId w:val="5"/>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defaultTabStop w:val="708"/>
  <w:hyphenationZone w:val="425"/>
  <w:characterSpacingControl w:val="doNotCompress"/>
  <w:hdrShapeDefaults>
    <o:shapedefaults v:ext="edit" spidmax="1228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A7A"/>
    <w:rsid w:val="0000652E"/>
    <w:rsid w:val="000303C1"/>
    <w:rsid w:val="00063323"/>
    <w:rsid w:val="000943B6"/>
    <w:rsid w:val="000B2DF6"/>
    <w:rsid w:val="000C453A"/>
    <w:rsid w:val="000D1264"/>
    <w:rsid w:val="000D5F72"/>
    <w:rsid w:val="000F028D"/>
    <w:rsid w:val="000F094A"/>
    <w:rsid w:val="0010666A"/>
    <w:rsid w:val="00107346"/>
    <w:rsid w:val="0014011F"/>
    <w:rsid w:val="00142E43"/>
    <w:rsid w:val="0016481F"/>
    <w:rsid w:val="00180F56"/>
    <w:rsid w:val="001853F5"/>
    <w:rsid w:val="001870CE"/>
    <w:rsid w:val="001B34B3"/>
    <w:rsid w:val="001B6ACF"/>
    <w:rsid w:val="001C00D4"/>
    <w:rsid w:val="001E4D16"/>
    <w:rsid w:val="001F1C36"/>
    <w:rsid w:val="00200F72"/>
    <w:rsid w:val="002107BF"/>
    <w:rsid w:val="00214074"/>
    <w:rsid w:val="00215EDD"/>
    <w:rsid w:val="0024645B"/>
    <w:rsid w:val="002473EB"/>
    <w:rsid w:val="00252DE5"/>
    <w:rsid w:val="00270B61"/>
    <w:rsid w:val="002730B0"/>
    <w:rsid w:val="00283923"/>
    <w:rsid w:val="002B2C80"/>
    <w:rsid w:val="002B3650"/>
    <w:rsid w:val="002D0491"/>
    <w:rsid w:val="002D53AB"/>
    <w:rsid w:val="002F0171"/>
    <w:rsid w:val="0032138B"/>
    <w:rsid w:val="00330335"/>
    <w:rsid w:val="003518D7"/>
    <w:rsid w:val="00356891"/>
    <w:rsid w:val="003569CE"/>
    <w:rsid w:val="003577D5"/>
    <w:rsid w:val="003623F4"/>
    <w:rsid w:val="00363DF9"/>
    <w:rsid w:val="00367CC7"/>
    <w:rsid w:val="0037298D"/>
    <w:rsid w:val="003A37C9"/>
    <w:rsid w:val="003A477A"/>
    <w:rsid w:val="003A49DA"/>
    <w:rsid w:val="003B180F"/>
    <w:rsid w:val="003C01A5"/>
    <w:rsid w:val="003C7D2F"/>
    <w:rsid w:val="003E4BA6"/>
    <w:rsid w:val="003F653B"/>
    <w:rsid w:val="00402A6B"/>
    <w:rsid w:val="00412C84"/>
    <w:rsid w:val="00414622"/>
    <w:rsid w:val="004568EF"/>
    <w:rsid w:val="00484900"/>
    <w:rsid w:val="00487948"/>
    <w:rsid w:val="00492831"/>
    <w:rsid w:val="004A2104"/>
    <w:rsid w:val="004A25E3"/>
    <w:rsid w:val="004B5C12"/>
    <w:rsid w:val="004C6D06"/>
    <w:rsid w:val="004D77DA"/>
    <w:rsid w:val="004E6BD4"/>
    <w:rsid w:val="004E779B"/>
    <w:rsid w:val="004F4F6C"/>
    <w:rsid w:val="005053B8"/>
    <w:rsid w:val="00507D2A"/>
    <w:rsid w:val="00513560"/>
    <w:rsid w:val="005257CF"/>
    <w:rsid w:val="00541710"/>
    <w:rsid w:val="0054507F"/>
    <w:rsid w:val="00550778"/>
    <w:rsid w:val="0057367D"/>
    <w:rsid w:val="00573A8E"/>
    <w:rsid w:val="005925F6"/>
    <w:rsid w:val="005933B0"/>
    <w:rsid w:val="0059510F"/>
    <w:rsid w:val="005A073D"/>
    <w:rsid w:val="005A1927"/>
    <w:rsid w:val="005B1E12"/>
    <w:rsid w:val="005B333B"/>
    <w:rsid w:val="005C0A44"/>
    <w:rsid w:val="005D0FDD"/>
    <w:rsid w:val="005E18BC"/>
    <w:rsid w:val="005E6A57"/>
    <w:rsid w:val="005F5457"/>
    <w:rsid w:val="006141A9"/>
    <w:rsid w:val="0062327A"/>
    <w:rsid w:val="00642201"/>
    <w:rsid w:val="0064422F"/>
    <w:rsid w:val="00647767"/>
    <w:rsid w:val="006545EB"/>
    <w:rsid w:val="0066543C"/>
    <w:rsid w:val="006728C4"/>
    <w:rsid w:val="00675855"/>
    <w:rsid w:val="0068341F"/>
    <w:rsid w:val="006A28AC"/>
    <w:rsid w:val="006D162A"/>
    <w:rsid w:val="006D248A"/>
    <w:rsid w:val="006D536B"/>
    <w:rsid w:val="006E03D6"/>
    <w:rsid w:val="006F4FEB"/>
    <w:rsid w:val="006F6E92"/>
    <w:rsid w:val="006F7BC6"/>
    <w:rsid w:val="007113EC"/>
    <w:rsid w:val="00725A0D"/>
    <w:rsid w:val="0074002A"/>
    <w:rsid w:val="00740E4A"/>
    <w:rsid w:val="007435CB"/>
    <w:rsid w:val="00745915"/>
    <w:rsid w:val="00761D2C"/>
    <w:rsid w:val="00785B7C"/>
    <w:rsid w:val="00787546"/>
    <w:rsid w:val="007A5400"/>
    <w:rsid w:val="007A7986"/>
    <w:rsid w:val="007B3FA5"/>
    <w:rsid w:val="00804CCA"/>
    <w:rsid w:val="00805FB4"/>
    <w:rsid w:val="00807E7E"/>
    <w:rsid w:val="00810395"/>
    <w:rsid w:val="00833244"/>
    <w:rsid w:val="00845628"/>
    <w:rsid w:val="00846E5E"/>
    <w:rsid w:val="008510CF"/>
    <w:rsid w:val="008521C5"/>
    <w:rsid w:val="008558D0"/>
    <w:rsid w:val="0087049D"/>
    <w:rsid w:val="00874411"/>
    <w:rsid w:val="00884497"/>
    <w:rsid w:val="00886D2E"/>
    <w:rsid w:val="008909A8"/>
    <w:rsid w:val="008A370F"/>
    <w:rsid w:val="008A7F2C"/>
    <w:rsid w:val="008B3518"/>
    <w:rsid w:val="008E7E28"/>
    <w:rsid w:val="00901AE2"/>
    <w:rsid w:val="00903861"/>
    <w:rsid w:val="00905910"/>
    <w:rsid w:val="009158A9"/>
    <w:rsid w:val="00921B0C"/>
    <w:rsid w:val="009348D8"/>
    <w:rsid w:val="00964C22"/>
    <w:rsid w:val="00971AED"/>
    <w:rsid w:val="009745D3"/>
    <w:rsid w:val="00980C1D"/>
    <w:rsid w:val="009A53AB"/>
    <w:rsid w:val="009C0EF0"/>
    <w:rsid w:val="009C1FA8"/>
    <w:rsid w:val="009C39C1"/>
    <w:rsid w:val="009E6EE8"/>
    <w:rsid w:val="009F77CB"/>
    <w:rsid w:val="00A03650"/>
    <w:rsid w:val="00A05F32"/>
    <w:rsid w:val="00A13ED8"/>
    <w:rsid w:val="00A41680"/>
    <w:rsid w:val="00A6055D"/>
    <w:rsid w:val="00A70B7F"/>
    <w:rsid w:val="00A80DFE"/>
    <w:rsid w:val="00A816D4"/>
    <w:rsid w:val="00AA5055"/>
    <w:rsid w:val="00AB4421"/>
    <w:rsid w:val="00AC0D59"/>
    <w:rsid w:val="00AD68D8"/>
    <w:rsid w:val="00AE0EE8"/>
    <w:rsid w:val="00AE7491"/>
    <w:rsid w:val="00AF1055"/>
    <w:rsid w:val="00AF4284"/>
    <w:rsid w:val="00AF713C"/>
    <w:rsid w:val="00B031BB"/>
    <w:rsid w:val="00B1292F"/>
    <w:rsid w:val="00B17E5E"/>
    <w:rsid w:val="00B41746"/>
    <w:rsid w:val="00B67EAA"/>
    <w:rsid w:val="00B70E0B"/>
    <w:rsid w:val="00BA2E6F"/>
    <w:rsid w:val="00BA3576"/>
    <w:rsid w:val="00BA5C53"/>
    <w:rsid w:val="00BB205F"/>
    <w:rsid w:val="00BB397E"/>
    <w:rsid w:val="00BC5A38"/>
    <w:rsid w:val="00BD57FE"/>
    <w:rsid w:val="00BE1631"/>
    <w:rsid w:val="00BF325C"/>
    <w:rsid w:val="00BF79FE"/>
    <w:rsid w:val="00C00761"/>
    <w:rsid w:val="00C03418"/>
    <w:rsid w:val="00C148D1"/>
    <w:rsid w:val="00C15A7A"/>
    <w:rsid w:val="00C37CE6"/>
    <w:rsid w:val="00C6297E"/>
    <w:rsid w:val="00C64E85"/>
    <w:rsid w:val="00C657DF"/>
    <w:rsid w:val="00C70967"/>
    <w:rsid w:val="00C71312"/>
    <w:rsid w:val="00C71FB7"/>
    <w:rsid w:val="00C8647B"/>
    <w:rsid w:val="00C8664B"/>
    <w:rsid w:val="00C905D7"/>
    <w:rsid w:val="00C96DD6"/>
    <w:rsid w:val="00CB3543"/>
    <w:rsid w:val="00CC0456"/>
    <w:rsid w:val="00CD063C"/>
    <w:rsid w:val="00CD3440"/>
    <w:rsid w:val="00CF51C9"/>
    <w:rsid w:val="00D0328E"/>
    <w:rsid w:val="00D05466"/>
    <w:rsid w:val="00D27308"/>
    <w:rsid w:val="00D37C50"/>
    <w:rsid w:val="00D40956"/>
    <w:rsid w:val="00D419DB"/>
    <w:rsid w:val="00D4439C"/>
    <w:rsid w:val="00D50BC2"/>
    <w:rsid w:val="00D54FFE"/>
    <w:rsid w:val="00D552DC"/>
    <w:rsid w:val="00D63C11"/>
    <w:rsid w:val="00D756EA"/>
    <w:rsid w:val="00D92ED3"/>
    <w:rsid w:val="00DA2A68"/>
    <w:rsid w:val="00DB16BD"/>
    <w:rsid w:val="00DB254C"/>
    <w:rsid w:val="00DB4B05"/>
    <w:rsid w:val="00DC0CCB"/>
    <w:rsid w:val="00DC6B6E"/>
    <w:rsid w:val="00DD0FF6"/>
    <w:rsid w:val="00DD7503"/>
    <w:rsid w:val="00DE164B"/>
    <w:rsid w:val="00DE2315"/>
    <w:rsid w:val="00DF53EE"/>
    <w:rsid w:val="00DF6C78"/>
    <w:rsid w:val="00E216AF"/>
    <w:rsid w:val="00E3333B"/>
    <w:rsid w:val="00E46826"/>
    <w:rsid w:val="00E534F1"/>
    <w:rsid w:val="00E63580"/>
    <w:rsid w:val="00E6684F"/>
    <w:rsid w:val="00E75AC4"/>
    <w:rsid w:val="00EA08E2"/>
    <w:rsid w:val="00EA165C"/>
    <w:rsid w:val="00EC5FCF"/>
    <w:rsid w:val="00EE0517"/>
    <w:rsid w:val="00EF0BEB"/>
    <w:rsid w:val="00F1773C"/>
    <w:rsid w:val="00F32DC2"/>
    <w:rsid w:val="00F341F6"/>
    <w:rsid w:val="00F50768"/>
    <w:rsid w:val="00F55B9B"/>
    <w:rsid w:val="00F5788A"/>
    <w:rsid w:val="00F6172C"/>
    <w:rsid w:val="00F651E6"/>
    <w:rsid w:val="00F7499D"/>
    <w:rsid w:val="00F77B95"/>
    <w:rsid w:val="00F82FEA"/>
    <w:rsid w:val="00F8718E"/>
    <w:rsid w:val="00FA185F"/>
    <w:rsid w:val="00FA3B2E"/>
    <w:rsid w:val="00FC3A6C"/>
    <w:rsid w:val="00FD05EA"/>
    <w:rsid w:val="00FD227B"/>
    <w:rsid w:val="00FD68EF"/>
    <w:rsid w:val="00FE39B2"/>
    <w:rsid w:val="00FE5FE1"/>
    <w:rsid w:val="00FF61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F5FDCF"/>
  <w15:docId w15:val="{D381E9AE-8545-4F1A-8C56-5D3A6BF6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4011F"/>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unhideWhenUsed/>
    <w:qFormat/>
    <w:rsid w:val="005F545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5A7A"/>
    <w:rPr>
      <w:color w:val="0563C1" w:themeColor="hyperlink"/>
      <w:u w:val="single"/>
    </w:rPr>
  </w:style>
  <w:style w:type="paragraph" w:styleId="Textpoznmkypodiarou">
    <w:name w:val="footnote text"/>
    <w:basedOn w:val="Normlny"/>
    <w:link w:val="TextpoznmkypodiarouChar"/>
    <w:uiPriority w:val="99"/>
    <w:semiHidden/>
    <w:unhideWhenUsed/>
    <w:rsid w:val="00C15A7A"/>
    <w:rPr>
      <w:sz w:val="20"/>
      <w:szCs w:val="20"/>
    </w:rPr>
  </w:style>
  <w:style w:type="character" w:customStyle="1" w:styleId="TextpoznmkypodiarouChar">
    <w:name w:val="Text poznámky pod čiarou Char"/>
    <w:basedOn w:val="Predvolenpsmoodseku"/>
    <w:link w:val="Textpoznmkypodiarou"/>
    <w:uiPriority w:val="99"/>
    <w:semiHidden/>
    <w:rsid w:val="00C15A7A"/>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link w:val="Char2"/>
    <w:uiPriority w:val="99"/>
    <w:rsid w:val="00C15A7A"/>
    <w:rPr>
      <w:rFonts w:cs="Times New Roman"/>
      <w:vertAlign w:val="superscript"/>
    </w:rPr>
  </w:style>
  <w:style w:type="table" w:customStyle="1" w:styleId="Mriekatabuky1">
    <w:name w:val="Mriežka tabuľky1"/>
    <w:basedOn w:val="Normlnatabuka"/>
    <w:next w:val="Mriekatabuky"/>
    <w:uiPriority w:val="59"/>
    <w:rsid w:val="00C15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Normlny"/>
    <w:link w:val="Odkaznapoznmkupodiarou"/>
    <w:uiPriority w:val="99"/>
    <w:rsid w:val="00C15A7A"/>
    <w:pPr>
      <w:spacing w:after="160" w:line="240" w:lineRule="exact"/>
    </w:pPr>
    <w:rPr>
      <w:rFonts w:asciiTheme="minorHAnsi" w:eastAsiaTheme="minorHAnsi" w:hAnsiTheme="minorHAnsi"/>
      <w:sz w:val="22"/>
      <w:szCs w:val="22"/>
      <w:vertAlign w:val="superscript"/>
      <w:lang w:eastAsia="en-US"/>
    </w:rPr>
  </w:style>
  <w:style w:type="table" w:styleId="Mriekatabuky">
    <w:name w:val="Table Grid"/>
    <w:basedOn w:val="Normlnatabuka"/>
    <w:uiPriority w:val="39"/>
    <w:rsid w:val="00C15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C15A7A"/>
    <w:pPr>
      <w:tabs>
        <w:tab w:val="center" w:pos="4536"/>
        <w:tab w:val="right" w:pos="9072"/>
      </w:tabs>
    </w:pPr>
  </w:style>
  <w:style w:type="character" w:customStyle="1" w:styleId="HlavikaChar">
    <w:name w:val="Hlavička Char"/>
    <w:basedOn w:val="Predvolenpsmoodseku"/>
    <w:link w:val="Hlavika"/>
    <w:uiPriority w:val="99"/>
    <w:rsid w:val="00C15A7A"/>
    <w:rPr>
      <w:rFonts w:ascii="Times New Roman" w:eastAsia="Times New Roman" w:hAnsi="Times New Roman" w:cs="Times New Roman"/>
      <w:sz w:val="24"/>
      <w:szCs w:val="24"/>
      <w:lang w:eastAsia="sk-SK"/>
    </w:rPr>
  </w:style>
  <w:style w:type="paragraph" w:customStyle="1" w:styleId="Default">
    <w:name w:val="Default"/>
    <w:rsid w:val="00A816D4"/>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E63580"/>
    <w:rPr>
      <w:rFonts w:ascii="Tahoma" w:hAnsi="Tahoma" w:cs="Tahoma"/>
      <w:sz w:val="16"/>
      <w:szCs w:val="16"/>
    </w:rPr>
  </w:style>
  <w:style w:type="character" w:customStyle="1" w:styleId="TextbublinyChar">
    <w:name w:val="Text bubliny Char"/>
    <w:basedOn w:val="Predvolenpsmoodseku"/>
    <w:link w:val="Textbubliny"/>
    <w:uiPriority w:val="99"/>
    <w:semiHidden/>
    <w:rsid w:val="00E63580"/>
    <w:rPr>
      <w:rFonts w:ascii="Tahoma" w:eastAsia="Times New Roman" w:hAnsi="Tahoma" w:cs="Tahoma"/>
      <w:sz w:val="16"/>
      <w:szCs w:val="16"/>
      <w:lang w:eastAsia="sk-SK"/>
    </w:rPr>
  </w:style>
  <w:style w:type="paragraph" w:styleId="Pta">
    <w:name w:val="footer"/>
    <w:basedOn w:val="Normlny"/>
    <w:link w:val="PtaChar"/>
    <w:uiPriority w:val="99"/>
    <w:unhideWhenUsed/>
    <w:rsid w:val="00E63580"/>
    <w:pPr>
      <w:tabs>
        <w:tab w:val="center" w:pos="4536"/>
        <w:tab w:val="right" w:pos="9072"/>
      </w:tabs>
    </w:pPr>
  </w:style>
  <w:style w:type="character" w:customStyle="1" w:styleId="PtaChar">
    <w:name w:val="Päta Char"/>
    <w:basedOn w:val="Predvolenpsmoodseku"/>
    <w:link w:val="Pta"/>
    <w:uiPriority w:val="99"/>
    <w:rsid w:val="00E63580"/>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DB16BD"/>
    <w:rPr>
      <w:sz w:val="16"/>
      <w:szCs w:val="16"/>
    </w:rPr>
  </w:style>
  <w:style w:type="table" w:customStyle="1" w:styleId="Mriekatabuky2">
    <w:name w:val="Mriežka tabuľky2"/>
    <w:basedOn w:val="Normlnatabuka"/>
    <w:next w:val="Mriekatabuky"/>
    <w:uiPriority w:val="39"/>
    <w:rsid w:val="003B1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39"/>
    <w:rsid w:val="003B1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vysvetlivky">
    <w:name w:val="endnote text"/>
    <w:basedOn w:val="Normlny"/>
    <w:link w:val="TextvysvetlivkyChar"/>
    <w:uiPriority w:val="99"/>
    <w:semiHidden/>
    <w:unhideWhenUsed/>
    <w:rsid w:val="00886D2E"/>
    <w:rPr>
      <w:sz w:val="20"/>
      <w:szCs w:val="20"/>
    </w:rPr>
  </w:style>
  <w:style w:type="character" w:customStyle="1" w:styleId="TextvysvetlivkyChar">
    <w:name w:val="Text vysvetlivky Char"/>
    <w:basedOn w:val="Predvolenpsmoodseku"/>
    <w:link w:val="Textvysvetlivky"/>
    <w:uiPriority w:val="99"/>
    <w:semiHidden/>
    <w:rsid w:val="00886D2E"/>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886D2E"/>
    <w:rPr>
      <w:vertAlign w:val="superscript"/>
    </w:rPr>
  </w:style>
  <w:style w:type="paragraph" w:styleId="Textkomentra">
    <w:name w:val="annotation text"/>
    <w:basedOn w:val="Normlny"/>
    <w:link w:val="TextkomentraChar"/>
    <w:uiPriority w:val="99"/>
    <w:semiHidden/>
    <w:unhideWhenUsed/>
    <w:rsid w:val="00F5788A"/>
    <w:rPr>
      <w:sz w:val="20"/>
      <w:szCs w:val="20"/>
    </w:rPr>
  </w:style>
  <w:style w:type="character" w:customStyle="1" w:styleId="TextkomentraChar">
    <w:name w:val="Text komentára Char"/>
    <w:basedOn w:val="Predvolenpsmoodseku"/>
    <w:link w:val="Textkomentra"/>
    <w:uiPriority w:val="99"/>
    <w:semiHidden/>
    <w:rsid w:val="00F57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5788A"/>
    <w:rPr>
      <w:b/>
      <w:bCs/>
    </w:rPr>
  </w:style>
  <w:style w:type="character" w:customStyle="1" w:styleId="PredmetkomentraChar">
    <w:name w:val="Predmet komentára Char"/>
    <w:basedOn w:val="TextkomentraChar"/>
    <w:link w:val="Predmetkomentra"/>
    <w:uiPriority w:val="99"/>
    <w:semiHidden/>
    <w:rsid w:val="00F5788A"/>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A2A68"/>
    <w:pPr>
      <w:ind w:left="720"/>
      <w:contextualSpacing/>
    </w:pPr>
  </w:style>
  <w:style w:type="character" w:styleId="Siln">
    <w:name w:val="Strong"/>
    <w:basedOn w:val="Predvolenpsmoodseku"/>
    <w:uiPriority w:val="22"/>
    <w:qFormat/>
    <w:rsid w:val="004568EF"/>
    <w:rPr>
      <w:b/>
      <w:bCs/>
    </w:rPr>
  </w:style>
  <w:style w:type="character" w:customStyle="1" w:styleId="Nadpis2Char">
    <w:name w:val="Nadpis 2 Char"/>
    <w:basedOn w:val="Predvolenpsmoodseku"/>
    <w:link w:val="Nadpis2"/>
    <w:uiPriority w:val="9"/>
    <w:rsid w:val="005F5457"/>
    <w:rPr>
      <w:rFonts w:asciiTheme="majorHAnsi" w:eastAsiaTheme="majorEastAsia" w:hAnsiTheme="majorHAnsi" w:cstheme="majorBidi"/>
      <w:color w:val="2E74B5" w:themeColor="accent1" w:themeShade="BF"/>
      <w:sz w:val="26"/>
      <w:szCs w:val="2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78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hp@employment.gov.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veta.novomestska@employment.gov.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B8059-1A90-4AE2-B1CE-C5174F8C75E0}">
  <ds:schemaRefs>
    <ds:schemaRef ds:uri="http://schemas.microsoft.com/sharepoint/v3/contenttype/forms"/>
  </ds:schemaRefs>
</ds:datastoreItem>
</file>

<file path=customXml/itemProps2.xml><?xml version="1.0" encoding="utf-8"?>
<ds:datastoreItem xmlns:ds="http://schemas.openxmlformats.org/officeDocument/2006/customXml" ds:itemID="{79CE6E19-F7B1-41A2-9C4D-28C661984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CE02A91-761D-4693-BF2A-90E1CA0E5994}">
  <ds:schemaRefs>
    <ds:schemaRef ds:uri="http://purl.org/dc/elements/1.1/"/>
    <ds:schemaRef ds:uri="http://www.w3.org/XML/1998/namespace"/>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6E88216-BC71-480D-9878-3488A929B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2991</Words>
  <Characters>17052</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Róbert Korec</dc:creator>
  <cp:lastModifiedBy>metodika 6 OIMRK</cp:lastModifiedBy>
  <cp:revision>7</cp:revision>
  <cp:lastPrinted>2019-07-29T13:52:00Z</cp:lastPrinted>
  <dcterms:created xsi:type="dcterms:W3CDTF">2020-08-12T11:53:00Z</dcterms:created>
  <dcterms:modified xsi:type="dcterms:W3CDTF">2020-10-06T08:53:00Z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