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92FEBA7" w14:textId="21FDE1C0" w:rsidR="004E74C3" w:rsidRDefault="002C799F" w:rsidP="004E74C3">
      <w:pPr>
        <w:widowControl w:val="0"/>
        <w:autoSpaceDE w:val="0"/>
        <w:autoSpaceDN w:val="0"/>
        <w:adjustRightInd w:val="0"/>
        <w:spacing w:after="0" w:line="240" w:lineRule="auto"/>
        <w:rPr>
          <w:rFonts w:ascii="Roboto" w:hAnsi="Roboto"/>
          <w:szCs w:val="24"/>
        </w:rPr>
      </w:pPr>
      <w:bookmarkStart w:id="0" w:name="JR_PAGE_ANCHOR_0_1"/>
      <w:bookmarkEnd w:id="0"/>
      <w:r>
        <w:rPr>
          <w:noProof/>
          <w:lang w:eastAsia="sk-SK"/>
        </w:rPr>
        <mc:AlternateContent>
          <mc:Choice Requires="wps">
            <w:drawing>
              <wp:anchor distT="0" distB="0" distL="114300" distR="114300" simplePos="0" relativeHeight="251688960" behindDoc="0" locked="0" layoutInCell="0" allowOverlap="1" wp14:anchorId="1075186E" wp14:editId="6E683839">
                <wp:simplePos x="0" y="0"/>
                <wp:positionH relativeFrom="page">
                  <wp:posOffset>2091690</wp:posOffset>
                </wp:positionH>
                <wp:positionV relativeFrom="page">
                  <wp:posOffset>5904865</wp:posOffset>
                </wp:positionV>
                <wp:extent cx="4953000" cy="254000"/>
                <wp:effectExtent l="0" t="0" r="0" b="0"/>
                <wp:wrapThrough wrapText="bothSides">
                  <wp:wrapPolygon edited="0">
                    <wp:start x="0" y="0"/>
                    <wp:lineTo x="0" y="0"/>
                    <wp:lineTo x="0" y="0"/>
                  </wp:wrapPolygon>
                </wp:wrapThrough>
                <wp:docPr id="1314" name="Obdĺžnik 13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95300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74C922" w14:textId="785F7616" w:rsidR="008644B3" w:rsidRPr="001678AC" w:rsidRDefault="008644B3" w:rsidP="004E74C3">
                            <w:pPr>
                              <w:widowControl w:val="0"/>
                              <w:autoSpaceDE w:val="0"/>
                              <w:autoSpaceDN w:val="0"/>
                              <w:adjustRightInd w:val="0"/>
                              <w:spacing w:after="0" w:line="240" w:lineRule="auto"/>
                              <w:rPr>
                                <w:rFonts w:ascii="Roboto" w:hAnsi="Roboto"/>
                                <w:sz w:val="14"/>
                                <w:szCs w:val="14"/>
                              </w:rPr>
                            </w:pPr>
                            <w:r w:rsidRPr="001678AC">
                              <w:rPr>
                                <w:rFonts w:ascii="Roboto" w:hAnsi="Roboto"/>
                                <w:sz w:val="14"/>
                                <w:szCs w:val="14"/>
                              </w:rPr>
                              <w:t xml:space="preserve">(6) Z ponuky v ITMS2014+ vyberte </w:t>
                            </w:r>
                            <w:r>
                              <w:rPr>
                                <w:rFonts w:ascii="Roboto" w:hAnsi="Roboto"/>
                                <w:sz w:val="14"/>
                                <w:szCs w:val="14"/>
                              </w:rPr>
                              <w:t>„</w:t>
                            </w:r>
                            <w:r w:rsidRPr="00F27D2D">
                              <w:rPr>
                                <w:rFonts w:ascii="Roboto" w:hAnsi="Roboto"/>
                                <w:sz w:val="14"/>
                                <w:szCs w:val="14"/>
                              </w:rPr>
                              <w:t>OPLZ-PO5a6-2020-1“.</w:t>
                            </w:r>
                          </w:p>
                          <w:p w14:paraId="5A54F3F2" w14:textId="77777777" w:rsidR="008644B3" w:rsidRDefault="008644B3" w:rsidP="004E74C3">
                            <w:pPr>
                              <w:widowControl w:val="0"/>
                              <w:autoSpaceDE w:val="0"/>
                              <w:autoSpaceDN w:val="0"/>
                              <w:adjustRightInd w:val="0"/>
                              <w:spacing w:after="0" w:line="240" w:lineRule="auto"/>
                              <w:rPr>
                                <w:rFonts w:ascii="Roboto" w:hAnsi="Roboto"/>
                                <w:szCs w:val="24"/>
                              </w:rPr>
                            </w:pPr>
                          </w:p>
                        </w:txbxContent>
                      </wps:txbx>
                      <wps:bodyPr rot="0" vert="horz" wrap="square" lIns="63500" tIns="63500" rIns="63500" bIns="635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075186E" id="Obdĺžnik 1314" o:spid="_x0000_s1026" style="position:absolute;left:0;text-align:left;margin-left:164.7pt;margin-top:464.95pt;width:390pt;height:20pt;z-index:2516889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" o:allowincell="f" filled="f" stroked="f">
                <v:textbox inset="5pt,5pt,5pt,5pt">
                  <w:txbxContent>
                    <w:p w14:paraId="4B74C922" w14:textId="785F7616" w:rsidR="008644B3" w:rsidRPr="001678AC" w:rsidRDefault="008644B3" w:rsidP="004E74C3">
                      <w:pPr>
                        <w:widowControl w:val="0"/>
                        <w:autoSpaceDE w:val="0"/>
                        <w:autoSpaceDN w:val="0"/>
                        <w:adjustRightInd w:val="0"/>
                        <w:spacing w:after="0" w:line="240" w:lineRule="auto"/>
                        <w:rPr>
                          <w:rFonts w:ascii="Roboto" w:hAnsi="Roboto"/>
                          <w:sz w:val="14"/>
                          <w:szCs w:val="14"/>
                        </w:rPr>
                      </w:pPr>
                      <w:r w:rsidRPr="001678AC">
                        <w:rPr>
                          <w:rFonts w:ascii="Roboto" w:hAnsi="Roboto"/>
                          <w:sz w:val="14"/>
                          <w:szCs w:val="14"/>
                        </w:rPr>
                        <w:t xml:space="preserve">(6) Z ponuky v ITMS2014+ vyberte </w:t>
                      </w:r>
                      <w:r>
                        <w:rPr>
                          <w:rFonts w:ascii="Roboto" w:hAnsi="Roboto"/>
                          <w:sz w:val="14"/>
                          <w:szCs w:val="14"/>
                        </w:rPr>
                        <w:t>„</w:t>
                      </w:r>
                      <w:r w:rsidRPr="00F27D2D">
                        <w:rPr>
                          <w:rFonts w:ascii="Roboto" w:hAnsi="Roboto"/>
                          <w:sz w:val="14"/>
                          <w:szCs w:val="14"/>
                        </w:rPr>
                        <w:t>OPLZ-PO5a6-2020-1“.</w:t>
                      </w:r>
                    </w:p>
                    <w:p w14:paraId="5A54F3F2" w14:textId="77777777" w:rsidR="008644B3" w:rsidRDefault="008644B3" w:rsidP="004E74C3">
                      <w:pPr>
                        <w:widowControl w:val="0"/>
                        <w:autoSpaceDE w:val="0"/>
                        <w:autoSpaceDN w:val="0"/>
                        <w:adjustRightInd w:val="0"/>
                        <w:spacing w:after="0" w:line="240" w:lineRule="auto"/>
                        <w:rPr>
                          <w:rFonts w:ascii="Roboto" w:hAnsi="Roboto"/>
                          <w:szCs w:val="24"/>
                        </w:rPr>
                      </w:pP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699200" behindDoc="0" locked="0" layoutInCell="0" allowOverlap="1" wp14:anchorId="09347D48" wp14:editId="3DB6E1B0">
                <wp:simplePos x="0" y="0"/>
                <wp:positionH relativeFrom="page">
                  <wp:posOffset>2061210</wp:posOffset>
                </wp:positionH>
                <wp:positionV relativeFrom="page">
                  <wp:posOffset>6226546</wp:posOffset>
                </wp:positionV>
                <wp:extent cx="4953000" cy="241539"/>
                <wp:effectExtent l="0" t="0" r="0" b="0"/>
                <wp:wrapThrough wrapText="bothSides">
                  <wp:wrapPolygon edited="0">
                    <wp:start x="83" y="1705"/>
                    <wp:lineTo x="83" y="18758"/>
                    <wp:lineTo x="21434" y="18758"/>
                    <wp:lineTo x="21434" y="1705"/>
                    <wp:lineTo x="83" y="1705"/>
                  </wp:wrapPolygon>
                </wp:wrapThrough>
                <wp:docPr id="1305" name="Obdĺžnik 130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953000" cy="24153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301A4EA" w14:textId="77777777" w:rsidR="008644B3" w:rsidRPr="001678AC" w:rsidRDefault="008644B3" w:rsidP="004E74C3">
                            <w:pPr>
                              <w:widowControl w:val="0"/>
                              <w:autoSpaceDE w:val="0"/>
                              <w:autoSpaceDN w:val="0"/>
                              <w:adjustRightInd w:val="0"/>
                              <w:spacing w:after="0" w:line="240" w:lineRule="auto"/>
                              <w:rPr>
                                <w:rFonts w:ascii="Roboto" w:hAnsi="Roboto"/>
                                <w:sz w:val="14"/>
                                <w:szCs w:val="14"/>
                              </w:rPr>
                            </w:pPr>
                            <w:r w:rsidRPr="001678AC">
                              <w:rPr>
                                <w:rFonts w:ascii="Roboto" w:hAnsi="Roboto"/>
                                <w:sz w:val="14"/>
                                <w:szCs w:val="14"/>
                              </w:rPr>
                              <w:t>(7) Generuje automaticky ITMS2014+ po vyplnení časti Rozpočet projektu.</w:t>
                            </w:r>
                          </w:p>
                        </w:txbxContent>
                      </wps:txbx>
                      <wps:bodyPr rot="0" vert="horz" wrap="square" lIns="63500" tIns="63500" rIns="63500" bIns="635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9347D48" id="Obdĺžnik 1305" o:spid="_x0000_s1027" style="position:absolute;left:0;text-align:left;margin-left:162.3pt;margin-top:490.3pt;width:390pt;height:19pt;z-index:2516992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" o:allowincell="f" filled="f" stroked="f">
                <v:textbox inset="5pt,5pt,5pt,5pt">
                  <w:txbxContent>
                    <w:p w14:paraId="4301A4EA" w14:textId="77777777" w:rsidR="008644B3" w:rsidRPr="001678AC" w:rsidRDefault="008644B3" w:rsidP="004E74C3">
                      <w:pPr>
                        <w:widowControl w:val="0"/>
                        <w:autoSpaceDE w:val="0"/>
                        <w:autoSpaceDN w:val="0"/>
                        <w:adjustRightInd w:val="0"/>
                        <w:spacing w:after="0" w:line="240" w:lineRule="auto"/>
                        <w:rPr>
                          <w:rFonts w:ascii="Roboto" w:hAnsi="Roboto"/>
                          <w:sz w:val="14"/>
                          <w:szCs w:val="14"/>
                        </w:rPr>
                      </w:pPr>
                      <w:r w:rsidRPr="001678AC">
                        <w:rPr>
                          <w:rFonts w:ascii="Roboto" w:hAnsi="Roboto"/>
                          <w:sz w:val="14"/>
                          <w:szCs w:val="14"/>
                        </w:rPr>
                        <w:t>(7) Generuje automaticky ITMS2014+ po vyplnení časti Rozpočet projektu.</w:t>
                      </w: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668480" behindDoc="0" locked="0" layoutInCell="0" allowOverlap="1" wp14:anchorId="2BFCFA90" wp14:editId="23252B66">
                <wp:simplePos x="0" y="0"/>
                <wp:positionH relativeFrom="page">
                  <wp:posOffset>2039884</wp:posOffset>
                </wp:positionH>
                <wp:positionV relativeFrom="page">
                  <wp:posOffset>4025900</wp:posOffset>
                </wp:positionV>
                <wp:extent cx="3302000" cy="219075"/>
                <wp:effectExtent l="0" t="0" r="0" b="9525"/>
                <wp:wrapThrough wrapText="bothSides">
                  <wp:wrapPolygon edited="0">
                    <wp:start x="125" y="3757"/>
                    <wp:lineTo x="125" y="20661"/>
                    <wp:lineTo x="21309" y="20661"/>
                    <wp:lineTo x="21309" y="3757"/>
                    <wp:lineTo x="125" y="3757"/>
                  </wp:wrapPolygon>
                </wp:wrapThrough>
                <wp:docPr id="1343" name="Obdĺžnik 13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02000"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B7BC1E" w14:textId="77777777" w:rsidR="008644B3" w:rsidRPr="001678AC" w:rsidRDefault="008644B3" w:rsidP="004E74C3">
                            <w:pPr>
                              <w:widowControl w:val="0"/>
                              <w:autoSpaceDE w:val="0"/>
                              <w:autoSpaceDN w:val="0"/>
                              <w:adjustRightInd w:val="0"/>
                              <w:spacing w:after="0" w:line="240" w:lineRule="auto"/>
                              <w:rPr>
                                <w:rFonts w:ascii="Roboto" w:hAnsi="Roboto"/>
                                <w:sz w:val="14"/>
                                <w:szCs w:val="14"/>
                              </w:rPr>
                            </w:pPr>
                            <w:r w:rsidRPr="001678AC">
                              <w:rPr>
                                <w:rFonts w:ascii="Roboto" w:hAnsi="Roboto"/>
                                <w:sz w:val="14"/>
                                <w:szCs w:val="14"/>
                              </w:rPr>
                              <w:t>(1) Generuje automaticky ITMS2014+</w:t>
                            </w:r>
                          </w:p>
                          <w:p w14:paraId="11B897EE" w14:textId="77777777" w:rsidR="008644B3" w:rsidRDefault="008644B3" w:rsidP="004E74C3">
                            <w:pPr>
                              <w:widowControl w:val="0"/>
                              <w:autoSpaceDE w:val="0"/>
                              <w:autoSpaceDN w:val="0"/>
                              <w:adjustRightInd w:val="0"/>
                              <w:spacing w:after="0" w:line="240" w:lineRule="auto"/>
                              <w:rPr>
                                <w:rFonts w:ascii="Roboto" w:hAnsi="Roboto"/>
                                <w:szCs w:val="24"/>
                              </w:rPr>
                            </w:pPr>
                          </w:p>
                        </w:txbxContent>
                      </wps:txbx>
                      <wps:bodyPr rot="0" vert="horz" wrap="square" lIns="63500" tIns="76200" rIns="6350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BFCFA90" id="Obdĺžnik 1343" o:spid="_x0000_s1028" style="position:absolute;left:0;text-align:left;margin-left:160.6pt;margin-top:317pt;width:260pt;height:17.2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" o:allowincell="f" filled="f" stroked="f">
                <v:textbox inset="5pt,6pt,5pt,0">
                  <w:txbxContent>
                    <w:p w14:paraId="46B7BC1E" w14:textId="77777777" w:rsidR="008644B3" w:rsidRPr="001678AC" w:rsidRDefault="008644B3" w:rsidP="004E74C3">
                      <w:pPr>
                        <w:widowControl w:val="0"/>
                        <w:autoSpaceDE w:val="0"/>
                        <w:autoSpaceDN w:val="0"/>
                        <w:adjustRightInd w:val="0"/>
                        <w:spacing w:after="0" w:line="240" w:lineRule="auto"/>
                        <w:rPr>
                          <w:rFonts w:ascii="Roboto" w:hAnsi="Roboto"/>
                          <w:sz w:val="14"/>
                          <w:szCs w:val="14"/>
                        </w:rPr>
                      </w:pPr>
                      <w:r w:rsidRPr="001678AC">
                        <w:rPr>
                          <w:rFonts w:ascii="Roboto" w:hAnsi="Roboto"/>
                          <w:sz w:val="14"/>
                          <w:szCs w:val="14"/>
                        </w:rPr>
                        <w:t>(1) Generuje automaticky ITMS2014+</w:t>
                      </w:r>
                    </w:p>
                    <w:p w14:paraId="11B897EE" w14:textId="77777777" w:rsidR="008644B3" w:rsidRDefault="008644B3" w:rsidP="004E74C3">
                      <w:pPr>
                        <w:widowControl w:val="0"/>
                        <w:autoSpaceDE w:val="0"/>
                        <w:autoSpaceDN w:val="0"/>
                        <w:adjustRightInd w:val="0"/>
                        <w:spacing w:after="0" w:line="240" w:lineRule="auto"/>
                        <w:rPr>
                          <w:rFonts w:ascii="Roboto" w:hAnsi="Roboto"/>
                          <w:szCs w:val="24"/>
                        </w:rPr>
                      </w:pP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694080" behindDoc="0" locked="0" layoutInCell="0" allowOverlap="1" wp14:anchorId="63FEADA9" wp14:editId="3C5922C8">
                <wp:simplePos x="0" y="0"/>
                <wp:positionH relativeFrom="page">
                  <wp:posOffset>2066027</wp:posOffset>
                </wp:positionH>
                <wp:positionV relativeFrom="page">
                  <wp:posOffset>6793290</wp:posOffset>
                </wp:positionV>
                <wp:extent cx="4953000" cy="244475"/>
                <wp:effectExtent l="0" t="0" r="0" b="0"/>
                <wp:wrapThrough wrapText="bothSides">
                  <wp:wrapPolygon edited="0">
                    <wp:start x="83" y="1683"/>
                    <wp:lineTo x="83" y="18514"/>
                    <wp:lineTo x="21434" y="18514"/>
                    <wp:lineTo x="21434" y="1683"/>
                    <wp:lineTo x="83" y="1683"/>
                  </wp:wrapPolygon>
                </wp:wrapThrough>
                <wp:docPr id="1344" name="Obdĺžnik 13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953000" cy="2444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267B2F8" w14:textId="77777777" w:rsidR="008644B3" w:rsidRPr="001678AC" w:rsidRDefault="008644B3" w:rsidP="004E74C3">
                            <w:pPr>
                              <w:widowControl w:val="0"/>
                              <w:autoSpaceDE w:val="0"/>
                              <w:autoSpaceDN w:val="0"/>
                              <w:adjustRightInd w:val="0"/>
                              <w:spacing w:after="0" w:line="240" w:lineRule="auto"/>
                              <w:rPr>
                                <w:rFonts w:ascii="Roboto" w:hAnsi="Roboto"/>
                                <w:sz w:val="14"/>
                                <w:szCs w:val="14"/>
                              </w:rPr>
                            </w:pPr>
                            <w:r w:rsidRPr="001678AC">
                              <w:rPr>
                                <w:rFonts w:ascii="Roboto" w:hAnsi="Roboto"/>
                                <w:sz w:val="14"/>
                                <w:szCs w:val="14"/>
                              </w:rPr>
                              <w:t>(9) Generuje automaticky ITMS2014+</w:t>
                            </w:r>
                          </w:p>
                          <w:p w14:paraId="5F4988C4" w14:textId="77777777" w:rsidR="008644B3" w:rsidRDefault="008644B3" w:rsidP="004E74C3">
                            <w:pPr>
                              <w:widowControl w:val="0"/>
                              <w:autoSpaceDE w:val="0"/>
                              <w:autoSpaceDN w:val="0"/>
                              <w:adjustRightInd w:val="0"/>
                              <w:spacing w:after="0" w:line="240" w:lineRule="auto"/>
                              <w:rPr>
                                <w:rFonts w:ascii="Roboto" w:hAnsi="Roboto"/>
                                <w:szCs w:val="24"/>
                              </w:rPr>
                            </w:pPr>
                          </w:p>
                        </w:txbxContent>
                      </wps:txbx>
                      <wps:bodyPr rot="0" vert="horz" wrap="square" lIns="63500" tIns="63500" rIns="63500" bIns="635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3FEADA9" id="Obdĺžnik 1344" o:spid="_x0000_s1029" style="position:absolute;left:0;text-align:left;margin-left:162.7pt;margin-top:534.9pt;width:390pt;height:19.25pt;z-index:2516940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" o:allowincell="f" filled="f" stroked="f">
                <v:textbox inset="5pt,5pt,5pt,5pt">
                  <w:txbxContent>
                    <w:p w14:paraId="0267B2F8" w14:textId="77777777" w:rsidR="008644B3" w:rsidRPr="001678AC" w:rsidRDefault="008644B3" w:rsidP="004E74C3">
                      <w:pPr>
                        <w:widowControl w:val="0"/>
                        <w:autoSpaceDE w:val="0"/>
                        <w:autoSpaceDN w:val="0"/>
                        <w:adjustRightInd w:val="0"/>
                        <w:spacing w:after="0" w:line="240" w:lineRule="auto"/>
                        <w:rPr>
                          <w:rFonts w:ascii="Roboto" w:hAnsi="Roboto"/>
                          <w:sz w:val="14"/>
                          <w:szCs w:val="14"/>
                        </w:rPr>
                      </w:pPr>
                      <w:r w:rsidRPr="001678AC">
                        <w:rPr>
                          <w:rFonts w:ascii="Roboto" w:hAnsi="Roboto"/>
                          <w:sz w:val="14"/>
                          <w:szCs w:val="14"/>
                        </w:rPr>
                        <w:t>(9) Generuje automaticky ITMS2014+</w:t>
                      </w:r>
                    </w:p>
                    <w:p w14:paraId="5F4988C4" w14:textId="77777777" w:rsidR="008644B3" w:rsidRDefault="008644B3" w:rsidP="004E74C3">
                      <w:pPr>
                        <w:widowControl w:val="0"/>
                        <w:autoSpaceDE w:val="0"/>
                        <w:autoSpaceDN w:val="0"/>
                        <w:adjustRightInd w:val="0"/>
                        <w:spacing w:after="0" w:line="240" w:lineRule="auto"/>
                        <w:rPr>
                          <w:rFonts w:ascii="Roboto" w:hAnsi="Roboto"/>
                          <w:szCs w:val="24"/>
                        </w:rPr>
                      </w:pP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683840" behindDoc="0" locked="0" layoutInCell="0" allowOverlap="1" wp14:anchorId="42982C32" wp14:editId="62E45653">
                <wp:simplePos x="0" y="0"/>
                <wp:positionH relativeFrom="page">
                  <wp:posOffset>2061210</wp:posOffset>
                </wp:positionH>
                <wp:positionV relativeFrom="page">
                  <wp:posOffset>5614299</wp:posOffset>
                </wp:positionV>
                <wp:extent cx="4953000" cy="556260"/>
                <wp:effectExtent l="0" t="0" r="0" b="0"/>
                <wp:wrapThrough wrapText="bothSides">
                  <wp:wrapPolygon edited="0">
                    <wp:start x="83" y="740"/>
                    <wp:lineTo x="83" y="19973"/>
                    <wp:lineTo x="21434" y="19973"/>
                    <wp:lineTo x="21434" y="740"/>
                    <wp:lineTo x="83" y="740"/>
                  </wp:wrapPolygon>
                </wp:wrapThrough>
                <wp:docPr id="1319" name="Obdĺžnik 13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953000" cy="556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F245E5B" w14:textId="214495B6" w:rsidR="008644B3" w:rsidRPr="001678AC" w:rsidRDefault="008644B3" w:rsidP="009C3F14">
                            <w:pPr>
                              <w:rPr>
                                <w:rFonts w:ascii="Roboto" w:hAnsi="Roboto"/>
                                <w:sz w:val="14"/>
                                <w:szCs w:val="14"/>
                              </w:rPr>
                            </w:pPr>
                            <w:r w:rsidRPr="001678AC">
                              <w:rPr>
                                <w:rFonts w:ascii="Roboto" w:hAnsi="Roboto"/>
                                <w:sz w:val="14"/>
                                <w:szCs w:val="14"/>
                              </w:rPr>
                              <w:t>(5) Automaticky vyplnené na základe poľa č. 43, ktoré</w:t>
                            </w:r>
                            <w:r w:rsidRPr="001678AC" w:rsidDel="002C0248">
                              <w:rPr>
                                <w:rFonts w:ascii="Roboto" w:hAnsi="Roboto"/>
                                <w:sz w:val="14"/>
                                <w:szCs w:val="14"/>
                              </w:rPr>
                              <w:t xml:space="preserve"> </w:t>
                            </w:r>
                            <w:r w:rsidRPr="001678AC">
                              <w:rPr>
                                <w:rFonts w:ascii="Roboto" w:hAnsi="Roboto"/>
                                <w:sz w:val="14"/>
                                <w:szCs w:val="14"/>
                              </w:rPr>
                              <w:t>vypĺňa žiadateľ</w:t>
                            </w:r>
                          </w:p>
                          <w:p w14:paraId="53FB7DC2" w14:textId="1BD7260D" w:rsidR="008644B3" w:rsidRPr="004A3657" w:rsidRDefault="008644B3" w:rsidP="004E74C3">
                            <w:pPr>
                              <w:widowControl w:val="0"/>
                              <w:autoSpaceDE w:val="0"/>
                              <w:autoSpaceDN w:val="0"/>
                              <w:adjustRightInd w:val="0"/>
                              <w:spacing w:after="0" w:line="240" w:lineRule="auto"/>
                              <w:rPr>
                                <w:rFonts w:ascii="Arial Narrow" w:hAnsi="Arial Narrow"/>
                                <w:sz w:val="18"/>
                                <w:szCs w:val="20"/>
                              </w:rPr>
                            </w:pPr>
                            <w:r w:rsidRPr="004A3657">
                              <w:rPr>
                                <w:rFonts w:ascii="Arial Narrow" w:hAnsi="Arial Narrow" w:cs="Roboto"/>
                                <w:color w:val="000000"/>
                                <w:sz w:val="18"/>
                                <w:szCs w:val="20"/>
                              </w:rPr>
                              <w:t>.</w:t>
                            </w:r>
                          </w:p>
                          <w:p w14:paraId="72146CFD" w14:textId="77777777" w:rsidR="008644B3" w:rsidRPr="004A3657" w:rsidRDefault="008644B3" w:rsidP="004E74C3">
                            <w:pPr>
                              <w:widowControl w:val="0"/>
                              <w:autoSpaceDE w:val="0"/>
                              <w:autoSpaceDN w:val="0"/>
                              <w:adjustRightInd w:val="0"/>
                              <w:spacing w:after="0" w:line="240" w:lineRule="auto"/>
                              <w:rPr>
                                <w:rFonts w:ascii="Roboto" w:hAnsi="Roboto"/>
                                <w:sz w:val="22"/>
                                <w:szCs w:val="24"/>
                              </w:rPr>
                            </w:pPr>
                          </w:p>
                        </w:txbxContent>
                      </wps:txbx>
                      <wps:bodyPr rot="0" vert="horz" wrap="square" lIns="63500" tIns="63500" rIns="63500" bIns="635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2982C32" id="Obdĺžnik 1319" o:spid="_x0000_s1030" style="position:absolute;left:0;text-align:left;margin-left:162.3pt;margin-top:442.05pt;width:390pt;height:43.8pt;z-index:2516838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" o:allowincell="f" filled="f" stroked="f">
                <v:textbox inset="5pt,5pt,5pt,5pt">
                  <w:txbxContent>
                    <w:p w14:paraId="2F245E5B" w14:textId="214495B6" w:rsidR="008644B3" w:rsidRPr="001678AC" w:rsidRDefault="008644B3" w:rsidP="009C3F14">
                      <w:pPr>
                        <w:rPr>
                          <w:rFonts w:ascii="Roboto" w:hAnsi="Roboto"/>
                          <w:sz w:val="14"/>
                          <w:szCs w:val="14"/>
                        </w:rPr>
                      </w:pPr>
                      <w:r w:rsidRPr="001678AC">
                        <w:rPr>
                          <w:rFonts w:ascii="Roboto" w:hAnsi="Roboto"/>
                          <w:sz w:val="14"/>
                          <w:szCs w:val="14"/>
                        </w:rPr>
                        <w:t>(5) Automaticky vyplnené na základe poľa č. 43, ktoré</w:t>
                      </w:r>
                      <w:r w:rsidRPr="001678AC" w:rsidDel="002C0248">
                        <w:rPr>
                          <w:rFonts w:ascii="Roboto" w:hAnsi="Roboto"/>
                          <w:sz w:val="14"/>
                          <w:szCs w:val="14"/>
                        </w:rPr>
                        <w:t xml:space="preserve"> </w:t>
                      </w:r>
                      <w:r w:rsidRPr="001678AC">
                        <w:rPr>
                          <w:rFonts w:ascii="Roboto" w:hAnsi="Roboto"/>
                          <w:sz w:val="14"/>
                          <w:szCs w:val="14"/>
                        </w:rPr>
                        <w:t>vypĺňa žiadateľ</w:t>
                      </w:r>
                    </w:p>
                    <w:p w14:paraId="53FB7DC2" w14:textId="1BD7260D" w:rsidR="008644B3" w:rsidRPr="004A3657" w:rsidRDefault="008644B3" w:rsidP="004E74C3">
                      <w:pPr>
                        <w:widowControl w:val="0"/>
                        <w:autoSpaceDE w:val="0"/>
                        <w:autoSpaceDN w:val="0"/>
                        <w:adjustRightInd w:val="0"/>
                        <w:spacing w:after="0" w:line="240" w:lineRule="auto"/>
                        <w:rPr>
                          <w:rFonts w:ascii="Arial Narrow" w:hAnsi="Arial Narrow"/>
                          <w:sz w:val="18"/>
                          <w:szCs w:val="20"/>
                        </w:rPr>
                      </w:pPr>
                      <w:r w:rsidRPr="004A3657">
                        <w:rPr>
                          <w:rFonts w:ascii="Arial Narrow" w:hAnsi="Arial Narrow" w:cs="Roboto"/>
                          <w:color w:val="000000"/>
                          <w:sz w:val="18"/>
                          <w:szCs w:val="20"/>
                        </w:rPr>
                        <w:t>.</w:t>
                      </w:r>
                    </w:p>
                    <w:p w14:paraId="72146CFD" w14:textId="77777777" w:rsidR="008644B3" w:rsidRPr="004A3657" w:rsidRDefault="008644B3" w:rsidP="004E74C3">
                      <w:pPr>
                        <w:widowControl w:val="0"/>
                        <w:autoSpaceDE w:val="0"/>
                        <w:autoSpaceDN w:val="0"/>
                        <w:adjustRightInd w:val="0"/>
                        <w:spacing w:after="0" w:line="240" w:lineRule="auto"/>
                        <w:rPr>
                          <w:rFonts w:ascii="Roboto" w:hAnsi="Roboto"/>
                          <w:sz w:val="22"/>
                          <w:szCs w:val="24"/>
                        </w:rPr>
                      </w:pP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659264" behindDoc="0" locked="0" layoutInCell="0" allowOverlap="1" wp14:anchorId="6CD09806" wp14:editId="19651146">
                <wp:simplePos x="0" y="0"/>
                <wp:positionH relativeFrom="page">
                  <wp:posOffset>533400</wp:posOffset>
                </wp:positionH>
                <wp:positionV relativeFrom="page">
                  <wp:posOffset>533400</wp:posOffset>
                </wp:positionV>
                <wp:extent cx="1778000" cy="635000"/>
                <wp:effectExtent l="0" t="0" r="0" b="0"/>
                <wp:wrapThrough wrapText="bothSides">
                  <wp:wrapPolygon edited="0">
                    <wp:start x="-116" y="0"/>
                    <wp:lineTo x="-116" y="21276"/>
                    <wp:lineTo x="21600" y="21276"/>
                    <wp:lineTo x="21600" y="0"/>
                    <wp:lineTo x="-116" y="0"/>
                  </wp:wrapPolygon>
                </wp:wrapThrough>
                <wp:docPr id="1342" name="Obdĺžnik 13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78000" cy="635000"/>
                        </a:xfrm>
                        <a:prstGeom prst="rect">
                          <a:avLst/>
                        </a:prstGeom>
                        <a:solidFill>
                          <a:srgbClr val="FFFFFF"/>
                        </a:solidFill>
                        <a:ln>
                          <a:noFill/>
                        </a:ln>
                        <a:extLs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BA9D96F" id="Obdĺžnik 1342" o:spid="_x0000_s1026" style="position:absolute;margin-left:42pt;margin-top:42pt;width:140pt;height:50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" o:allowincell="f" stroked="f" strokeweight="0">
                <w10:wrap type="through" anchorx="page" anchory="page"/>
              </v:rect>
            </w:pict>
          </mc:Fallback>
        </mc:AlternateContent>
      </w:r>
      <w:r w:rsidR="004E74C3">
        <w:rPr>
          <w:noProof/>
          <w:lang w:eastAsia="sk-SK"/>
        </w:rPr>
        <w:drawing>
          <wp:anchor distT="0" distB="0" distL="114300" distR="114300" simplePos="0" relativeHeight="251660288" behindDoc="0" locked="0" layoutInCell="0" allowOverlap="1" wp14:anchorId="55545DE8" wp14:editId="20A35EF5">
            <wp:simplePos x="0" y="0"/>
            <wp:positionH relativeFrom="page">
              <wp:posOffset>533400</wp:posOffset>
            </wp:positionH>
            <wp:positionV relativeFrom="page">
              <wp:posOffset>533400</wp:posOffset>
            </wp:positionV>
            <wp:extent cx="1549400" cy="635000"/>
            <wp:effectExtent l="0" t="0" r="0" b="0"/>
            <wp:wrapThrough wrapText="bothSides">
              <wp:wrapPolygon edited="0">
                <wp:start x="0" y="0"/>
                <wp:lineTo x="0" y="20736"/>
                <wp:lineTo x="21246" y="20736"/>
                <wp:lineTo x="21246" y="0"/>
                <wp:lineTo x="0" y="0"/>
              </wp:wrapPolygon>
            </wp:wrapThrough>
            <wp:docPr id="1341" name="Obrázok 134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549400" cy="635000"/>
                    </a:xfrm>
                    <a:prstGeom prst="rect">
                      <a:avLst/>
                    </a:prstGeom>
                    <a:noFill/>
                  </pic:spPr>
                </pic:pic>
              </a:graphicData>
            </a:graphic>
            <wp14:sizeRelH relativeFrom="page">
              <wp14:pctWidth>0</wp14:pctWidth>
            </wp14:sizeRelH>
            <wp14:sizeRelV relativeFrom="page">
              <wp14:pctHeight>0</wp14:pctHeight>
            </wp14:sizeRelV>
          </wp:anchor>
        </w:drawing>
      </w:r>
      <w:r w:rsidR="004E74C3">
        <w:rPr>
          <w:noProof/>
          <w:lang w:eastAsia="sk-SK"/>
        </w:rPr>
        <mc:AlternateContent>
          <mc:Choice Requires="wps">
            <w:drawing>
              <wp:anchor distT="0" distB="0" distL="114300" distR="114300" simplePos="0" relativeHeight="251661312" behindDoc="0" locked="0" layoutInCell="0" allowOverlap="1" wp14:anchorId="367E9008" wp14:editId="30685122">
                <wp:simplePos x="0" y="0"/>
                <wp:positionH relativeFrom="page">
                  <wp:posOffset>6515100</wp:posOffset>
                </wp:positionH>
                <wp:positionV relativeFrom="page">
                  <wp:posOffset>533400</wp:posOffset>
                </wp:positionV>
                <wp:extent cx="508000" cy="254000"/>
                <wp:effectExtent l="0" t="0" r="0" b="0"/>
                <wp:wrapThrough wrapText="bothSides">
                  <wp:wrapPolygon edited="0">
                    <wp:start x="-405" y="0"/>
                    <wp:lineTo x="-405" y="20790"/>
                    <wp:lineTo x="21600" y="20790"/>
                    <wp:lineTo x="21600" y="0"/>
                    <wp:lineTo x="-405" y="0"/>
                  </wp:wrapPolygon>
                </wp:wrapThrough>
                <wp:docPr id="1340" name="Obdĺžnik 13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08000" cy="254000"/>
                        </a:xfrm>
                        <a:prstGeom prst="rect">
                          <a:avLst/>
                        </a:prstGeom>
                        <a:solidFill>
                          <a:srgbClr val="FFFFFF"/>
                        </a:solidFill>
                        <a:ln>
                          <a:noFill/>
                        </a:ln>
                        <a:extLs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731ABC7" id="Obdĺžnik 1340" o:spid="_x0000_s1026" style="position:absolute;margin-left:513pt;margin-top:42pt;width:40pt;height:20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" o:allowincell="f" stroked="f" strokeweight="0">
                <w10:wrap type="through" anchorx="page" anchory="page"/>
              </v:rect>
            </w:pict>
          </mc:Fallback>
        </mc:AlternateContent>
      </w:r>
      <w:r w:rsidR="004E74C3">
        <w:rPr>
          <w:noProof/>
          <w:lang w:eastAsia="sk-SK"/>
        </w:rPr>
        <w:drawing>
          <wp:anchor distT="0" distB="0" distL="114300" distR="114300" simplePos="0" relativeHeight="251662336" behindDoc="0" locked="0" layoutInCell="0" allowOverlap="1" wp14:anchorId="2CFD511B" wp14:editId="0D1D44CA">
            <wp:simplePos x="0" y="0"/>
            <wp:positionH relativeFrom="page">
              <wp:posOffset>6642100</wp:posOffset>
            </wp:positionH>
            <wp:positionV relativeFrom="page">
              <wp:posOffset>533400</wp:posOffset>
            </wp:positionV>
            <wp:extent cx="381000" cy="254000"/>
            <wp:effectExtent l="0" t="0" r="0" b="0"/>
            <wp:wrapThrough wrapText="bothSides">
              <wp:wrapPolygon edited="0">
                <wp:start x="0" y="0"/>
                <wp:lineTo x="0" y="19440"/>
                <wp:lineTo x="20520" y="19440"/>
                <wp:lineTo x="20520" y="0"/>
                <wp:lineTo x="0" y="0"/>
              </wp:wrapPolygon>
            </wp:wrapThrough>
            <wp:docPr id="1339" name="Obrázok 133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81000" cy="254000"/>
                    </a:xfrm>
                    <a:prstGeom prst="rect">
                      <a:avLst/>
                    </a:prstGeom>
                    <a:noFill/>
                  </pic:spPr>
                </pic:pic>
              </a:graphicData>
            </a:graphic>
            <wp14:sizeRelH relativeFrom="page">
              <wp14:pctWidth>0</wp14:pctWidth>
            </wp14:sizeRelH>
            <wp14:sizeRelV relativeFrom="page">
              <wp14:pctHeight>0</wp14:pctHeight>
            </wp14:sizeRelV>
          </wp:anchor>
        </w:drawing>
      </w:r>
      <w:r w:rsidR="004E74C3">
        <w:rPr>
          <w:noProof/>
          <w:lang w:eastAsia="sk-SK"/>
        </w:rPr>
        <mc:AlternateContent>
          <mc:Choice Requires="wps">
            <w:drawing>
              <wp:anchor distT="0" distB="0" distL="114300" distR="114300" simplePos="0" relativeHeight="251663360" behindDoc="0" locked="0" layoutInCell="0" allowOverlap="1" wp14:anchorId="36E4B3E7" wp14:editId="7ED6796F">
                <wp:simplePos x="0" y="0"/>
                <wp:positionH relativeFrom="page">
                  <wp:posOffset>4851400</wp:posOffset>
                </wp:positionH>
                <wp:positionV relativeFrom="page">
                  <wp:posOffset>533400</wp:posOffset>
                </wp:positionV>
                <wp:extent cx="1524000" cy="254000"/>
                <wp:effectExtent l="0" t="0" r="0" b="0"/>
                <wp:wrapThrough wrapText="bothSides">
                  <wp:wrapPolygon edited="0">
                    <wp:start x="-135" y="0"/>
                    <wp:lineTo x="-135" y="20790"/>
                    <wp:lineTo x="21600" y="20790"/>
                    <wp:lineTo x="21600" y="0"/>
                    <wp:lineTo x="-135" y="0"/>
                  </wp:wrapPolygon>
                </wp:wrapThrough>
                <wp:docPr id="1338" name="Obdĺžnik 13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0" cy="254000"/>
                        </a:xfrm>
                        <a:prstGeom prst="rect">
                          <a:avLst/>
                        </a:prstGeom>
                        <a:solidFill>
                          <a:srgbClr val="FFFFFF"/>
                        </a:solidFill>
                        <a:ln>
                          <a:noFill/>
                        </a:ln>
                        <a:extLs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BD70B76" id="Obdĺžnik 1338" o:spid="_x0000_s1026" style="position:absolute;margin-left:382pt;margin-top:42pt;width:120pt;height:20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" o:allowincell="f" stroked="f" strokeweight="0">
                <w10:wrap type="through" anchorx="page" anchory="page"/>
              </v:rect>
            </w:pict>
          </mc:Fallback>
        </mc:AlternateContent>
      </w:r>
      <w:r w:rsidR="004E74C3">
        <w:rPr>
          <w:noProof/>
          <w:lang w:eastAsia="sk-SK"/>
        </w:rPr>
        <w:drawing>
          <wp:anchor distT="0" distB="0" distL="114300" distR="114300" simplePos="0" relativeHeight="251664384" behindDoc="0" locked="0" layoutInCell="0" allowOverlap="1" wp14:anchorId="04FD9356" wp14:editId="0F09EF09">
            <wp:simplePos x="0" y="0"/>
            <wp:positionH relativeFrom="page">
              <wp:posOffset>4953000</wp:posOffset>
            </wp:positionH>
            <wp:positionV relativeFrom="page">
              <wp:posOffset>533400</wp:posOffset>
            </wp:positionV>
            <wp:extent cx="1422400" cy="254000"/>
            <wp:effectExtent l="0" t="0" r="6350" b="0"/>
            <wp:wrapThrough wrapText="bothSides">
              <wp:wrapPolygon edited="0">
                <wp:start x="0" y="0"/>
                <wp:lineTo x="0" y="19440"/>
                <wp:lineTo x="21407" y="19440"/>
                <wp:lineTo x="21407" y="0"/>
                <wp:lineTo x="0" y="0"/>
              </wp:wrapPolygon>
            </wp:wrapThrough>
            <wp:docPr id="1337" name="Obrázok 133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422400" cy="254000"/>
                    </a:xfrm>
                    <a:prstGeom prst="rect">
                      <a:avLst/>
                    </a:prstGeom>
                    <a:noFill/>
                  </pic:spPr>
                </pic:pic>
              </a:graphicData>
            </a:graphic>
            <wp14:sizeRelH relativeFrom="page">
              <wp14:pctWidth>0</wp14:pctWidth>
            </wp14:sizeRelH>
            <wp14:sizeRelV relativeFrom="page">
              <wp14:pctHeight>0</wp14:pctHeight>
            </wp14:sizeRelV>
          </wp:anchor>
        </w:drawing>
      </w:r>
      <w:r w:rsidR="004E74C3">
        <w:rPr>
          <w:noProof/>
          <w:lang w:eastAsia="sk-SK"/>
        </w:rPr>
        <mc:AlternateContent>
          <mc:Choice Requires="wps">
            <w:drawing>
              <wp:anchor distT="0" distB="0" distL="114300" distR="114300" simplePos="0" relativeHeight="251665408" behindDoc="0" locked="0" layoutInCell="0" allowOverlap="1" wp14:anchorId="0B23E6DE" wp14:editId="7B5C87C5">
                <wp:simplePos x="0" y="0"/>
                <wp:positionH relativeFrom="page">
                  <wp:posOffset>0</wp:posOffset>
                </wp:positionH>
                <wp:positionV relativeFrom="page">
                  <wp:posOffset>1358900</wp:posOffset>
                </wp:positionV>
                <wp:extent cx="7556500" cy="3175000"/>
                <wp:effectExtent l="0" t="0" r="0" b="0"/>
                <wp:wrapThrough wrapText="bothSides">
                  <wp:wrapPolygon edited="0">
                    <wp:start x="-27" y="0"/>
                    <wp:lineTo x="-27" y="21535"/>
                    <wp:lineTo x="21600" y="21535"/>
                    <wp:lineTo x="21600" y="0"/>
                    <wp:lineTo x="-27" y="0"/>
                  </wp:wrapPolygon>
                </wp:wrapThrough>
                <wp:docPr id="1336" name="Obdĺžnik 13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56500" cy="3175000"/>
                        </a:xfrm>
                        <a:prstGeom prst="rect">
                          <a:avLst/>
                        </a:prstGeom>
                        <a:solidFill>
                          <a:srgbClr val="E7E7E8"/>
                        </a:solidFill>
                        <a:ln>
                          <a:noFill/>
                        </a:ln>
                        <a:extLs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48519C6" id="Obdĺžnik 1336" o:spid="_x0000_s1026" style="position:absolute;margin-left:0;margin-top:107pt;width:595pt;height:250pt;z-index:2516654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" o:allowincell="f" fillcolor="#e7e7e8" stroked="f" strokeweight="0">
                <w10:wrap type="through" anchorx="page" anchory="page"/>
              </v:rect>
            </w:pict>
          </mc:Fallback>
        </mc:AlternateContent>
      </w:r>
      <w:r w:rsidR="004E74C3">
        <w:rPr>
          <w:noProof/>
          <w:lang w:eastAsia="sk-SK"/>
        </w:rPr>
        <mc:AlternateContent>
          <mc:Choice Requires="wps">
            <w:drawing>
              <wp:anchor distT="0" distB="0" distL="114300" distR="114300" simplePos="0" relativeHeight="251666432" behindDoc="0" locked="0" layoutInCell="0" allowOverlap="1" wp14:anchorId="27D18874" wp14:editId="2C6C9598">
                <wp:simplePos x="0" y="0"/>
                <wp:positionH relativeFrom="page">
                  <wp:posOffset>533400</wp:posOffset>
                </wp:positionH>
                <wp:positionV relativeFrom="page">
                  <wp:posOffset>1485900</wp:posOffset>
                </wp:positionV>
                <wp:extent cx="6489700" cy="1905000"/>
                <wp:effectExtent l="0" t="0" r="0" b="0"/>
                <wp:wrapThrough wrapText="bothSides">
                  <wp:wrapPolygon edited="0">
                    <wp:start x="0" y="0"/>
                    <wp:lineTo x="0" y="0"/>
                    <wp:lineTo x="0" y="0"/>
                  </wp:wrapPolygon>
                </wp:wrapThrough>
                <wp:docPr id="1335" name="Obdĺžnik 13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89700" cy="190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220C12" w14:textId="77777777" w:rsidR="008644B3" w:rsidRDefault="008644B3" w:rsidP="004E74C3">
                            <w:pPr>
                              <w:widowControl w:val="0"/>
                              <w:autoSpaceDE w:val="0"/>
                              <w:autoSpaceDN w:val="0"/>
                              <w:adjustRightInd w:val="0"/>
                              <w:spacing w:after="0" w:line="240" w:lineRule="auto"/>
                              <w:rPr>
                                <w:rFonts w:ascii="Roboto" w:hAnsi="Roboto"/>
                                <w:szCs w:val="24"/>
                              </w:rPr>
                            </w:pPr>
                            <w:r>
                              <w:rPr>
                                <w:rFonts w:ascii="Roboto" w:hAnsi="Roboto" w:cs="Roboto"/>
                                <w:b/>
                                <w:bCs/>
                                <w:color w:val="0064A3"/>
                                <w:sz w:val="60"/>
                                <w:szCs w:val="60"/>
                              </w:rPr>
                              <w:t>ŽIADOSŤ O POSKYTNUTIE NENÁVRATNÉHO FINANČNÉHO PRÍSPEVKU</w:t>
                            </w:r>
                          </w:p>
                        </w:txbxContent>
                      </wps:txbx>
                      <wps:bodyPr rot="0" vert="horz" wrap="square" lIns="0" tIns="317500" rIns="127000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7D18874" id="Obdĺžnik 1335" o:spid="_x0000_s1031" style="position:absolute;left:0;text-align:left;margin-left:42pt;margin-top:117pt;width:511pt;height:150pt;z-index:2516664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" o:allowincell="f" filled="f" stroked="f">
                <v:textbox inset="0,25pt,100pt,0">
                  <w:txbxContent>
                    <w:p w14:paraId="46220C12" w14:textId="77777777" w:rsidR="008644B3" w:rsidRDefault="008644B3" w:rsidP="004E74C3">
                      <w:pPr>
                        <w:widowControl w:val="0"/>
                        <w:autoSpaceDE w:val="0"/>
                        <w:autoSpaceDN w:val="0"/>
                        <w:adjustRightInd w:val="0"/>
                        <w:spacing w:after="0" w:line="240" w:lineRule="auto"/>
                        <w:rPr>
                          <w:rFonts w:ascii="Roboto" w:hAnsi="Roboto"/>
                          <w:szCs w:val="24"/>
                        </w:rPr>
                      </w:pPr>
                      <w:r>
                        <w:rPr>
                          <w:rFonts w:ascii="Roboto" w:hAnsi="Roboto" w:cs="Roboto"/>
                          <w:b/>
                          <w:bCs/>
                          <w:color w:val="0064A3"/>
                          <w:sz w:val="60"/>
                          <w:szCs w:val="60"/>
                        </w:rPr>
                        <w:t>ŽIADOSŤ O POSKYTNUTIE NENÁVRATNÉHO FINANČNÉHO PRÍSPEVKU</w:t>
                      </w: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667456" behindDoc="0" locked="0" layoutInCell="0" allowOverlap="1" wp14:anchorId="5CB3BEAF" wp14:editId="76A730F0">
                <wp:simplePos x="0" y="0"/>
                <wp:positionH relativeFrom="page">
                  <wp:posOffset>533400</wp:posOffset>
                </wp:positionH>
                <wp:positionV relativeFrom="page">
                  <wp:posOffset>4025900</wp:posOffset>
                </wp:positionV>
                <wp:extent cx="1524000" cy="190500"/>
                <wp:effectExtent l="0" t="0" r="0" b="0"/>
                <wp:wrapThrough wrapText="bothSides">
                  <wp:wrapPolygon edited="0">
                    <wp:start x="0" y="0"/>
                    <wp:lineTo x="0" y="0"/>
                    <wp:lineTo x="0" y="0"/>
                  </wp:wrapPolygon>
                </wp:wrapThrough>
                <wp:docPr id="1334" name="Obdĺžnik 13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0" cy="190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6F83935" w14:textId="77777777" w:rsidR="008644B3" w:rsidRDefault="008644B3" w:rsidP="004E74C3">
                            <w:pPr>
                              <w:widowControl w:val="0"/>
                              <w:autoSpaceDE w:val="0"/>
                              <w:autoSpaceDN w:val="0"/>
                              <w:adjustRightInd w:val="0"/>
                              <w:spacing w:after="0" w:line="240" w:lineRule="auto"/>
                              <w:rPr>
                                <w:rFonts w:ascii="Roboto" w:hAnsi="Roboto"/>
                                <w:szCs w:val="24"/>
                              </w:rPr>
                            </w:pPr>
                            <w:r>
                              <w:rPr>
                                <w:rFonts w:ascii="Roboto" w:hAnsi="Roboto" w:cs="Roboto"/>
                                <w:b/>
                                <w:bCs/>
                                <w:color w:val="000000"/>
                                <w:sz w:val="14"/>
                                <w:szCs w:val="14"/>
                              </w:rPr>
                              <w:t>Dátum odoslania:</w:t>
                            </w:r>
                          </w:p>
                        </w:txbxContent>
                      </wps:txbx>
                      <wps:bodyPr rot="0" vert="horz" wrap="square" lIns="0" tIns="7620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CB3BEAF" id="Obdĺžnik 1334" o:spid="_x0000_s1032" style="position:absolute;left:0;text-align:left;margin-left:42pt;margin-top:317pt;width:120pt;height:15pt;z-index:2516674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" o:allowincell="f" filled="f" stroked="f">
                <v:textbox inset="0,6pt,0,0">
                  <w:txbxContent>
                    <w:p w14:paraId="66F83935" w14:textId="77777777" w:rsidR="008644B3" w:rsidRDefault="008644B3" w:rsidP="004E74C3">
                      <w:pPr>
                        <w:widowControl w:val="0"/>
                        <w:autoSpaceDE w:val="0"/>
                        <w:autoSpaceDN w:val="0"/>
                        <w:adjustRightInd w:val="0"/>
                        <w:spacing w:after="0" w:line="240" w:lineRule="auto"/>
                        <w:rPr>
                          <w:rFonts w:ascii="Roboto" w:hAnsi="Roboto"/>
                          <w:szCs w:val="24"/>
                        </w:rPr>
                      </w:pPr>
                      <w:r>
                        <w:rPr>
                          <w:rFonts w:ascii="Roboto" w:hAnsi="Roboto" w:cs="Roboto"/>
                          <w:b/>
                          <w:bCs/>
                          <w:color w:val="000000"/>
                          <w:sz w:val="14"/>
                          <w:szCs w:val="14"/>
                        </w:rPr>
                        <w:t>Dátum odoslania:</w:t>
                      </w: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669504" behindDoc="0" locked="0" layoutInCell="0" allowOverlap="1" wp14:anchorId="070D6093" wp14:editId="273EA4C5">
                <wp:simplePos x="0" y="0"/>
                <wp:positionH relativeFrom="page">
                  <wp:posOffset>508000</wp:posOffset>
                </wp:positionH>
                <wp:positionV relativeFrom="page">
                  <wp:posOffset>3721100</wp:posOffset>
                </wp:positionV>
                <wp:extent cx="6477000" cy="304800"/>
                <wp:effectExtent l="0" t="0" r="0" b="0"/>
                <wp:wrapThrough wrapText="bothSides">
                  <wp:wrapPolygon edited="0">
                    <wp:start x="0" y="0"/>
                    <wp:lineTo x="0" y="0"/>
                    <wp:lineTo x="0" y="0"/>
                  </wp:wrapPolygon>
                </wp:wrapThrough>
                <wp:docPr id="1333" name="Obdĺžnik 13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770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F150CB4" w14:textId="77777777" w:rsidR="008644B3" w:rsidRDefault="008644B3" w:rsidP="004E74C3">
                            <w:pPr>
                              <w:widowControl w:val="0"/>
                              <w:autoSpaceDE w:val="0"/>
                              <w:autoSpaceDN w:val="0"/>
                              <w:adjustRightInd w:val="0"/>
                              <w:spacing w:after="0" w:line="240" w:lineRule="auto"/>
                              <w:rPr>
                                <w:rFonts w:ascii="Roboto" w:hAnsi="Roboto"/>
                                <w:szCs w:val="24"/>
                              </w:rPr>
                            </w:pPr>
                            <w:r>
                              <w:rPr>
                                <w:rFonts w:ascii="Roboto" w:hAnsi="Roboto" w:cs="Roboto"/>
                                <w:b/>
                                <w:bCs/>
                                <w:color w:val="000000"/>
                                <w:szCs w:val="24"/>
                              </w:rPr>
                              <w:t xml:space="preserve"> </w:t>
                            </w:r>
                          </w:p>
                        </w:txbxContent>
                      </wps:txbx>
                      <wps:bodyPr rot="0" vert="horz" wrap="square" lIns="0" tIns="12700" rIns="0" bIns="1016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70D6093" id="Obdĺžnik 1333" o:spid="_x0000_s1033" style="position:absolute;left:0;text-align:left;margin-left:40pt;margin-top:293pt;width:510pt;height:24pt;z-index:2516695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" o:allowincell="f" filled="f" stroked="f">
                <v:textbox inset="0,1pt,0,8pt">
                  <w:txbxContent>
                    <w:p w14:paraId="2F150CB4" w14:textId="77777777" w:rsidR="008644B3" w:rsidRDefault="008644B3" w:rsidP="004E74C3">
                      <w:pPr>
                        <w:widowControl w:val="0"/>
                        <w:autoSpaceDE w:val="0"/>
                        <w:autoSpaceDN w:val="0"/>
                        <w:adjustRightInd w:val="0"/>
                        <w:spacing w:after="0" w:line="240" w:lineRule="auto"/>
                        <w:rPr>
                          <w:rFonts w:ascii="Roboto" w:hAnsi="Roboto"/>
                          <w:szCs w:val="24"/>
                        </w:rPr>
                      </w:pPr>
                      <w:r>
                        <w:rPr>
                          <w:rFonts w:ascii="Roboto" w:hAnsi="Roboto" w:cs="Roboto"/>
                          <w:b/>
                          <w:bCs/>
                          <w:color w:val="000000"/>
                          <w:szCs w:val="24"/>
                        </w:rPr>
                        <w:t xml:space="preserve"> </w:t>
                      </w: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670528" behindDoc="0" locked="0" layoutInCell="0" allowOverlap="1" wp14:anchorId="2943EA57" wp14:editId="2D81DE1A">
                <wp:simplePos x="0" y="0"/>
                <wp:positionH relativeFrom="page">
                  <wp:posOffset>533400</wp:posOffset>
                </wp:positionH>
                <wp:positionV relativeFrom="page">
                  <wp:posOffset>4914900</wp:posOffset>
                </wp:positionV>
                <wp:extent cx="6477000" cy="254000"/>
                <wp:effectExtent l="0" t="0" r="0" b="0"/>
                <wp:wrapThrough wrapText="bothSides">
                  <wp:wrapPolygon edited="0">
                    <wp:start x="0" y="0"/>
                    <wp:lineTo x="21600" y="0"/>
                    <wp:lineTo x="21600" y="21600"/>
                    <wp:lineTo x="0" y="21600"/>
                    <wp:lineTo x="0" y="0"/>
                  </wp:wrapPolygon>
                </wp:wrapThrough>
                <wp:docPr id="1332" name="Obdĺžnik 13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7700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C758D92" id="Obdĺžnik 1332" o:spid="_x0000_s1026" style="position:absolute;margin-left:42pt;margin-top:387pt;width:510pt;height:20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" o:allowincell="f" filled="f" stroked="f" strokeweight="0">
                <w10:wrap type="through" anchorx="page" anchory="page"/>
              </v:rect>
            </w:pict>
          </mc:Fallback>
        </mc:AlternateContent>
      </w:r>
      <w:r w:rsidR="004E74C3">
        <w:rPr>
          <w:noProof/>
          <w:lang w:eastAsia="sk-SK"/>
        </w:rPr>
        <mc:AlternateContent>
          <mc:Choice Requires="wps">
            <w:drawing>
              <wp:anchor distT="0" distB="0" distL="114300" distR="114300" simplePos="0" relativeHeight="251671552" behindDoc="0" locked="0" layoutInCell="0" allowOverlap="1" wp14:anchorId="6A3264C2" wp14:editId="2A505419">
                <wp:simplePos x="0" y="0"/>
                <wp:positionH relativeFrom="page">
                  <wp:posOffset>533400</wp:posOffset>
                </wp:positionH>
                <wp:positionV relativeFrom="page">
                  <wp:posOffset>4914900</wp:posOffset>
                </wp:positionV>
                <wp:extent cx="1524000" cy="254000"/>
                <wp:effectExtent l="0" t="0" r="0" b="0"/>
                <wp:wrapThrough wrapText="bothSides">
                  <wp:wrapPolygon edited="0">
                    <wp:start x="0" y="0"/>
                    <wp:lineTo x="0" y="0"/>
                    <wp:lineTo x="0" y="0"/>
                  </wp:wrapPolygon>
                </wp:wrapThrough>
                <wp:docPr id="1331" name="Obdĺžnik 13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CEECCA" w14:textId="77777777" w:rsidR="008644B3" w:rsidRDefault="008644B3" w:rsidP="004E74C3">
                            <w:pPr>
                              <w:widowControl w:val="0"/>
                              <w:autoSpaceDE w:val="0"/>
                              <w:autoSpaceDN w:val="0"/>
                              <w:adjustRightInd w:val="0"/>
                              <w:spacing w:after="0" w:line="240" w:lineRule="auto"/>
                              <w:rPr>
                                <w:rFonts w:ascii="Roboto" w:hAnsi="Roboto"/>
                                <w:szCs w:val="24"/>
                              </w:rPr>
                            </w:pPr>
                            <w:r>
                              <w:rPr>
                                <w:rFonts w:ascii="Roboto" w:hAnsi="Roboto" w:cs="Roboto"/>
                                <w:b/>
                                <w:bCs/>
                                <w:color w:val="000000"/>
                                <w:sz w:val="14"/>
                                <w:szCs w:val="14"/>
                              </w:rPr>
                              <w:t>Operačný program:</w:t>
                            </w:r>
                          </w:p>
                        </w:txbxContent>
                      </wps:txbx>
                      <wps:bodyPr rot="0" vert="horz" wrap="square" lIns="0" tIns="63500" rIns="0" bIns="635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3264C2" id="Obdĺžnik 1331" o:spid="_x0000_s1034" style="position:absolute;left:0;text-align:left;margin-left:42pt;margin-top:387pt;width:120pt;height:20pt;z-index:2516715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" o:allowincell="f" filled="f" stroked="f">
                <v:textbox inset="0,5pt,0,5pt">
                  <w:txbxContent>
                    <w:p w14:paraId="55CEECCA" w14:textId="77777777" w:rsidR="008644B3" w:rsidRDefault="008644B3" w:rsidP="004E74C3">
                      <w:pPr>
                        <w:widowControl w:val="0"/>
                        <w:autoSpaceDE w:val="0"/>
                        <w:autoSpaceDN w:val="0"/>
                        <w:adjustRightInd w:val="0"/>
                        <w:spacing w:after="0" w:line="240" w:lineRule="auto"/>
                        <w:rPr>
                          <w:rFonts w:ascii="Roboto" w:hAnsi="Roboto"/>
                          <w:szCs w:val="24"/>
                        </w:rPr>
                      </w:pPr>
                      <w:r>
                        <w:rPr>
                          <w:rFonts w:ascii="Roboto" w:hAnsi="Roboto" w:cs="Roboto"/>
                          <w:b/>
                          <w:bCs/>
                          <w:color w:val="000000"/>
                          <w:sz w:val="14"/>
                          <w:szCs w:val="14"/>
                        </w:rPr>
                        <w:t>Operačný program:</w:t>
                      </w: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672576" behindDoc="0" locked="0" layoutInCell="0" allowOverlap="1" wp14:anchorId="66B712F4" wp14:editId="185F0C9C">
                <wp:simplePos x="0" y="0"/>
                <wp:positionH relativeFrom="page">
                  <wp:posOffset>2057400</wp:posOffset>
                </wp:positionH>
                <wp:positionV relativeFrom="page">
                  <wp:posOffset>5105400</wp:posOffset>
                </wp:positionV>
                <wp:extent cx="4953000" cy="63500"/>
                <wp:effectExtent l="0" t="0" r="0" b="0"/>
                <wp:wrapThrough wrapText="bothSides">
                  <wp:wrapPolygon edited="0">
                    <wp:start x="0" y="0"/>
                    <wp:lineTo x="0" y="0"/>
                    <wp:lineTo x="0" y="0"/>
                  </wp:wrapPolygon>
                </wp:wrapThrough>
                <wp:docPr id="1330" name="Obdĺžnik 13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953000" cy="63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729D599" w14:textId="77777777" w:rsidR="008644B3" w:rsidRDefault="008644B3" w:rsidP="004E74C3">
                            <w:pPr>
                              <w:widowControl w:val="0"/>
                              <w:autoSpaceDE w:val="0"/>
                              <w:autoSpaceDN w:val="0"/>
                              <w:adjustRightInd w:val="0"/>
                              <w:spacing w:after="0" w:line="240" w:lineRule="auto"/>
                              <w:rPr>
                                <w:rFonts w:ascii="Roboto" w:hAnsi="Roboto"/>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6B712F4" id="Obdĺžnik 1330" o:spid="_x0000_s1035" style="position:absolute;left:0;text-align:left;margin-left:162pt;margin-top:402pt;width:390pt;height:5pt;z-index:2516725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" o:allowincell="f" filled="f" stroked="f">
                <v:textbox inset="0,0,0,0">
                  <w:txbxContent>
                    <w:p w14:paraId="1729D599" w14:textId="77777777" w:rsidR="008644B3" w:rsidRDefault="008644B3" w:rsidP="004E74C3">
                      <w:pPr>
                        <w:widowControl w:val="0"/>
                        <w:autoSpaceDE w:val="0"/>
                        <w:autoSpaceDN w:val="0"/>
                        <w:adjustRightInd w:val="0"/>
                        <w:spacing w:after="0" w:line="240" w:lineRule="auto"/>
                        <w:rPr>
                          <w:rFonts w:ascii="Roboto" w:hAnsi="Roboto"/>
                          <w:szCs w:val="24"/>
                        </w:rPr>
                      </w:pP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673600" behindDoc="0" locked="0" layoutInCell="0" allowOverlap="1" wp14:anchorId="11737AB7" wp14:editId="1637813F">
                <wp:simplePos x="0" y="0"/>
                <wp:positionH relativeFrom="page">
                  <wp:posOffset>2057400</wp:posOffset>
                </wp:positionH>
                <wp:positionV relativeFrom="page">
                  <wp:posOffset>4914900</wp:posOffset>
                </wp:positionV>
                <wp:extent cx="4953000" cy="190500"/>
                <wp:effectExtent l="0" t="0" r="0" b="0"/>
                <wp:wrapThrough wrapText="bothSides">
                  <wp:wrapPolygon edited="0">
                    <wp:start x="0" y="0"/>
                    <wp:lineTo x="21600" y="0"/>
                    <wp:lineTo x="21600" y="21600"/>
                    <wp:lineTo x="0" y="21600"/>
                    <wp:lineTo x="0" y="0"/>
                  </wp:wrapPolygon>
                </wp:wrapThrough>
                <wp:docPr id="1329" name="Obdĺžnik 13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953000" cy="190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FAE7ACB" id="Obdĺžnik 1329" o:spid="_x0000_s1026" style="position:absolute;margin-left:162pt;margin-top:387pt;width:390pt;height:15pt;z-index:2516736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" o:allowincell="f" filled="f" stroked="f" strokeweight="0">
                <w10:wrap type="through" anchorx="page" anchory="page"/>
              </v:rect>
            </w:pict>
          </mc:Fallback>
        </mc:AlternateContent>
      </w:r>
      <w:r w:rsidR="004E74C3">
        <w:rPr>
          <w:noProof/>
          <w:lang w:eastAsia="sk-SK"/>
        </w:rPr>
        <mc:AlternateContent>
          <mc:Choice Requires="wps">
            <w:drawing>
              <wp:anchor distT="0" distB="0" distL="114300" distR="114300" simplePos="0" relativeHeight="251674624" behindDoc="0" locked="0" layoutInCell="0" allowOverlap="1" wp14:anchorId="6A65FB4A" wp14:editId="656648EE">
                <wp:simplePos x="0" y="0"/>
                <wp:positionH relativeFrom="page">
                  <wp:posOffset>2057400</wp:posOffset>
                </wp:positionH>
                <wp:positionV relativeFrom="page">
                  <wp:posOffset>4914900</wp:posOffset>
                </wp:positionV>
                <wp:extent cx="4953000" cy="190500"/>
                <wp:effectExtent l="0" t="0" r="0" b="0"/>
                <wp:wrapThrough wrapText="bothSides">
                  <wp:wrapPolygon edited="0">
                    <wp:start x="0" y="0"/>
                    <wp:lineTo x="0" y="0"/>
                    <wp:lineTo x="0" y="0"/>
                  </wp:wrapPolygon>
                </wp:wrapThrough>
                <wp:docPr id="1328" name="Obdĺžnik 13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953000" cy="190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BD2B91" w14:textId="77777777" w:rsidR="008644B3" w:rsidRPr="001678AC" w:rsidRDefault="008644B3" w:rsidP="004E74C3">
                            <w:pPr>
                              <w:widowControl w:val="0"/>
                              <w:autoSpaceDE w:val="0"/>
                              <w:autoSpaceDN w:val="0"/>
                              <w:adjustRightInd w:val="0"/>
                              <w:spacing w:after="0" w:line="240" w:lineRule="auto"/>
                              <w:rPr>
                                <w:rFonts w:ascii="Roboto" w:hAnsi="Roboto"/>
                                <w:sz w:val="14"/>
                                <w:szCs w:val="14"/>
                              </w:rPr>
                            </w:pPr>
                            <w:r w:rsidRPr="001678AC">
                              <w:rPr>
                                <w:rFonts w:ascii="Roboto" w:hAnsi="Roboto"/>
                                <w:sz w:val="14"/>
                                <w:szCs w:val="14"/>
                              </w:rPr>
                              <w:t>(2) Generuje automaticky ITMS2014+</w:t>
                            </w:r>
                          </w:p>
                          <w:p w14:paraId="343D2AF9" w14:textId="77777777" w:rsidR="008644B3" w:rsidRDefault="008644B3" w:rsidP="004E74C3">
                            <w:pPr>
                              <w:widowControl w:val="0"/>
                              <w:autoSpaceDE w:val="0"/>
                              <w:autoSpaceDN w:val="0"/>
                              <w:adjustRightInd w:val="0"/>
                              <w:spacing w:after="0" w:line="240" w:lineRule="auto"/>
                              <w:rPr>
                                <w:rFonts w:ascii="Roboto" w:hAnsi="Roboto"/>
                                <w:szCs w:val="24"/>
                              </w:rPr>
                            </w:pPr>
                            <w:r>
                              <w:rPr>
                                <w:rFonts w:ascii="Roboto" w:hAnsi="Roboto" w:cs="Roboto"/>
                                <w:color w:val="000000"/>
                                <w:sz w:val="14"/>
                                <w:szCs w:val="14"/>
                              </w:rPr>
                              <w:t xml:space="preserve"> </w:t>
                            </w:r>
                          </w:p>
                        </w:txbxContent>
                      </wps:txbx>
                      <wps:bodyPr rot="0" vert="horz" wrap="square" lIns="63500" tIns="63500" rIns="6350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65FB4A" id="Obdĺžnik 1328" o:spid="_x0000_s1036" style="position:absolute;left:0;text-align:left;margin-left:162pt;margin-top:387pt;width:390pt;height:15pt;z-index:2516746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" o:allowincell="f" filled="f" stroked="f">
                <v:textbox inset="5pt,5pt,5pt,0">
                  <w:txbxContent>
                    <w:p w14:paraId="40BD2B91" w14:textId="77777777" w:rsidR="008644B3" w:rsidRPr="001678AC" w:rsidRDefault="008644B3" w:rsidP="004E74C3">
                      <w:pPr>
                        <w:widowControl w:val="0"/>
                        <w:autoSpaceDE w:val="0"/>
                        <w:autoSpaceDN w:val="0"/>
                        <w:adjustRightInd w:val="0"/>
                        <w:spacing w:after="0" w:line="240" w:lineRule="auto"/>
                        <w:rPr>
                          <w:rFonts w:ascii="Roboto" w:hAnsi="Roboto"/>
                          <w:sz w:val="14"/>
                          <w:szCs w:val="14"/>
                        </w:rPr>
                      </w:pPr>
                      <w:r w:rsidRPr="001678AC">
                        <w:rPr>
                          <w:rFonts w:ascii="Roboto" w:hAnsi="Roboto"/>
                          <w:sz w:val="14"/>
                          <w:szCs w:val="14"/>
                        </w:rPr>
                        <w:t>(2) Generuje automaticky ITMS2014+</w:t>
                      </w:r>
                    </w:p>
                    <w:p w14:paraId="343D2AF9" w14:textId="77777777" w:rsidR="008644B3" w:rsidRDefault="008644B3" w:rsidP="004E74C3">
                      <w:pPr>
                        <w:widowControl w:val="0"/>
                        <w:autoSpaceDE w:val="0"/>
                        <w:autoSpaceDN w:val="0"/>
                        <w:adjustRightInd w:val="0"/>
                        <w:spacing w:after="0" w:line="240" w:lineRule="auto"/>
                        <w:rPr>
                          <w:rFonts w:ascii="Roboto" w:hAnsi="Roboto"/>
                          <w:szCs w:val="24"/>
                        </w:rPr>
                      </w:pPr>
                      <w:r>
                        <w:rPr>
                          <w:rFonts w:ascii="Roboto" w:hAnsi="Roboto" w:cs="Roboto"/>
                          <w:color w:val="000000"/>
                          <w:sz w:val="14"/>
                          <w:szCs w:val="14"/>
                        </w:rPr>
                        <w:t xml:space="preserve"> </w:t>
                      </w: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675648" behindDoc="0" locked="0" layoutInCell="0" allowOverlap="1" wp14:anchorId="2008C6C0" wp14:editId="0BBD89FF">
                <wp:simplePos x="0" y="0"/>
                <wp:positionH relativeFrom="page">
                  <wp:posOffset>533400</wp:posOffset>
                </wp:positionH>
                <wp:positionV relativeFrom="page">
                  <wp:posOffset>4914900</wp:posOffset>
                </wp:positionV>
                <wp:extent cx="6477000" cy="0"/>
                <wp:effectExtent l="0" t="0" r="0" b="0"/>
                <wp:wrapThrough wrapText="bothSides">
                  <wp:wrapPolygon edited="0">
                    <wp:start x="0" y="-2147483648"/>
                    <wp:lineTo x="0" y="-2147483648"/>
                    <wp:lineTo x="682" y="-2147483648"/>
                    <wp:lineTo x="682" y="-2147483648"/>
                    <wp:lineTo x="0" y="-2147483648"/>
                  </wp:wrapPolygon>
                </wp:wrapThrough>
                <wp:docPr id="1327" name="Rovná spojnica 13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0DD4B2F" id="Rovná spojnica 1327" o:spid="_x0000_s1026" style="position:absolute;z-index:2516756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2pt,387pt" to="552pt,3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" o:allowincell="f" strokecolor="#a8a9ad" strokeweight=".5pt">
                <w10:wrap type="through" anchorx="page" anchory="page"/>
              </v:line>
            </w:pict>
          </mc:Fallback>
        </mc:AlternateContent>
      </w:r>
      <w:r w:rsidR="004E74C3">
        <w:rPr>
          <w:noProof/>
          <w:lang w:eastAsia="sk-SK"/>
        </w:rPr>
        <mc:AlternateContent>
          <mc:Choice Requires="wps">
            <w:drawing>
              <wp:anchor distT="0" distB="0" distL="114300" distR="114300" simplePos="0" relativeHeight="251676672" behindDoc="0" locked="0" layoutInCell="0" allowOverlap="1" wp14:anchorId="0163B1BD" wp14:editId="68A658AE">
                <wp:simplePos x="0" y="0"/>
                <wp:positionH relativeFrom="page">
                  <wp:posOffset>533400</wp:posOffset>
                </wp:positionH>
                <wp:positionV relativeFrom="page">
                  <wp:posOffset>5168900</wp:posOffset>
                </wp:positionV>
                <wp:extent cx="6477000" cy="0"/>
                <wp:effectExtent l="0" t="0" r="0" b="0"/>
                <wp:wrapThrough wrapText="bothSides">
                  <wp:wrapPolygon edited="0">
                    <wp:start x="0" y="-2147483648"/>
                    <wp:lineTo x="0" y="-2147483648"/>
                    <wp:lineTo x="682" y="-2147483648"/>
                    <wp:lineTo x="682" y="-2147483648"/>
                    <wp:lineTo x="0" y="-2147483648"/>
                  </wp:wrapPolygon>
                </wp:wrapThrough>
                <wp:docPr id="1326" name="Rovná spojnica 13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E05909A" id="Rovná spojnica 1326" o:spid="_x0000_s1026" style="position:absolute;z-index:2516766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2pt,407pt" to="552pt,4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" o:allowincell="f" strokecolor="#a8a9ad" strokeweight=".5pt">
                <w10:wrap type="through" anchorx="page" anchory="page"/>
              </v:line>
            </w:pict>
          </mc:Fallback>
        </mc:AlternateContent>
      </w:r>
      <w:r w:rsidR="004E74C3">
        <w:rPr>
          <w:noProof/>
          <w:lang w:eastAsia="sk-SK"/>
        </w:rPr>
        <mc:AlternateContent>
          <mc:Choice Requires="wps">
            <w:drawing>
              <wp:anchor distT="0" distB="0" distL="114300" distR="114300" simplePos="0" relativeHeight="251677696" behindDoc="0" locked="0" layoutInCell="0" allowOverlap="1" wp14:anchorId="50A4EDD1" wp14:editId="624451BA">
                <wp:simplePos x="0" y="0"/>
                <wp:positionH relativeFrom="page">
                  <wp:posOffset>533400</wp:posOffset>
                </wp:positionH>
                <wp:positionV relativeFrom="page">
                  <wp:posOffset>5168900</wp:posOffset>
                </wp:positionV>
                <wp:extent cx="6477000" cy="254000"/>
                <wp:effectExtent l="0" t="0" r="0" b="0"/>
                <wp:wrapThrough wrapText="bothSides">
                  <wp:wrapPolygon edited="0">
                    <wp:start x="0" y="0"/>
                    <wp:lineTo x="21600" y="0"/>
                    <wp:lineTo x="21600" y="21600"/>
                    <wp:lineTo x="0" y="21600"/>
                    <wp:lineTo x="0" y="0"/>
                  </wp:wrapPolygon>
                </wp:wrapThrough>
                <wp:docPr id="1325" name="Obdĺžnik 13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7700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DC99420" id="Obdĺžnik 1325" o:spid="_x0000_s1026" style="position:absolute;margin-left:42pt;margin-top:407pt;width:510pt;height:20pt;z-index:2516776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" o:allowincell="f" filled="f" stroked="f" strokeweight="0">
                <w10:wrap type="through" anchorx="page" anchory="page"/>
              </v:rect>
            </w:pict>
          </mc:Fallback>
        </mc:AlternateContent>
      </w:r>
      <w:r w:rsidR="004E74C3">
        <w:rPr>
          <w:noProof/>
          <w:lang w:eastAsia="sk-SK"/>
        </w:rPr>
        <mc:AlternateContent>
          <mc:Choice Requires="wps">
            <w:drawing>
              <wp:anchor distT="0" distB="0" distL="114300" distR="114300" simplePos="0" relativeHeight="251678720" behindDoc="0" locked="0" layoutInCell="0" allowOverlap="1" wp14:anchorId="72002E80" wp14:editId="0C04CDDA">
                <wp:simplePos x="0" y="0"/>
                <wp:positionH relativeFrom="page">
                  <wp:posOffset>2057400</wp:posOffset>
                </wp:positionH>
                <wp:positionV relativeFrom="page">
                  <wp:posOffset>5168900</wp:posOffset>
                </wp:positionV>
                <wp:extent cx="4953000" cy="254000"/>
                <wp:effectExtent l="0" t="0" r="0" b="0"/>
                <wp:wrapThrough wrapText="bothSides">
                  <wp:wrapPolygon edited="0">
                    <wp:start x="0" y="0"/>
                    <wp:lineTo x="0" y="0"/>
                    <wp:lineTo x="0" y="0"/>
                  </wp:wrapPolygon>
                </wp:wrapThrough>
                <wp:docPr id="1324" name="Obdĺžnik 13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95300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10B4BFA" w14:textId="77777777" w:rsidR="008644B3" w:rsidRPr="001678AC" w:rsidRDefault="008644B3" w:rsidP="004E74C3">
                            <w:pPr>
                              <w:widowControl w:val="0"/>
                              <w:autoSpaceDE w:val="0"/>
                              <w:autoSpaceDN w:val="0"/>
                              <w:adjustRightInd w:val="0"/>
                              <w:spacing w:after="0" w:line="240" w:lineRule="auto"/>
                              <w:rPr>
                                <w:rFonts w:ascii="Roboto" w:hAnsi="Roboto"/>
                                <w:sz w:val="14"/>
                                <w:szCs w:val="14"/>
                              </w:rPr>
                            </w:pPr>
                            <w:r w:rsidRPr="001678AC">
                              <w:rPr>
                                <w:rFonts w:ascii="Roboto" w:hAnsi="Roboto"/>
                                <w:sz w:val="14"/>
                                <w:szCs w:val="14"/>
                              </w:rPr>
                              <w:t>(3) Generuje automaticky ITMS2014+</w:t>
                            </w:r>
                          </w:p>
                          <w:p w14:paraId="596EA610" w14:textId="77777777" w:rsidR="008644B3" w:rsidRDefault="008644B3" w:rsidP="004E74C3">
                            <w:pPr>
                              <w:widowControl w:val="0"/>
                              <w:autoSpaceDE w:val="0"/>
                              <w:autoSpaceDN w:val="0"/>
                              <w:adjustRightInd w:val="0"/>
                              <w:spacing w:after="0" w:line="240" w:lineRule="auto"/>
                              <w:rPr>
                                <w:rFonts w:ascii="Roboto" w:hAnsi="Roboto"/>
                                <w:szCs w:val="24"/>
                              </w:rPr>
                            </w:pPr>
                          </w:p>
                        </w:txbxContent>
                      </wps:txbx>
                      <wps:bodyPr rot="0" vert="horz" wrap="square" lIns="63500" tIns="63500" rIns="63500" bIns="635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2002E80" id="Obdĺžnik 1324" o:spid="_x0000_s1037" style="position:absolute;left:0;text-align:left;margin-left:162pt;margin-top:407pt;width:390pt;height:20pt;z-index:2516787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" o:allowincell="f" filled="f" stroked="f">
                <v:textbox inset="5pt,5pt,5pt,5pt">
                  <w:txbxContent>
                    <w:p w14:paraId="710B4BFA" w14:textId="77777777" w:rsidR="008644B3" w:rsidRPr="001678AC" w:rsidRDefault="008644B3" w:rsidP="004E74C3">
                      <w:pPr>
                        <w:widowControl w:val="0"/>
                        <w:autoSpaceDE w:val="0"/>
                        <w:autoSpaceDN w:val="0"/>
                        <w:adjustRightInd w:val="0"/>
                        <w:spacing w:after="0" w:line="240" w:lineRule="auto"/>
                        <w:rPr>
                          <w:rFonts w:ascii="Roboto" w:hAnsi="Roboto"/>
                          <w:sz w:val="14"/>
                          <w:szCs w:val="14"/>
                        </w:rPr>
                      </w:pPr>
                      <w:r w:rsidRPr="001678AC">
                        <w:rPr>
                          <w:rFonts w:ascii="Roboto" w:hAnsi="Roboto"/>
                          <w:sz w:val="14"/>
                          <w:szCs w:val="14"/>
                        </w:rPr>
                        <w:t>(3) Generuje automaticky ITMS2014+</w:t>
                      </w:r>
                    </w:p>
                    <w:p w14:paraId="596EA610" w14:textId="77777777" w:rsidR="008644B3" w:rsidRDefault="008644B3" w:rsidP="004E74C3">
                      <w:pPr>
                        <w:widowControl w:val="0"/>
                        <w:autoSpaceDE w:val="0"/>
                        <w:autoSpaceDN w:val="0"/>
                        <w:adjustRightInd w:val="0"/>
                        <w:spacing w:after="0" w:line="240" w:lineRule="auto"/>
                        <w:rPr>
                          <w:rFonts w:ascii="Roboto" w:hAnsi="Roboto"/>
                          <w:szCs w:val="24"/>
                        </w:rPr>
                      </w:pP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679744" behindDoc="0" locked="0" layoutInCell="0" allowOverlap="1" wp14:anchorId="2F59E6A8" wp14:editId="26F2994B">
                <wp:simplePos x="0" y="0"/>
                <wp:positionH relativeFrom="page">
                  <wp:posOffset>533400</wp:posOffset>
                </wp:positionH>
                <wp:positionV relativeFrom="page">
                  <wp:posOffset>5168900</wp:posOffset>
                </wp:positionV>
                <wp:extent cx="1524000" cy="254000"/>
                <wp:effectExtent l="0" t="0" r="0" b="0"/>
                <wp:wrapThrough wrapText="bothSides">
                  <wp:wrapPolygon edited="0">
                    <wp:start x="0" y="0"/>
                    <wp:lineTo x="0" y="0"/>
                    <wp:lineTo x="0" y="0"/>
                  </wp:wrapPolygon>
                </wp:wrapThrough>
                <wp:docPr id="1323" name="Obdĺžnik 13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60D8A9D" w14:textId="77777777" w:rsidR="008644B3" w:rsidRDefault="008644B3" w:rsidP="004E74C3">
                            <w:pPr>
                              <w:widowControl w:val="0"/>
                              <w:autoSpaceDE w:val="0"/>
                              <w:autoSpaceDN w:val="0"/>
                              <w:adjustRightInd w:val="0"/>
                              <w:spacing w:after="0" w:line="240" w:lineRule="auto"/>
                              <w:rPr>
                                <w:rFonts w:ascii="Roboto" w:hAnsi="Roboto"/>
                                <w:szCs w:val="24"/>
                              </w:rPr>
                            </w:pPr>
                            <w:r>
                              <w:rPr>
                                <w:rFonts w:ascii="Roboto" w:hAnsi="Roboto" w:cs="Roboto"/>
                                <w:b/>
                                <w:bCs/>
                                <w:color w:val="000000"/>
                                <w:sz w:val="14"/>
                                <w:szCs w:val="14"/>
                              </w:rPr>
                              <w:t>Žiadateľ:</w:t>
                            </w:r>
                          </w:p>
                        </w:txbxContent>
                      </wps:txbx>
                      <wps:bodyPr rot="0" vert="horz" wrap="square" lIns="0" tIns="63500" rIns="0" bIns="635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F59E6A8" id="Obdĺžnik 1323" o:spid="_x0000_s1038" style="position:absolute;left:0;text-align:left;margin-left:42pt;margin-top:407pt;width:120pt;height:20pt;z-index:2516797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" o:allowincell="f" filled="f" stroked="f">
                <v:textbox inset="0,5pt,0,5pt">
                  <w:txbxContent>
                    <w:p w14:paraId="760D8A9D" w14:textId="77777777" w:rsidR="008644B3" w:rsidRDefault="008644B3" w:rsidP="004E74C3">
                      <w:pPr>
                        <w:widowControl w:val="0"/>
                        <w:autoSpaceDE w:val="0"/>
                        <w:autoSpaceDN w:val="0"/>
                        <w:adjustRightInd w:val="0"/>
                        <w:spacing w:after="0" w:line="240" w:lineRule="auto"/>
                        <w:rPr>
                          <w:rFonts w:ascii="Roboto" w:hAnsi="Roboto"/>
                          <w:szCs w:val="24"/>
                        </w:rPr>
                      </w:pPr>
                      <w:r>
                        <w:rPr>
                          <w:rFonts w:ascii="Roboto" w:hAnsi="Roboto" w:cs="Roboto"/>
                          <w:b/>
                          <w:bCs/>
                          <w:color w:val="000000"/>
                          <w:sz w:val="14"/>
                          <w:szCs w:val="14"/>
                        </w:rPr>
                        <w:t>Žiadateľ:</w:t>
                      </w: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680768" behindDoc="0" locked="0" layoutInCell="0" allowOverlap="1" wp14:anchorId="43EF990E" wp14:editId="59CF7A83">
                <wp:simplePos x="0" y="0"/>
                <wp:positionH relativeFrom="page">
                  <wp:posOffset>533400</wp:posOffset>
                </wp:positionH>
                <wp:positionV relativeFrom="page">
                  <wp:posOffset>5168900</wp:posOffset>
                </wp:positionV>
                <wp:extent cx="6477000" cy="0"/>
                <wp:effectExtent l="0" t="0" r="0" b="0"/>
                <wp:wrapThrough wrapText="bothSides">
                  <wp:wrapPolygon edited="0">
                    <wp:start x="0" y="-2147483648"/>
                    <wp:lineTo x="0" y="-2147483648"/>
                    <wp:lineTo x="682" y="-2147483648"/>
                    <wp:lineTo x="682" y="-2147483648"/>
                    <wp:lineTo x="0" y="-2147483648"/>
                  </wp:wrapPolygon>
                </wp:wrapThrough>
                <wp:docPr id="1322" name="Rovná spojnica 13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2F8B690" id="Rovná spojnica 1322" o:spid="_x0000_s1026" style="position:absolute;z-index:2516807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2pt,407pt" to="552pt,4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" o:allowincell="f" strokecolor="#a8a9ad" strokeweight=".5pt">
                <w10:wrap type="through" anchorx="page" anchory="page"/>
              </v:line>
            </w:pict>
          </mc:Fallback>
        </mc:AlternateContent>
      </w:r>
      <w:r w:rsidR="004E74C3">
        <w:rPr>
          <w:noProof/>
          <w:lang w:eastAsia="sk-SK"/>
        </w:rPr>
        <mc:AlternateContent>
          <mc:Choice Requires="wps">
            <w:drawing>
              <wp:anchor distT="0" distB="0" distL="114300" distR="114300" simplePos="0" relativeHeight="251681792" behindDoc="0" locked="0" layoutInCell="0" allowOverlap="1" wp14:anchorId="079BD7EC" wp14:editId="00B73488">
                <wp:simplePos x="0" y="0"/>
                <wp:positionH relativeFrom="page">
                  <wp:posOffset>533400</wp:posOffset>
                </wp:positionH>
                <wp:positionV relativeFrom="page">
                  <wp:posOffset>5422900</wp:posOffset>
                </wp:positionV>
                <wp:extent cx="6477000" cy="0"/>
                <wp:effectExtent l="0" t="0" r="0" b="0"/>
                <wp:wrapThrough wrapText="bothSides">
                  <wp:wrapPolygon edited="0">
                    <wp:start x="0" y="-2147483648"/>
                    <wp:lineTo x="0" y="-2147483648"/>
                    <wp:lineTo x="682" y="-2147483648"/>
                    <wp:lineTo x="682" y="-2147483648"/>
                    <wp:lineTo x="0" y="-2147483648"/>
                  </wp:wrapPolygon>
                </wp:wrapThrough>
                <wp:docPr id="1321" name="Rovná spojnica 13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0C8FA5A" id="Rovná spojnica 1321" o:spid="_x0000_s1026" style="position:absolute;z-index:2516817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2pt,427pt" to="552pt,4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" o:allowincell="f" strokecolor="#a8a9ad" strokeweight=".5pt">
                <w10:wrap type="through" anchorx="page" anchory="page"/>
              </v:line>
            </w:pict>
          </mc:Fallback>
        </mc:AlternateContent>
      </w:r>
      <w:r w:rsidR="004E74C3">
        <w:rPr>
          <w:noProof/>
          <w:lang w:eastAsia="sk-SK"/>
        </w:rPr>
        <mc:AlternateContent>
          <mc:Choice Requires="wps">
            <w:drawing>
              <wp:anchor distT="0" distB="0" distL="114300" distR="114300" simplePos="0" relativeHeight="251682816" behindDoc="0" locked="0" layoutInCell="0" allowOverlap="1" wp14:anchorId="0F66F6F0" wp14:editId="7C1C0B22">
                <wp:simplePos x="0" y="0"/>
                <wp:positionH relativeFrom="page">
                  <wp:posOffset>533400</wp:posOffset>
                </wp:positionH>
                <wp:positionV relativeFrom="page">
                  <wp:posOffset>5676900</wp:posOffset>
                </wp:positionV>
                <wp:extent cx="6477000" cy="254000"/>
                <wp:effectExtent l="0" t="0" r="0" b="0"/>
                <wp:wrapThrough wrapText="bothSides">
                  <wp:wrapPolygon edited="0">
                    <wp:start x="0" y="0"/>
                    <wp:lineTo x="21600" y="0"/>
                    <wp:lineTo x="21600" y="21600"/>
                    <wp:lineTo x="0" y="21600"/>
                    <wp:lineTo x="0" y="0"/>
                  </wp:wrapPolygon>
                </wp:wrapThrough>
                <wp:docPr id="1320" name="Obdĺžnik 13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7700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517C13E" id="Obdĺžnik 1320" o:spid="_x0000_s1026" style="position:absolute;margin-left:42pt;margin-top:447pt;width:510pt;height:20pt;z-index:2516828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" o:allowincell="f" filled="f" stroked="f" strokeweight="0">
                <w10:wrap type="through" anchorx="page" anchory="page"/>
              </v:rect>
            </w:pict>
          </mc:Fallback>
        </mc:AlternateContent>
      </w:r>
      <w:r w:rsidR="004E74C3">
        <w:rPr>
          <w:noProof/>
          <w:lang w:eastAsia="sk-SK"/>
        </w:rPr>
        <mc:AlternateContent>
          <mc:Choice Requires="wps">
            <w:drawing>
              <wp:anchor distT="0" distB="0" distL="114300" distR="114300" simplePos="0" relativeHeight="251684864" behindDoc="0" locked="0" layoutInCell="0" allowOverlap="1" wp14:anchorId="5AE41AA9" wp14:editId="7BDFBF00">
                <wp:simplePos x="0" y="0"/>
                <wp:positionH relativeFrom="page">
                  <wp:posOffset>533400</wp:posOffset>
                </wp:positionH>
                <wp:positionV relativeFrom="page">
                  <wp:posOffset>5676900</wp:posOffset>
                </wp:positionV>
                <wp:extent cx="1524000" cy="254000"/>
                <wp:effectExtent l="0" t="0" r="0" b="0"/>
                <wp:wrapThrough wrapText="bothSides">
                  <wp:wrapPolygon edited="0">
                    <wp:start x="0" y="0"/>
                    <wp:lineTo x="0" y="0"/>
                    <wp:lineTo x="0" y="0"/>
                  </wp:wrapPolygon>
                </wp:wrapThrough>
                <wp:docPr id="1318" name="Obdĺžnik 13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578C27C" w14:textId="77777777" w:rsidR="008644B3" w:rsidRDefault="008644B3" w:rsidP="004E74C3">
                            <w:pPr>
                              <w:widowControl w:val="0"/>
                              <w:autoSpaceDE w:val="0"/>
                              <w:autoSpaceDN w:val="0"/>
                              <w:adjustRightInd w:val="0"/>
                              <w:spacing w:after="0" w:line="240" w:lineRule="auto"/>
                              <w:rPr>
                                <w:rFonts w:ascii="Roboto" w:hAnsi="Roboto"/>
                                <w:szCs w:val="24"/>
                              </w:rPr>
                            </w:pPr>
                            <w:r>
                              <w:rPr>
                                <w:rFonts w:ascii="Roboto" w:hAnsi="Roboto" w:cs="Roboto"/>
                                <w:b/>
                                <w:bCs/>
                                <w:color w:val="000000"/>
                                <w:sz w:val="14"/>
                                <w:szCs w:val="14"/>
                              </w:rPr>
                              <w:t>Názov projektu:</w:t>
                            </w:r>
                          </w:p>
                        </w:txbxContent>
                      </wps:txbx>
                      <wps:bodyPr rot="0" vert="horz" wrap="square" lIns="0" tIns="63500" rIns="0" bIns="635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AE41AA9" id="Obdĺžnik 1318" o:spid="_x0000_s1039" style="position:absolute;left:0;text-align:left;margin-left:42pt;margin-top:447pt;width:120pt;height:20pt;z-index:2516848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" o:allowincell="f" filled="f" stroked="f">
                <v:textbox inset="0,5pt,0,5pt">
                  <w:txbxContent>
                    <w:p w14:paraId="0578C27C" w14:textId="77777777" w:rsidR="008644B3" w:rsidRDefault="008644B3" w:rsidP="004E74C3">
                      <w:pPr>
                        <w:widowControl w:val="0"/>
                        <w:autoSpaceDE w:val="0"/>
                        <w:autoSpaceDN w:val="0"/>
                        <w:adjustRightInd w:val="0"/>
                        <w:spacing w:after="0" w:line="240" w:lineRule="auto"/>
                        <w:rPr>
                          <w:rFonts w:ascii="Roboto" w:hAnsi="Roboto"/>
                          <w:szCs w:val="24"/>
                        </w:rPr>
                      </w:pPr>
                      <w:r>
                        <w:rPr>
                          <w:rFonts w:ascii="Roboto" w:hAnsi="Roboto" w:cs="Roboto"/>
                          <w:b/>
                          <w:bCs/>
                          <w:color w:val="000000"/>
                          <w:sz w:val="14"/>
                          <w:szCs w:val="14"/>
                        </w:rPr>
                        <w:t>Názov projektu:</w:t>
                      </w: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685888" behindDoc="0" locked="0" layoutInCell="0" allowOverlap="1" wp14:anchorId="51AF5BA2" wp14:editId="4F5B40C6">
                <wp:simplePos x="0" y="0"/>
                <wp:positionH relativeFrom="page">
                  <wp:posOffset>533400</wp:posOffset>
                </wp:positionH>
                <wp:positionV relativeFrom="page">
                  <wp:posOffset>5676900</wp:posOffset>
                </wp:positionV>
                <wp:extent cx="6477000" cy="0"/>
                <wp:effectExtent l="0" t="0" r="0" b="0"/>
                <wp:wrapThrough wrapText="bothSides">
                  <wp:wrapPolygon edited="0">
                    <wp:start x="0" y="-2147483648"/>
                    <wp:lineTo x="0" y="-2147483648"/>
                    <wp:lineTo x="682" y="-2147483648"/>
                    <wp:lineTo x="682" y="-2147483648"/>
                    <wp:lineTo x="0" y="-2147483648"/>
                  </wp:wrapPolygon>
                </wp:wrapThrough>
                <wp:docPr id="1317" name="Rovná spojnica 13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73CA747" id="Rovná spojnica 1317" o:spid="_x0000_s1026" style="position:absolute;z-index:2516858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2pt,447pt" to="552pt,44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" o:allowincell="f" strokecolor="#a8a9ad" strokeweight=".5pt">
                <w10:wrap type="through" anchorx="page" anchory="page"/>
              </v:line>
            </w:pict>
          </mc:Fallback>
        </mc:AlternateContent>
      </w:r>
      <w:r w:rsidR="004E74C3">
        <w:rPr>
          <w:noProof/>
          <w:lang w:eastAsia="sk-SK"/>
        </w:rPr>
        <mc:AlternateContent>
          <mc:Choice Requires="wps">
            <w:drawing>
              <wp:anchor distT="0" distB="0" distL="114300" distR="114300" simplePos="0" relativeHeight="251686912" behindDoc="0" locked="0" layoutInCell="0" allowOverlap="1" wp14:anchorId="7AD0CD7C" wp14:editId="3767FAEB">
                <wp:simplePos x="0" y="0"/>
                <wp:positionH relativeFrom="page">
                  <wp:posOffset>533400</wp:posOffset>
                </wp:positionH>
                <wp:positionV relativeFrom="page">
                  <wp:posOffset>5930900</wp:posOffset>
                </wp:positionV>
                <wp:extent cx="6477000" cy="0"/>
                <wp:effectExtent l="0" t="0" r="0" b="0"/>
                <wp:wrapThrough wrapText="bothSides">
                  <wp:wrapPolygon edited="0">
                    <wp:start x="0" y="-2147483648"/>
                    <wp:lineTo x="0" y="-2147483648"/>
                    <wp:lineTo x="682" y="-2147483648"/>
                    <wp:lineTo x="682" y="-2147483648"/>
                    <wp:lineTo x="0" y="-2147483648"/>
                  </wp:wrapPolygon>
                </wp:wrapThrough>
                <wp:docPr id="1316" name="Rovná spojnica 13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B4EA2B6" id="Rovná spojnica 1316" o:spid="_x0000_s1026" style="position:absolute;z-index:2516869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2pt,467pt" to="552pt,46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" o:allowincell="f" strokecolor="#a8a9ad" strokeweight=".5pt">
                <w10:wrap type="through" anchorx="page" anchory="page"/>
              </v:line>
            </w:pict>
          </mc:Fallback>
        </mc:AlternateContent>
      </w:r>
      <w:r w:rsidR="004E74C3">
        <w:rPr>
          <w:noProof/>
          <w:lang w:eastAsia="sk-SK"/>
        </w:rPr>
        <mc:AlternateContent>
          <mc:Choice Requires="wps">
            <w:drawing>
              <wp:anchor distT="0" distB="0" distL="114300" distR="114300" simplePos="0" relativeHeight="251687936" behindDoc="0" locked="0" layoutInCell="0" allowOverlap="1" wp14:anchorId="2B11E05D" wp14:editId="23CA37BA">
                <wp:simplePos x="0" y="0"/>
                <wp:positionH relativeFrom="page">
                  <wp:posOffset>533400</wp:posOffset>
                </wp:positionH>
                <wp:positionV relativeFrom="page">
                  <wp:posOffset>5930900</wp:posOffset>
                </wp:positionV>
                <wp:extent cx="6477000" cy="254000"/>
                <wp:effectExtent l="0" t="0" r="0" b="0"/>
                <wp:wrapThrough wrapText="bothSides">
                  <wp:wrapPolygon edited="0">
                    <wp:start x="0" y="0"/>
                    <wp:lineTo x="21600" y="0"/>
                    <wp:lineTo x="21600" y="21600"/>
                    <wp:lineTo x="0" y="21600"/>
                    <wp:lineTo x="0" y="0"/>
                  </wp:wrapPolygon>
                </wp:wrapThrough>
                <wp:docPr id="1315" name="Obdĺžnik 13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7700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DA2CB73" id="Obdĺžnik 1315" o:spid="_x0000_s1026" style="position:absolute;margin-left:42pt;margin-top:467pt;width:510pt;height:20pt;z-index:2516879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" o:allowincell="f" filled="f" stroked="f" strokeweight="0">
                <w10:wrap type="through" anchorx="page" anchory="page"/>
              </v:rect>
            </w:pict>
          </mc:Fallback>
        </mc:AlternateContent>
      </w:r>
      <w:r w:rsidR="004E74C3">
        <w:rPr>
          <w:noProof/>
          <w:lang w:eastAsia="sk-SK"/>
        </w:rPr>
        <mc:AlternateContent>
          <mc:Choice Requires="wps">
            <w:drawing>
              <wp:anchor distT="0" distB="0" distL="114300" distR="114300" simplePos="0" relativeHeight="251689984" behindDoc="0" locked="0" layoutInCell="0" allowOverlap="1" wp14:anchorId="12398FC4" wp14:editId="454D07A1">
                <wp:simplePos x="0" y="0"/>
                <wp:positionH relativeFrom="page">
                  <wp:posOffset>533400</wp:posOffset>
                </wp:positionH>
                <wp:positionV relativeFrom="page">
                  <wp:posOffset>5930900</wp:posOffset>
                </wp:positionV>
                <wp:extent cx="1524000" cy="254000"/>
                <wp:effectExtent l="0" t="0" r="0" b="0"/>
                <wp:wrapThrough wrapText="bothSides">
                  <wp:wrapPolygon edited="0">
                    <wp:start x="0" y="0"/>
                    <wp:lineTo x="0" y="0"/>
                    <wp:lineTo x="0" y="0"/>
                  </wp:wrapPolygon>
                </wp:wrapThrough>
                <wp:docPr id="1313" name="Obdĺžnik 13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74F32F3" w14:textId="77777777" w:rsidR="008644B3" w:rsidRDefault="008644B3" w:rsidP="004E74C3">
                            <w:pPr>
                              <w:widowControl w:val="0"/>
                              <w:autoSpaceDE w:val="0"/>
                              <w:autoSpaceDN w:val="0"/>
                              <w:adjustRightInd w:val="0"/>
                              <w:spacing w:after="0" w:line="240" w:lineRule="auto"/>
                              <w:rPr>
                                <w:rFonts w:ascii="Roboto" w:hAnsi="Roboto"/>
                                <w:szCs w:val="24"/>
                              </w:rPr>
                            </w:pPr>
                            <w:r>
                              <w:rPr>
                                <w:rFonts w:ascii="Roboto" w:hAnsi="Roboto" w:cs="Roboto"/>
                                <w:b/>
                                <w:bCs/>
                                <w:color w:val="000000"/>
                                <w:sz w:val="14"/>
                                <w:szCs w:val="14"/>
                              </w:rPr>
                              <w:t>Kód výzvy:</w:t>
                            </w:r>
                          </w:p>
                        </w:txbxContent>
                      </wps:txbx>
                      <wps:bodyPr rot="0" vert="horz" wrap="square" lIns="0" tIns="63500" rIns="0" bIns="635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2398FC4" id="Obdĺžnik 1313" o:spid="_x0000_s1040" style="position:absolute;left:0;text-align:left;margin-left:42pt;margin-top:467pt;width:120pt;height:20pt;z-index:2516899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" o:allowincell="f" filled="f" stroked="f">
                <v:textbox inset="0,5pt,0,5pt">
                  <w:txbxContent>
                    <w:p w14:paraId="374F32F3" w14:textId="77777777" w:rsidR="008644B3" w:rsidRDefault="008644B3" w:rsidP="004E74C3">
                      <w:pPr>
                        <w:widowControl w:val="0"/>
                        <w:autoSpaceDE w:val="0"/>
                        <w:autoSpaceDN w:val="0"/>
                        <w:adjustRightInd w:val="0"/>
                        <w:spacing w:after="0" w:line="240" w:lineRule="auto"/>
                        <w:rPr>
                          <w:rFonts w:ascii="Roboto" w:hAnsi="Roboto"/>
                          <w:szCs w:val="24"/>
                        </w:rPr>
                      </w:pPr>
                      <w:r>
                        <w:rPr>
                          <w:rFonts w:ascii="Roboto" w:hAnsi="Roboto" w:cs="Roboto"/>
                          <w:b/>
                          <w:bCs/>
                          <w:color w:val="000000"/>
                          <w:sz w:val="14"/>
                          <w:szCs w:val="14"/>
                        </w:rPr>
                        <w:t>Kód výzvy:</w:t>
                      </w: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691008" behindDoc="0" locked="0" layoutInCell="0" allowOverlap="1" wp14:anchorId="372A7285" wp14:editId="727839A5">
                <wp:simplePos x="0" y="0"/>
                <wp:positionH relativeFrom="page">
                  <wp:posOffset>533400</wp:posOffset>
                </wp:positionH>
                <wp:positionV relativeFrom="page">
                  <wp:posOffset>5930900</wp:posOffset>
                </wp:positionV>
                <wp:extent cx="6477000" cy="0"/>
                <wp:effectExtent l="0" t="0" r="0" b="0"/>
                <wp:wrapThrough wrapText="bothSides">
                  <wp:wrapPolygon edited="0">
                    <wp:start x="0" y="-2147483648"/>
                    <wp:lineTo x="0" y="-2147483648"/>
                    <wp:lineTo x="682" y="-2147483648"/>
                    <wp:lineTo x="682" y="-2147483648"/>
                    <wp:lineTo x="0" y="-2147483648"/>
                  </wp:wrapPolygon>
                </wp:wrapThrough>
                <wp:docPr id="1312" name="Rovná spojnica 13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DCF5948" id="Rovná spojnica 1312" o:spid="_x0000_s1026" style="position:absolute;z-index:2516910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2pt,467pt" to="552pt,46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" o:allowincell="f" strokecolor="#a8a9ad" strokeweight=".5pt">
                <w10:wrap type="through" anchorx="page" anchory="page"/>
              </v:line>
            </w:pict>
          </mc:Fallback>
        </mc:AlternateContent>
      </w:r>
      <w:r w:rsidR="004E74C3">
        <w:rPr>
          <w:noProof/>
          <w:lang w:eastAsia="sk-SK"/>
        </w:rPr>
        <mc:AlternateContent>
          <mc:Choice Requires="wps">
            <w:drawing>
              <wp:anchor distT="0" distB="0" distL="114300" distR="114300" simplePos="0" relativeHeight="251692032" behindDoc="0" locked="0" layoutInCell="0" allowOverlap="1" wp14:anchorId="09486D46" wp14:editId="3A94D37F">
                <wp:simplePos x="0" y="0"/>
                <wp:positionH relativeFrom="page">
                  <wp:posOffset>533400</wp:posOffset>
                </wp:positionH>
                <wp:positionV relativeFrom="page">
                  <wp:posOffset>6184900</wp:posOffset>
                </wp:positionV>
                <wp:extent cx="6477000" cy="0"/>
                <wp:effectExtent l="0" t="0" r="0" b="0"/>
                <wp:wrapThrough wrapText="bothSides">
                  <wp:wrapPolygon edited="0">
                    <wp:start x="0" y="-2147483648"/>
                    <wp:lineTo x="0" y="-2147483648"/>
                    <wp:lineTo x="682" y="-2147483648"/>
                    <wp:lineTo x="682" y="-2147483648"/>
                    <wp:lineTo x="0" y="-2147483648"/>
                  </wp:wrapPolygon>
                </wp:wrapThrough>
                <wp:docPr id="1311" name="Rovná spojnica 13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9EADEF2" id="Rovná spojnica 1311" o:spid="_x0000_s1026" style="position:absolute;z-index:2516920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2pt,487pt" to="552pt,4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" o:allowincell="f" strokecolor="#a8a9ad" strokeweight=".5pt">
                <w10:wrap type="through" anchorx="page" anchory="page"/>
              </v:line>
            </w:pict>
          </mc:Fallback>
        </mc:AlternateContent>
      </w:r>
      <w:r w:rsidR="004E74C3">
        <w:rPr>
          <w:noProof/>
          <w:lang w:eastAsia="sk-SK"/>
        </w:rPr>
        <mc:AlternateContent>
          <mc:Choice Requires="wps">
            <w:drawing>
              <wp:anchor distT="0" distB="0" distL="114300" distR="114300" simplePos="0" relativeHeight="251693056" behindDoc="0" locked="0" layoutInCell="0" allowOverlap="1" wp14:anchorId="7A828A65" wp14:editId="7D044E08">
                <wp:simplePos x="0" y="0"/>
                <wp:positionH relativeFrom="page">
                  <wp:posOffset>533400</wp:posOffset>
                </wp:positionH>
                <wp:positionV relativeFrom="page">
                  <wp:posOffset>6807200</wp:posOffset>
                </wp:positionV>
                <wp:extent cx="6477000" cy="254000"/>
                <wp:effectExtent l="0" t="0" r="0" b="0"/>
                <wp:wrapThrough wrapText="bothSides">
                  <wp:wrapPolygon edited="0">
                    <wp:start x="0" y="0"/>
                    <wp:lineTo x="21600" y="0"/>
                    <wp:lineTo x="21600" y="21600"/>
                    <wp:lineTo x="0" y="21600"/>
                    <wp:lineTo x="0" y="0"/>
                  </wp:wrapPolygon>
                </wp:wrapThrough>
                <wp:docPr id="1310" name="Obdĺžnik 13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7700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5B2FAE4" id="Obdĺžnik 1310" o:spid="_x0000_s1026" style="position:absolute;margin-left:42pt;margin-top:536pt;width:510pt;height:20pt;z-index:2516930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" o:allowincell="f" filled="f" stroked="f" strokeweight="0">
                <w10:wrap type="through" anchorx="page" anchory="page"/>
              </v:rect>
            </w:pict>
          </mc:Fallback>
        </mc:AlternateContent>
      </w:r>
      <w:r w:rsidR="004E74C3">
        <w:rPr>
          <w:noProof/>
          <w:lang w:eastAsia="sk-SK"/>
        </w:rPr>
        <mc:AlternateContent>
          <mc:Choice Requires="wps">
            <w:drawing>
              <wp:anchor distT="0" distB="0" distL="114300" distR="114300" simplePos="0" relativeHeight="251695104" behindDoc="0" locked="0" layoutInCell="0" allowOverlap="1" wp14:anchorId="2932872A" wp14:editId="12780C49">
                <wp:simplePos x="0" y="0"/>
                <wp:positionH relativeFrom="page">
                  <wp:posOffset>533400</wp:posOffset>
                </wp:positionH>
                <wp:positionV relativeFrom="page">
                  <wp:posOffset>6807200</wp:posOffset>
                </wp:positionV>
                <wp:extent cx="1524000" cy="254000"/>
                <wp:effectExtent l="0" t="0" r="0" b="0"/>
                <wp:wrapThrough wrapText="bothSides">
                  <wp:wrapPolygon edited="0">
                    <wp:start x="0" y="0"/>
                    <wp:lineTo x="0" y="0"/>
                    <wp:lineTo x="0" y="0"/>
                  </wp:wrapPolygon>
                </wp:wrapThrough>
                <wp:docPr id="1309" name="Obdĺžnik 130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E5298B" w14:textId="77777777" w:rsidR="008644B3" w:rsidRDefault="008644B3" w:rsidP="004E74C3">
                            <w:pPr>
                              <w:widowControl w:val="0"/>
                              <w:autoSpaceDE w:val="0"/>
                              <w:autoSpaceDN w:val="0"/>
                              <w:adjustRightInd w:val="0"/>
                              <w:spacing w:after="0" w:line="240" w:lineRule="auto"/>
                              <w:rPr>
                                <w:rFonts w:ascii="Roboto" w:hAnsi="Roboto"/>
                                <w:szCs w:val="24"/>
                              </w:rPr>
                            </w:pPr>
                            <w:r>
                              <w:rPr>
                                <w:rFonts w:ascii="Roboto" w:hAnsi="Roboto" w:cs="Roboto"/>
                                <w:b/>
                                <w:bCs/>
                                <w:color w:val="000000"/>
                                <w:sz w:val="14"/>
                                <w:szCs w:val="14"/>
                              </w:rPr>
                              <w:t>Kód žiadosti o NFP:</w:t>
                            </w:r>
                          </w:p>
                        </w:txbxContent>
                      </wps:txbx>
                      <wps:bodyPr rot="0" vert="horz" wrap="square" lIns="0" tIns="63500" rIns="0" bIns="635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932872A" id="Obdĺžnik 1309" o:spid="_x0000_s1041" style="position:absolute;left:0;text-align:left;margin-left:42pt;margin-top:536pt;width:120pt;height:20pt;z-index:2516951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" o:allowincell="f" filled="f" stroked="f">
                <v:textbox inset="0,5pt,0,5pt">
                  <w:txbxContent>
                    <w:p w14:paraId="7EE5298B" w14:textId="77777777" w:rsidR="008644B3" w:rsidRDefault="008644B3" w:rsidP="004E74C3">
                      <w:pPr>
                        <w:widowControl w:val="0"/>
                        <w:autoSpaceDE w:val="0"/>
                        <w:autoSpaceDN w:val="0"/>
                        <w:adjustRightInd w:val="0"/>
                        <w:spacing w:after="0" w:line="240" w:lineRule="auto"/>
                        <w:rPr>
                          <w:rFonts w:ascii="Roboto" w:hAnsi="Roboto"/>
                          <w:szCs w:val="24"/>
                        </w:rPr>
                      </w:pPr>
                      <w:r>
                        <w:rPr>
                          <w:rFonts w:ascii="Roboto" w:hAnsi="Roboto" w:cs="Roboto"/>
                          <w:b/>
                          <w:bCs/>
                          <w:color w:val="000000"/>
                          <w:sz w:val="14"/>
                          <w:szCs w:val="14"/>
                        </w:rPr>
                        <w:t>Kód žiadosti o NFP:</w:t>
                      </w: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696128" behindDoc="0" locked="0" layoutInCell="0" allowOverlap="1" wp14:anchorId="227BFE93" wp14:editId="09E20DC5">
                <wp:simplePos x="0" y="0"/>
                <wp:positionH relativeFrom="page">
                  <wp:posOffset>533400</wp:posOffset>
                </wp:positionH>
                <wp:positionV relativeFrom="page">
                  <wp:posOffset>6807200</wp:posOffset>
                </wp:positionV>
                <wp:extent cx="6477000" cy="0"/>
                <wp:effectExtent l="0" t="0" r="0" b="0"/>
                <wp:wrapThrough wrapText="bothSides">
                  <wp:wrapPolygon edited="0">
                    <wp:start x="0" y="-2147483648"/>
                    <wp:lineTo x="0" y="-2147483648"/>
                    <wp:lineTo x="682" y="-2147483648"/>
                    <wp:lineTo x="682" y="-2147483648"/>
                    <wp:lineTo x="0" y="-2147483648"/>
                  </wp:wrapPolygon>
                </wp:wrapThrough>
                <wp:docPr id="1308" name="Rovná spojnica 130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4647B36" id="Rovná spojnica 1308" o:spid="_x0000_s1026" style="position:absolute;z-index:2516961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2pt,536pt" to="552pt,5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" o:allowincell="f" strokecolor="#a8a9ad" strokeweight=".5pt">
                <w10:wrap type="through" anchorx="page" anchory="page"/>
              </v:line>
            </w:pict>
          </mc:Fallback>
        </mc:AlternateContent>
      </w:r>
      <w:r w:rsidR="004E74C3">
        <w:rPr>
          <w:noProof/>
          <w:lang w:eastAsia="sk-SK"/>
        </w:rPr>
        <mc:AlternateContent>
          <mc:Choice Requires="wps">
            <w:drawing>
              <wp:anchor distT="0" distB="0" distL="114300" distR="114300" simplePos="0" relativeHeight="251697152" behindDoc="0" locked="0" layoutInCell="0" allowOverlap="1" wp14:anchorId="4036F32B" wp14:editId="171B7FBB">
                <wp:simplePos x="0" y="0"/>
                <wp:positionH relativeFrom="page">
                  <wp:posOffset>533400</wp:posOffset>
                </wp:positionH>
                <wp:positionV relativeFrom="page">
                  <wp:posOffset>7061200</wp:posOffset>
                </wp:positionV>
                <wp:extent cx="6477000" cy="0"/>
                <wp:effectExtent l="0" t="0" r="0" b="0"/>
                <wp:wrapThrough wrapText="bothSides">
                  <wp:wrapPolygon edited="0">
                    <wp:start x="0" y="-2147483648"/>
                    <wp:lineTo x="0" y="-2147483648"/>
                    <wp:lineTo x="682" y="-2147483648"/>
                    <wp:lineTo x="682" y="-2147483648"/>
                    <wp:lineTo x="0" y="-2147483648"/>
                  </wp:wrapPolygon>
                </wp:wrapThrough>
                <wp:docPr id="1307" name="Rovná spojnica 130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4E2CBE5" id="Rovná spojnica 1307" o:spid="_x0000_s1026" style="position:absolute;z-index:2516971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2pt,556pt" to="552pt,5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" o:allowincell="f" strokecolor="#a8a9ad" strokeweight=".5pt">
                <w10:wrap type="through" anchorx="page" anchory="page"/>
              </v:line>
            </w:pict>
          </mc:Fallback>
        </mc:AlternateContent>
      </w:r>
      <w:r w:rsidR="004E74C3">
        <w:rPr>
          <w:noProof/>
          <w:lang w:eastAsia="sk-SK"/>
        </w:rPr>
        <mc:AlternateContent>
          <mc:Choice Requires="wps">
            <w:drawing>
              <wp:anchor distT="0" distB="0" distL="114300" distR="114300" simplePos="0" relativeHeight="251698176" behindDoc="0" locked="0" layoutInCell="0" allowOverlap="1" wp14:anchorId="14FFEAE0" wp14:editId="38E240DB">
                <wp:simplePos x="0" y="0"/>
                <wp:positionH relativeFrom="page">
                  <wp:posOffset>533400</wp:posOffset>
                </wp:positionH>
                <wp:positionV relativeFrom="page">
                  <wp:posOffset>6184900</wp:posOffset>
                </wp:positionV>
                <wp:extent cx="6477000" cy="368300"/>
                <wp:effectExtent l="0" t="0" r="0" b="0"/>
                <wp:wrapThrough wrapText="bothSides">
                  <wp:wrapPolygon edited="0">
                    <wp:start x="0" y="0"/>
                    <wp:lineTo x="21600" y="0"/>
                    <wp:lineTo x="21600" y="21600"/>
                    <wp:lineTo x="0" y="21600"/>
                    <wp:lineTo x="0" y="0"/>
                  </wp:wrapPolygon>
                </wp:wrapThrough>
                <wp:docPr id="1306" name="Obdĺžnik 130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77000" cy="368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588A818" id="Obdĺžnik 1306" o:spid="_x0000_s1026" style="position:absolute;margin-left:42pt;margin-top:487pt;width:510pt;height:29pt;z-index:2516981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" o:allowincell="f" filled="f" stroked="f" strokeweight="0">
                <w10:wrap type="through" anchorx="page" anchory="page"/>
              </v:rect>
            </w:pict>
          </mc:Fallback>
        </mc:AlternateContent>
      </w:r>
      <w:r w:rsidR="004E74C3">
        <w:rPr>
          <w:noProof/>
          <w:lang w:eastAsia="sk-SK"/>
        </w:rPr>
        <mc:AlternateContent>
          <mc:Choice Requires="wps">
            <w:drawing>
              <wp:anchor distT="0" distB="0" distL="114300" distR="114300" simplePos="0" relativeHeight="251700224" behindDoc="0" locked="0" layoutInCell="0" allowOverlap="1" wp14:anchorId="5ADEF536" wp14:editId="367208C9">
                <wp:simplePos x="0" y="0"/>
                <wp:positionH relativeFrom="page">
                  <wp:posOffset>533400</wp:posOffset>
                </wp:positionH>
                <wp:positionV relativeFrom="page">
                  <wp:posOffset>6184900</wp:posOffset>
                </wp:positionV>
                <wp:extent cx="1524000" cy="368300"/>
                <wp:effectExtent l="0" t="0" r="0" b="0"/>
                <wp:wrapThrough wrapText="bothSides">
                  <wp:wrapPolygon edited="0">
                    <wp:start x="0" y="0"/>
                    <wp:lineTo x="0" y="0"/>
                    <wp:lineTo x="0" y="0"/>
                  </wp:wrapPolygon>
                </wp:wrapThrough>
                <wp:docPr id="1304" name="Obdĺžnik 130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0" cy="368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027D77" w14:textId="77777777" w:rsidR="008644B3" w:rsidRDefault="008644B3" w:rsidP="004E74C3">
                            <w:pPr>
                              <w:widowControl w:val="0"/>
                              <w:autoSpaceDE w:val="0"/>
                              <w:autoSpaceDN w:val="0"/>
                              <w:adjustRightInd w:val="0"/>
                              <w:spacing w:after="0" w:line="240" w:lineRule="auto"/>
                              <w:rPr>
                                <w:rFonts w:ascii="Roboto" w:hAnsi="Roboto"/>
                                <w:szCs w:val="24"/>
                              </w:rPr>
                            </w:pPr>
                            <w:r>
                              <w:rPr>
                                <w:rFonts w:ascii="Roboto" w:hAnsi="Roboto" w:cs="Roboto"/>
                                <w:b/>
                                <w:bCs/>
                                <w:color w:val="000000"/>
                                <w:sz w:val="14"/>
                                <w:szCs w:val="14"/>
                              </w:rPr>
                              <w:t>Celkové oprávnené výdavky projektu:</w:t>
                            </w:r>
                          </w:p>
                        </w:txbxContent>
                      </wps:txbx>
                      <wps:bodyPr rot="0" vert="horz" wrap="square" lIns="0" tIns="63500" rIns="127000" bIns="635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ADEF536" id="Obdĺžnik 1304" o:spid="_x0000_s1042" style="position:absolute;left:0;text-align:left;margin-left:42pt;margin-top:487pt;width:120pt;height:29pt;z-index:2517002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" o:allowincell="f" filled="f" stroked="f">
                <v:textbox inset="0,5pt,10pt,5pt">
                  <w:txbxContent>
                    <w:p w14:paraId="61027D77" w14:textId="77777777" w:rsidR="008644B3" w:rsidRDefault="008644B3" w:rsidP="004E74C3">
                      <w:pPr>
                        <w:widowControl w:val="0"/>
                        <w:autoSpaceDE w:val="0"/>
                        <w:autoSpaceDN w:val="0"/>
                        <w:adjustRightInd w:val="0"/>
                        <w:spacing w:after="0" w:line="240" w:lineRule="auto"/>
                        <w:rPr>
                          <w:rFonts w:ascii="Roboto" w:hAnsi="Roboto"/>
                          <w:szCs w:val="24"/>
                        </w:rPr>
                      </w:pPr>
                      <w:r>
                        <w:rPr>
                          <w:rFonts w:ascii="Roboto" w:hAnsi="Roboto" w:cs="Roboto"/>
                          <w:b/>
                          <w:bCs/>
                          <w:color w:val="000000"/>
                          <w:sz w:val="14"/>
                          <w:szCs w:val="14"/>
                        </w:rPr>
                        <w:t>Celkové oprávnené výdavky projektu:</w:t>
                      </w: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701248" behindDoc="0" locked="0" layoutInCell="0" allowOverlap="1" wp14:anchorId="4FC7DDA3" wp14:editId="418E8F28">
                <wp:simplePos x="0" y="0"/>
                <wp:positionH relativeFrom="page">
                  <wp:posOffset>533400</wp:posOffset>
                </wp:positionH>
                <wp:positionV relativeFrom="page">
                  <wp:posOffset>6184900</wp:posOffset>
                </wp:positionV>
                <wp:extent cx="6477000" cy="0"/>
                <wp:effectExtent l="0" t="0" r="0" b="0"/>
                <wp:wrapThrough wrapText="bothSides">
                  <wp:wrapPolygon edited="0">
                    <wp:start x="0" y="-2147483648"/>
                    <wp:lineTo x="0" y="-2147483648"/>
                    <wp:lineTo x="682" y="-2147483648"/>
                    <wp:lineTo x="682" y="-2147483648"/>
                    <wp:lineTo x="0" y="-2147483648"/>
                  </wp:wrapPolygon>
                </wp:wrapThrough>
                <wp:docPr id="1303" name="Rovná spojnica 130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85384B7" id="Rovná spojnica 1303" o:spid="_x0000_s1026" style="position:absolute;z-index:2517012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2pt,487pt" to="552pt,4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" o:allowincell="f" strokecolor="#a8a9ad" strokeweight=".5pt">
                <w10:wrap type="through" anchorx="page" anchory="page"/>
              </v:line>
            </w:pict>
          </mc:Fallback>
        </mc:AlternateContent>
      </w:r>
      <w:r w:rsidR="004E74C3">
        <w:rPr>
          <w:noProof/>
          <w:lang w:eastAsia="sk-SK"/>
        </w:rPr>
        <mc:AlternateContent>
          <mc:Choice Requires="wps">
            <w:drawing>
              <wp:anchor distT="0" distB="0" distL="114300" distR="114300" simplePos="0" relativeHeight="251702272" behindDoc="0" locked="0" layoutInCell="0" allowOverlap="1" wp14:anchorId="1516BC50" wp14:editId="2443072E">
                <wp:simplePos x="0" y="0"/>
                <wp:positionH relativeFrom="page">
                  <wp:posOffset>533400</wp:posOffset>
                </wp:positionH>
                <wp:positionV relativeFrom="page">
                  <wp:posOffset>6553200</wp:posOffset>
                </wp:positionV>
                <wp:extent cx="6477000" cy="0"/>
                <wp:effectExtent l="0" t="0" r="0" b="0"/>
                <wp:wrapThrough wrapText="bothSides">
                  <wp:wrapPolygon edited="0">
                    <wp:start x="0" y="-2147483648"/>
                    <wp:lineTo x="0" y="-2147483648"/>
                    <wp:lineTo x="682" y="-2147483648"/>
                    <wp:lineTo x="682" y="-2147483648"/>
                    <wp:lineTo x="0" y="-2147483648"/>
                  </wp:wrapPolygon>
                </wp:wrapThrough>
                <wp:docPr id="1302" name="Rovná spojnica 130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9F14AED" id="Rovná spojnica 1302" o:spid="_x0000_s1026" style="position:absolute;z-index:2517022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2pt,516pt" to="552pt,5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" o:allowincell="f" strokecolor="#a8a9ad" strokeweight=".5pt">
                <w10:wrap type="through" anchorx="page" anchory="page"/>
              </v:line>
            </w:pict>
          </mc:Fallback>
        </mc:AlternateContent>
      </w:r>
      <w:r w:rsidR="004E74C3">
        <w:rPr>
          <w:noProof/>
          <w:lang w:eastAsia="sk-SK"/>
        </w:rPr>
        <mc:AlternateContent>
          <mc:Choice Requires="wps">
            <w:drawing>
              <wp:anchor distT="0" distB="0" distL="114300" distR="114300" simplePos="0" relativeHeight="251703296" behindDoc="0" locked="0" layoutInCell="0" allowOverlap="1" wp14:anchorId="3A773971" wp14:editId="0AE373B4">
                <wp:simplePos x="0" y="0"/>
                <wp:positionH relativeFrom="page">
                  <wp:posOffset>533400</wp:posOffset>
                </wp:positionH>
                <wp:positionV relativeFrom="page">
                  <wp:posOffset>6553200</wp:posOffset>
                </wp:positionV>
                <wp:extent cx="6477000" cy="254000"/>
                <wp:effectExtent l="0" t="0" r="0" b="0"/>
                <wp:wrapThrough wrapText="bothSides">
                  <wp:wrapPolygon edited="0">
                    <wp:start x="0" y="0"/>
                    <wp:lineTo x="21600" y="0"/>
                    <wp:lineTo x="21600" y="21600"/>
                    <wp:lineTo x="0" y="21600"/>
                    <wp:lineTo x="0" y="0"/>
                  </wp:wrapPolygon>
                </wp:wrapThrough>
                <wp:docPr id="1301" name="Obdĺžnik 130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7700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D30376D" id="Obdĺžnik 1301" o:spid="_x0000_s1026" style="position:absolute;margin-left:42pt;margin-top:516pt;width:510pt;height:20pt;z-index:2517032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" o:allowincell="f" filled="f" stroked="f" strokeweight="0">
                <w10:wrap type="through" anchorx="page" anchory="page"/>
              </v:rect>
            </w:pict>
          </mc:Fallback>
        </mc:AlternateContent>
      </w:r>
      <w:r w:rsidR="004E74C3">
        <w:rPr>
          <w:noProof/>
          <w:lang w:eastAsia="sk-SK"/>
        </w:rPr>
        <mc:AlternateContent>
          <mc:Choice Requires="wps">
            <w:drawing>
              <wp:anchor distT="0" distB="0" distL="114300" distR="114300" simplePos="0" relativeHeight="251704320" behindDoc="0" locked="0" layoutInCell="0" allowOverlap="1" wp14:anchorId="52DA7716" wp14:editId="221777C3">
                <wp:simplePos x="0" y="0"/>
                <wp:positionH relativeFrom="page">
                  <wp:posOffset>2057400</wp:posOffset>
                </wp:positionH>
                <wp:positionV relativeFrom="page">
                  <wp:posOffset>6553200</wp:posOffset>
                </wp:positionV>
                <wp:extent cx="4953000" cy="254000"/>
                <wp:effectExtent l="0" t="0" r="0" b="0"/>
                <wp:wrapThrough wrapText="bothSides">
                  <wp:wrapPolygon edited="0">
                    <wp:start x="0" y="0"/>
                    <wp:lineTo x="0" y="0"/>
                    <wp:lineTo x="0" y="0"/>
                  </wp:wrapPolygon>
                </wp:wrapThrough>
                <wp:docPr id="1300" name="Obdĺžnik 13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95300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20A606" w14:textId="77777777" w:rsidR="008644B3" w:rsidRPr="001678AC" w:rsidRDefault="008644B3" w:rsidP="004E74C3">
                            <w:pPr>
                              <w:widowControl w:val="0"/>
                              <w:autoSpaceDE w:val="0"/>
                              <w:autoSpaceDN w:val="0"/>
                              <w:adjustRightInd w:val="0"/>
                              <w:spacing w:after="0" w:line="240" w:lineRule="auto"/>
                              <w:rPr>
                                <w:rFonts w:ascii="Roboto" w:hAnsi="Roboto"/>
                                <w:sz w:val="14"/>
                                <w:szCs w:val="14"/>
                              </w:rPr>
                            </w:pPr>
                            <w:r w:rsidRPr="001678AC">
                              <w:rPr>
                                <w:rFonts w:ascii="Roboto" w:hAnsi="Roboto"/>
                                <w:sz w:val="14"/>
                                <w:szCs w:val="14"/>
                              </w:rPr>
                              <w:t>(8) Generuje automaticky ITMS2014+ po vyplnení časti Rozpočet projektu.</w:t>
                            </w:r>
                          </w:p>
                          <w:p w14:paraId="1B8E0D32" w14:textId="77777777" w:rsidR="008644B3" w:rsidRPr="004A3657" w:rsidRDefault="008644B3" w:rsidP="004E74C3">
                            <w:pPr>
                              <w:widowControl w:val="0"/>
                              <w:autoSpaceDE w:val="0"/>
                              <w:autoSpaceDN w:val="0"/>
                              <w:adjustRightInd w:val="0"/>
                              <w:spacing w:after="0" w:line="240" w:lineRule="auto"/>
                              <w:rPr>
                                <w:rFonts w:ascii="Arial Narrow" w:hAnsi="Arial Narrow"/>
                                <w:sz w:val="22"/>
                                <w:szCs w:val="24"/>
                              </w:rPr>
                            </w:pPr>
                          </w:p>
                          <w:p w14:paraId="339D08E9" w14:textId="77777777" w:rsidR="008644B3" w:rsidRDefault="008644B3" w:rsidP="004E74C3">
                            <w:pPr>
                              <w:widowControl w:val="0"/>
                              <w:autoSpaceDE w:val="0"/>
                              <w:autoSpaceDN w:val="0"/>
                              <w:adjustRightInd w:val="0"/>
                              <w:spacing w:after="0" w:line="240" w:lineRule="auto"/>
                              <w:rPr>
                                <w:rFonts w:ascii="Roboto" w:hAnsi="Roboto"/>
                                <w:szCs w:val="24"/>
                              </w:rPr>
                            </w:pPr>
                          </w:p>
                        </w:txbxContent>
                      </wps:txbx>
                      <wps:bodyPr rot="0" vert="horz" wrap="square" lIns="63500" tIns="63500" rIns="63500" bIns="635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2DA7716" id="Obdĺžnik 1300" o:spid="_x0000_s1043" style="position:absolute;left:0;text-align:left;margin-left:162pt;margin-top:516pt;width:390pt;height:20pt;z-index:2517043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" o:allowincell="f" filled="f" stroked="f">
                <v:textbox inset="5pt,5pt,5pt,5pt">
                  <w:txbxContent>
                    <w:p w14:paraId="4C20A606" w14:textId="77777777" w:rsidR="008644B3" w:rsidRPr="001678AC" w:rsidRDefault="008644B3" w:rsidP="004E74C3">
                      <w:pPr>
                        <w:widowControl w:val="0"/>
                        <w:autoSpaceDE w:val="0"/>
                        <w:autoSpaceDN w:val="0"/>
                        <w:adjustRightInd w:val="0"/>
                        <w:spacing w:after="0" w:line="240" w:lineRule="auto"/>
                        <w:rPr>
                          <w:rFonts w:ascii="Roboto" w:hAnsi="Roboto"/>
                          <w:sz w:val="14"/>
                          <w:szCs w:val="14"/>
                        </w:rPr>
                      </w:pPr>
                      <w:r w:rsidRPr="001678AC">
                        <w:rPr>
                          <w:rFonts w:ascii="Roboto" w:hAnsi="Roboto"/>
                          <w:sz w:val="14"/>
                          <w:szCs w:val="14"/>
                        </w:rPr>
                        <w:t>(8) Generuje automaticky ITMS2014+ po vyplnení časti Rozpočet projektu.</w:t>
                      </w:r>
                    </w:p>
                    <w:p w14:paraId="1B8E0D32" w14:textId="77777777" w:rsidR="008644B3" w:rsidRPr="004A3657" w:rsidRDefault="008644B3" w:rsidP="004E74C3">
                      <w:pPr>
                        <w:widowControl w:val="0"/>
                        <w:autoSpaceDE w:val="0"/>
                        <w:autoSpaceDN w:val="0"/>
                        <w:adjustRightInd w:val="0"/>
                        <w:spacing w:after="0" w:line="240" w:lineRule="auto"/>
                        <w:rPr>
                          <w:rFonts w:ascii="Arial Narrow" w:hAnsi="Arial Narrow"/>
                          <w:sz w:val="22"/>
                          <w:szCs w:val="24"/>
                        </w:rPr>
                      </w:pPr>
                    </w:p>
                    <w:p w14:paraId="339D08E9" w14:textId="77777777" w:rsidR="008644B3" w:rsidRDefault="008644B3" w:rsidP="004E74C3">
                      <w:pPr>
                        <w:widowControl w:val="0"/>
                        <w:autoSpaceDE w:val="0"/>
                        <w:autoSpaceDN w:val="0"/>
                        <w:adjustRightInd w:val="0"/>
                        <w:spacing w:after="0" w:line="240" w:lineRule="auto"/>
                        <w:rPr>
                          <w:rFonts w:ascii="Roboto" w:hAnsi="Roboto"/>
                          <w:szCs w:val="24"/>
                        </w:rPr>
                      </w:pP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705344" behindDoc="0" locked="0" layoutInCell="0" allowOverlap="1" wp14:anchorId="795A3579" wp14:editId="14C267A8">
                <wp:simplePos x="0" y="0"/>
                <wp:positionH relativeFrom="page">
                  <wp:posOffset>533400</wp:posOffset>
                </wp:positionH>
                <wp:positionV relativeFrom="page">
                  <wp:posOffset>6553200</wp:posOffset>
                </wp:positionV>
                <wp:extent cx="1524000" cy="254000"/>
                <wp:effectExtent l="0" t="0" r="0" b="0"/>
                <wp:wrapThrough wrapText="bothSides">
                  <wp:wrapPolygon edited="0">
                    <wp:start x="0" y="0"/>
                    <wp:lineTo x="0" y="0"/>
                    <wp:lineTo x="0" y="0"/>
                  </wp:wrapPolygon>
                </wp:wrapThrough>
                <wp:docPr id="1299" name="Obdĺžnik 129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0BEF779" w14:textId="77777777" w:rsidR="008644B3" w:rsidRDefault="008644B3" w:rsidP="004E74C3">
                            <w:pPr>
                              <w:widowControl w:val="0"/>
                              <w:autoSpaceDE w:val="0"/>
                              <w:autoSpaceDN w:val="0"/>
                              <w:adjustRightInd w:val="0"/>
                              <w:spacing w:after="0" w:line="240" w:lineRule="auto"/>
                              <w:rPr>
                                <w:rFonts w:ascii="Roboto" w:hAnsi="Roboto"/>
                                <w:szCs w:val="24"/>
                              </w:rPr>
                            </w:pPr>
                            <w:r>
                              <w:rPr>
                                <w:rFonts w:ascii="Roboto" w:hAnsi="Roboto" w:cs="Roboto"/>
                                <w:b/>
                                <w:bCs/>
                                <w:color w:val="000000"/>
                                <w:sz w:val="14"/>
                                <w:szCs w:val="14"/>
                              </w:rPr>
                              <w:t>Požadovaná výška NFP:</w:t>
                            </w:r>
                          </w:p>
                        </w:txbxContent>
                      </wps:txbx>
                      <wps:bodyPr rot="0" vert="horz" wrap="square" lIns="0" tIns="63500" rIns="0" bIns="635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95A3579" id="Obdĺžnik 1299" o:spid="_x0000_s1044" style="position:absolute;left:0;text-align:left;margin-left:42pt;margin-top:516pt;width:120pt;height:20pt;z-index:2517053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" o:allowincell="f" filled="f" stroked="f">
                <v:textbox inset="0,5pt,0,5pt">
                  <w:txbxContent>
                    <w:p w14:paraId="00BEF779" w14:textId="77777777" w:rsidR="008644B3" w:rsidRDefault="008644B3" w:rsidP="004E74C3">
                      <w:pPr>
                        <w:widowControl w:val="0"/>
                        <w:autoSpaceDE w:val="0"/>
                        <w:autoSpaceDN w:val="0"/>
                        <w:adjustRightInd w:val="0"/>
                        <w:spacing w:after="0" w:line="240" w:lineRule="auto"/>
                        <w:rPr>
                          <w:rFonts w:ascii="Roboto" w:hAnsi="Roboto"/>
                          <w:szCs w:val="24"/>
                        </w:rPr>
                      </w:pPr>
                      <w:r>
                        <w:rPr>
                          <w:rFonts w:ascii="Roboto" w:hAnsi="Roboto" w:cs="Roboto"/>
                          <w:b/>
                          <w:bCs/>
                          <w:color w:val="000000"/>
                          <w:sz w:val="14"/>
                          <w:szCs w:val="14"/>
                        </w:rPr>
                        <w:t>Požadovaná výška NFP:</w:t>
                      </w: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706368" behindDoc="0" locked="0" layoutInCell="0" allowOverlap="1" wp14:anchorId="010F65E3" wp14:editId="46C45E60">
                <wp:simplePos x="0" y="0"/>
                <wp:positionH relativeFrom="page">
                  <wp:posOffset>533400</wp:posOffset>
                </wp:positionH>
                <wp:positionV relativeFrom="page">
                  <wp:posOffset>6553200</wp:posOffset>
                </wp:positionV>
                <wp:extent cx="6477000" cy="0"/>
                <wp:effectExtent l="0" t="0" r="0" b="0"/>
                <wp:wrapThrough wrapText="bothSides">
                  <wp:wrapPolygon edited="0">
                    <wp:start x="0" y="-2147483648"/>
                    <wp:lineTo x="0" y="-2147483648"/>
                    <wp:lineTo x="682" y="-2147483648"/>
                    <wp:lineTo x="682" y="-2147483648"/>
                    <wp:lineTo x="0" y="-2147483648"/>
                  </wp:wrapPolygon>
                </wp:wrapThrough>
                <wp:docPr id="1298" name="Rovná spojnica 129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E6950C6" id="Rovná spojnica 1298" o:spid="_x0000_s1026" style="position:absolute;z-index:2517063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2pt,516pt" to="552pt,5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" o:allowincell="f" strokecolor="#a8a9ad" strokeweight=".5pt">
                <w10:wrap type="through" anchorx="page" anchory="page"/>
              </v:line>
            </w:pict>
          </mc:Fallback>
        </mc:AlternateContent>
      </w:r>
      <w:r w:rsidR="004E74C3">
        <w:rPr>
          <w:noProof/>
          <w:lang w:eastAsia="sk-SK"/>
        </w:rPr>
        <mc:AlternateContent>
          <mc:Choice Requires="wps">
            <w:drawing>
              <wp:anchor distT="0" distB="0" distL="114300" distR="114300" simplePos="0" relativeHeight="251707392" behindDoc="0" locked="0" layoutInCell="0" allowOverlap="1" wp14:anchorId="76656975" wp14:editId="2B8B97FB">
                <wp:simplePos x="0" y="0"/>
                <wp:positionH relativeFrom="page">
                  <wp:posOffset>533400</wp:posOffset>
                </wp:positionH>
                <wp:positionV relativeFrom="page">
                  <wp:posOffset>6807200</wp:posOffset>
                </wp:positionV>
                <wp:extent cx="6477000" cy="0"/>
                <wp:effectExtent l="0" t="0" r="0" b="0"/>
                <wp:wrapThrough wrapText="bothSides">
                  <wp:wrapPolygon edited="0">
                    <wp:start x="0" y="-2147483648"/>
                    <wp:lineTo x="0" y="-2147483648"/>
                    <wp:lineTo x="682" y="-2147483648"/>
                    <wp:lineTo x="682" y="-2147483648"/>
                    <wp:lineTo x="0" y="-2147483648"/>
                  </wp:wrapPolygon>
                </wp:wrapThrough>
                <wp:docPr id="1297" name="Rovná spojnica 129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1736AF3" id="Rovná spojnica 1297" o:spid="_x0000_s1026" style="position:absolute;z-index:2517073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2pt,536pt" to="552pt,5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" o:allowincell="f" strokecolor="#a8a9ad" strokeweight=".5pt">
                <w10:wrap type="through" anchorx="page" anchory="page"/>
              </v:line>
            </w:pict>
          </mc:Fallback>
        </mc:AlternateContent>
      </w:r>
      <w:r w:rsidR="004E74C3">
        <w:rPr>
          <w:noProof/>
          <w:lang w:eastAsia="sk-SK"/>
        </w:rPr>
        <mc:AlternateContent>
          <mc:Choice Requires="wps">
            <w:drawing>
              <wp:anchor distT="0" distB="0" distL="114300" distR="114300" simplePos="0" relativeHeight="251708416" behindDoc="0" locked="0" layoutInCell="0" allowOverlap="1" wp14:anchorId="25523002" wp14:editId="5D087C90">
                <wp:simplePos x="0" y="0"/>
                <wp:positionH relativeFrom="page">
                  <wp:posOffset>533400</wp:posOffset>
                </wp:positionH>
                <wp:positionV relativeFrom="page">
                  <wp:posOffset>5422900</wp:posOffset>
                </wp:positionV>
                <wp:extent cx="6477000" cy="254000"/>
                <wp:effectExtent l="0" t="0" r="0" b="0"/>
                <wp:wrapThrough wrapText="bothSides">
                  <wp:wrapPolygon edited="0">
                    <wp:start x="0" y="0"/>
                    <wp:lineTo x="21600" y="0"/>
                    <wp:lineTo x="21600" y="21600"/>
                    <wp:lineTo x="0" y="21600"/>
                    <wp:lineTo x="0" y="0"/>
                  </wp:wrapPolygon>
                </wp:wrapThrough>
                <wp:docPr id="1296" name="Obdĺžnik 129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7700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750D39F" id="Obdĺžnik 1296" o:spid="_x0000_s1026" style="position:absolute;margin-left:42pt;margin-top:427pt;width:510pt;height:20pt;z-index:2517084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" o:allowincell="f" filled="f" stroked="f" strokeweight="0">
                <w10:wrap type="through" anchorx="page" anchory="page"/>
              </v:rect>
            </w:pict>
          </mc:Fallback>
        </mc:AlternateContent>
      </w:r>
      <w:r w:rsidR="004E74C3">
        <w:rPr>
          <w:noProof/>
          <w:lang w:eastAsia="sk-SK"/>
        </w:rPr>
        <mc:AlternateContent>
          <mc:Choice Requires="wps">
            <w:drawing>
              <wp:anchor distT="0" distB="0" distL="114300" distR="114300" simplePos="0" relativeHeight="251709440" behindDoc="0" locked="0" layoutInCell="0" allowOverlap="1" wp14:anchorId="299F973A" wp14:editId="6A7949A9">
                <wp:simplePos x="0" y="0"/>
                <wp:positionH relativeFrom="page">
                  <wp:posOffset>2057400</wp:posOffset>
                </wp:positionH>
                <wp:positionV relativeFrom="page">
                  <wp:posOffset>5422900</wp:posOffset>
                </wp:positionV>
                <wp:extent cx="4953000" cy="254000"/>
                <wp:effectExtent l="0" t="0" r="0" b="0"/>
                <wp:wrapThrough wrapText="bothSides">
                  <wp:wrapPolygon edited="0">
                    <wp:start x="0" y="0"/>
                    <wp:lineTo x="0" y="0"/>
                    <wp:lineTo x="0" y="0"/>
                  </wp:wrapPolygon>
                </wp:wrapThrough>
                <wp:docPr id="1295" name="Obdĺžnik 129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95300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2BBBA9" w14:textId="77777777" w:rsidR="008644B3" w:rsidRPr="001678AC" w:rsidRDefault="008644B3" w:rsidP="004E74C3">
                            <w:pPr>
                              <w:widowControl w:val="0"/>
                              <w:autoSpaceDE w:val="0"/>
                              <w:autoSpaceDN w:val="0"/>
                              <w:adjustRightInd w:val="0"/>
                              <w:spacing w:after="0" w:line="240" w:lineRule="auto"/>
                              <w:rPr>
                                <w:rFonts w:ascii="Roboto" w:hAnsi="Roboto"/>
                                <w:sz w:val="14"/>
                                <w:szCs w:val="14"/>
                              </w:rPr>
                            </w:pPr>
                            <w:r w:rsidRPr="001678AC">
                              <w:rPr>
                                <w:rFonts w:ascii="Roboto" w:hAnsi="Roboto"/>
                                <w:sz w:val="14"/>
                                <w:szCs w:val="14"/>
                              </w:rPr>
                              <w:t>(4) Generuje automaticky ITMS2014+</w:t>
                            </w:r>
                          </w:p>
                          <w:p w14:paraId="42CB4080" w14:textId="77777777" w:rsidR="008644B3" w:rsidRDefault="008644B3" w:rsidP="004E74C3">
                            <w:pPr>
                              <w:widowControl w:val="0"/>
                              <w:autoSpaceDE w:val="0"/>
                              <w:autoSpaceDN w:val="0"/>
                              <w:adjustRightInd w:val="0"/>
                              <w:spacing w:after="0" w:line="240" w:lineRule="auto"/>
                              <w:rPr>
                                <w:rFonts w:ascii="Roboto" w:hAnsi="Roboto"/>
                                <w:szCs w:val="24"/>
                              </w:rPr>
                            </w:pPr>
                          </w:p>
                        </w:txbxContent>
                      </wps:txbx>
                      <wps:bodyPr rot="0" vert="horz" wrap="square" lIns="63500" tIns="63500" rIns="63500" bIns="635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99F973A" id="Obdĺžnik 1295" o:spid="_x0000_s1045" style="position:absolute;left:0;text-align:left;margin-left:162pt;margin-top:427pt;width:390pt;height:20pt;z-index:2517094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" o:allowincell="f" filled="f" stroked="f">
                <v:textbox inset="5pt,5pt,5pt,5pt">
                  <w:txbxContent>
                    <w:p w14:paraId="622BBBA9" w14:textId="77777777" w:rsidR="008644B3" w:rsidRPr="001678AC" w:rsidRDefault="008644B3" w:rsidP="004E74C3">
                      <w:pPr>
                        <w:widowControl w:val="0"/>
                        <w:autoSpaceDE w:val="0"/>
                        <w:autoSpaceDN w:val="0"/>
                        <w:adjustRightInd w:val="0"/>
                        <w:spacing w:after="0" w:line="240" w:lineRule="auto"/>
                        <w:rPr>
                          <w:rFonts w:ascii="Roboto" w:hAnsi="Roboto"/>
                          <w:sz w:val="14"/>
                          <w:szCs w:val="14"/>
                        </w:rPr>
                      </w:pPr>
                      <w:r w:rsidRPr="001678AC">
                        <w:rPr>
                          <w:rFonts w:ascii="Roboto" w:hAnsi="Roboto"/>
                          <w:sz w:val="14"/>
                          <w:szCs w:val="14"/>
                        </w:rPr>
                        <w:t>(4) Generuje automaticky ITMS2014+</w:t>
                      </w:r>
                    </w:p>
                    <w:p w14:paraId="42CB4080" w14:textId="77777777" w:rsidR="008644B3" w:rsidRDefault="008644B3" w:rsidP="004E74C3">
                      <w:pPr>
                        <w:widowControl w:val="0"/>
                        <w:autoSpaceDE w:val="0"/>
                        <w:autoSpaceDN w:val="0"/>
                        <w:adjustRightInd w:val="0"/>
                        <w:spacing w:after="0" w:line="240" w:lineRule="auto"/>
                        <w:rPr>
                          <w:rFonts w:ascii="Roboto" w:hAnsi="Roboto"/>
                          <w:szCs w:val="24"/>
                        </w:rPr>
                      </w:pP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710464" behindDoc="0" locked="0" layoutInCell="0" allowOverlap="1" wp14:anchorId="4A0BBE12" wp14:editId="3F87A509">
                <wp:simplePos x="0" y="0"/>
                <wp:positionH relativeFrom="page">
                  <wp:posOffset>533400</wp:posOffset>
                </wp:positionH>
                <wp:positionV relativeFrom="page">
                  <wp:posOffset>5422900</wp:posOffset>
                </wp:positionV>
                <wp:extent cx="1524000" cy="254000"/>
                <wp:effectExtent l="0" t="0" r="0" b="0"/>
                <wp:wrapThrough wrapText="bothSides">
                  <wp:wrapPolygon edited="0">
                    <wp:start x="0" y="0"/>
                    <wp:lineTo x="0" y="0"/>
                    <wp:lineTo x="0" y="0"/>
                  </wp:wrapPolygon>
                </wp:wrapThrough>
                <wp:docPr id="1294" name="Obdĺžnik 129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50A3710" w14:textId="77777777" w:rsidR="008644B3" w:rsidRDefault="008644B3" w:rsidP="004E74C3">
                            <w:pPr>
                              <w:widowControl w:val="0"/>
                              <w:autoSpaceDE w:val="0"/>
                              <w:autoSpaceDN w:val="0"/>
                              <w:adjustRightInd w:val="0"/>
                              <w:spacing w:after="0" w:line="240" w:lineRule="auto"/>
                              <w:rPr>
                                <w:rFonts w:ascii="Roboto" w:hAnsi="Roboto"/>
                                <w:szCs w:val="24"/>
                              </w:rPr>
                            </w:pPr>
                            <w:r>
                              <w:rPr>
                                <w:rFonts w:ascii="Roboto" w:hAnsi="Roboto" w:cs="Roboto"/>
                                <w:b/>
                                <w:bCs/>
                                <w:color w:val="000000"/>
                                <w:sz w:val="14"/>
                                <w:szCs w:val="14"/>
                              </w:rPr>
                              <w:t>Identifikátor (typ):</w:t>
                            </w:r>
                          </w:p>
                        </w:txbxContent>
                      </wps:txbx>
                      <wps:bodyPr rot="0" vert="horz" wrap="square" lIns="0" tIns="63500" rIns="0" bIns="635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A0BBE12" id="Obdĺžnik 1294" o:spid="_x0000_s1046" style="position:absolute;left:0;text-align:left;margin-left:42pt;margin-top:427pt;width:120pt;height:20pt;z-index:2517104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" o:allowincell="f" filled="f" stroked="f">
                <v:textbox inset="0,5pt,0,5pt">
                  <w:txbxContent>
                    <w:p w14:paraId="750A3710" w14:textId="77777777" w:rsidR="008644B3" w:rsidRDefault="008644B3" w:rsidP="004E74C3">
                      <w:pPr>
                        <w:widowControl w:val="0"/>
                        <w:autoSpaceDE w:val="0"/>
                        <w:autoSpaceDN w:val="0"/>
                        <w:adjustRightInd w:val="0"/>
                        <w:spacing w:after="0" w:line="240" w:lineRule="auto"/>
                        <w:rPr>
                          <w:rFonts w:ascii="Roboto" w:hAnsi="Roboto"/>
                          <w:szCs w:val="24"/>
                        </w:rPr>
                      </w:pPr>
                      <w:r>
                        <w:rPr>
                          <w:rFonts w:ascii="Roboto" w:hAnsi="Roboto" w:cs="Roboto"/>
                          <w:b/>
                          <w:bCs/>
                          <w:color w:val="000000"/>
                          <w:sz w:val="14"/>
                          <w:szCs w:val="14"/>
                        </w:rPr>
                        <w:t>Identifikátor (typ):</w:t>
                      </w: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711488" behindDoc="0" locked="0" layoutInCell="0" allowOverlap="1" wp14:anchorId="51D324B5" wp14:editId="2C3416D0">
                <wp:simplePos x="0" y="0"/>
                <wp:positionH relativeFrom="page">
                  <wp:posOffset>533400</wp:posOffset>
                </wp:positionH>
                <wp:positionV relativeFrom="page">
                  <wp:posOffset>5422900</wp:posOffset>
                </wp:positionV>
                <wp:extent cx="6477000" cy="0"/>
                <wp:effectExtent l="0" t="0" r="0" b="0"/>
                <wp:wrapThrough wrapText="bothSides">
                  <wp:wrapPolygon edited="0">
                    <wp:start x="0" y="-2147483648"/>
                    <wp:lineTo x="0" y="-2147483648"/>
                    <wp:lineTo x="682" y="-2147483648"/>
                    <wp:lineTo x="682" y="-2147483648"/>
                    <wp:lineTo x="0" y="-2147483648"/>
                  </wp:wrapPolygon>
                </wp:wrapThrough>
                <wp:docPr id="1293" name="Rovná spojnica 129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993F2C3" id="Rovná spojnica 1293" o:spid="_x0000_s1026" style="position:absolute;z-index:2517114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2pt,427pt" to="552pt,4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" o:allowincell="f" strokecolor="#a8a9ad" strokeweight=".5pt">
                <w10:wrap type="through" anchorx="page" anchory="page"/>
              </v:line>
            </w:pict>
          </mc:Fallback>
        </mc:AlternateContent>
      </w:r>
      <w:r w:rsidR="004E74C3">
        <w:rPr>
          <w:noProof/>
          <w:lang w:eastAsia="sk-SK"/>
        </w:rPr>
        <mc:AlternateContent>
          <mc:Choice Requires="wps">
            <w:drawing>
              <wp:anchor distT="0" distB="0" distL="114300" distR="114300" simplePos="0" relativeHeight="251712512" behindDoc="0" locked="0" layoutInCell="0" allowOverlap="1" wp14:anchorId="655BE1FB" wp14:editId="10F951C6">
                <wp:simplePos x="0" y="0"/>
                <wp:positionH relativeFrom="page">
                  <wp:posOffset>533400</wp:posOffset>
                </wp:positionH>
                <wp:positionV relativeFrom="page">
                  <wp:posOffset>5676900</wp:posOffset>
                </wp:positionV>
                <wp:extent cx="6477000" cy="0"/>
                <wp:effectExtent l="0" t="0" r="0" b="0"/>
                <wp:wrapThrough wrapText="bothSides">
                  <wp:wrapPolygon edited="0">
                    <wp:start x="0" y="-2147483648"/>
                    <wp:lineTo x="0" y="-2147483648"/>
                    <wp:lineTo x="682" y="-2147483648"/>
                    <wp:lineTo x="682" y="-2147483648"/>
                    <wp:lineTo x="0" y="-2147483648"/>
                  </wp:wrapPolygon>
                </wp:wrapThrough>
                <wp:docPr id="1292" name="Rovná spojnica 129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EF7067E" id="Rovná spojnica 1292" o:spid="_x0000_s1026" style="position:absolute;z-index:2517125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2pt,447pt" to="552pt,44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" o:allowincell="f" strokecolor="#a8a9ad" strokeweight=".5pt">
                <w10:wrap type="through" anchorx="page" anchory="page"/>
              </v:line>
            </w:pict>
          </mc:Fallback>
        </mc:AlternateContent>
      </w:r>
      <w:r w:rsidR="004E74C3">
        <w:rPr>
          <w:noProof/>
          <w:lang w:eastAsia="sk-SK"/>
        </w:rPr>
        <mc:AlternateContent>
          <mc:Choice Requires="wps">
            <w:drawing>
              <wp:anchor distT="0" distB="0" distL="114300" distR="114300" simplePos="0" relativeHeight="251713536" behindDoc="0" locked="0" layoutInCell="0" allowOverlap="1" wp14:anchorId="47C2C882" wp14:editId="16930A2E">
                <wp:simplePos x="0" y="0"/>
                <wp:positionH relativeFrom="page">
                  <wp:posOffset>6769100</wp:posOffset>
                </wp:positionH>
                <wp:positionV relativeFrom="page">
                  <wp:posOffset>9906000</wp:posOffset>
                </wp:positionV>
                <wp:extent cx="254000" cy="127000"/>
                <wp:effectExtent l="0" t="0" r="0" b="0"/>
                <wp:wrapThrough wrapText="bothSides">
                  <wp:wrapPolygon edited="0">
                    <wp:start x="0" y="0"/>
                    <wp:lineTo x="0" y="0"/>
                    <wp:lineTo x="0" y="0"/>
                  </wp:wrapPolygon>
                </wp:wrapThrough>
                <wp:docPr id="1291" name="Obdĺžnik 129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4000" cy="127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19AE47" w14:textId="77777777" w:rsidR="008644B3" w:rsidRDefault="008644B3" w:rsidP="004E74C3">
                            <w:pPr>
                              <w:widowControl w:val="0"/>
                              <w:autoSpaceDE w:val="0"/>
                              <w:autoSpaceDN w:val="0"/>
                              <w:adjustRightInd w:val="0"/>
                              <w:spacing w:after="0" w:line="240" w:lineRule="auto"/>
                              <w:rPr>
                                <w:rFonts w:ascii="Roboto" w:hAnsi="Roboto"/>
                                <w:szCs w:val="24"/>
                              </w:rPr>
                            </w:pPr>
                            <w:r>
                              <w:rPr>
                                <w:rFonts w:ascii="Roboto" w:hAnsi="Roboto" w:cs="Roboto"/>
                                <w:color w:val="000000"/>
                                <w:sz w:val="14"/>
                                <w:szCs w:val="14"/>
                              </w:rPr>
                              <w:t xml:space="preserve"> z 11</w:t>
                            </w:r>
                          </w:p>
                        </w:txbxContent>
                      </wps:txbx>
                      <wps:bodyPr rot="0" vert="horz" wrap="square" lIns="0" tIns="1270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7C2C882" id="Obdĺžnik 1291" o:spid="_x0000_s1047" style="position:absolute;left:0;text-align:left;margin-left:533pt;margin-top:780pt;width:20pt;height:10pt;z-index:2517135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" o:allowincell="f" filled="f" stroked="f">
                <v:textbox inset="0,1pt,0,0">
                  <w:txbxContent>
                    <w:p w14:paraId="2E19AE47" w14:textId="77777777" w:rsidR="008644B3" w:rsidRDefault="008644B3" w:rsidP="004E74C3">
                      <w:pPr>
                        <w:widowControl w:val="0"/>
                        <w:autoSpaceDE w:val="0"/>
                        <w:autoSpaceDN w:val="0"/>
                        <w:adjustRightInd w:val="0"/>
                        <w:spacing w:after="0" w:line="240" w:lineRule="auto"/>
                        <w:rPr>
                          <w:rFonts w:ascii="Roboto" w:hAnsi="Roboto"/>
                          <w:szCs w:val="24"/>
                        </w:rPr>
                      </w:pPr>
                      <w:r>
                        <w:rPr>
                          <w:rFonts w:ascii="Roboto" w:hAnsi="Roboto" w:cs="Roboto"/>
                          <w:color w:val="000000"/>
                          <w:sz w:val="14"/>
                          <w:szCs w:val="14"/>
                        </w:rPr>
                        <w:t xml:space="preserve"> z 11</w:t>
                      </w: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714560" behindDoc="0" locked="0" layoutInCell="0" allowOverlap="1" wp14:anchorId="21FA5038" wp14:editId="1AE42F17">
                <wp:simplePos x="0" y="0"/>
                <wp:positionH relativeFrom="page">
                  <wp:posOffset>2120900</wp:posOffset>
                </wp:positionH>
                <wp:positionV relativeFrom="page">
                  <wp:posOffset>9906000</wp:posOffset>
                </wp:positionV>
                <wp:extent cx="2603500" cy="127000"/>
                <wp:effectExtent l="0" t="0" r="0" b="0"/>
                <wp:wrapThrough wrapText="bothSides">
                  <wp:wrapPolygon edited="0">
                    <wp:start x="0" y="0"/>
                    <wp:lineTo x="0" y="0"/>
                    <wp:lineTo x="0" y="0"/>
                  </wp:wrapPolygon>
                </wp:wrapThrough>
                <wp:docPr id="1290" name="Obdĺžnik 12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03500" cy="127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700D4DC" w14:textId="77777777" w:rsidR="008644B3" w:rsidRDefault="008644B3" w:rsidP="004E74C3">
                            <w:pPr>
                              <w:widowControl w:val="0"/>
                              <w:autoSpaceDE w:val="0"/>
                              <w:autoSpaceDN w:val="0"/>
                              <w:adjustRightInd w:val="0"/>
                              <w:spacing w:after="0" w:line="240" w:lineRule="auto"/>
                              <w:rPr>
                                <w:rFonts w:ascii="Roboto" w:hAnsi="Roboto"/>
                                <w:szCs w:val="24"/>
                              </w:rPr>
                            </w:pPr>
                            <w:r>
                              <w:rPr>
                                <w:rFonts w:ascii="Roboto" w:hAnsi="Roboto" w:cs="Roboto"/>
                                <w:color w:val="000000"/>
                                <w:sz w:val="14"/>
                                <w:szCs w:val="14"/>
                              </w:rPr>
                              <w:t>Žiadosť o poskytnutie nenávratného finančného príspevku</w:t>
                            </w:r>
                          </w:p>
                        </w:txbxContent>
                      </wps:txbx>
                      <wps:bodyPr rot="0" vert="horz" wrap="square" lIns="0" tIns="1270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1FA5038" id="Obdĺžnik 1290" o:spid="_x0000_s1048" style="position:absolute;left:0;text-align:left;margin-left:167pt;margin-top:780pt;width:205pt;height:10pt;z-index:2517145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" o:allowincell="f" filled="f" stroked="f">
                <v:textbox inset="0,1pt,0,0">
                  <w:txbxContent>
                    <w:p w14:paraId="6700D4DC" w14:textId="77777777" w:rsidR="008644B3" w:rsidRDefault="008644B3" w:rsidP="004E74C3">
                      <w:pPr>
                        <w:widowControl w:val="0"/>
                        <w:autoSpaceDE w:val="0"/>
                        <w:autoSpaceDN w:val="0"/>
                        <w:adjustRightInd w:val="0"/>
                        <w:spacing w:after="0" w:line="240" w:lineRule="auto"/>
                        <w:rPr>
                          <w:rFonts w:ascii="Roboto" w:hAnsi="Roboto"/>
                          <w:szCs w:val="24"/>
                        </w:rPr>
                      </w:pPr>
                      <w:r>
                        <w:rPr>
                          <w:rFonts w:ascii="Roboto" w:hAnsi="Roboto" w:cs="Roboto"/>
                          <w:color w:val="000000"/>
                          <w:sz w:val="14"/>
                          <w:szCs w:val="14"/>
                        </w:rPr>
                        <w:t>Žiadosť o poskytnutie nenávratného finančného príspevku</w:t>
                      </w: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715584" behindDoc="0" locked="0" layoutInCell="0" allowOverlap="1" wp14:anchorId="3EEF486B" wp14:editId="7CB9FA26">
                <wp:simplePos x="0" y="0"/>
                <wp:positionH relativeFrom="page">
                  <wp:posOffset>6515100</wp:posOffset>
                </wp:positionH>
                <wp:positionV relativeFrom="page">
                  <wp:posOffset>9906000</wp:posOffset>
                </wp:positionV>
                <wp:extent cx="254000" cy="127000"/>
                <wp:effectExtent l="0" t="0" r="0" b="0"/>
                <wp:wrapThrough wrapText="bothSides">
                  <wp:wrapPolygon edited="0">
                    <wp:start x="0" y="0"/>
                    <wp:lineTo x="0" y="0"/>
                    <wp:lineTo x="0" y="0"/>
                  </wp:wrapPolygon>
                </wp:wrapThrough>
                <wp:docPr id="1289" name="Obdĺžnik 12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4000" cy="127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189C4E" w14:textId="77777777" w:rsidR="008644B3" w:rsidRDefault="008644B3" w:rsidP="004E74C3">
                            <w:pPr>
                              <w:widowControl w:val="0"/>
                              <w:autoSpaceDE w:val="0"/>
                              <w:autoSpaceDN w:val="0"/>
                              <w:adjustRightInd w:val="0"/>
                              <w:spacing w:after="0" w:line="240" w:lineRule="auto"/>
                              <w:jc w:val="right"/>
                              <w:rPr>
                                <w:rFonts w:ascii="Roboto" w:hAnsi="Roboto"/>
                                <w:szCs w:val="24"/>
                              </w:rPr>
                            </w:pPr>
                            <w:r>
                              <w:rPr>
                                <w:rFonts w:ascii="Roboto" w:hAnsi="Roboto" w:cs="Roboto"/>
                                <w:color w:val="000000"/>
                                <w:sz w:val="14"/>
                                <w:szCs w:val="14"/>
                              </w:rPr>
                              <w:t>1</w:t>
                            </w:r>
                          </w:p>
                        </w:txbxContent>
                      </wps:txbx>
                      <wps:bodyPr rot="0" vert="horz" wrap="square" lIns="0" tIns="1270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EEF486B" id="Obdĺžnik 1289" o:spid="_x0000_s1049" style="position:absolute;left:0;text-align:left;margin-left:513pt;margin-top:780pt;width:20pt;height:10pt;z-index:2517155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" o:allowincell="f" filled="f" stroked="f">
                <v:textbox inset="0,1pt,0,0">
                  <w:txbxContent>
                    <w:p w14:paraId="74189C4E" w14:textId="77777777" w:rsidR="008644B3" w:rsidRDefault="008644B3" w:rsidP="004E74C3">
                      <w:pPr>
                        <w:widowControl w:val="0"/>
                        <w:autoSpaceDE w:val="0"/>
                        <w:autoSpaceDN w:val="0"/>
                        <w:adjustRightInd w:val="0"/>
                        <w:spacing w:after="0" w:line="240" w:lineRule="auto"/>
                        <w:jc w:val="right"/>
                        <w:rPr>
                          <w:rFonts w:ascii="Roboto" w:hAnsi="Roboto"/>
                          <w:szCs w:val="24"/>
                        </w:rPr>
                      </w:pPr>
                      <w:r>
                        <w:rPr>
                          <w:rFonts w:ascii="Roboto" w:hAnsi="Roboto" w:cs="Roboto"/>
                          <w:color w:val="000000"/>
                          <w:sz w:val="14"/>
                          <w:szCs w:val="14"/>
                        </w:rPr>
                        <w:t>1</w:t>
                      </w: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716608" behindDoc="0" locked="0" layoutInCell="0" allowOverlap="1" wp14:anchorId="05BE7660" wp14:editId="76CFEA02">
                <wp:simplePos x="0" y="0"/>
                <wp:positionH relativeFrom="page">
                  <wp:posOffset>533400</wp:posOffset>
                </wp:positionH>
                <wp:positionV relativeFrom="page">
                  <wp:posOffset>9906000</wp:posOffset>
                </wp:positionV>
                <wp:extent cx="1587500" cy="254000"/>
                <wp:effectExtent l="0" t="0" r="0" b="0"/>
                <wp:wrapThrough wrapText="bothSides">
                  <wp:wrapPolygon edited="0">
                    <wp:start x="0" y="0"/>
                    <wp:lineTo x="21600" y="0"/>
                    <wp:lineTo x="21600" y="21600"/>
                    <wp:lineTo x="0" y="21600"/>
                    <wp:lineTo x="0" y="0"/>
                  </wp:wrapPolygon>
                </wp:wrapThrough>
                <wp:docPr id="1288" name="Obdĺžnik 128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8750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895CB4D" id="Obdĺžnik 1288" o:spid="_x0000_s1026" style="position:absolute;margin-left:42pt;margin-top:780pt;width:125pt;height:20pt;z-index:2517166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" o:allowincell="f" filled="f" stroked="f" strokeweight="0">
                <w10:wrap type="through" anchorx="page" anchory="page"/>
              </v:rect>
            </w:pict>
          </mc:Fallback>
        </mc:AlternateContent>
      </w:r>
      <w:r w:rsidR="004E74C3">
        <w:rPr>
          <w:noProof/>
          <w:lang w:eastAsia="sk-SK"/>
        </w:rPr>
        <w:drawing>
          <wp:anchor distT="0" distB="0" distL="114300" distR="114300" simplePos="0" relativeHeight="251717632" behindDoc="0" locked="0" layoutInCell="0" allowOverlap="1" wp14:anchorId="21514437" wp14:editId="45B2C4A0">
            <wp:simplePos x="0" y="0"/>
            <wp:positionH relativeFrom="page">
              <wp:posOffset>533400</wp:posOffset>
            </wp:positionH>
            <wp:positionV relativeFrom="page">
              <wp:posOffset>9906000</wp:posOffset>
            </wp:positionV>
            <wp:extent cx="1143000" cy="254000"/>
            <wp:effectExtent l="0" t="0" r="0" b="0"/>
            <wp:wrapThrough wrapText="bothSides">
              <wp:wrapPolygon edited="0">
                <wp:start x="0" y="0"/>
                <wp:lineTo x="0" y="19440"/>
                <wp:lineTo x="21240" y="19440"/>
                <wp:lineTo x="21240" y="0"/>
                <wp:lineTo x="0" y="0"/>
              </wp:wrapPolygon>
            </wp:wrapThrough>
            <wp:docPr id="1287" name="Obrázok 128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143000" cy="254000"/>
                    </a:xfrm>
                    <a:prstGeom prst="rect">
                      <a:avLst/>
                    </a:prstGeom>
                    <a:noFill/>
                  </pic:spPr>
                </pic:pic>
              </a:graphicData>
            </a:graphic>
            <wp14:sizeRelH relativeFrom="page">
              <wp14:pctWidth>0</wp14:pctWidth>
            </wp14:sizeRelH>
            <wp14:sizeRelV relativeFrom="page">
              <wp14:pctHeight>0</wp14:pctHeight>
            </wp14:sizeRelV>
          </wp:anchor>
        </w:drawing>
      </w:r>
      <w:r w:rsidR="004E74C3">
        <w:rPr>
          <w:rFonts w:ascii="Roboto" w:hAnsi="Roboto"/>
          <w:szCs w:val="24"/>
        </w:rPr>
        <w:br w:type="page"/>
      </w:r>
      <w:bookmarkStart w:id="1" w:name="JR_PAGE_ANCHOR_0_2"/>
      <w:bookmarkEnd w:id="1"/>
    </w:p>
    <w:p w14:paraId="3E7067F8" w14:textId="77777777" w:rsidR="00DA4206" w:rsidRPr="004E74C3" w:rsidRDefault="004E74C3" w:rsidP="00832697">
      <w:pPr>
        <w:pStyle w:val="Odsekzoznamu"/>
        <w:numPr>
          <w:ilvl w:val="0"/>
          <w:numId w:val="2"/>
        </w:numPr>
        <w:ind w:left="567" w:hanging="567"/>
        <w:rPr>
          <w:rFonts w:ascii="Roboto" w:hAnsi="Roboto" w:cs="Roboto"/>
          <w:b/>
          <w:bCs/>
          <w:color w:val="0064A3"/>
          <w:sz w:val="42"/>
          <w:szCs w:val="42"/>
        </w:rPr>
      </w:pPr>
      <w:r w:rsidRPr="004E74C3">
        <w:rPr>
          <w:rFonts w:ascii="Roboto" w:hAnsi="Roboto" w:cs="Roboto"/>
          <w:b/>
          <w:bCs/>
          <w:color w:val="0064A3"/>
          <w:sz w:val="42"/>
          <w:szCs w:val="42"/>
        </w:rPr>
        <w:lastRenderedPageBreak/>
        <w:t>Identifikácia žiadateľa</w:t>
      </w:r>
    </w:p>
    <w:tbl>
      <w:tblPr>
        <w:tblStyle w:val="Mriekatabuky"/>
        <w:tblW w:w="9498" w:type="dxa"/>
        <w:jc w:val="center"/>
        <w:tblBorders>
          <w:top w:val="single" w:sz="4" w:space="0" w:color="BFBFBF" w:themeColor="background1" w:themeShade="BF"/>
          <w:left w:val="none" w:sz="0" w:space="0" w:color="auto"/>
          <w:bottom w:val="single" w:sz="4" w:space="0" w:color="BFBFBF" w:themeColor="background1" w:themeShade="BF"/>
          <w:right w:val="none" w:sz="0" w:space="0" w:color="auto"/>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2127"/>
        <w:gridCol w:w="2693"/>
        <w:gridCol w:w="1984"/>
        <w:gridCol w:w="2694"/>
      </w:tblGrid>
      <w:tr w:rsidR="004E74C3" w:rsidRPr="004E74C3" w14:paraId="612904FC" w14:textId="77777777" w:rsidTr="004E74C3">
        <w:trPr>
          <w:jc w:val="center"/>
        </w:trPr>
        <w:tc>
          <w:tcPr>
            <w:tcW w:w="2127" w:type="dxa"/>
            <w:tcBorders>
              <w:right w:val="nil"/>
            </w:tcBorders>
          </w:tcPr>
          <w:p w14:paraId="79516A22" w14:textId="77777777" w:rsidR="004E74C3" w:rsidRPr="004E74C3" w:rsidRDefault="004E74C3" w:rsidP="004E74C3">
            <w:pPr>
              <w:rPr>
                <w:rFonts w:ascii="Roboto" w:hAnsi="Roboto"/>
                <w:b/>
                <w:sz w:val="14"/>
                <w:szCs w:val="14"/>
              </w:rPr>
            </w:pPr>
            <w:r w:rsidRPr="004E74C3">
              <w:rPr>
                <w:rFonts w:ascii="Roboto" w:hAnsi="Roboto"/>
                <w:b/>
                <w:sz w:val="14"/>
                <w:szCs w:val="14"/>
              </w:rPr>
              <w:t>Obchodné meno / názov</w:t>
            </w:r>
            <w:r>
              <w:rPr>
                <w:rFonts w:ascii="Roboto" w:hAnsi="Roboto"/>
                <w:b/>
                <w:sz w:val="14"/>
                <w:szCs w:val="14"/>
              </w:rPr>
              <w:t>:</w:t>
            </w:r>
          </w:p>
        </w:tc>
        <w:tc>
          <w:tcPr>
            <w:tcW w:w="2693" w:type="dxa"/>
            <w:tcBorders>
              <w:left w:val="nil"/>
            </w:tcBorders>
          </w:tcPr>
          <w:p w14:paraId="4361A0C6" w14:textId="77777777" w:rsidR="004E74C3" w:rsidRPr="004E74C3" w:rsidRDefault="004E74C3" w:rsidP="004E74C3">
            <w:pPr>
              <w:rPr>
                <w:rFonts w:ascii="Roboto" w:hAnsi="Roboto"/>
                <w:sz w:val="14"/>
                <w:szCs w:val="14"/>
              </w:rPr>
            </w:pPr>
            <w:r w:rsidRPr="004E74C3">
              <w:rPr>
                <w:rFonts w:ascii="Roboto" w:hAnsi="Roboto"/>
                <w:sz w:val="14"/>
                <w:szCs w:val="14"/>
              </w:rPr>
              <w:t>(10) Generuje automaticky ITMS2014+</w:t>
            </w:r>
          </w:p>
        </w:tc>
        <w:tc>
          <w:tcPr>
            <w:tcW w:w="1984" w:type="dxa"/>
            <w:tcBorders>
              <w:right w:val="nil"/>
            </w:tcBorders>
          </w:tcPr>
          <w:p w14:paraId="1361A0AD" w14:textId="77777777" w:rsidR="004E74C3" w:rsidRPr="004E74C3" w:rsidRDefault="004E74C3" w:rsidP="004E74C3">
            <w:pPr>
              <w:rPr>
                <w:rFonts w:ascii="Roboto" w:hAnsi="Roboto"/>
                <w:b/>
                <w:sz w:val="14"/>
                <w:szCs w:val="14"/>
              </w:rPr>
            </w:pPr>
            <w:r w:rsidRPr="004E74C3">
              <w:rPr>
                <w:rFonts w:ascii="Roboto" w:hAnsi="Roboto"/>
                <w:b/>
                <w:sz w:val="14"/>
                <w:szCs w:val="14"/>
              </w:rPr>
              <w:t>Hlavný identifikátor (typ):</w:t>
            </w:r>
          </w:p>
        </w:tc>
        <w:tc>
          <w:tcPr>
            <w:tcW w:w="2694" w:type="dxa"/>
            <w:tcBorders>
              <w:left w:val="nil"/>
            </w:tcBorders>
          </w:tcPr>
          <w:p w14:paraId="235DD109" w14:textId="77777777" w:rsidR="004E74C3" w:rsidRPr="004E74C3" w:rsidRDefault="004E74C3" w:rsidP="004E74C3">
            <w:pPr>
              <w:rPr>
                <w:rFonts w:ascii="Roboto" w:hAnsi="Roboto"/>
                <w:sz w:val="14"/>
                <w:szCs w:val="14"/>
              </w:rPr>
            </w:pPr>
            <w:r w:rsidRPr="004E74C3">
              <w:rPr>
                <w:rFonts w:ascii="Roboto" w:hAnsi="Roboto"/>
                <w:sz w:val="14"/>
                <w:szCs w:val="14"/>
              </w:rPr>
              <w:t>(11) Generuje automaticky ITMS2014+</w:t>
            </w:r>
          </w:p>
        </w:tc>
      </w:tr>
      <w:tr w:rsidR="004E74C3" w:rsidRPr="004E74C3" w14:paraId="00B70CD7" w14:textId="77777777" w:rsidTr="004E74C3">
        <w:trPr>
          <w:jc w:val="center"/>
        </w:trPr>
        <w:tc>
          <w:tcPr>
            <w:tcW w:w="2127" w:type="dxa"/>
            <w:tcBorders>
              <w:right w:val="nil"/>
            </w:tcBorders>
          </w:tcPr>
          <w:p w14:paraId="7DB112A8" w14:textId="77777777" w:rsidR="004E74C3" w:rsidRPr="004E74C3" w:rsidRDefault="004E74C3" w:rsidP="004E74C3">
            <w:pPr>
              <w:rPr>
                <w:rFonts w:ascii="Roboto" w:hAnsi="Roboto"/>
                <w:b/>
                <w:sz w:val="14"/>
                <w:szCs w:val="14"/>
              </w:rPr>
            </w:pPr>
            <w:r>
              <w:rPr>
                <w:rFonts w:ascii="Roboto" w:hAnsi="Roboto"/>
                <w:b/>
                <w:sz w:val="14"/>
                <w:szCs w:val="14"/>
              </w:rPr>
              <w:t>Sídlo:</w:t>
            </w:r>
          </w:p>
        </w:tc>
        <w:tc>
          <w:tcPr>
            <w:tcW w:w="2693" w:type="dxa"/>
            <w:tcBorders>
              <w:left w:val="nil"/>
            </w:tcBorders>
          </w:tcPr>
          <w:p w14:paraId="0D25B271" w14:textId="77777777" w:rsidR="004E74C3" w:rsidRPr="004E74C3" w:rsidRDefault="004E74C3" w:rsidP="004E74C3">
            <w:pPr>
              <w:rPr>
                <w:rFonts w:ascii="Roboto" w:hAnsi="Roboto"/>
                <w:sz w:val="14"/>
                <w:szCs w:val="14"/>
              </w:rPr>
            </w:pPr>
            <w:r w:rsidRPr="004E74C3">
              <w:rPr>
                <w:rFonts w:ascii="Roboto" w:hAnsi="Roboto"/>
                <w:sz w:val="14"/>
                <w:szCs w:val="14"/>
              </w:rPr>
              <w:t>(12) Generuje automaticky ITMS2014+ v rozsahu obec, ulica, číslo PSČ</w:t>
            </w:r>
          </w:p>
        </w:tc>
        <w:tc>
          <w:tcPr>
            <w:tcW w:w="1984" w:type="dxa"/>
            <w:tcBorders>
              <w:right w:val="nil"/>
            </w:tcBorders>
          </w:tcPr>
          <w:p w14:paraId="7A3B52D1" w14:textId="77777777" w:rsidR="004E74C3" w:rsidRPr="004E74C3" w:rsidRDefault="004E74C3" w:rsidP="004E74C3">
            <w:pPr>
              <w:rPr>
                <w:rFonts w:ascii="Roboto" w:hAnsi="Roboto"/>
                <w:b/>
                <w:sz w:val="14"/>
                <w:szCs w:val="14"/>
              </w:rPr>
            </w:pPr>
            <w:r w:rsidRPr="004E74C3">
              <w:rPr>
                <w:rFonts w:ascii="Roboto" w:hAnsi="Roboto"/>
                <w:b/>
                <w:sz w:val="14"/>
                <w:szCs w:val="14"/>
              </w:rPr>
              <w:t>Štát:</w:t>
            </w:r>
          </w:p>
        </w:tc>
        <w:tc>
          <w:tcPr>
            <w:tcW w:w="2694" w:type="dxa"/>
            <w:tcBorders>
              <w:left w:val="nil"/>
            </w:tcBorders>
          </w:tcPr>
          <w:p w14:paraId="50E51DDA" w14:textId="77777777" w:rsidR="004E74C3" w:rsidRPr="004E74C3" w:rsidRDefault="004E74C3" w:rsidP="004E74C3">
            <w:pPr>
              <w:rPr>
                <w:rFonts w:ascii="Roboto" w:hAnsi="Roboto"/>
                <w:sz w:val="14"/>
                <w:szCs w:val="14"/>
              </w:rPr>
            </w:pPr>
            <w:r w:rsidRPr="004E74C3">
              <w:rPr>
                <w:rFonts w:ascii="Roboto" w:hAnsi="Roboto"/>
                <w:sz w:val="14"/>
                <w:szCs w:val="14"/>
              </w:rPr>
              <w:t>(1</w:t>
            </w:r>
            <w:r>
              <w:rPr>
                <w:rFonts w:ascii="Roboto" w:hAnsi="Roboto"/>
                <w:sz w:val="14"/>
                <w:szCs w:val="14"/>
              </w:rPr>
              <w:t>3</w:t>
            </w:r>
            <w:r w:rsidRPr="004E74C3">
              <w:rPr>
                <w:rFonts w:ascii="Roboto" w:hAnsi="Roboto"/>
                <w:sz w:val="14"/>
                <w:szCs w:val="14"/>
              </w:rPr>
              <w:t>) Generuje automaticky ITMS2014+</w:t>
            </w:r>
          </w:p>
        </w:tc>
      </w:tr>
      <w:tr w:rsidR="004E74C3" w:rsidRPr="004E74C3" w14:paraId="61136F1D" w14:textId="77777777" w:rsidTr="004E74C3">
        <w:trPr>
          <w:jc w:val="center"/>
        </w:trPr>
        <w:tc>
          <w:tcPr>
            <w:tcW w:w="2127" w:type="dxa"/>
            <w:tcBorders>
              <w:right w:val="nil"/>
            </w:tcBorders>
          </w:tcPr>
          <w:p w14:paraId="09744304" w14:textId="77777777" w:rsidR="004E74C3" w:rsidRPr="004E74C3" w:rsidRDefault="004E74C3" w:rsidP="004E74C3">
            <w:pPr>
              <w:rPr>
                <w:rFonts w:ascii="Roboto" w:hAnsi="Roboto"/>
                <w:b/>
                <w:sz w:val="14"/>
                <w:szCs w:val="14"/>
              </w:rPr>
            </w:pPr>
            <w:r>
              <w:rPr>
                <w:rFonts w:ascii="Roboto" w:hAnsi="Roboto"/>
                <w:b/>
                <w:sz w:val="14"/>
                <w:szCs w:val="14"/>
              </w:rPr>
              <w:t>Právna forma:</w:t>
            </w:r>
          </w:p>
        </w:tc>
        <w:tc>
          <w:tcPr>
            <w:tcW w:w="2693" w:type="dxa"/>
            <w:tcBorders>
              <w:left w:val="nil"/>
            </w:tcBorders>
          </w:tcPr>
          <w:p w14:paraId="4C3B98B1" w14:textId="77777777" w:rsidR="004E74C3" w:rsidRPr="004E74C3" w:rsidRDefault="004E74C3" w:rsidP="004E74C3">
            <w:pPr>
              <w:rPr>
                <w:rFonts w:ascii="Roboto" w:hAnsi="Roboto"/>
                <w:sz w:val="14"/>
                <w:szCs w:val="14"/>
              </w:rPr>
            </w:pPr>
            <w:r w:rsidRPr="004E74C3">
              <w:rPr>
                <w:rFonts w:ascii="Roboto" w:hAnsi="Roboto"/>
                <w:sz w:val="14"/>
                <w:szCs w:val="14"/>
              </w:rPr>
              <w:t>(14) Generuje automaticky ITMS 2014+ podľa číselníka právnych foriem ŠÚ SR</w:t>
            </w:r>
          </w:p>
        </w:tc>
        <w:tc>
          <w:tcPr>
            <w:tcW w:w="1984" w:type="dxa"/>
            <w:tcBorders>
              <w:right w:val="nil"/>
            </w:tcBorders>
          </w:tcPr>
          <w:p w14:paraId="255D9209" w14:textId="77777777" w:rsidR="004E74C3" w:rsidRPr="004E74C3" w:rsidRDefault="004E74C3" w:rsidP="004E74C3">
            <w:pPr>
              <w:rPr>
                <w:rFonts w:ascii="Roboto" w:hAnsi="Roboto"/>
                <w:b/>
                <w:sz w:val="14"/>
                <w:szCs w:val="14"/>
              </w:rPr>
            </w:pPr>
            <w:r w:rsidRPr="004E74C3">
              <w:rPr>
                <w:rFonts w:ascii="Roboto" w:hAnsi="Roboto"/>
                <w:b/>
                <w:sz w:val="14"/>
                <w:szCs w:val="14"/>
              </w:rPr>
              <w:t>IČO:</w:t>
            </w:r>
          </w:p>
        </w:tc>
        <w:tc>
          <w:tcPr>
            <w:tcW w:w="2694" w:type="dxa"/>
            <w:tcBorders>
              <w:left w:val="nil"/>
            </w:tcBorders>
          </w:tcPr>
          <w:p w14:paraId="11B82941" w14:textId="77777777" w:rsidR="004E74C3" w:rsidRPr="004E74C3" w:rsidRDefault="004E74C3" w:rsidP="004E74C3">
            <w:pPr>
              <w:rPr>
                <w:rFonts w:ascii="Roboto" w:hAnsi="Roboto"/>
                <w:sz w:val="14"/>
                <w:szCs w:val="14"/>
              </w:rPr>
            </w:pPr>
            <w:r w:rsidRPr="004E74C3">
              <w:rPr>
                <w:rFonts w:ascii="Roboto" w:hAnsi="Roboto"/>
                <w:sz w:val="14"/>
                <w:szCs w:val="14"/>
              </w:rPr>
              <w:t>(1</w:t>
            </w:r>
            <w:r>
              <w:rPr>
                <w:rFonts w:ascii="Roboto" w:hAnsi="Roboto"/>
                <w:sz w:val="14"/>
                <w:szCs w:val="14"/>
              </w:rPr>
              <w:t>5</w:t>
            </w:r>
            <w:r w:rsidRPr="004E74C3">
              <w:rPr>
                <w:rFonts w:ascii="Roboto" w:hAnsi="Roboto"/>
                <w:sz w:val="14"/>
                <w:szCs w:val="14"/>
              </w:rPr>
              <w:t>) Generuje automaticky ITMS2014+</w:t>
            </w:r>
          </w:p>
        </w:tc>
      </w:tr>
      <w:tr w:rsidR="004E74C3" w:rsidRPr="004E74C3" w14:paraId="7FAED414" w14:textId="77777777" w:rsidTr="004E74C3">
        <w:trPr>
          <w:jc w:val="center"/>
        </w:trPr>
        <w:tc>
          <w:tcPr>
            <w:tcW w:w="2127" w:type="dxa"/>
            <w:tcBorders>
              <w:right w:val="nil"/>
            </w:tcBorders>
          </w:tcPr>
          <w:p w14:paraId="419A96D5" w14:textId="77777777" w:rsidR="004E74C3" w:rsidRPr="004E74C3" w:rsidRDefault="004E74C3" w:rsidP="004E74C3">
            <w:pPr>
              <w:rPr>
                <w:rFonts w:ascii="Roboto" w:hAnsi="Roboto"/>
                <w:b/>
                <w:sz w:val="14"/>
                <w:szCs w:val="14"/>
              </w:rPr>
            </w:pPr>
            <w:r>
              <w:rPr>
                <w:rFonts w:ascii="Roboto" w:hAnsi="Roboto"/>
                <w:b/>
                <w:sz w:val="14"/>
                <w:szCs w:val="14"/>
              </w:rPr>
              <w:t>DIČ:</w:t>
            </w:r>
          </w:p>
        </w:tc>
        <w:tc>
          <w:tcPr>
            <w:tcW w:w="2693" w:type="dxa"/>
            <w:tcBorders>
              <w:left w:val="nil"/>
            </w:tcBorders>
          </w:tcPr>
          <w:p w14:paraId="6299476A" w14:textId="77777777" w:rsidR="004E74C3" w:rsidRPr="004E74C3" w:rsidRDefault="004E74C3" w:rsidP="004E74C3">
            <w:pPr>
              <w:rPr>
                <w:rFonts w:ascii="Roboto" w:hAnsi="Roboto"/>
                <w:sz w:val="14"/>
                <w:szCs w:val="14"/>
              </w:rPr>
            </w:pPr>
            <w:r w:rsidRPr="004E74C3">
              <w:rPr>
                <w:rFonts w:ascii="Roboto" w:hAnsi="Roboto"/>
                <w:sz w:val="14"/>
                <w:szCs w:val="14"/>
              </w:rPr>
              <w:t>(16) Generuje automaticky ITMS2014+</w:t>
            </w:r>
          </w:p>
        </w:tc>
        <w:tc>
          <w:tcPr>
            <w:tcW w:w="1984" w:type="dxa"/>
            <w:tcBorders>
              <w:right w:val="nil"/>
            </w:tcBorders>
          </w:tcPr>
          <w:p w14:paraId="2D5585C6" w14:textId="77777777" w:rsidR="004E74C3" w:rsidRPr="004E74C3" w:rsidRDefault="004E74C3" w:rsidP="004E74C3">
            <w:pPr>
              <w:rPr>
                <w:rFonts w:ascii="Roboto" w:hAnsi="Roboto"/>
                <w:b/>
                <w:sz w:val="14"/>
                <w:szCs w:val="14"/>
              </w:rPr>
            </w:pPr>
            <w:r w:rsidRPr="004E74C3">
              <w:rPr>
                <w:rFonts w:ascii="Roboto" w:hAnsi="Roboto"/>
                <w:b/>
                <w:sz w:val="14"/>
                <w:szCs w:val="14"/>
              </w:rPr>
              <w:t>IČZ:</w:t>
            </w:r>
          </w:p>
        </w:tc>
        <w:tc>
          <w:tcPr>
            <w:tcW w:w="2694" w:type="dxa"/>
            <w:tcBorders>
              <w:left w:val="nil"/>
            </w:tcBorders>
          </w:tcPr>
          <w:p w14:paraId="44F9D5B8" w14:textId="77777777" w:rsidR="004E74C3" w:rsidRPr="004E74C3" w:rsidRDefault="004E74C3" w:rsidP="004E74C3">
            <w:pPr>
              <w:rPr>
                <w:rFonts w:ascii="Roboto" w:hAnsi="Roboto"/>
                <w:sz w:val="14"/>
                <w:szCs w:val="14"/>
              </w:rPr>
            </w:pPr>
            <w:r w:rsidRPr="004E74C3">
              <w:rPr>
                <w:rFonts w:ascii="Roboto" w:hAnsi="Roboto"/>
                <w:sz w:val="14"/>
                <w:szCs w:val="14"/>
              </w:rPr>
              <w:t>(17) Generuje automaticky ITMS2014+</w:t>
            </w:r>
          </w:p>
          <w:p w14:paraId="3F88D70D" w14:textId="77777777" w:rsidR="004E74C3" w:rsidRPr="004E74C3" w:rsidRDefault="004E74C3" w:rsidP="004E74C3">
            <w:pPr>
              <w:rPr>
                <w:rFonts w:ascii="Roboto" w:hAnsi="Roboto"/>
                <w:sz w:val="14"/>
                <w:szCs w:val="14"/>
              </w:rPr>
            </w:pPr>
            <w:r w:rsidRPr="004E74C3">
              <w:rPr>
                <w:rFonts w:ascii="Roboto" w:hAnsi="Roboto"/>
                <w:sz w:val="14"/>
                <w:szCs w:val="14"/>
              </w:rPr>
              <w:t>Identifikačné číslo zamestnávateľa pridelené Sociálnou poisťovňou</w:t>
            </w:r>
            <w:r w:rsidR="009F54A5">
              <w:rPr>
                <w:rFonts w:ascii="Roboto" w:hAnsi="Roboto"/>
                <w:sz w:val="14"/>
                <w:szCs w:val="14"/>
              </w:rPr>
              <w:t>, ak je žiadateľ registrovaný ako zamestnávateľ na účely sociálneho poistenia.</w:t>
            </w:r>
          </w:p>
        </w:tc>
      </w:tr>
      <w:tr w:rsidR="004E74C3" w:rsidRPr="004E74C3" w14:paraId="5D577C17" w14:textId="77777777" w:rsidTr="004E74C3">
        <w:trPr>
          <w:jc w:val="center"/>
        </w:trPr>
        <w:tc>
          <w:tcPr>
            <w:tcW w:w="2127" w:type="dxa"/>
            <w:tcBorders>
              <w:right w:val="nil"/>
            </w:tcBorders>
          </w:tcPr>
          <w:p w14:paraId="710AF29B" w14:textId="77777777" w:rsidR="004E74C3" w:rsidRPr="004E74C3" w:rsidRDefault="004E74C3" w:rsidP="004E74C3">
            <w:pPr>
              <w:rPr>
                <w:rFonts w:ascii="Roboto" w:hAnsi="Roboto"/>
                <w:b/>
                <w:sz w:val="14"/>
                <w:szCs w:val="14"/>
              </w:rPr>
            </w:pPr>
            <w:r>
              <w:rPr>
                <w:rFonts w:ascii="Roboto" w:hAnsi="Roboto"/>
                <w:b/>
                <w:sz w:val="14"/>
                <w:szCs w:val="14"/>
              </w:rPr>
              <w:t>Platiteľ DPH:</w:t>
            </w:r>
          </w:p>
        </w:tc>
        <w:tc>
          <w:tcPr>
            <w:tcW w:w="2693" w:type="dxa"/>
            <w:tcBorders>
              <w:left w:val="nil"/>
            </w:tcBorders>
          </w:tcPr>
          <w:p w14:paraId="4C0A2183" w14:textId="77777777" w:rsidR="004E74C3" w:rsidRPr="004E74C3" w:rsidRDefault="004E74C3" w:rsidP="004E74C3">
            <w:pPr>
              <w:rPr>
                <w:rFonts w:ascii="Roboto" w:hAnsi="Roboto"/>
                <w:sz w:val="14"/>
                <w:szCs w:val="14"/>
              </w:rPr>
            </w:pPr>
            <w:r w:rsidRPr="004E74C3">
              <w:rPr>
                <w:rFonts w:ascii="Roboto" w:hAnsi="Roboto"/>
                <w:sz w:val="14"/>
                <w:szCs w:val="14"/>
              </w:rPr>
              <w:t>(18) Generuje automaticky ITMS2014+</w:t>
            </w:r>
          </w:p>
          <w:p w14:paraId="3BB48C83" w14:textId="77777777" w:rsidR="004E74C3" w:rsidRPr="004E74C3" w:rsidRDefault="004E74C3" w:rsidP="004E74C3">
            <w:pPr>
              <w:rPr>
                <w:rFonts w:ascii="Roboto" w:hAnsi="Roboto"/>
                <w:sz w:val="14"/>
                <w:szCs w:val="14"/>
              </w:rPr>
            </w:pPr>
            <w:r w:rsidRPr="004E74C3">
              <w:rPr>
                <w:rFonts w:ascii="Roboto" w:hAnsi="Roboto"/>
                <w:sz w:val="14"/>
                <w:szCs w:val="14"/>
              </w:rPr>
              <w:t>Áno/nie</w:t>
            </w:r>
          </w:p>
        </w:tc>
        <w:tc>
          <w:tcPr>
            <w:tcW w:w="1984" w:type="dxa"/>
            <w:tcBorders>
              <w:right w:val="nil"/>
            </w:tcBorders>
          </w:tcPr>
          <w:p w14:paraId="187F42FA" w14:textId="77777777" w:rsidR="004E74C3" w:rsidRPr="004E74C3" w:rsidRDefault="004E74C3" w:rsidP="004E74C3">
            <w:pPr>
              <w:rPr>
                <w:rFonts w:ascii="Roboto" w:hAnsi="Roboto"/>
                <w:b/>
                <w:sz w:val="14"/>
                <w:szCs w:val="14"/>
              </w:rPr>
            </w:pPr>
            <w:r w:rsidRPr="004E74C3">
              <w:rPr>
                <w:rFonts w:ascii="Roboto" w:hAnsi="Roboto"/>
                <w:b/>
                <w:sz w:val="14"/>
                <w:szCs w:val="14"/>
              </w:rPr>
              <w:t>IČ DPH / VAT:</w:t>
            </w:r>
          </w:p>
        </w:tc>
        <w:tc>
          <w:tcPr>
            <w:tcW w:w="2694" w:type="dxa"/>
            <w:tcBorders>
              <w:left w:val="nil"/>
            </w:tcBorders>
          </w:tcPr>
          <w:p w14:paraId="65392BF0" w14:textId="77777777" w:rsidR="004E74C3" w:rsidRPr="004E74C3" w:rsidRDefault="004E74C3" w:rsidP="004E74C3">
            <w:pPr>
              <w:rPr>
                <w:rFonts w:ascii="Roboto" w:hAnsi="Roboto"/>
                <w:sz w:val="14"/>
                <w:szCs w:val="14"/>
              </w:rPr>
            </w:pPr>
            <w:r w:rsidRPr="004E74C3">
              <w:rPr>
                <w:rFonts w:ascii="Roboto" w:hAnsi="Roboto"/>
                <w:sz w:val="14"/>
                <w:szCs w:val="14"/>
              </w:rPr>
              <w:t>(1</w:t>
            </w:r>
            <w:r>
              <w:rPr>
                <w:rFonts w:ascii="Roboto" w:hAnsi="Roboto"/>
                <w:sz w:val="14"/>
                <w:szCs w:val="14"/>
              </w:rPr>
              <w:t>9</w:t>
            </w:r>
            <w:r w:rsidRPr="004E74C3">
              <w:rPr>
                <w:rFonts w:ascii="Roboto" w:hAnsi="Roboto"/>
                <w:sz w:val="14"/>
                <w:szCs w:val="14"/>
              </w:rPr>
              <w:t>) Generuje automaticky ITMS2014+</w:t>
            </w:r>
          </w:p>
        </w:tc>
      </w:tr>
    </w:tbl>
    <w:p w14:paraId="00405966" w14:textId="77777777" w:rsidR="004E74C3" w:rsidRDefault="004E74C3" w:rsidP="009F54A5">
      <w:pPr>
        <w:spacing w:after="120"/>
      </w:pPr>
    </w:p>
    <w:p w14:paraId="3FB245C4" w14:textId="77777777" w:rsidR="004E74C3" w:rsidRDefault="004E74C3" w:rsidP="004E74C3">
      <w:pPr>
        <w:widowControl w:val="0"/>
        <w:autoSpaceDE w:val="0"/>
        <w:autoSpaceDN w:val="0"/>
        <w:adjustRightInd w:val="0"/>
        <w:spacing w:after="0" w:line="240" w:lineRule="auto"/>
        <w:rPr>
          <w:rFonts w:ascii="Roboto" w:hAnsi="Roboto" w:cs="Roboto"/>
          <w:b/>
          <w:bCs/>
          <w:color w:val="7F7F82"/>
          <w:sz w:val="20"/>
          <w:szCs w:val="20"/>
        </w:rPr>
      </w:pPr>
      <w:r>
        <w:rPr>
          <w:rFonts w:ascii="Roboto" w:hAnsi="Roboto" w:cs="Roboto"/>
          <w:b/>
          <w:bCs/>
          <w:color w:val="7F7F82"/>
          <w:sz w:val="20"/>
          <w:szCs w:val="20"/>
        </w:rPr>
        <w:t>Štatutárny orgán</w:t>
      </w:r>
    </w:p>
    <w:p w14:paraId="3D36D6C7" w14:textId="77777777" w:rsidR="001678AC" w:rsidRPr="00F075D7" w:rsidRDefault="001678AC" w:rsidP="004E74C3">
      <w:pPr>
        <w:widowControl w:val="0"/>
        <w:autoSpaceDE w:val="0"/>
        <w:autoSpaceDN w:val="0"/>
        <w:adjustRightInd w:val="0"/>
        <w:spacing w:after="0" w:line="240" w:lineRule="auto"/>
        <w:rPr>
          <w:rFonts w:ascii="Roboto" w:hAnsi="Roboto" w:cs="Roboto"/>
          <w:b/>
          <w:bCs/>
          <w:color w:val="7F7F82"/>
          <w:sz w:val="20"/>
          <w:szCs w:val="20"/>
        </w:rPr>
      </w:pPr>
    </w:p>
    <w:tbl>
      <w:tblPr>
        <w:tblStyle w:val="Mriekatabuky"/>
        <w:tblW w:w="9498" w:type="dxa"/>
        <w:jc w:val="center"/>
        <w:tblBorders>
          <w:top w:val="single" w:sz="4" w:space="0" w:color="BFBFBF" w:themeColor="background1" w:themeShade="BF"/>
          <w:left w:val="none" w:sz="0" w:space="0" w:color="auto"/>
          <w:bottom w:val="single" w:sz="4" w:space="0" w:color="BFBFBF" w:themeColor="background1" w:themeShade="BF"/>
          <w:right w:val="none" w:sz="0" w:space="0" w:color="auto"/>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2127"/>
        <w:gridCol w:w="7371"/>
      </w:tblGrid>
      <w:tr w:rsidR="004E74C3" w:rsidRPr="004E74C3" w14:paraId="73CDCA97" w14:textId="77777777" w:rsidTr="009E6CDF">
        <w:trPr>
          <w:jc w:val="center"/>
        </w:trPr>
        <w:tc>
          <w:tcPr>
            <w:tcW w:w="2127" w:type="dxa"/>
            <w:tcBorders>
              <w:right w:val="nil"/>
            </w:tcBorders>
          </w:tcPr>
          <w:p w14:paraId="352B5462" w14:textId="77777777" w:rsidR="004E74C3" w:rsidRPr="004E74C3" w:rsidRDefault="004E74C3" w:rsidP="009E6CDF">
            <w:pPr>
              <w:rPr>
                <w:rFonts w:ascii="Roboto" w:hAnsi="Roboto"/>
                <w:b/>
                <w:sz w:val="14"/>
                <w:szCs w:val="14"/>
              </w:rPr>
            </w:pPr>
            <w:r w:rsidRPr="004E74C3">
              <w:rPr>
                <w:rFonts w:ascii="Roboto" w:hAnsi="Roboto"/>
                <w:b/>
                <w:sz w:val="14"/>
                <w:szCs w:val="14"/>
              </w:rPr>
              <w:t>Meno a priezvisko štatutára:</w:t>
            </w:r>
          </w:p>
        </w:tc>
        <w:tc>
          <w:tcPr>
            <w:tcW w:w="7371" w:type="dxa"/>
            <w:tcBorders>
              <w:left w:val="nil"/>
            </w:tcBorders>
          </w:tcPr>
          <w:p w14:paraId="5A511635" w14:textId="727ABF52" w:rsidR="004E74C3" w:rsidRPr="004E74C3" w:rsidRDefault="001623C5" w:rsidP="00500688">
            <w:pPr>
              <w:rPr>
                <w:rFonts w:ascii="Roboto" w:hAnsi="Roboto"/>
                <w:sz w:val="14"/>
                <w:szCs w:val="14"/>
              </w:rPr>
            </w:pPr>
            <w:r>
              <w:rPr>
                <w:rFonts w:ascii="Roboto" w:hAnsi="Roboto"/>
                <w:sz w:val="14"/>
                <w:szCs w:val="14"/>
              </w:rPr>
              <w:t xml:space="preserve">(20) </w:t>
            </w:r>
            <w:r w:rsidR="00500688">
              <w:rPr>
                <w:rFonts w:ascii="Roboto" w:hAnsi="Roboto"/>
                <w:sz w:val="14"/>
                <w:szCs w:val="14"/>
              </w:rPr>
              <w:t>Žiadateľ</w:t>
            </w:r>
            <w:r w:rsidR="00500688" w:rsidRPr="00500688">
              <w:rPr>
                <w:rFonts w:ascii="Roboto" w:hAnsi="Roboto"/>
                <w:sz w:val="14"/>
                <w:szCs w:val="14"/>
              </w:rPr>
              <w:t xml:space="preserve"> vyberá z osôb, ktoré sú pre neho relevantné</w:t>
            </w:r>
            <w:r w:rsidRPr="004E74C3">
              <w:rPr>
                <w:rFonts w:ascii="Roboto" w:hAnsi="Roboto"/>
                <w:sz w:val="14"/>
                <w:szCs w:val="14"/>
              </w:rPr>
              <w:t xml:space="preserve"> - v prípade kolektívneho štatutárneho orgánu uvedie žiadateľ údaje za všetkých členov, v prípade viacerých fyzických osôb oprávnených konať za spoločnosť (konatelia, komplementári, spoločníci) uvedie žiadateľ všetky takéto osoby</w:t>
            </w:r>
          </w:p>
        </w:tc>
      </w:tr>
    </w:tbl>
    <w:p w14:paraId="38E1ECCE" w14:textId="77777777" w:rsidR="004E74C3" w:rsidRDefault="004E74C3" w:rsidP="009F54A5">
      <w:pPr>
        <w:spacing w:after="120"/>
      </w:pPr>
    </w:p>
    <w:p w14:paraId="4E466EAE" w14:textId="77777777" w:rsidR="001D75A0" w:rsidRPr="00FC2433" w:rsidRDefault="001D75A0" w:rsidP="00832697">
      <w:pPr>
        <w:pStyle w:val="Odsekzoznamu"/>
        <w:numPr>
          <w:ilvl w:val="0"/>
          <w:numId w:val="2"/>
        </w:numPr>
        <w:ind w:left="567" w:hanging="567"/>
        <w:rPr>
          <w:rFonts w:ascii="Roboto" w:hAnsi="Roboto" w:cs="Roboto"/>
          <w:b/>
          <w:bCs/>
          <w:color w:val="0064A3"/>
          <w:sz w:val="42"/>
          <w:szCs w:val="42"/>
        </w:rPr>
      </w:pPr>
      <w:r w:rsidRPr="00FC2433">
        <w:rPr>
          <w:rFonts w:ascii="Roboto" w:hAnsi="Roboto" w:cs="Roboto"/>
          <w:b/>
          <w:bCs/>
          <w:color w:val="0064A3"/>
          <w:sz w:val="42"/>
          <w:szCs w:val="42"/>
        </w:rPr>
        <w:t>Identifikácia partnera</w:t>
      </w:r>
    </w:p>
    <w:p w14:paraId="7F10ECDD" w14:textId="77777777" w:rsidR="00580759" w:rsidRPr="00195E24" w:rsidRDefault="00580759" w:rsidP="00580759">
      <w:pPr>
        <w:rPr>
          <w:rFonts w:ascii="Roboto" w:hAnsi="Roboto"/>
          <w:sz w:val="16"/>
          <w:szCs w:val="16"/>
        </w:rPr>
      </w:pPr>
      <w:r w:rsidRPr="00195E24">
        <w:rPr>
          <w:rFonts w:ascii="Roboto" w:hAnsi="Roboto"/>
          <w:sz w:val="16"/>
          <w:szCs w:val="16"/>
        </w:rPr>
        <w:t>V rámci tejto výzvy sa tabuľka nevypĺňa.</w:t>
      </w:r>
    </w:p>
    <w:p w14:paraId="4F219A23" w14:textId="77777777" w:rsidR="00FC2433" w:rsidRDefault="00FC2433" w:rsidP="00FC2433">
      <w:pPr>
        <w:pStyle w:val="Odsekzoznamu"/>
        <w:ind w:left="567"/>
        <w:rPr>
          <w:rFonts w:ascii="Roboto" w:hAnsi="Roboto" w:cs="Roboto"/>
          <w:b/>
          <w:bCs/>
          <w:color w:val="0064A3"/>
          <w:sz w:val="42"/>
          <w:szCs w:val="42"/>
        </w:rPr>
      </w:pPr>
    </w:p>
    <w:p w14:paraId="0BCFEB56" w14:textId="77777777" w:rsidR="009F54A5" w:rsidRPr="00FC2433" w:rsidRDefault="009F54A5" w:rsidP="00832697">
      <w:pPr>
        <w:pStyle w:val="Odsekzoznamu"/>
        <w:numPr>
          <w:ilvl w:val="0"/>
          <w:numId w:val="2"/>
        </w:numPr>
        <w:ind w:left="567" w:hanging="567"/>
        <w:rPr>
          <w:rFonts w:ascii="Roboto" w:hAnsi="Roboto" w:cs="Roboto"/>
          <w:b/>
          <w:bCs/>
          <w:color w:val="0064A3"/>
          <w:sz w:val="42"/>
          <w:szCs w:val="42"/>
        </w:rPr>
      </w:pPr>
      <w:r w:rsidRPr="00FC2433">
        <w:rPr>
          <w:rFonts w:ascii="Roboto" w:hAnsi="Roboto" w:cs="Roboto"/>
          <w:b/>
          <w:bCs/>
          <w:color w:val="0064A3"/>
          <w:sz w:val="42"/>
          <w:szCs w:val="42"/>
        </w:rPr>
        <w:t>Identifikácia organizačnej zložky zodpovednej za realizácie projektu</w:t>
      </w:r>
    </w:p>
    <w:p w14:paraId="4283F51E" w14:textId="77777777" w:rsidR="00580759" w:rsidRPr="00195E24" w:rsidRDefault="00580759" w:rsidP="00580759">
      <w:pPr>
        <w:rPr>
          <w:rFonts w:ascii="Roboto" w:hAnsi="Roboto" w:cs="Roboto"/>
          <w:b/>
          <w:bCs/>
          <w:color w:val="0064A3"/>
          <w:sz w:val="16"/>
          <w:szCs w:val="16"/>
        </w:rPr>
      </w:pPr>
      <w:r w:rsidRPr="00195E24">
        <w:rPr>
          <w:rFonts w:ascii="Roboto" w:hAnsi="Roboto"/>
          <w:sz w:val="16"/>
          <w:szCs w:val="16"/>
        </w:rPr>
        <w:t>V rámci tejto výzvy sa tabuľka nevypĺňa.</w:t>
      </w:r>
    </w:p>
    <w:p w14:paraId="3185C20D" w14:textId="77777777" w:rsidR="001D75A0" w:rsidRDefault="001D75A0"/>
    <w:p w14:paraId="737233AD" w14:textId="77777777" w:rsidR="006039A5" w:rsidRDefault="006039A5" w:rsidP="00832697">
      <w:pPr>
        <w:pStyle w:val="Odsekzoznamu"/>
        <w:numPr>
          <w:ilvl w:val="0"/>
          <w:numId w:val="2"/>
        </w:numPr>
        <w:ind w:left="567" w:hanging="567"/>
        <w:rPr>
          <w:rFonts w:ascii="Roboto" w:hAnsi="Roboto" w:cs="Roboto"/>
          <w:b/>
          <w:bCs/>
          <w:color w:val="0064A3"/>
          <w:sz w:val="42"/>
          <w:szCs w:val="42"/>
        </w:rPr>
      </w:pPr>
      <w:r>
        <w:rPr>
          <w:rFonts w:ascii="Roboto" w:hAnsi="Roboto" w:cs="Roboto"/>
          <w:b/>
          <w:bCs/>
          <w:color w:val="0064A3"/>
          <w:sz w:val="42"/>
          <w:szCs w:val="42"/>
        </w:rPr>
        <w:t>Komunikácia vo veci žiadosti</w:t>
      </w:r>
    </w:p>
    <w:tbl>
      <w:tblPr>
        <w:tblStyle w:val="Mriekatabuky"/>
        <w:tblW w:w="9498" w:type="dxa"/>
        <w:jc w:val="center"/>
        <w:tblBorders>
          <w:top w:val="single" w:sz="4" w:space="0" w:color="BFBFBF" w:themeColor="background1" w:themeShade="BF"/>
          <w:left w:val="none" w:sz="0" w:space="0" w:color="auto"/>
          <w:bottom w:val="single" w:sz="4" w:space="0" w:color="BFBFBF" w:themeColor="background1" w:themeShade="BF"/>
          <w:right w:val="none" w:sz="0" w:space="0" w:color="auto"/>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2268"/>
        <w:gridCol w:w="2410"/>
        <w:gridCol w:w="2410"/>
        <w:gridCol w:w="2410"/>
      </w:tblGrid>
      <w:tr w:rsidR="005E3F7F" w:rsidRPr="004E74C3" w14:paraId="1C41C454" w14:textId="77777777" w:rsidTr="005E3F7F">
        <w:trPr>
          <w:jc w:val="center"/>
        </w:trPr>
        <w:tc>
          <w:tcPr>
            <w:tcW w:w="2268" w:type="dxa"/>
            <w:tcBorders>
              <w:bottom w:val="single" w:sz="4" w:space="0" w:color="BFBFBF" w:themeColor="background1" w:themeShade="BF"/>
              <w:right w:val="nil"/>
            </w:tcBorders>
          </w:tcPr>
          <w:p w14:paraId="40C607A4" w14:textId="77777777" w:rsidR="006039A5" w:rsidRPr="004E74C3" w:rsidRDefault="006039A5" w:rsidP="009E6CDF">
            <w:pPr>
              <w:rPr>
                <w:rFonts w:ascii="Roboto" w:hAnsi="Roboto"/>
                <w:b/>
                <w:sz w:val="14"/>
                <w:szCs w:val="14"/>
              </w:rPr>
            </w:pPr>
            <w:r>
              <w:rPr>
                <w:rFonts w:ascii="Roboto" w:hAnsi="Roboto"/>
                <w:b/>
                <w:sz w:val="14"/>
                <w:szCs w:val="14"/>
              </w:rPr>
              <w:t>Subjekt:</w:t>
            </w:r>
          </w:p>
        </w:tc>
        <w:tc>
          <w:tcPr>
            <w:tcW w:w="2410" w:type="dxa"/>
            <w:tcBorders>
              <w:left w:val="nil"/>
              <w:bottom w:val="single" w:sz="4" w:space="0" w:color="BFBFBF" w:themeColor="background1" w:themeShade="BF"/>
            </w:tcBorders>
          </w:tcPr>
          <w:p w14:paraId="081FE923" w14:textId="77777777" w:rsidR="006039A5" w:rsidRPr="004E74C3" w:rsidRDefault="006039A5" w:rsidP="006039A5">
            <w:pPr>
              <w:rPr>
                <w:rFonts w:ascii="Roboto" w:hAnsi="Roboto"/>
                <w:sz w:val="14"/>
                <w:szCs w:val="14"/>
              </w:rPr>
            </w:pPr>
            <w:r w:rsidRPr="004E74C3">
              <w:rPr>
                <w:rFonts w:ascii="Roboto" w:hAnsi="Roboto"/>
                <w:sz w:val="14"/>
                <w:szCs w:val="14"/>
              </w:rPr>
              <w:t>(</w:t>
            </w:r>
            <w:r>
              <w:rPr>
                <w:rFonts w:ascii="Roboto" w:hAnsi="Roboto"/>
                <w:sz w:val="14"/>
                <w:szCs w:val="14"/>
              </w:rPr>
              <w:t>37</w:t>
            </w:r>
            <w:r w:rsidRPr="004E74C3">
              <w:rPr>
                <w:rFonts w:ascii="Roboto" w:hAnsi="Roboto"/>
                <w:sz w:val="14"/>
                <w:szCs w:val="14"/>
              </w:rPr>
              <w:t>) G</w:t>
            </w:r>
            <w:r>
              <w:rPr>
                <w:rFonts w:ascii="Roboto" w:hAnsi="Roboto"/>
                <w:sz w:val="14"/>
                <w:szCs w:val="14"/>
              </w:rPr>
              <w:t xml:space="preserve">eneruje automaticky ITMS2014+ </w:t>
            </w:r>
          </w:p>
        </w:tc>
        <w:tc>
          <w:tcPr>
            <w:tcW w:w="2410" w:type="dxa"/>
            <w:tcBorders>
              <w:bottom w:val="single" w:sz="4" w:space="0" w:color="BFBFBF" w:themeColor="background1" w:themeShade="BF"/>
              <w:right w:val="nil"/>
            </w:tcBorders>
          </w:tcPr>
          <w:p w14:paraId="4B3F8CED" w14:textId="77777777" w:rsidR="006039A5" w:rsidRPr="004E74C3" w:rsidRDefault="006039A5" w:rsidP="009E6CDF">
            <w:pPr>
              <w:rPr>
                <w:rFonts w:ascii="Roboto" w:hAnsi="Roboto"/>
                <w:b/>
                <w:sz w:val="14"/>
                <w:szCs w:val="14"/>
              </w:rPr>
            </w:pPr>
            <w:r>
              <w:rPr>
                <w:rFonts w:ascii="Roboto" w:hAnsi="Roboto"/>
                <w:b/>
                <w:sz w:val="14"/>
                <w:szCs w:val="14"/>
              </w:rPr>
              <w:t>Identifikátor (typ)</w:t>
            </w:r>
            <w:r w:rsidRPr="004E74C3">
              <w:rPr>
                <w:rFonts w:ascii="Roboto" w:hAnsi="Roboto"/>
                <w:b/>
                <w:sz w:val="14"/>
                <w:szCs w:val="14"/>
              </w:rPr>
              <w:t>:</w:t>
            </w:r>
          </w:p>
        </w:tc>
        <w:tc>
          <w:tcPr>
            <w:tcW w:w="2410" w:type="dxa"/>
            <w:tcBorders>
              <w:left w:val="nil"/>
              <w:bottom w:val="single" w:sz="4" w:space="0" w:color="BFBFBF" w:themeColor="background1" w:themeShade="BF"/>
            </w:tcBorders>
          </w:tcPr>
          <w:p w14:paraId="600E3630" w14:textId="77777777" w:rsidR="006039A5" w:rsidRPr="004E74C3" w:rsidRDefault="006039A5" w:rsidP="006039A5">
            <w:pPr>
              <w:rPr>
                <w:rFonts w:ascii="Roboto" w:hAnsi="Roboto"/>
                <w:sz w:val="14"/>
                <w:szCs w:val="14"/>
              </w:rPr>
            </w:pPr>
            <w:r w:rsidRPr="004E74C3">
              <w:rPr>
                <w:rFonts w:ascii="Roboto" w:hAnsi="Roboto"/>
                <w:sz w:val="14"/>
                <w:szCs w:val="14"/>
              </w:rPr>
              <w:t>(</w:t>
            </w:r>
            <w:r>
              <w:rPr>
                <w:rFonts w:ascii="Roboto" w:hAnsi="Roboto"/>
                <w:sz w:val="14"/>
                <w:szCs w:val="14"/>
              </w:rPr>
              <w:t>38</w:t>
            </w:r>
            <w:r w:rsidRPr="004E74C3">
              <w:rPr>
                <w:rFonts w:ascii="Roboto" w:hAnsi="Roboto"/>
                <w:sz w:val="14"/>
                <w:szCs w:val="14"/>
              </w:rPr>
              <w:t>) Generuje automaticky ITMS2014+</w:t>
            </w:r>
          </w:p>
        </w:tc>
      </w:tr>
      <w:tr w:rsidR="005E3F7F" w:rsidRPr="004E74C3" w14:paraId="6BEC28F5" w14:textId="77777777" w:rsidTr="005E3F7F">
        <w:trPr>
          <w:jc w:val="center"/>
        </w:trPr>
        <w:tc>
          <w:tcPr>
            <w:tcW w:w="2268" w:type="dxa"/>
            <w:tcBorders>
              <w:right w:val="single" w:sz="4" w:space="0" w:color="BFBFBF" w:themeColor="background1" w:themeShade="BF"/>
            </w:tcBorders>
          </w:tcPr>
          <w:p w14:paraId="22158BC8" w14:textId="77777777" w:rsidR="006039A5" w:rsidRPr="006039A5" w:rsidRDefault="006039A5" w:rsidP="006039A5">
            <w:pPr>
              <w:rPr>
                <w:rFonts w:ascii="Roboto" w:hAnsi="Roboto"/>
                <w:b/>
                <w:sz w:val="14"/>
                <w:szCs w:val="14"/>
              </w:rPr>
            </w:pPr>
            <w:r w:rsidRPr="006039A5">
              <w:rPr>
                <w:rFonts w:ascii="Roboto" w:hAnsi="Roboto"/>
                <w:b/>
                <w:sz w:val="14"/>
                <w:szCs w:val="14"/>
              </w:rPr>
              <w:t>Meno a priezvisko</w:t>
            </w:r>
          </w:p>
        </w:tc>
        <w:tc>
          <w:tcPr>
            <w:tcW w:w="2410" w:type="dxa"/>
            <w:tcBorders>
              <w:left w:val="single" w:sz="4" w:space="0" w:color="BFBFBF" w:themeColor="background1" w:themeShade="BF"/>
              <w:right w:val="single" w:sz="4" w:space="0" w:color="BFBFBF" w:themeColor="background1" w:themeShade="BF"/>
            </w:tcBorders>
          </w:tcPr>
          <w:p w14:paraId="2FA03327" w14:textId="77777777" w:rsidR="006039A5" w:rsidRPr="006039A5" w:rsidRDefault="006039A5" w:rsidP="006039A5">
            <w:pPr>
              <w:rPr>
                <w:rFonts w:ascii="Roboto" w:hAnsi="Roboto"/>
                <w:b/>
                <w:sz w:val="14"/>
                <w:szCs w:val="14"/>
              </w:rPr>
            </w:pPr>
            <w:r w:rsidRPr="006039A5">
              <w:rPr>
                <w:rFonts w:ascii="Roboto" w:hAnsi="Roboto"/>
                <w:b/>
                <w:sz w:val="14"/>
                <w:szCs w:val="14"/>
              </w:rPr>
              <w:t>Adresa na doručovanie písomností</w:t>
            </w:r>
          </w:p>
        </w:tc>
        <w:tc>
          <w:tcPr>
            <w:tcW w:w="2410" w:type="dxa"/>
            <w:tcBorders>
              <w:left w:val="single" w:sz="4" w:space="0" w:color="BFBFBF" w:themeColor="background1" w:themeShade="BF"/>
              <w:right w:val="single" w:sz="4" w:space="0" w:color="BFBFBF" w:themeColor="background1" w:themeShade="BF"/>
            </w:tcBorders>
          </w:tcPr>
          <w:p w14:paraId="2FD71B30" w14:textId="77777777" w:rsidR="006039A5" w:rsidRPr="006039A5" w:rsidRDefault="006039A5" w:rsidP="009E6CDF">
            <w:pPr>
              <w:rPr>
                <w:rFonts w:ascii="Roboto" w:hAnsi="Roboto"/>
                <w:b/>
                <w:sz w:val="14"/>
                <w:szCs w:val="14"/>
              </w:rPr>
            </w:pPr>
            <w:r w:rsidRPr="006039A5">
              <w:rPr>
                <w:rFonts w:ascii="Roboto" w:hAnsi="Roboto"/>
                <w:b/>
                <w:sz w:val="14"/>
                <w:szCs w:val="14"/>
              </w:rPr>
              <w:t>E-mail</w:t>
            </w:r>
          </w:p>
        </w:tc>
        <w:tc>
          <w:tcPr>
            <w:tcW w:w="2410" w:type="dxa"/>
            <w:tcBorders>
              <w:left w:val="single" w:sz="4" w:space="0" w:color="BFBFBF" w:themeColor="background1" w:themeShade="BF"/>
            </w:tcBorders>
          </w:tcPr>
          <w:p w14:paraId="6A3AC6DE" w14:textId="77777777" w:rsidR="006039A5" w:rsidRPr="006039A5" w:rsidRDefault="006039A5" w:rsidP="009E6CDF">
            <w:pPr>
              <w:rPr>
                <w:rFonts w:ascii="Roboto" w:hAnsi="Roboto"/>
                <w:b/>
                <w:sz w:val="14"/>
                <w:szCs w:val="14"/>
              </w:rPr>
            </w:pPr>
            <w:r w:rsidRPr="006039A5">
              <w:rPr>
                <w:rFonts w:ascii="Roboto" w:hAnsi="Roboto"/>
                <w:b/>
                <w:sz w:val="14"/>
                <w:szCs w:val="14"/>
              </w:rPr>
              <w:t>Telefonický kontakt</w:t>
            </w:r>
          </w:p>
        </w:tc>
      </w:tr>
      <w:tr w:rsidR="005E3F7F" w:rsidRPr="004E74C3" w14:paraId="58694194" w14:textId="77777777" w:rsidTr="005E3F7F">
        <w:trPr>
          <w:jc w:val="center"/>
        </w:trPr>
        <w:tc>
          <w:tcPr>
            <w:tcW w:w="2268" w:type="dxa"/>
            <w:tcBorders>
              <w:right w:val="single" w:sz="4" w:space="0" w:color="BFBFBF" w:themeColor="background1" w:themeShade="BF"/>
            </w:tcBorders>
          </w:tcPr>
          <w:p w14:paraId="5DEC37F0" w14:textId="5A63F120" w:rsidR="005E3F7F" w:rsidRPr="006039A5" w:rsidRDefault="005E3F7F">
            <w:pPr>
              <w:rPr>
                <w:rFonts w:ascii="Roboto" w:hAnsi="Roboto"/>
                <w:sz w:val="14"/>
                <w:szCs w:val="14"/>
              </w:rPr>
            </w:pPr>
            <w:r>
              <w:rPr>
                <w:rFonts w:ascii="Roboto" w:hAnsi="Roboto"/>
                <w:sz w:val="14"/>
                <w:szCs w:val="14"/>
              </w:rPr>
              <w:t>(</w:t>
            </w:r>
            <w:r w:rsidRPr="006039A5">
              <w:rPr>
                <w:rFonts w:ascii="Roboto" w:hAnsi="Roboto"/>
                <w:sz w:val="14"/>
                <w:szCs w:val="14"/>
              </w:rPr>
              <w:t xml:space="preserve">39) </w:t>
            </w:r>
            <w:r w:rsidRPr="005E3F7F">
              <w:rPr>
                <w:rFonts w:ascii="Roboto" w:hAnsi="Roboto"/>
                <w:sz w:val="14"/>
                <w:szCs w:val="14"/>
              </w:rPr>
              <w:t xml:space="preserve">Vypĺňa žiadateľ </w:t>
            </w:r>
            <w:r w:rsidR="00EE493D" w:rsidRPr="00EE493D">
              <w:rPr>
                <w:rFonts w:ascii="Roboto" w:hAnsi="Roboto"/>
                <w:sz w:val="14"/>
                <w:szCs w:val="14"/>
              </w:rPr>
              <w:t xml:space="preserve">(vrátane titulov pred a za menom) </w:t>
            </w:r>
            <w:r w:rsidRPr="005E3F7F">
              <w:rPr>
                <w:rFonts w:ascii="Roboto" w:hAnsi="Roboto"/>
                <w:sz w:val="14"/>
                <w:szCs w:val="14"/>
              </w:rPr>
              <w:t>– výber z osôb subjektu žiadateľa</w:t>
            </w:r>
          </w:p>
        </w:tc>
        <w:tc>
          <w:tcPr>
            <w:tcW w:w="2410" w:type="dxa"/>
            <w:tcBorders>
              <w:left w:val="single" w:sz="4" w:space="0" w:color="BFBFBF" w:themeColor="background1" w:themeShade="BF"/>
              <w:right w:val="single" w:sz="4" w:space="0" w:color="BFBFBF" w:themeColor="background1" w:themeShade="BF"/>
            </w:tcBorders>
          </w:tcPr>
          <w:p w14:paraId="4A2AD29F" w14:textId="77777777" w:rsidR="005E3F7F" w:rsidRPr="004E74C3" w:rsidRDefault="005E3F7F" w:rsidP="005E3F7F">
            <w:pPr>
              <w:rPr>
                <w:rFonts w:ascii="Roboto" w:hAnsi="Roboto"/>
                <w:sz w:val="14"/>
                <w:szCs w:val="14"/>
              </w:rPr>
            </w:pPr>
            <w:r w:rsidRPr="004E74C3">
              <w:rPr>
                <w:rFonts w:ascii="Roboto" w:hAnsi="Roboto"/>
                <w:sz w:val="14"/>
                <w:szCs w:val="14"/>
              </w:rPr>
              <w:t>(</w:t>
            </w:r>
            <w:r>
              <w:rPr>
                <w:rFonts w:ascii="Roboto" w:hAnsi="Roboto"/>
                <w:sz w:val="14"/>
                <w:szCs w:val="14"/>
              </w:rPr>
              <w:t>40</w:t>
            </w:r>
            <w:r w:rsidRPr="004E74C3">
              <w:rPr>
                <w:rFonts w:ascii="Roboto" w:hAnsi="Roboto"/>
                <w:sz w:val="14"/>
                <w:szCs w:val="14"/>
              </w:rPr>
              <w:t>) Generuje automaticky ITMS2014+</w:t>
            </w:r>
            <w:r>
              <w:rPr>
                <w:rFonts w:ascii="Roboto" w:hAnsi="Roboto"/>
                <w:sz w:val="14"/>
                <w:szCs w:val="14"/>
              </w:rPr>
              <w:t xml:space="preserve"> v rozsahu obec, ulica, číslo, PSČ</w:t>
            </w:r>
          </w:p>
        </w:tc>
        <w:tc>
          <w:tcPr>
            <w:tcW w:w="2410" w:type="dxa"/>
            <w:tcBorders>
              <w:left w:val="single" w:sz="4" w:space="0" w:color="BFBFBF" w:themeColor="background1" w:themeShade="BF"/>
              <w:right w:val="single" w:sz="4" w:space="0" w:color="BFBFBF" w:themeColor="background1" w:themeShade="BF"/>
            </w:tcBorders>
          </w:tcPr>
          <w:p w14:paraId="67DEEED5" w14:textId="77777777" w:rsidR="005E3F7F" w:rsidRPr="004E74C3" w:rsidRDefault="005E3F7F" w:rsidP="005E3F7F">
            <w:pPr>
              <w:rPr>
                <w:rFonts w:ascii="Roboto" w:hAnsi="Roboto"/>
                <w:sz w:val="14"/>
                <w:szCs w:val="14"/>
              </w:rPr>
            </w:pPr>
            <w:r w:rsidRPr="004E74C3">
              <w:rPr>
                <w:rFonts w:ascii="Roboto" w:hAnsi="Roboto"/>
                <w:sz w:val="14"/>
                <w:szCs w:val="14"/>
              </w:rPr>
              <w:t>(</w:t>
            </w:r>
            <w:r>
              <w:rPr>
                <w:rFonts w:ascii="Roboto" w:hAnsi="Roboto"/>
                <w:sz w:val="14"/>
                <w:szCs w:val="14"/>
              </w:rPr>
              <w:t>41</w:t>
            </w:r>
            <w:r w:rsidRPr="004E74C3">
              <w:rPr>
                <w:rFonts w:ascii="Roboto" w:hAnsi="Roboto"/>
                <w:sz w:val="14"/>
                <w:szCs w:val="14"/>
              </w:rPr>
              <w:t>) Generuje automaticky ITMS2014+</w:t>
            </w:r>
          </w:p>
        </w:tc>
        <w:tc>
          <w:tcPr>
            <w:tcW w:w="2410" w:type="dxa"/>
            <w:tcBorders>
              <w:left w:val="single" w:sz="4" w:space="0" w:color="BFBFBF" w:themeColor="background1" w:themeShade="BF"/>
            </w:tcBorders>
          </w:tcPr>
          <w:p w14:paraId="6E7D4FBF" w14:textId="77777777" w:rsidR="005E3F7F" w:rsidRPr="004E74C3" w:rsidRDefault="005E3F7F" w:rsidP="005E3F7F">
            <w:pPr>
              <w:rPr>
                <w:rFonts w:ascii="Roboto" w:hAnsi="Roboto"/>
                <w:sz w:val="14"/>
                <w:szCs w:val="14"/>
              </w:rPr>
            </w:pPr>
            <w:r w:rsidRPr="004E74C3">
              <w:rPr>
                <w:rFonts w:ascii="Roboto" w:hAnsi="Roboto"/>
                <w:sz w:val="14"/>
                <w:szCs w:val="14"/>
              </w:rPr>
              <w:t>(</w:t>
            </w:r>
            <w:r>
              <w:rPr>
                <w:rFonts w:ascii="Roboto" w:hAnsi="Roboto"/>
                <w:sz w:val="14"/>
                <w:szCs w:val="14"/>
              </w:rPr>
              <w:t>42</w:t>
            </w:r>
            <w:r w:rsidRPr="004E74C3">
              <w:rPr>
                <w:rFonts w:ascii="Roboto" w:hAnsi="Roboto"/>
                <w:sz w:val="14"/>
                <w:szCs w:val="14"/>
              </w:rPr>
              <w:t>) Generuje automaticky ITMS2014+</w:t>
            </w:r>
          </w:p>
        </w:tc>
      </w:tr>
    </w:tbl>
    <w:p w14:paraId="5905B9E2" w14:textId="77777777" w:rsidR="005E3F7F" w:rsidRPr="005E3F7F" w:rsidRDefault="005E3F7F">
      <w:pPr>
        <w:rPr>
          <w:rFonts w:ascii="Roboto" w:hAnsi="Roboto"/>
          <w:b/>
          <w:sz w:val="18"/>
          <w:szCs w:val="14"/>
        </w:rPr>
      </w:pPr>
      <w:r w:rsidRPr="005E3F7F">
        <w:rPr>
          <w:rFonts w:ascii="Roboto" w:hAnsi="Roboto"/>
          <w:b/>
          <w:sz w:val="18"/>
          <w:szCs w:val="14"/>
        </w:rPr>
        <w:t>Poznámka:</w:t>
      </w:r>
    </w:p>
    <w:p w14:paraId="3CF823D9" w14:textId="77777777" w:rsidR="0007019F" w:rsidRDefault="0007019F" w:rsidP="0007019F">
      <w:pPr>
        <w:spacing w:after="120"/>
        <w:rPr>
          <w:rFonts w:ascii="Roboto" w:hAnsi="Roboto"/>
          <w:sz w:val="14"/>
          <w:szCs w:val="14"/>
        </w:rPr>
      </w:pPr>
      <w:r w:rsidRPr="0007019F">
        <w:rPr>
          <w:rFonts w:ascii="Roboto" w:hAnsi="Roboto"/>
          <w:sz w:val="14"/>
          <w:szCs w:val="14"/>
        </w:rPr>
        <w:t xml:space="preserve">Kontaktné údaje a adresa na komunikáciu vo veci žiadosti a doručovanie písomností. Žiadateľ uvedie jednu alebo viac osôb, ktorým budú doručované písomnosti a informácie v konaní o žiadosti o NFP a uvedie adresu, na ktorú majú byť doručované písomnosti. V prípade, ak adresa podľa predošlej vety bude odlišná od adresy žiadateľa uvedenej v časti 1 žiadosti, je žiadateľ povinný </w:t>
      </w:r>
      <w:r w:rsidRPr="00B041DE">
        <w:rPr>
          <w:rFonts w:ascii="Roboto" w:hAnsi="Roboto"/>
          <w:sz w:val="14"/>
          <w:szCs w:val="14"/>
        </w:rPr>
        <w:t>doložiť splnomocnenie pre osobu uvedenú</w:t>
      </w:r>
      <w:r w:rsidRPr="0007019F">
        <w:rPr>
          <w:rFonts w:ascii="Roboto" w:hAnsi="Roboto"/>
          <w:sz w:val="14"/>
          <w:szCs w:val="14"/>
        </w:rPr>
        <w:t xml:space="preserve"> v tejto časti na doručovanie písomností, prípadne na </w:t>
      </w:r>
      <w:r w:rsidRPr="0007019F">
        <w:rPr>
          <w:rFonts w:ascii="Roboto" w:hAnsi="Roboto"/>
          <w:sz w:val="14"/>
          <w:szCs w:val="14"/>
        </w:rPr>
        <w:lastRenderedPageBreak/>
        <w:t xml:space="preserve">celé konanie o žiadosti v zmysle § 25 ods. 5 Správneho poriadku, inak sa komunikácia vo veci žiadosti a doručovanie písomností uskutoční výhradne prostredníctvom adresy žiadateľa uvedenej v časti 1 žiadosti. </w:t>
      </w:r>
    </w:p>
    <w:p w14:paraId="6506903B" w14:textId="77777777" w:rsidR="0007019F" w:rsidRDefault="0007019F" w:rsidP="0007019F">
      <w:pPr>
        <w:spacing w:after="0"/>
        <w:rPr>
          <w:rFonts w:ascii="Roboto" w:hAnsi="Roboto"/>
          <w:sz w:val="14"/>
          <w:szCs w:val="14"/>
        </w:rPr>
      </w:pPr>
      <w:r w:rsidRPr="0007019F">
        <w:rPr>
          <w:rFonts w:ascii="Roboto" w:hAnsi="Roboto"/>
          <w:sz w:val="14"/>
          <w:szCs w:val="14"/>
        </w:rPr>
        <w:t>Ak je v tejto časti uvedených viac osôb, písomnosti sa doručujú v poradí:</w:t>
      </w:r>
    </w:p>
    <w:p w14:paraId="6E2603F8" w14:textId="77777777" w:rsidR="0007019F" w:rsidRDefault="0007019F" w:rsidP="0007019F">
      <w:pPr>
        <w:spacing w:after="0"/>
        <w:rPr>
          <w:rFonts w:ascii="Roboto" w:hAnsi="Roboto"/>
          <w:sz w:val="14"/>
          <w:szCs w:val="14"/>
        </w:rPr>
      </w:pPr>
      <w:r w:rsidRPr="0007019F">
        <w:rPr>
          <w:rFonts w:ascii="Roboto" w:hAnsi="Roboto"/>
          <w:sz w:val="14"/>
          <w:szCs w:val="14"/>
        </w:rPr>
        <w:t xml:space="preserve"> 1. splnomocnencovi, ak existuje výslovné splnomocnenie na preberanie zásielok, prípadne výslovné splnomocnenie na celé konanie o žiadosti;</w:t>
      </w:r>
    </w:p>
    <w:p w14:paraId="37019957" w14:textId="77777777" w:rsidR="0007019F" w:rsidRDefault="0007019F" w:rsidP="0007019F">
      <w:pPr>
        <w:spacing w:after="0"/>
        <w:rPr>
          <w:rFonts w:ascii="Roboto" w:hAnsi="Roboto"/>
          <w:sz w:val="14"/>
          <w:szCs w:val="14"/>
        </w:rPr>
      </w:pPr>
      <w:r w:rsidRPr="0007019F">
        <w:rPr>
          <w:rFonts w:ascii="Roboto" w:hAnsi="Roboto"/>
          <w:sz w:val="14"/>
          <w:szCs w:val="14"/>
        </w:rPr>
        <w:t xml:space="preserve"> 2. žiadateľovi o NFP na jeho adresu, k rukám fyzickej osoby, ktorá je zamestnancom povereným na prijímanie písomností;</w:t>
      </w:r>
    </w:p>
    <w:p w14:paraId="2EE4CD79" w14:textId="6610FCE4" w:rsidR="0007019F" w:rsidRDefault="0007019F" w:rsidP="0007019F">
      <w:pPr>
        <w:spacing w:after="0"/>
        <w:rPr>
          <w:rFonts w:ascii="Roboto" w:hAnsi="Roboto"/>
          <w:sz w:val="14"/>
          <w:szCs w:val="14"/>
        </w:rPr>
      </w:pPr>
      <w:r w:rsidRPr="0007019F">
        <w:rPr>
          <w:rFonts w:ascii="Roboto" w:hAnsi="Roboto"/>
          <w:sz w:val="14"/>
          <w:szCs w:val="14"/>
        </w:rPr>
        <w:t xml:space="preserve"> 3. žiadateľovi o NFP na jeho adresu, konkrétne osobe, ktorá je oprávnená konať za žiadateľa ako štatutárny orgán alebo jeho člen.“</w:t>
      </w:r>
    </w:p>
    <w:p w14:paraId="476E1B10" w14:textId="77777777" w:rsidR="0007019F" w:rsidRPr="001678AC" w:rsidRDefault="0007019F" w:rsidP="0007019F">
      <w:pPr>
        <w:spacing w:after="0"/>
        <w:rPr>
          <w:rFonts w:ascii="Roboto" w:hAnsi="Roboto"/>
          <w:sz w:val="14"/>
          <w:szCs w:val="14"/>
          <w:highlight w:val="yellow"/>
        </w:rPr>
      </w:pPr>
    </w:p>
    <w:p w14:paraId="3FA1FD44" w14:textId="77777777" w:rsidR="005E3F7F" w:rsidRDefault="005E3F7F" w:rsidP="00832697">
      <w:pPr>
        <w:pStyle w:val="Odsekzoznamu"/>
        <w:numPr>
          <w:ilvl w:val="0"/>
          <w:numId w:val="2"/>
        </w:numPr>
        <w:ind w:left="567" w:hanging="567"/>
        <w:rPr>
          <w:rFonts w:ascii="Roboto" w:hAnsi="Roboto" w:cs="Roboto"/>
          <w:b/>
          <w:bCs/>
          <w:color w:val="0064A3"/>
          <w:sz w:val="42"/>
          <w:szCs w:val="42"/>
        </w:rPr>
      </w:pPr>
      <w:r>
        <w:rPr>
          <w:rFonts w:ascii="Roboto" w:hAnsi="Roboto" w:cs="Roboto"/>
          <w:b/>
          <w:bCs/>
          <w:color w:val="0064A3"/>
          <w:sz w:val="42"/>
          <w:szCs w:val="42"/>
        </w:rPr>
        <w:t>Identifikácia projektu</w:t>
      </w:r>
    </w:p>
    <w:tbl>
      <w:tblPr>
        <w:tblStyle w:val="Mriekatabuky"/>
        <w:tblW w:w="9498" w:type="dxa"/>
        <w:jc w:val="center"/>
        <w:tblBorders>
          <w:top w:val="none" w:sz="0" w:space="0" w:color="auto"/>
          <w:left w:val="none" w:sz="0" w:space="0" w:color="auto"/>
          <w:bottom w:val="single" w:sz="4" w:space="0" w:color="BFBFBF" w:themeColor="background1" w:themeShade="BF"/>
          <w:right w:val="none" w:sz="0" w:space="0" w:color="auto"/>
          <w:insideH w:val="single" w:sz="4" w:space="0" w:color="BFBFBF" w:themeColor="background1" w:themeShade="BF"/>
          <w:insideV w:val="none" w:sz="0" w:space="0" w:color="auto"/>
        </w:tblBorders>
        <w:tblLook w:val="04A0" w:firstRow="1" w:lastRow="0" w:firstColumn="1" w:lastColumn="0" w:noHBand="0" w:noVBand="1"/>
      </w:tblPr>
      <w:tblGrid>
        <w:gridCol w:w="1945"/>
        <w:gridCol w:w="858"/>
        <w:gridCol w:w="752"/>
        <w:gridCol w:w="5260"/>
        <w:gridCol w:w="899"/>
      </w:tblGrid>
      <w:tr w:rsidR="005E3F7F" w:rsidRPr="004E74C3" w14:paraId="734393AF" w14:textId="77777777" w:rsidTr="003C4ED7">
        <w:trPr>
          <w:jc w:val="center"/>
        </w:trPr>
        <w:tc>
          <w:tcPr>
            <w:tcW w:w="2268" w:type="dxa"/>
            <w:gridSpan w:val="2"/>
          </w:tcPr>
          <w:p w14:paraId="447DFD5C" w14:textId="77777777" w:rsidR="005E3F7F" w:rsidRPr="004E74C3" w:rsidRDefault="005E3F7F" w:rsidP="009E6CDF">
            <w:pPr>
              <w:rPr>
                <w:rFonts w:ascii="Roboto" w:hAnsi="Roboto"/>
                <w:b/>
                <w:sz w:val="14"/>
                <w:szCs w:val="14"/>
              </w:rPr>
            </w:pPr>
            <w:r>
              <w:rPr>
                <w:rFonts w:ascii="Roboto" w:hAnsi="Roboto"/>
                <w:b/>
                <w:sz w:val="14"/>
                <w:szCs w:val="14"/>
              </w:rPr>
              <w:t>Názov projektu:</w:t>
            </w:r>
          </w:p>
        </w:tc>
        <w:tc>
          <w:tcPr>
            <w:tcW w:w="7230" w:type="dxa"/>
            <w:gridSpan w:val="3"/>
          </w:tcPr>
          <w:p w14:paraId="306D7C3A" w14:textId="77777777" w:rsidR="005E3F7F" w:rsidRPr="004E74C3" w:rsidRDefault="003C4ED7" w:rsidP="009E6CDF">
            <w:pPr>
              <w:rPr>
                <w:rFonts w:ascii="Roboto" w:hAnsi="Roboto"/>
                <w:sz w:val="14"/>
                <w:szCs w:val="14"/>
              </w:rPr>
            </w:pPr>
            <w:r>
              <w:rPr>
                <w:rFonts w:ascii="Roboto" w:hAnsi="Roboto"/>
                <w:sz w:val="14"/>
                <w:szCs w:val="14"/>
              </w:rPr>
              <w:t xml:space="preserve">(43) </w:t>
            </w:r>
            <w:r w:rsidRPr="003C4ED7">
              <w:rPr>
                <w:rFonts w:ascii="Roboto" w:hAnsi="Roboto"/>
                <w:sz w:val="14"/>
                <w:szCs w:val="14"/>
              </w:rPr>
              <w:t>Vypĺňa žiadateľ - žiadateľ uvedie názov projektu, ktorý má byť predmetom realizácie v prípade schválenia žiadosti o NFP</w:t>
            </w:r>
          </w:p>
        </w:tc>
      </w:tr>
      <w:tr w:rsidR="005E3F7F" w:rsidRPr="004E74C3" w14:paraId="24A19D4F" w14:textId="77777777" w:rsidTr="003C4ED7">
        <w:trPr>
          <w:jc w:val="center"/>
        </w:trPr>
        <w:tc>
          <w:tcPr>
            <w:tcW w:w="2268" w:type="dxa"/>
            <w:gridSpan w:val="2"/>
          </w:tcPr>
          <w:p w14:paraId="02859FE2" w14:textId="77777777" w:rsidR="005E3F7F" w:rsidRDefault="005E3F7F" w:rsidP="009E6CDF">
            <w:pPr>
              <w:rPr>
                <w:rFonts w:ascii="Roboto" w:hAnsi="Roboto"/>
                <w:b/>
                <w:sz w:val="14"/>
                <w:szCs w:val="14"/>
              </w:rPr>
            </w:pPr>
            <w:r>
              <w:rPr>
                <w:rFonts w:ascii="Roboto" w:hAnsi="Roboto"/>
                <w:b/>
                <w:sz w:val="14"/>
                <w:szCs w:val="14"/>
              </w:rPr>
              <w:t>Akronym:</w:t>
            </w:r>
          </w:p>
        </w:tc>
        <w:tc>
          <w:tcPr>
            <w:tcW w:w="7230" w:type="dxa"/>
            <w:gridSpan w:val="3"/>
          </w:tcPr>
          <w:p w14:paraId="5B534597" w14:textId="77777777" w:rsidR="005E3F7F" w:rsidRPr="004E74C3" w:rsidRDefault="003C4ED7" w:rsidP="003C4ED7">
            <w:pPr>
              <w:rPr>
                <w:rFonts w:ascii="Roboto" w:hAnsi="Roboto"/>
                <w:sz w:val="14"/>
                <w:szCs w:val="14"/>
              </w:rPr>
            </w:pPr>
            <w:r w:rsidRPr="003C4ED7">
              <w:rPr>
                <w:rFonts w:ascii="Roboto" w:hAnsi="Roboto"/>
                <w:sz w:val="14"/>
                <w:szCs w:val="14"/>
              </w:rPr>
              <w:t>(</w:t>
            </w:r>
            <w:r>
              <w:rPr>
                <w:rFonts w:ascii="Roboto" w:hAnsi="Roboto"/>
                <w:sz w:val="14"/>
                <w:szCs w:val="14"/>
              </w:rPr>
              <w:t>44</w:t>
            </w:r>
            <w:r w:rsidRPr="003C4ED7">
              <w:rPr>
                <w:rFonts w:ascii="Roboto" w:hAnsi="Roboto"/>
                <w:sz w:val="14"/>
                <w:szCs w:val="14"/>
              </w:rPr>
              <w:t>) Skrátený názov projektu - vypĺňa žiadateľ – nepovinné pole, uvedie sa skratka názvu projektu</w:t>
            </w:r>
          </w:p>
        </w:tc>
      </w:tr>
      <w:tr w:rsidR="005E3F7F" w:rsidRPr="004E74C3" w14:paraId="03ACA22A" w14:textId="77777777" w:rsidTr="003C4ED7">
        <w:trPr>
          <w:jc w:val="center"/>
        </w:trPr>
        <w:tc>
          <w:tcPr>
            <w:tcW w:w="2268" w:type="dxa"/>
            <w:gridSpan w:val="2"/>
          </w:tcPr>
          <w:p w14:paraId="671C95F2" w14:textId="77777777" w:rsidR="005E3F7F" w:rsidRPr="00FC2433" w:rsidRDefault="005E3F7F" w:rsidP="009E6CDF">
            <w:pPr>
              <w:rPr>
                <w:rFonts w:ascii="Roboto" w:hAnsi="Roboto"/>
                <w:b/>
                <w:sz w:val="14"/>
                <w:szCs w:val="14"/>
              </w:rPr>
            </w:pPr>
            <w:r w:rsidRPr="00FC2433">
              <w:rPr>
                <w:rFonts w:ascii="Roboto" w:hAnsi="Roboto"/>
                <w:b/>
                <w:sz w:val="14"/>
                <w:szCs w:val="14"/>
              </w:rPr>
              <w:t>Kód ŽoNFP:</w:t>
            </w:r>
          </w:p>
        </w:tc>
        <w:tc>
          <w:tcPr>
            <w:tcW w:w="7230" w:type="dxa"/>
            <w:gridSpan w:val="3"/>
          </w:tcPr>
          <w:p w14:paraId="4EB1523C" w14:textId="77777777" w:rsidR="005E3F7F" w:rsidRPr="00FC2433" w:rsidRDefault="003C4ED7" w:rsidP="003C4ED7">
            <w:pPr>
              <w:rPr>
                <w:rFonts w:ascii="Roboto" w:hAnsi="Roboto"/>
                <w:sz w:val="14"/>
                <w:szCs w:val="14"/>
              </w:rPr>
            </w:pPr>
            <w:r w:rsidRPr="00FC2433">
              <w:rPr>
                <w:rFonts w:ascii="Roboto" w:hAnsi="Roboto"/>
                <w:sz w:val="14"/>
                <w:szCs w:val="14"/>
              </w:rPr>
              <w:t>(45) Generuje automaticky ITMS2014+</w:t>
            </w:r>
          </w:p>
        </w:tc>
      </w:tr>
      <w:tr w:rsidR="003C4ED7" w:rsidRPr="004E74C3" w14:paraId="3B42ED34" w14:textId="77777777" w:rsidTr="003C4ED7">
        <w:trPr>
          <w:jc w:val="center"/>
        </w:trPr>
        <w:tc>
          <w:tcPr>
            <w:tcW w:w="2268" w:type="dxa"/>
            <w:gridSpan w:val="2"/>
          </w:tcPr>
          <w:p w14:paraId="10D5DAFC" w14:textId="77777777" w:rsidR="003C4ED7" w:rsidRPr="00FC2433" w:rsidRDefault="003C4ED7" w:rsidP="003C4ED7">
            <w:pPr>
              <w:rPr>
                <w:rFonts w:ascii="Roboto" w:hAnsi="Roboto"/>
                <w:b/>
                <w:sz w:val="14"/>
                <w:szCs w:val="14"/>
              </w:rPr>
            </w:pPr>
            <w:r w:rsidRPr="00FC2433">
              <w:rPr>
                <w:rFonts w:ascii="Roboto" w:hAnsi="Roboto"/>
                <w:b/>
                <w:sz w:val="14"/>
                <w:szCs w:val="14"/>
              </w:rPr>
              <w:t>Výzva:</w:t>
            </w:r>
          </w:p>
        </w:tc>
        <w:tc>
          <w:tcPr>
            <w:tcW w:w="7230" w:type="dxa"/>
            <w:gridSpan w:val="3"/>
          </w:tcPr>
          <w:p w14:paraId="773EB216" w14:textId="77777777" w:rsidR="003C4ED7" w:rsidRPr="00FC2433" w:rsidRDefault="003C4ED7" w:rsidP="003C4ED7">
            <w:pPr>
              <w:rPr>
                <w:rFonts w:ascii="Roboto" w:hAnsi="Roboto"/>
                <w:sz w:val="14"/>
                <w:szCs w:val="14"/>
              </w:rPr>
            </w:pPr>
            <w:r w:rsidRPr="00FC2433">
              <w:rPr>
                <w:rFonts w:ascii="Roboto" w:hAnsi="Roboto"/>
                <w:sz w:val="14"/>
                <w:szCs w:val="14"/>
              </w:rPr>
              <w:t>(46) Generuje automaticky ITMS2014+ (kód výzvy a názov výzvy)</w:t>
            </w:r>
          </w:p>
        </w:tc>
      </w:tr>
      <w:tr w:rsidR="003C4ED7" w:rsidRPr="004E74C3" w14:paraId="7489EC22" w14:textId="77777777" w:rsidTr="003C4ED7">
        <w:trPr>
          <w:jc w:val="center"/>
        </w:trPr>
        <w:tc>
          <w:tcPr>
            <w:tcW w:w="2268" w:type="dxa"/>
            <w:gridSpan w:val="2"/>
          </w:tcPr>
          <w:p w14:paraId="1192BD6F" w14:textId="77777777" w:rsidR="003C4ED7" w:rsidRPr="00FC2433" w:rsidRDefault="003C4ED7" w:rsidP="003C4ED7">
            <w:pPr>
              <w:rPr>
                <w:rFonts w:ascii="Roboto" w:hAnsi="Roboto"/>
                <w:b/>
                <w:sz w:val="14"/>
                <w:szCs w:val="14"/>
              </w:rPr>
            </w:pPr>
            <w:r w:rsidRPr="00FC2433">
              <w:rPr>
                <w:rFonts w:ascii="Roboto" w:hAnsi="Roboto"/>
                <w:b/>
                <w:sz w:val="14"/>
                <w:szCs w:val="14"/>
              </w:rPr>
              <w:t>NACE projektu:</w:t>
            </w:r>
          </w:p>
        </w:tc>
        <w:tc>
          <w:tcPr>
            <w:tcW w:w="7230" w:type="dxa"/>
            <w:gridSpan w:val="3"/>
          </w:tcPr>
          <w:p w14:paraId="457A011F" w14:textId="7F828F7E" w:rsidR="00494308" w:rsidRPr="00FC2433" w:rsidRDefault="00494308" w:rsidP="00A50109">
            <w:pPr>
              <w:spacing w:after="0"/>
              <w:rPr>
                <w:rFonts w:ascii="Roboto" w:hAnsi="Roboto"/>
                <w:sz w:val="14"/>
                <w:szCs w:val="14"/>
              </w:rPr>
            </w:pPr>
            <w:r w:rsidRPr="00FC2433">
              <w:rPr>
                <w:rFonts w:ascii="Roboto" w:hAnsi="Roboto"/>
                <w:sz w:val="14"/>
                <w:szCs w:val="14"/>
              </w:rPr>
              <w:t>(</w:t>
            </w:r>
            <w:r w:rsidR="001678AC" w:rsidRPr="001678AC">
              <w:rPr>
                <w:rFonts w:ascii="Roboto" w:hAnsi="Roboto"/>
                <w:sz w:val="14"/>
                <w:szCs w:val="14"/>
              </w:rPr>
              <w:t xml:space="preserve">(47) Vypĺňa žiadateľ - výber z číselníka SK NACE (štatistická klasifikácia ekonomických činností SK NACE Rev. 2 podľa Vyhlášky Štatistického úradu SR č. 306/2007 Z. z. z 18.6.2007). </w:t>
            </w:r>
            <w:r w:rsidR="001678AC" w:rsidRPr="001678AC">
              <w:rPr>
                <w:rFonts w:ascii="Roboto" w:hAnsi="Roboto"/>
                <w:b/>
                <w:sz w:val="14"/>
                <w:szCs w:val="14"/>
              </w:rPr>
              <w:t xml:space="preserve">Žiadateľ uvedie SK NACE súvisiace s predmetom projektu, ktoré môže byť odlišné od </w:t>
            </w:r>
            <w:r w:rsidR="001678AC" w:rsidRPr="005E6962">
              <w:rPr>
                <w:rFonts w:ascii="Roboto" w:hAnsi="Roboto"/>
                <w:b/>
                <w:sz w:val="14"/>
                <w:szCs w:val="14"/>
              </w:rPr>
              <w:t>NACE žiadateľa</w:t>
            </w:r>
            <w:r w:rsidR="002C799F" w:rsidRPr="005E6962">
              <w:rPr>
                <w:rFonts w:ascii="Roboto" w:hAnsi="Roboto"/>
                <w:sz w:val="14"/>
                <w:szCs w:val="14"/>
              </w:rPr>
              <w:t>.</w:t>
            </w:r>
            <w:r w:rsidR="002C799F" w:rsidRPr="00FC2433" w:rsidDel="00DD5718">
              <w:rPr>
                <w:rFonts w:ascii="Roboto" w:hAnsi="Roboto"/>
                <w:b/>
                <w:sz w:val="14"/>
                <w:szCs w:val="14"/>
              </w:rPr>
              <w:t xml:space="preserve"> </w:t>
            </w:r>
            <w:r w:rsidR="00F839F7" w:rsidRPr="00F839F7">
              <w:rPr>
                <w:rFonts w:ascii="Roboto" w:hAnsi="Roboto"/>
                <w:sz w:val="14"/>
                <w:szCs w:val="14"/>
              </w:rPr>
              <w:t>Pre potreby tejto výzvy vyberte NACE</w:t>
            </w:r>
            <w:r w:rsidR="00F839F7" w:rsidRPr="00F839F7">
              <w:rPr>
                <w:rFonts w:ascii="Roboto" w:hAnsi="Roboto"/>
                <w:b/>
                <w:sz w:val="14"/>
                <w:szCs w:val="14"/>
              </w:rPr>
              <w:t xml:space="preserve"> 84240 Verejný poriadok a bezpečnosť</w:t>
            </w:r>
          </w:p>
        </w:tc>
      </w:tr>
      <w:tr w:rsidR="003C4ED7" w:rsidRPr="004E74C3" w14:paraId="47237EE4" w14:textId="77777777" w:rsidTr="003C4ED7">
        <w:trPr>
          <w:jc w:val="center"/>
        </w:trPr>
        <w:tc>
          <w:tcPr>
            <w:tcW w:w="2268" w:type="dxa"/>
            <w:gridSpan w:val="2"/>
          </w:tcPr>
          <w:p w14:paraId="6A34C770" w14:textId="77777777" w:rsidR="003C4ED7" w:rsidRPr="00FC2433" w:rsidRDefault="003C4ED7" w:rsidP="003C4ED7">
            <w:pPr>
              <w:rPr>
                <w:rFonts w:ascii="Roboto" w:hAnsi="Roboto"/>
                <w:b/>
                <w:sz w:val="14"/>
                <w:szCs w:val="14"/>
              </w:rPr>
            </w:pPr>
            <w:r w:rsidRPr="00FC2433">
              <w:rPr>
                <w:rFonts w:ascii="Roboto" w:hAnsi="Roboto"/>
                <w:b/>
                <w:sz w:val="14"/>
                <w:szCs w:val="14"/>
              </w:rPr>
              <w:t>Štátna pomoc:</w:t>
            </w:r>
          </w:p>
        </w:tc>
        <w:tc>
          <w:tcPr>
            <w:tcW w:w="7230" w:type="dxa"/>
            <w:gridSpan w:val="3"/>
          </w:tcPr>
          <w:p w14:paraId="340BE380" w14:textId="152D5E8D" w:rsidR="00470E7B" w:rsidRPr="00FC2433" w:rsidRDefault="00470E7B">
            <w:pPr>
              <w:rPr>
                <w:rFonts w:ascii="Roboto" w:hAnsi="Roboto"/>
                <w:sz w:val="14"/>
                <w:szCs w:val="14"/>
              </w:rPr>
            </w:pPr>
            <w:r w:rsidRPr="00FC2433">
              <w:rPr>
                <w:rFonts w:ascii="Roboto" w:hAnsi="Roboto"/>
                <w:sz w:val="14"/>
                <w:szCs w:val="14"/>
              </w:rPr>
              <w:t xml:space="preserve">(48) </w:t>
            </w:r>
            <w:r w:rsidR="00ED2C6D" w:rsidRPr="00FC2433">
              <w:rPr>
                <w:rFonts w:ascii="Roboto" w:hAnsi="Roboto"/>
                <w:sz w:val="14"/>
                <w:szCs w:val="14"/>
              </w:rPr>
              <w:t xml:space="preserve"> </w:t>
            </w:r>
            <w:r w:rsidR="00DC6FF3" w:rsidRPr="00DC6FF3">
              <w:rPr>
                <w:rFonts w:ascii="Roboto" w:hAnsi="Roboto"/>
                <w:sz w:val="14"/>
                <w:szCs w:val="14"/>
              </w:rPr>
              <w:t>Vypĺňa žiadateľ v prípade, ak je relevantná pre projekt a v súlade s podmienkami výzvy.</w:t>
            </w:r>
          </w:p>
        </w:tc>
      </w:tr>
      <w:tr w:rsidR="003C4ED7" w:rsidRPr="004E74C3" w14:paraId="6A45CF15" w14:textId="77777777" w:rsidTr="003C4ED7">
        <w:trPr>
          <w:jc w:val="center"/>
        </w:trPr>
        <w:tc>
          <w:tcPr>
            <w:tcW w:w="2268" w:type="dxa"/>
            <w:gridSpan w:val="2"/>
          </w:tcPr>
          <w:p w14:paraId="37C7BF0E" w14:textId="77777777" w:rsidR="003C4ED7" w:rsidRPr="00FC2433" w:rsidRDefault="003C4ED7" w:rsidP="003C4ED7">
            <w:pPr>
              <w:rPr>
                <w:rFonts w:ascii="Roboto" w:hAnsi="Roboto"/>
                <w:b/>
                <w:sz w:val="14"/>
                <w:szCs w:val="14"/>
              </w:rPr>
            </w:pPr>
            <w:r w:rsidRPr="00FC2433">
              <w:rPr>
                <w:rFonts w:ascii="Roboto" w:hAnsi="Roboto"/>
                <w:b/>
                <w:sz w:val="14"/>
                <w:szCs w:val="14"/>
              </w:rPr>
              <w:t>Kategórie regiónov:</w:t>
            </w:r>
          </w:p>
        </w:tc>
        <w:tc>
          <w:tcPr>
            <w:tcW w:w="7230" w:type="dxa"/>
            <w:gridSpan w:val="3"/>
          </w:tcPr>
          <w:p w14:paraId="7328AFE5" w14:textId="276EABFD" w:rsidR="00DC6FF3" w:rsidRPr="00DC6FF3" w:rsidRDefault="00470E7B" w:rsidP="00DC6FF3">
            <w:pPr>
              <w:spacing w:after="0"/>
              <w:rPr>
                <w:rFonts w:ascii="Roboto" w:hAnsi="Roboto"/>
                <w:b/>
                <w:sz w:val="14"/>
                <w:szCs w:val="14"/>
              </w:rPr>
            </w:pPr>
            <w:r w:rsidRPr="00FC2433">
              <w:rPr>
                <w:rFonts w:ascii="Roboto" w:hAnsi="Roboto"/>
                <w:sz w:val="14"/>
                <w:szCs w:val="14"/>
              </w:rPr>
              <w:t xml:space="preserve">(49) </w:t>
            </w:r>
            <w:r w:rsidR="00DC6FF3" w:rsidRPr="00DC6FF3">
              <w:rPr>
                <w:rFonts w:ascii="Roboto" w:hAnsi="Roboto"/>
                <w:sz w:val="14"/>
                <w:szCs w:val="14"/>
              </w:rPr>
              <w:t>Generuje automaticky ITMS2014+ - rozvinutejšie / menej rozvinuté. Menej rozvinuté sú tie, ktorých HDP na obyvateľa je mene</w:t>
            </w:r>
            <w:r w:rsidR="00DC6FF3">
              <w:rPr>
                <w:rFonts w:ascii="Roboto" w:hAnsi="Roboto"/>
                <w:sz w:val="14"/>
                <w:szCs w:val="14"/>
              </w:rPr>
              <w:t xml:space="preserve">j ako 75% priemerného HDP EU-27. </w:t>
            </w:r>
            <w:r w:rsidR="00DC6FF3" w:rsidRPr="00DC6FF3">
              <w:rPr>
                <w:rFonts w:ascii="Roboto" w:hAnsi="Roboto"/>
                <w:sz w:val="14"/>
                <w:szCs w:val="14"/>
              </w:rPr>
              <w:t xml:space="preserve">Patria sem : Košický kraj, Prešovský kraj, Banskobystrický kraj, Žilinský kraj, Trenčiansky kraj, Nitriansky kraj, Trnavský kraj. </w:t>
            </w:r>
            <w:r w:rsidR="00DC6FF3" w:rsidRPr="00DC6FF3">
              <w:rPr>
                <w:rFonts w:ascii="Roboto" w:hAnsi="Roboto"/>
                <w:b/>
                <w:sz w:val="14"/>
                <w:szCs w:val="14"/>
              </w:rPr>
              <w:t>Žiadateľ skontroluje , či je vzhľadom k miestu</w:t>
            </w:r>
          </w:p>
          <w:p w14:paraId="04F947D8" w14:textId="3EB2D4CC" w:rsidR="003C4ED7" w:rsidRPr="00FC2433" w:rsidRDefault="00BF2F98" w:rsidP="00415C5D">
            <w:pPr>
              <w:spacing w:after="0"/>
              <w:rPr>
                <w:rFonts w:ascii="Roboto" w:hAnsi="Roboto"/>
                <w:sz w:val="14"/>
                <w:szCs w:val="14"/>
              </w:rPr>
            </w:pPr>
            <w:r>
              <w:rPr>
                <w:rFonts w:ascii="Roboto" w:hAnsi="Roboto"/>
                <w:b/>
                <w:sz w:val="14"/>
                <w:szCs w:val="14"/>
              </w:rPr>
              <w:t xml:space="preserve"> realizácie projektu jeho Žo</w:t>
            </w:r>
            <w:r w:rsidR="00DC6FF3" w:rsidRPr="00DC6FF3">
              <w:rPr>
                <w:rFonts w:ascii="Roboto" w:hAnsi="Roboto"/>
                <w:b/>
                <w:sz w:val="14"/>
                <w:szCs w:val="14"/>
              </w:rPr>
              <w:t>NFP zatriedená</w:t>
            </w:r>
            <w:r w:rsidR="00415C5D">
              <w:rPr>
                <w:rFonts w:ascii="Roboto" w:hAnsi="Roboto"/>
                <w:b/>
                <w:sz w:val="14"/>
                <w:szCs w:val="14"/>
              </w:rPr>
              <w:t xml:space="preserve"> do správnej kategórie regiónov. </w:t>
            </w:r>
            <w:r w:rsidR="00415C5D" w:rsidRPr="00415C5D">
              <w:rPr>
                <w:rFonts w:ascii="Roboto" w:hAnsi="Roboto"/>
                <w:sz w:val="14"/>
                <w:szCs w:val="14"/>
              </w:rPr>
              <w:t>Kategória regiónu musí byť priradená zhodne s oprávneným územím vo výzve</w:t>
            </w:r>
            <w:r w:rsidR="00415C5D">
              <w:rPr>
                <w:rFonts w:ascii="Roboto" w:hAnsi="Roboto"/>
                <w:sz w:val="14"/>
                <w:szCs w:val="14"/>
              </w:rPr>
              <w:t>.</w:t>
            </w:r>
          </w:p>
        </w:tc>
      </w:tr>
      <w:tr w:rsidR="003C4ED7" w:rsidRPr="004E74C3" w14:paraId="7C476B00" w14:textId="77777777" w:rsidTr="003C4ED7">
        <w:trPr>
          <w:jc w:val="center"/>
        </w:trPr>
        <w:tc>
          <w:tcPr>
            <w:tcW w:w="2268" w:type="dxa"/>
            <w:gridSpan w:val="2"/>
          </w:tcPr>
          <w:p w14:paraId="13263984" w14:textId="77777777" w:rsidR="003C4ED7" w:rsidRPr="00FC2433" w:rsidRDefault="003C4ED7" w:rsidP="003C4ED7">
            <w:pPr>
              <w:rPr>
                <w:rFonts w:ascii="Roboto" w:hAnsi="Roboto"/>
                <w:b/>
                <w:sz w:val="14"/>
                <w:szCs w:val="14"/>
              </w:rPr>
            </w:pPr>
            <w:r w:rsidRPr="00FC2433">
              <w:rPr>
                <w:rFonts w:ascii="Roboto" w:hAnsi="Roboto"/>
                <w:b/>
                <w:sz w:val="14"/>
                <w:szCs w:val="14"/>
              </w:rPr>
              <w:t>Projekt s relevanciou k regionálnym integrovaným územným stratégiám:</w:t>
            </w:r>
          </w:p>
        </w:tc>
        <w:tc>
          <w:tcPr>
            <w:tcW w:w="7230" w:type="dxa"/>
            <w:gridSpan w:val="3"/>
          </w:tcPr>
          <w:p w14:paraId="0F77A6D1" w14:textId="500115B0" w:rsidR="00F646AD" w:rsidRPr="00FC2433" w:rsidRDefault="00470E7B" w:rsidP="000A5CD3">
            <w:pPr>
              <w:rPr>
                <w:rFonts w:ascii="Roboto" w:hAnsi="Roboto"/>
                <w:sz w:val="14"/>
                <w:szCs w:val="14"/>
              </w:rPr>
            </w:pPr>
            <w:r w:rsidRPr="00FC2433">
              <w:rPr>
                <w:rFonts w:ascii="Roboto" w:hAnsi="Roboto"/>
                <w:sz w:val="14"/>
                <w:szCs w:val="14"/>
              </w:rPr>
              <w:t xml:space="preserve">(50) </w:t>
            </w:r>
            <w:r w:rsidR="00E76BD0" w:rsidRPr="00FC2433">
              <w:rPr>
                <w:rFonts w:ascii="Roboto" w:hAnsi="Roboto"/>
                <w:sz w:val="14"/>
                <w:szCs w:val="14"/>
              </w:rPr>
              <w:t>Žiadateľ vyberá možnosť áno/nie v závislosti od relevancie projektu k Regionálnej investičnej územnej stratégii, t.j. podľa toho, či je jeho projekt zaradený v zozname projektov príslušnej územnej stratégi</w:t>
            </w:r>
            <w:r w:rsidR="000A5CD3" w:rsidRPr="00FC2433">
              <w:rPr>
                <w:rFonts w:ascii="Roboto" w:hAnsi="Roboto"/>
                <w:sz w:val="14"/>
                <w:szCs w:val="14"/>
              </w:rPr>
              <w:t>e</w:t>
            </w:r>
            <w:r w:rsidR="00E76BD0" w:rsidRPr="00FC2433">
              <w:rPr>
                <w:rFonts w:ascii="Roboto" w:hAnsi="Roboto"/>
                <w:sz w:val="14"/>
                <w:szCs w:val="14"/>
              </w:rPr>
              <w:t>.</w:t>
            </w:r>
          </w:p>
        </w:tc>
      </w:tr>
      <w:tr w:rsidR="003C4ED7" w:rsidRPr="004E74C3" w14:paraId="27AD41EA" w14:textId="77777777" w:rsidTr="003C4ED7">
        <w:trPr>
          <w:jc w:val="center"/>
        </w:trPr>
        <w:tc>
          <w:tcPr>
            <w:tcW w:w="2268" w:type="dxa"/>
            <w:gridSpan w:val="2"/>
          </w:tcPr>
          <w:p w14:paraId="5AE0DF5A" w14:textId="77777777" w:rsidR="003C4ED7" w:rsidRPr="00FC2433" w:rsidRDefault="003C4ED7" w:rsidP="003C4ED7">
            <w:pPr>
              <w:rPr>
                <w:rFonts w:ascii="Roboto" w:hAnsi="Roboto"/>
                <w:b/>
                <w:sz w:val="14"/>
                <w:szCs w:val="14"/>
              </w:rPr>
            </w:pPr>
            <w:r w:rsidRPr="00FC2433">
              <w:rPr>
                <w:rFonts w:ascii="Roboto" w:hAnsi="Roboto"/>
                <w:b/>
                <w:sz w:val="14"/>
                <w:szCs w:val="14"/>
              </w:rPr>
              <w:t>Projekt s relevanciou k Udržateľnému rozvoju miest:</w:t>
            </w:r>
          </w:p>
        </w:tc>
        <w:tc>
          <w:tcPr>
            <w:tcW w:w="7230" w:type="dxa"/>
            <w:gridSpan w:val="3"/>
          </w:tcPr>
          <w:p w14:paraId="1D88E45B" w14:textId="1C6BC7E3" w:rsidR="00F646AD" w:rsidRPr="00FC2433" w:rsidRDefault="00470E7B" w:rsidP="000A5CD3">
            <w:pPr>
              <w:rPr>
                <w:rFonts w:ascii="Roboto" w:hAnsi="Roboto"/>
                <w:sz w:val="14"/>
                <w:szCs w:val="14"/>
              </w:rPr>
            </w:pPr>
            <w:r w:rsidRPr="00FC2433">
              <w:rPr>
                <w:rFonts w:ascii="Roboto" w:hAnsi="Roboto"/>
                <w:sz w:val="14"/>
                <w:szCs w:val="14"/>
              </w:rPr>
              <w:t xml:space="preserve">(51) </w:t>
            </w:r>
            <w:r w:rsidR="00E76BD0" w:rsidRPr="00FC2433">
              <w:rPr>
                <w:rFonts w:ascii="Roboto" w:hAnsi="Roboto"/>
                <w:sz w:val="14"/>
                <w:szCs w:val="14"/>
              </w:rPr>
              <w:t>Žiadateľ vyberá možnosť áno/nie v závislosti od relevancie projektu k Udržateľnému rozvoju miest, t.j. podľa toho, či je jeho projekt zaradený v zozname projektov príslušnej stratégi</w:t>
            </w:r>
            <w:r w:rsidR="000A5CD3" w:rsidRPr="00FC2433">
              <w:rPr>
                <w:rFonts w:ascii="Roboto" w:hAnsi="Roboto"/>
                <w:sz w:val="14"/>
                <w:szCs w:val="14"/>
              </w:rPr>
              <w:t>e</w:t>
            </w:r>
            <w:r w:rsidR="00E76BD0" w:rsidRPr="00FC2433">
              <w:rPr>
                <w:rFonts w:ascii="Roboto" w:hAnsi="Roboto"/>
                <w:sz w:val="14"/>
                <w:szCs w:val="14"/>
              </w:rPr>
              <w:t>.</w:t>
            </w:r>
          </w:p>
        </w:tc>
      </w:tr>
      <w:tr w:rsidR="003C4ED7" w:rsidRPr="004E74C3" w14:paraId="3277A2AC" w14:textId="77777777" w:rsidTr="003C4ED7">
        <w:trPr>
          <w:jc w:val="center"/>
        </w:trPr>
        <w:tc>
          <w:tcPr>
            <w:tcW w:w="2268" w:type="dxa"/>
            <w:gridSpan w:val="2"/>
          </w:tcPr>
          <w:p w14:paraId="3CC67318" w14:textId="77777777" w:rsidR="003C4ED7" w:rsidRPr="00FC2433" w:rsidRDefault="003C4ED7" w:rsidP="003C4ED7">
            <w:pPr>
              <w:rPr>
                <w:rFonts w:ascii="Roboto" w:hAnsi="Roboto"/>
                <w:b/>
                <w:sz w:val="14"/>
                <w:szCs w:val="14"/>
              </w:rPr>
            </w:pPr>
            <w:r w:rsidRPr="00FC2433">
              <w:rPr>
                <w:rFonts w:ascii="Roboto" w:hAnsi="Roboto"/>
                <w:b/>
                <w:sz w:val="14"/>
                <w:szCs w:val="14"/>
              </w:rPr>
              <w:t>Identifikácia príspevku k princípu udržateľného rozvoja:</w:t>
            </w:r>
          </w:p>
        </w:tc>
        <w:tc>
          <w:tcPr>
            <w:tcW w:w="7230" w:type="dxa"/>
            <w:gridSpan w:val="3"/>
          </w:tcPr>
          <w:p w14:paraId="243A2554" w14:textId="77777777" w:rsidR="00F646AD" w:rsidRPr="00FC2433" w:rsidRDefault="00470E7B" w:rsidP="00F646AD">
            <w:pPr>
              <w:spacing w:after="0" w:line="240" w:lineRule="auto"/>
              <w:rPr>
                <w:rFonts w:ascii="Roboto" w:hAnsi="Roboto"/>
                <w:sz w:val="14"/>
                <w:szCs w:val="14"/>
              </w:rPr>
            </w:pPr>
            <w:r w:rsidRPr="00FC2433">
              <w:rPr>
                <w:rFonts w:ascii="Roboto" w:hAnsi="Roboto"/>
                <w:sz w:val="14"/>
                <w:szCs w:val="14"/>
              </w:rPr>
              <w:t xml:space="preserve">(52) </w:t>
            </w:r>
            <w:r w:rsidR="00F646AD" w:rsidRPr="00FC2433">
              <w:rPr>
                <w:rFonts w:ascii="Roboto" w:hAnsi="Roboto"/>
                <w:sz w:val="14"/>
                <w:szCs w:val="14"/>
              </w:rPr>
              <w:t>Generuje automaticky ITMS2014+.</w:t>
            </w:r>
          </w:p>
          <w:p w14:paraId="65B6D789" w14:textId="77777777" w:rsidR="003C4ED7" w:rsidRPr="00FC2433" w:rsidRDefault="00F646AD" w:rsidP="00470E7B">
            <w:pPr>
              <w:rPr>
                <w:rFonts w:ascii="Roboto" w:hAnsi="Roboto"/>
                <w:sz w:val="14"/>
                <w:szCs w:val="14"/>
              </w:rPr>
            </w:pPr>
            <w:r w:rsidRPr="00FC2433">
              <w:rPr>
                <w:rFonts w:ascii="Roboto" w:hAnsi="Roboto"/>
                <w:sz w:val="14"/>
                <w:szCs w:val="14"/>
              </w:rPr>
              <w:t xml:space="preserve">Automaticky sa vypĺňajú </w:t>
            </w:r>
            <w:r w:rsidR="00470E7B" w:rsidRPr="00FC2433">
              <w:rPr>
                <w:rFonts w:ascii="Roboto" w:hAnsi="Roboto"/>
                <w:sz w:val="14"/>
                <w:szCs w:val="14"/>
              </w:rPr>
              <w:t>relevantné ciele horizontálneho princípu udržateľný rozvoj v nadväznosti na vybrané typy aktivít v ŽoNFP.</w:t>
            </w:r>
          </w:p>
        </w:tc>
      </w:tr>
      <w:tr w:rsidR="003C4ED7" w:rsidRPr="004E74C3" w14:paraId="0FAF2D83" w14:textId="77777777" w:rsidTr="003C4ED7">
        <w:trPr>
          <w:jc w:val="center"/>
        </w:trPr>
        <w:tc>
          <w:tcPr>
            <w:tcW w:w="2268" w:type="dxa"/>
            <w:gridSpan w:val="2"/>
          </w:tcPr>
          <w:p w14:paraId="32A87CA6" w14:textId="77777777" w:rsidR="003C4ED7" w:rsidRPr="00FC2433" w:rsidRDefault="003C4ED7" w:rsidP="003C4ED7">
            <w:pPr>
              <w:rPr>
                <w:rFonts w:ascii="Roboto" w:hAnsi="Roboto"/>
                <w:b/>
                <w:sz w:val="14"/>
                <w:szCs w:val="14"/>
              </w:rPr>
            </w:pPr>
            <w:r w:rsidRPr="00FC2433">
              <w:rPr>
                <w:rFonts w:ascii="Roboto" w:hAnsi="Roboto"/>
                <w:b/>
                <w:sz w:val="14"/>
                <w:szCs w:val="14"/>
              </w:rPr>
              <w:t>Identifikácia príspevku k princípu podpory rovnosti mužov a žien a nediskriminácia:</w:t>
            </w:r>
          </w:p>
        </w:tc>
        <w:tc>
          <w:tcPr>
            <w:tcW w:w="7230" w:type="dxa"/>
            <w:gridSpan w:val="3"/>
          </w:tcPr>
          <w:p w14:paraId="04C2AFD2" w14:textId="77777777" w:rsidR="00F646AD" w:rsidRPr="00FC2433" w:rsidRDefault="00470E7B" w:rsidP="00F646AD">
            <w:pPr>
              <w:spacing w:after="0" w:line="240" w:lineRule="auto"/>
              <w:rPr>
                <w:rFonts w:ascii="Roboto" w:hAnsi="Roboto"/>
                <w:sz w:val="14"/>
                <w:szCs w:val="14"/>
              </w:rPr>
            </w:pPr>
            <w:r w:rsidRPr="00FC2433">
              <w:rPr>
                <w:rFonts w:ascii="Roboto" w:hAnsi="Roboto"/>
                <w:sz w:val="14"/>
                <w:szCs w:val="14"/>
              </w:rPr>
              <w:t xml:space="preserve">(53) </w:t>
            </w:r>
            <w:r w:rsidR="00F646AD" w:rsidRPr="00FC2433">
              <w:rPr>
                <w:rFonts w:ascii="Roboto" w:hAnsi="Roboto"/>
                <w:sz w:val="14"/>
                <w:szCs w:val="14"/>
              </w:rPr>
              <w:t xml:space="preserve">Generuje automaticky ITMS2014+. </w:t>
            </w:r>
            <w:r w:rsidRPr="00FC2433">
              <w:rPr>
                <w:rFonts w:ascii="Roboto" w:hAnsi="Roboto"/>
                <w:sz w:val="14"/>
                <w:szCs w:val="14"/>
              </w:rPr>
              <w:t xml:space="preserve">Projekty realizované v rámci tejto výzvy nie sú priamo zamerané na podporu znevýhodnených skupín. </w:t>
            </w:r>
          </w:p>
          <w:p w14:paraId="3BDFB1A7" w14:textId="77777777" w:rsidR="003C4ED7" w:rsidRPr="00FC2433" w:rsidRDefault="00F646AD" w:rsidP="00F646AD">
            <w:pPr>
              <w:spacing w:after="0" w:line="240" w:lineRule="auto"/>
              <w:rPr>
                <w:rFonts w:ascii="Roboto" w:hAnsi="Roboto"/>
                <w:sz w:val="14"/>
                <w:szCs w:val="14"/>
              </w:rPr>
            </w:pPr>
            <w:r w:rsidRPr="00643EDB">
              <w:rPr>
                <w:rFonts w:ascii="Roboto" w:hAnsi="Roboto"/>
                <w:sz w:val="14"/>
                <w:szCs w:val="14"/>
              </w:rPr>
              <w:t>Automaticky sa uvádza text:</w:t>
            </w:r>
            <w:r w:rsidRPr="00643EDB">
              <w:rPr>
                <w:rFonts w:ascii="Roboto" w:hAnsi="Roboto"/>
                <w:b/>
                <w:sz w:val="14"/>
                <w:szCs w:val="14"/>
              </w:rPr>
              <w:t xml:space="preserve"> </w:t>
            </w:r>
            <w:r w:rsidR="00470E7B" w:rsidRPr="00643EDB">
              <w:rPr>
                <w:rFonts w:ascii="Roboto" w:hAnsi="Roboto"/>
                <w:b/>
                <w:sz w:val="14"/>
                <w:szCs w:val="14"/>
              </w:rPr>
              <w:t>„Projekt je v súlade s princípom podpory rovnosti mužov a žien a</w:t>
            </w:r>
            <w:r w:rsidRPr="00643EDB">
              <w:rPr>
                <w:rFonts w:ascii="Roboto" w:hAnsi="Roboto"/>
                <w:b/>
                <w:sz w:val="14"/>
                <w:szCs w:val="14"/>
              </w:rPr>
              <w:t> </w:t>
            </w:r>
            <w:r w:rsidR="00470E7B" w:rsidRPr="00643EDB">
              <w:rPr>
                <w:rFonts w:ascii="Roboto" w:hAnsi="Roboto"/>
                <w:b/>
                <w:sz w:val="14"/>
                <w:szCs w:val="14"/>
              </w:rPr>
              <w:t>nediskriminácia“</w:t>
            </w:r>
            <w:r w:rsidRPr="00643EDB">
              <w:rPr>
                <w:rFonts w:ascii="Roboto" w:hAnsi="Roboto"/>
                <w:b/>
                <w:sz w:val="14"/>
                <w:szCs w:val="14"/>
              </w:rPr>
              <w:t>.</w:t>
            </w:r>
          </w:p>
        </w:tc>
      </w:tr>
      <w:tr w:rsidR="003C4ED7" w:rsidRPr="004E74C3" w14:paraId="455A0725" w14:textId="77777777" w:rsidTr="003C4ED7">
        <w:trPr>
          <w:jc w:val="center"/>
        </w:trPr>
        <w:tc>
          <w:tcPr>
            <w:tcW w:w="9498" w:type="dxa"/>
            <w:gridSpan w:val="5"/>
          </w:tcPr>
          <w:tbl>
            <w:tblPr>
              <w:tblStyle w:val="Mriekatabuky"/>
              <w:tblW w:w="9498" w:type="dxa"/>
              <w:jc w:val="center"/>
              <w:tblBorders>
                <w:top w:val="none" w:sz="0" w:space="0" w:color="auto"/>
                <w:left w:val="none" w:sz="0" w:space="0" w:color="auto"/>
                <w:bottom w:val="single" w:sz="4" w:space="0" w:color="BFBFBF" w:themeColor="background1" w:themeShade="BF"/>
                <w:right w:val="none" w:sz="0" w:space="0" w:color="auto"/>
                <w:insideH w:val="single" w:sz="4" w:space="0" w:color="BFBFBF" w:themeColor="background1" w:themeShade="BF"/>
                <w:insideV w:val="none" w:sz="0" w:space="0" w:color="auto"/>
              </w:tblBorders>
              <w:tblLook w:val="04A0" w:firstRow="1" w:lastRow="0" w:firstColumn="1" w:lastColumn="0" w:noHBand="0" w:noVBand="1"/>
            </w:tblPr>
            <w:tblGrid>
              <w:gridCol w:w="9498"/>
            </w:tblGrid>
            <w:tr w:rsidR="000A4DD9" w:rsidRPr="000A4DD9" w14:paraId="79F297B3" w14:textId="77777777" w:rsidTr="00264E06">
              <w:trPr>
                <w:jc w:val="center"/>
              </w:trPr>
              <w:tc>
                <w:tcPr>
                  <w:tcW w:w="9498" w:type="dxa"/>
                </w:tcPr>
                <w:p w14:paraId="5866C724" w14:textId="3777A4A3" w:rsidR="000A4DD9" w:rsidRPr="000A4DD9" w:rsidRDefault="000A4DD9" w:rsidP="000A4DD9">
                  <w:pPr>
                    <w:rPr>
                      <w:rFonts w:ascii="Roboto" w:hAnsi="Roboto"/>
                      <w:b/>
                      <w:sz w:val="20"/>
                      <w:szCs w:val="20"/>
                    </w:rPr>
                  </w:pPr>
                  <w:r w:rsidRPr="000A4DD9">
                    <w:rPr>
                      <w:rFonts w:ascii="Roboto" w:hAnsi="Roboto"/>
                      <w:b/>
                      <w:bCs/>
                      <w:sz w:val="20"/>
                      <w:szCs w:val="20"/>
                    </w:rPr>
                    <w:t>Operačný program / Prioritná os / Konkrétny cieľ</w:t>
                  </w:r>
                </w:p>
              </w:tc>
            </w:tr>
          </w:tbl>
          <w:p w14:paraId="78F641F1" w14:textId="6AB2B63F" w:rsidR="003C4ED7" w:rsidRPr="00FC2433" w:rsidRDefault="000A4DD9" w:rsidP="003C4ED7">
            <w:pPr>
              <w:rPr>
                <w:rFonts w:ascii="Roboto" w:hAnsi="Roboto"/>
                <w:sz w:val="14"/>
                <w:szCs w:val="14"/>
              </w:rPr>
            </w:pPr>
            <w:r w:rsidRPr="00FC2433">
              <w:rPr>
                <w:rFonts w:ascii="Roboto" w:hAnsi="Roboto"/>
                <w:sz w:val="14"/>
                <w:szCs w:val="14"/>
              </w:rPr>
              <w:t xml:space="preserve"> </w:t>
            </w:r>
            <w:r w:rsidR="00F646AD" w:rsidRPr="00FC2433">
              <w:rPr>
                <w:rFonts w:ascii="Roboto" w:hAnsi="Roboto"/>
                <w:sz w:val="14"/>
                <w:szCs w:val="14"/>
              </w:rPr>
              <w:t>(54) Generuje automaticky ITMS2014+ (kód a názov)</w:t>
            </w:r>
          </w:p>
          <w:p w14:paraId="1A4CAF24" w14:textId="77777777" w:rsidR="003C4ED7" w:rsidRPr="00FC2433" w:rsidRDefault="00F646AD" w:rsidP="003C4ED7">
            <w:pPr>
              <w:ind w:left="1452"/>
              <w:rPr>
                <w:rFonts w:ascii="Roboto" w:hAnsi="Roboto"/>
                <w:sz w:val="14"/>
                <w:szCs w:val="14"/>
              </w:rPr>
            </w:pPr>
            <w:r w:rsidRPr="00FC2433">
              <w:rPr>
                <w:rFonts w:ascii="Roboto" w:hAnsi="Roboto"/>
                <w:sz w:val="14"/>
                <w:szCs w:val="14"/>
              </w:rPr>
              <w:t>(55) Generuje automaticky ITMS2014+ (kód a názov)</w:t>
            </w:r>
          </w:p>
          <w:p w14:paraId="457219F1" w14:textId="5193FA68" w:rsidR="00F646AD" w:rsidRPr="00FC2433" w:rsidRDefault="00F646AD" w:rsidP="00F839F7">
            <w:pPr>
              <w:ind w:left="2727"/>
              <w:rPr>
                <w:rFonts w:ascii="Roboto" w:hAnsi="Roboto"/>
                <w:sz w:val="14"/>
                <w:szCs w:val="14"/>
              </w:rPr>
            </w:pPr>
            <w:r w:rsidRPr="00FC2433">
              <w:rPr>
                <w:rFonts w:ascii="Roboto" w:hAnsi="Roboto"/>
                <w:sz w:val="14"/>
                <w:szCs w:val="14"/>
              </w:rPr>
              <w:t>(56) Vypĺňa žiadateľ prostredníctvom výberu</w:t>
            </w:r>
            <w:r w:rsidR="00C506BA" w:rsidRPr="00FC2433">
              <w:rPr>
                <w:rFonts w:ascii="Roboto" w:hAnsi="Roboto"/>
                <w:sz w:val="14"/>
                <w:szCs w:val="14"/>
              </w:rPr>
              <w:t xml:space="preserve"> z číselníka</w:t>
            </w:r>
            <w:r w:rsidRPr="00FC2433">
              <w:rPr>
                <w:rFonts w:ascii="Roboto" w:hAnsi="Roboto"/>
                <w:sz w:val="14"/>
                <w:szCs w:val="14"/>
              </w:rPr>
              <w:t xml:space="preserve"> (kód – názov)</w:t>
            </w:r>
            <w:r w:rsidR="00ED2C6D" w:rsidRPr="00FC2433">
              <w:rPr>
                <w:rFonts w:ascii="Roboto" w:hAnsi="Roboto"/>
                <w:sz w:val="14"/>
                <w:szCs w:val="14"/>
              </w:rPr>
              <w:t>.</w:t>
            </w:r>
            <w:r w:rsidR="005D32DC" w:rsidRPr="00FC2433">
              <w:rPr>
                <w:rFonts w:ascii="Roboto" w:hAnsi="Roboto"/>
                <w:sz w:val="14"/>
                <w:szCs w:val="14"/>
              </w:rPr>
              <w:t xml:space="preserve"> </w:t>
            </w:r>
            <w:r w:rsidRPr="00FC2433">
              <w:rPr>
                <w:rFonts w:ascii="Roboto" w:hAnsi="Roboto"/>
                <w:sz w:val="14"/>
                <w:szCs w:val="14"/>
              </w:rPr>
              <w:t>Žiadateľ si vyberie špecifický cieľ v nadväznosti na výzvu</w:t>
            </w:r>
            <w:r w:rsidR="00552210" w:rsidRPr="00FC2433">
              <w:rPr>
                <w:rFonts w:ascii="Roboto" w:hAnsi="Roboto"/>
                <w:sz w:val="14"/>
                <w:szCs w:val="14"/>
              </w:rPr>
              <w:t xml:space="preserve"> </w:t>
            </w:r>
            <w:r w:rsidR="000A4DD9" w:rsidRPr="000A4DD9">
              <w:rPr>
                <w:rFonts w:ascii="Roboto" w:hAnsi="Roboto"/>
                <w:b/>
                <w:sz w:val="14"/>
                <w:szCs w:val="14"/>
              </w:rPr>
              <w:t xml:space="preserve">– </w:t>
            </w:r>
            <w:r w:rsidR="00F839F7">
              <w:rPr>
                <w:rFonts w:ascii="Roboto" w:hAnsi="Roboto"/>
                <w:b/>
                <w:sz w:val="14"/>
                <w:szCs w:val="14"/>
              </w:rPr>
              <w:t>5</w:t>
            </w:r>
            <w:r w:rsidR="005E6962" w:rsidRPr="005E6962">
              <w:rPr>
                <w:rFonts w:ascii="Roboto" w:hAnsi="Roboto"/>
                <w:b/>
                <w:sz w:val="14"/>
                <w:szCs w:val="14"/>
              </w:rPr>
              <w:t>.1.</w:t>
            </w:r>
            <w:r w:rsidR="00F839F7">
              <w:rPr>
                <w:rFonts w:ascii="Roboto" w:hAnsi="Roboto"/>
                <w:b/>
                <w:sz w:val="14"/>
                <w:szCs w:val="14"/>
              </w:rPr>
              <w:t>2</w:t>
            </w:r>
            <w:r w:rsidR="005E6962" w:rsidRPr="005E6962">
              <w:rPr>
                <w:rFonts w:ascii="Roboto" w:hAnsi="Roboto"/>
                <w:b/>
                <w:sz w:val="14"/>
                <w:szCs w:val="14"/>
              </w:rPr>
              <w:t xml:space="preserve">  </w:t>
            </w:r>
            <w:r w:rsidR="00F839F7">
              <w:rPr>
                <w:rFonts w:ascii="Roboto" w:hAnsi="Roboto"/>
                <w:b/>
                <w:sz w:val="14"/>
                <w:szCs w:val="14"/>
              </w:rPr>
              <w:t>Zvýšiť finančnú gramotnosť, zamestnateľnosť a zamestnanosť marginalizovaných komunít</w:t>
            </w:r>
          </w:p>
        </w:tc>
      </w:tr>
      <w:tr w:rsidR="003C4ED7" w:rsidRPr="004E74C3" w14:paraId="5009270B" w14:textId="77777777" w:rsidTr="003C4ED7">
        <w:trPr>
          <w:jc w:val="center"/>
        </w:trPr>
        <w:tc>
          <w:tcPr>
            <w:tcW w:w="9498" w:type="dxa"/>
            <w:gridSpan w:val="5"/>
          </w:tcPr>
          <w:p w14:paraId="29D0F30E" w14:textId="77777777" w:rsidR="003C4ED7" w:rsidRPr="000A4DD9" w:rsidRDefault="003C4ED7" w:rsidP="003C4ED7">
            <w:pPr>
              <w:rPr>
                <w:rFonts w:ascii="Roboto" w:hAnsi="Roboto"/>
                <w:b/>
                <w:sz w:val="20"/>
                <w:szCs w:val="20"/>
              </w:rPr>
            </w:pPr>
            <w:r w:rsidRPr="000A4DD9">
              <w:rPr>
                <w:rFonts w:ascii="Roboto" w:hAnsi="Roboto"/>
                <w:b/>
                <w:sz w:val="20"/>
                <w:szCs w:val="20"/>
              </w:rPr>
              <w:t>Kategorizácia za konkrétne ciele</w:t>
            </w:r>
          </w:p>
        </w:tc>
      </w:tr>
      <w:tr w:rsidR="003C4ED7" w:rsidRPr="004E74C3" w14:paraId="36D49222" w14:textId="77777777" w:rsidTr="00F646AD">
        <w:trPr>
          <w:gridAfter w:val="1"/>
          <w:wAfter w:w="992" w:type="dxa"/>
          <w:jc w:val="center"/>
        </w:trPr>
        <w:tc>
          <w:tcPr>
            <w:tcW w:w="1276" w:type="dxa"/>
            <w:tcBorders>
              <w:top w:val="single" w:sz="4" w:space="0" w:color="BFBFBF" w:themeColor="background1" w:themeShade="BF"/>
              <w:bottom w:val="nil"/>
            </w:tcBorders>
          </w:tcPr>
          <w:p w14:paraId="0A2BAB5D" w14:textId="77777777" w:rsidR="003C4ED7" w:rsidRDefault="003C4ED7" w:rsidP="003C4ED7">
            <w:pPr>
              <w:rPr>
                <w:rFonts w:ascii="Roboto" w:hAnsi="Roboto"/>
                <w:b/>
                <w:sz w:val="14"/>
                <w:szCs w:val="14"/>
              </w:rPr>
            </w:pPr>
            <w:r>
              <w:rPr>
                <w:rFonts w:ascii="Roboto" w:hAnsi="Roboto"/>
                <w:b/>
                <w:sz w:val="14"/>
                <w:szCs w:val="14"/>
              </w:rPr>
              <w:t>Konkrétny cieľ:</w:t>
            </w:r>
          </w:p>
        </w:tc>
        <w:tc>
          <w:tcPr>
            <w:tcW w:w="7230" w:type="dxa"/>
            <w:gridSpan w:val="3"/>
          </w:tcPr>
          <w:p w14:paraId="4859C482" w14:textId="77777777" w:rsidR="003C4ED7" w:rsidRPr="004E74C3" w:rsidRDefault="00F646AD" w:rsidP="00C506BA">
            <w:pPr>
              <w:rPr>
                <w:rFonts w:ascii="Roboto" w:hAnsi="Roboto"/>
                <w:sz w:val="14"/>
                <w:szCs w:val="14"/>
              </w:rPr>
            </w:pPr>
            <w:r w:rsidRPr="00F646AD">
              <w:rPr>
                <w:rFonts w:ascii="Roboto" w:hAnsi="Roboto"/>
                <w:sz w:val="14"/>
                <w:szCs w:val="14"/>
              </w:rPr>
              <w:t>(</w:t>
            </w:r>
            <w:r w:rsidR="00C506BA">
              <w:rPr>
                <w:rFonts w:ascii="Roboto" w:hAnsi="Roboto"/>
                <w:sz w:val="14"/>
                <w:szCs w:val="14"/>
              </w:rPr>
              <w:t>57</w:t>
            </w:r>
            <w:r w:rsidRPr="00F646AD">
              <w:rPr>
                <w:rFonts w:ascii="Roboto" w:hAnsi="Roboto"/>
                <w:sz w:val="14"/>
                <w:szCs w:val="14"/>
              </w:rPr>
              <w:t>) Generuje automaticky ITMS2014+ (kód a názov)</w:t>
            </w:r>
          </w:p>
        </w:tc>
      </w:tr>
      <w:tr w:rsidR="003C4ED7" w:rsidRPr="004E74C3" w14:paraId="67AAF56C" w14:textId="77777777" w:rsidTr="00C506BA">
        <w:trPr>
          <w:jc w:val="center"/>
        </w:trPr>
        <w:tc>
          <w:tcPr>
            <w:tcW w:w="1276" w:type="dxa"/>
            <w:tcBorders>
              <w:top w:val="nil"/>
              <w:bottom w:val="nil"/>
            </w:tcBorders>
          </w:tcPr>
          <w:p w14:paraId="13F6F334" w14:textId="77777777" w:rsidR="003C4ED7" w:rsidRDefault="003C4ED7" w:rsidP="003C4ED7">
            <w:pPr>
              <w:rPr>
                <w:rFonts w:ascii="Roboto" w:hAnsi="Roboto"/>
                <w:b/>
                <w:sz w:val="14"/>
                <w:szCs w:val="14"/>
              </w:rPr>
            </w:pPr>
          </w:p>
        </w:tc>
        <w:tc>
          <w:tcPr>
            <w:tcW w:w="1701" w:type="dxa"/>
            <w:gridSpan w:val="2"/>
            <w:tcBorders>
              <w:top w:val="single" w:sz="4" w:space="0" w:color="BFBFBF" w:themeColor="background1" w:themeShade="BF"/>
              <w:right w:val="nil"/>
            </w:tcBorders>
          </w:tcPr>
          <w:p w14:paraId="03DCC4FF" w14:textId="77777777" w:rsidR="003C4ED7" w:rsidRPr="004E74C3" w:rsidRDefault="003C4ED7" w:rsidP="003C4ED7">
            <w:pPr>
              <w:rPr>
                <w:rFonts w:ascii="Roboto" w:hAnsi="Roboto"/>
                <w:sz w:val="14"/>
                <w:szCs w:val="14"/>
              </w:rPr>
            </w:pPr>
            <w:r>
              <w:rPr>
                <w:rFonts w:ascii="Roboto" w:hAnsi="Roboto"/>
                <w:sz w:val="14"/>
                <w:szCs w:val="14"/>
              </w:rPr>
              <w:t>Oblasť intervencie:</w:t>
            </w:r>
          </w:p>
        </w:tc>
        <w:tc>
          <w:tcPr>
            <w:tcW w:w="6521" w:type="dxa"/>
            <w:gridSpan w:val="2"/>
            <w:tcBorders>
              <w:left w:val="nil"/>
              <w:bottom w:val="single" w:sz="4" w:space="0" w:color="BFBFBF" w:themeColor="background1" w:themeShade="BF"/>
            </w:tcBorders>
          </w:tcPr>
          <w:p w14:paraId="4BA3D83A" w14:textId="4F56739C" w:rsidR="00C506BA" w:rsidRPr="005E6962" w:rsidRDefault="00C506BA" w:rsidP="008F3C09">
            <w:pPr>
              <w:spacing w:after="0"/>
              <w:rPr>
                <w:rFonts w:ascii="Roboto" w:hAnsi="Roboto"/>
                <w:b/>
                <w:sz w:val="14"/>
                <w:szCs w:val="14"/>
              </w:rPr>
            </w:pPr>
            <w:r>
              <w:rPr>
                <w:rFonts w:ascii="Roboto" w:hAnsi="Roboto"/>
                <w:sz w:val="14"/>
                <w:szCs w:val="14"/>
              </w:rPr>
              <w:t>(58) Vypĺňa žiadateľ prostredníctvom výberu z číselníka.</w:t>
            </w:r>
            <w:r w:rsidR="00425CD9" w:rsidDel="00425CD9">
              <w:rPr>
                <w:rFonts w:ascii="Roboto" w:hAnsi="Roboto"/>
                <w:sz w:val="14"/>
                <w:szCs w:val="14"/>
              </w:rPr>
              <w:t xml:space="preserve"> </w:t>
            </w:r>
            <w:r w:rsidR="00DE0287" w:rsidRPr="00DE0287">
              <w:rPr>
                <w:rFonts w:ascii="Roboto" w:hAnsi="Roboto"/>
                <w:sz w:val="14"/>
                <w:szCs w:val="14"/>
              </w:rPr>
              <w:t xml:space="preserve">Pre výzvu s kódom </w:t>
            </w:r>
            <w:r w:rsidR="00F27D2D" w:rsidRPr="00F27D2D">
              <w:rPr>
                <w:rFonts w:ascii="Roboto" w:hAnsi="Roboto"/>
                <w:sz w:val="14"/>
                <w:szCs w:val="14"/>
              </w:rPr>
              <w:t>OPLZ-PO5a6-2020-1</w:t>
            </w:r>
            <w:r w:rsidR="00F27D2D">
              <w:rPr>
                <w:rFonts w:ascii="Roboto" w:hAnsi="Roboto"/>
                <w:sz w:val="14"/>
                <w:szCs w:val="14"/>
              </w:rPr>
              <w:t xml:space="preserve"> </w:t>
            </w:r>
            <w:r w:rsidR="00DE0287" w:rsidRPr="00DE0287">
              <w:rPr>
                <w:rFonts w:ascii="Roboto" w:hAnsi="Roboto"/>
                <w:sz w:val="14"/>
                <w:szCs w:val="14"/>
              </w:rPr>
              <w:t xml:space="preserve">je relevantná oblasť intervencie: </w:t>
            </w:r>
            <w:r w:rsidR="00F839F7" w:rsidRPr="00F839F7">
              <w:rPr>
                <w:rFonts w:ascii="Roboto" w:hAnsi="Roboto"/>
                <w:b/>
                <w:sz w:val="14"/>
                <w:szCs w:val="14"/>
              </w:rPr>
              <w:t>110 – Sociálno-ekonomická integrácia marginalizovaných komunít, predovšetkým Rómov</w:t>
            </w:r>
          </w:p>
        </w:tc>
      </w:tr>
      <w:tr w:rsidR="003C4ED7" w:rsidRPr="004E74C3" w14:paraId="2847B7A1" w14:textId="77777777" w:rsidTr="00C506BA">
        <w:trPr>
          <w:jc w:val="center"/>
        </w:trPr>
        <w:tc>
          <w:tcPr>
            <w:tcW w:w="1276" w:type="dxa"/>
            <w:tcBorders>
              <w:top w:val="nil"/>
              <w:bottom w:val="nil"/>
            </w:tcBorders>
          </w:tcPr>
          <w:p w14:paraId="24960D99" w14:textId="77777777" w:rsidR="003C4ED7" w:rsidRDefault="003C4ED7" w:rsidP="003C4ED7">
            <w:pPr>
              <w:rPr>
                <w:rFonts w:ascii="Roboto" w:hAnsi="Roboto"/>
                <w:b/>
                <w:sz w:val="14"/>
                <w:szCs w:val="14"/>
              </w:rPr>
            </w:pPr>
          </w:p>
        </w:tc>
        <w:tc>
          <w:tcPr>
            <w:tcW w:w="1701" w:type="dxa"/>
            <w:gridSpan w:val="2"/>
            <w:tcBorders>
              <w:top w:val="single" w:sz="4" w:space="0" w:color="BFBFBF" w:themeColor="background1" w:themeShade="BF"/>
              <w:right w:val="nil"/>
            </w:tcBorders>
          </w:tcPr>
          <w:p w14:paraId="2B94667F" w14:textId="77777777" w:rsidR="003C4ED7" w:rsidRDefault="003C4ED7" w:rsidP="003C4ED7">
            <w:pPr>
              <w:rPr>
                <w:rFonts w:ascii="Roboto" w:hAnsi="Roboto"/>
                <w:sz w:val="14"/>
                <w:szCs w:val="14"/>
              </w:rPr>
            </w:pPr>
            <w:r w:rsidRPr="003C4ED7">
              <w:rPr>
                <w:rFonts w:ascii="Roboto" w:hAnsi="Roboto"/>
                <w:sz w:val="14"/>
                <w:szCs w:val="14"/>
              </w:rPr>
              <w:t>Hospodárska činnosť:</w:t>
            </w:r>
          </w:p>
        </w:tc>
        <w:tc>
          <w:tcPr>
            <w:tcW w:w="6521" w:type="dxa"/>
            <w:gridSpan w:val="2"/>
            <w:tcBorders>
              <w:top w:val="single" w:sz="4" w:space="0" w:color="BFBFBF" w:themeColor="background1" w:themeShade="BF"/>
              <w:left w:val="nil"/>
            </w:tcBorders>
          </w:tcPr>
          <w:p w14:paraId="772CEDA6" w14:textId="77777777" w:rsidR="00C506BA" w:rsidRDefault="00C506BA" w:rsidP="003C4ED7">
            <w:pPr>
              <w:rPr>
                <w:rFonts w:ascii="Roboto" w:hAnsi="Roboto"/>
                <w:sz w:val="14"/>
                <w:szCs w:val="14"/>
              </w:rPr>
            </w:pPr>
            <w:r>
              <w:rPr>
                <w:rFonts w:ascii="Roboto" w:hAnsi="Roboto"/>
                <w:sz w:val="14"/>
                <w:szCs w:val="14"/>
              </w:rPr>
              <w:t>(59) Vypĺňa žiadateľ prostredníctvom výberu z číselníka hospodárskych činností</w:t>
            </w:r>
          </w:p>
          <w:p w14:paraId="11A5FF81" w14:textId="79245B44" w:rsidR="00C506BA" w:rsidRDefault="00C506BA" w:rsidP="00E47B48">
            <w:pPr>
              <w:rPr>
                <w:rFonts w:ascii="Roboto" w:hAnsi="Roboto"/>
                <w:sz w:val="14"/>
                <w:szCs w:val="14"/>
              </w:rPr>
            </w:pPr>
            <w:r w:rsidRPr="00C506BA">
              <w:rPr>
                <w:rFonts w:ascii="Roboto" w:hAnsi="Roboto"/>
                <w:sz w:val="14"/>
                <w:szCs w:val="14"/>
              </w:rPr>
              <w:t>Žiadateľ s oh</w:t>
            </w:r>
            <w:r w:rsidR="00F839F7">
              <w:rPr>
                <w:rFonts w:ascii="Roboto" w:hAnsi="Roboto"/>
                <w:sz w:val="14"/>
                <w:szCs w:val="14"/>
              </w:rPr>
              <w:t>ľadom na zameranie výzvy vyberá</w:t>
            </w:r>
            <w:r w:rsidR="00DE0287" w:rsidRPr="00DE0287">
              <w:rPr>
                <w:rFonts w:ascii="Roboto" w:hAnsi="Roboto"/>
                <w:b/>
                <w:sz w:val="14"/>
                <w:szCs w:val="14"/>
              </w:rPr>
              <w:t>:</w:t>
            </w:r>
            <w:r w:rsidR="00F839F7">
              <w:t xml:space="preserve"> </w:t>
            </w:r>
            <w:r w:rsidR="00F839F7" w:rsidRPr="00F839F7">
              <w:rPr>
                <w:rFonts w:ascii="Roboto" w:hAnsi="Roboto"/>
                <w:b/>
                <w:sz w:val="14"/>
                <w:szCs w:val="14"/>
              </w:rPr>
              <w:t>21 – Sociálna pomoc, služby na úrovni komunít, sociálne a osobné služby</w:t>
            </w:r>
          </w:p>
        </w:tc>
      </w:tr>
      <w:tr w:rsidR="003C4ED7" w:rsidRPr="004E74C3" w14:paraId="6190FDB7" w14:textId="77777777" w:rsidTr="003C4ED7">
        <w:trPr>
          <w:jc w:val="center"/>
        </w:trPr>
        <w:tc>
          <w:tcPr>
            <w:tcW w:w="1276" w:type="dxa"/>
            <w:tcBorders>
              <w:top w:val="nil"/>
              <w:bottom w:val="nil"/>
            </w:tcBorders>
          </w:tcPr>
          <w:p w14:paraId="625C6511" w14:textId="77777777" w:rsidR="003C4ED7" w:rsidRDefault="003C4ED7" w:rsidP="003C4ED7">
            <w:pPr>
              <w:rPr>
                <w:rFonts w:ascii="Roboto" w:hAnsi="Roboto"/>
                <w:b/>
                <w:sz w:val="14"/>
                <w:szCs w:val="14"/>
              </w:rPr>
            </w:pPr>
          </w:p>
        </w:tc>
        <w:tc>
          <w:tcPr>
            <w:tcW w:w="1701" w:type="dxa"/>
            <w:gridSpan w:val="2"/>
            <w:tcBorders>
              <w:top w:val="single" w:sz="4" w:space="0" w:color="BFBFBF" w:themeColor="background1" w:themeShade="BF"/>
              <w:right w:val="nil"/>
            </w:tcBorders>
          </w:tcPr>
          <w:p w14:paraId="0D9E2541" w14:textId="77777777" w:rsidR="003C4ED7" w:rsidRDefault="003C4ED7" w:rsidP="003C4ED7">
            <w:pPr>
              <w:rPr>
                <w:rFonts w:ascii="Roboto" w:hAnsi="Roboto"/>
                <w:sz w:val="14"/>
                <w:szCs w:val="14"/>
              </w:rPr>
            </w:pPr>
            <w:r>
              <w:rPr>
                <w:rFonts w:ascii="Roboto" w:hAnsi="Roboto"/>
                <w:sz w:val="14"/>
                <w:szCs w:val="14"/>
              </w:rPr>
              <w:t xml:space="preserve">Typ </w:t>
            </w:r>
            <w:r w:rsidRPr="003C4ED7">
              <w:rPr>
                <w:rFonts w:ascii="Roboto" w:hAnsi="Roboto"/>
                <w:sz w:val="14"/>
                <w:szCs w:val="14"/>
              </w:rPr>
              <w:t>územia</w:t>
            </w:r>
            <w:r>
              <w:rPr>
                <w:rFonts w:ascii="Roboto" w:hAnsi="Roboto"/>
                <w:sz w:val="14"/>
                <w:szCs w:val="14"/>
              </w:rPr>
              <w:t>:</w:t>
            </w:r>
          </w:p>
        </w:tc>
        <w:tc>
          <w:tcPr>
            <w:tcW w:w="6521" w:type="dxa"/>
            <w:gridSpan w:val="2"/>
            <w:tcBorders>
              <w:left w:val="nil"/>
            </w:tcBorders>
          </w:tcPr>
          <w:p w14:paraId="0707ED8F" w14:textId="77777777" w:rsidR="003C4ED7" w:rsidRDefault="00C506BA" w:rsidP="00C506BA">
            <w:pPr>
              <w:spacing w:after="60" w:line="240" w:lineRule="auto"/>
              <w:rPr>
                <w:rFonts w:ascii="Roboto" w:hAnsi="Roboto"/>
                <w:sz w:val="14"/>
                <w:szCs w:val="14"/>
              </w:rPr>
            </w:pPr>
            <w:r>
              <w:rPr>
                <w:rFonts w:ascii="Roboto" w:hAnsi="Roboto"/>
                <w:sz w:val="14"/>
                <w:szCs w:val="14"/>
              </w:rPr>
              <w:t>(60) Vypĺňa žiadateľ prostredníctvom výberu z číselníka území.</w:t>
            </w:r>
          </w:p>
          <w:p w14:paraId="56312A3D" w14:textId="77777777" w:rsidR="00C506BA" w:rsidRPr="00C506BA" w:rsidRDefault="00C506BA" w:rsidP="00C506BA">
            <w:pPr>
              <w:spacing w:after="60" w:line="240" w:lineRule="auto"/>
              <w:rPr>
                <w:rFonts w:ascii="Roboto" w:hAnsi="Roboto"/>
                <w:sz w:val="14"/>
                <w:szCs w:val="14"/>
              </w:rPr>
            </w:pPr>
            <w:r w:rsidRPr="00C506BA">
              <w:rPr>
                <w:rFonts w:ascii="Roboto" w:hAnsi="Roboto"/>
                <w:sz w:val="14"/>
                <w:szCs w:val="14"/>
              </w:rPr>
              <w:t>Výber z číselníka území (veľké mestské oblasti, malé mestské oblasti, vidiecke oblasti)</w:t>
            </w:r>
          </w:p>
          <w:p w14:paraId="372E5534" w14:textId="77777777" w:rsidR="00C506BA" w:rsidRPr="00C506BA" w:rsidRDefault="00C506BA" w:rsidP="00C506BA">
            <w:pPr>
              <w:spacing w:after="60" w:line="240" w:lineRule="auto"/>
              <w:rPr>
                <w:rFonts w:ascii="Roboto" w:hAnsi="Roboto"/>
                <w:sz w:val="14"/>
                <w:szCs w:val="14"/>
              </w:rPr>
            </w:pPr>
            <w:r w:rsidRPr="00C506BA">
              <w:rPr>
                <w:rFonts w:ascii="Roboto" w:hAnsi="Roboto"/>
                <w:sz w:val="14"/>
                <w:szCs w:val="14"/>
              </w:rPr>
              <w:t>Veľké mestské oblasti (husté osídlenie) - obce s počtom obyvateľov nad 50 000</w:t>
            </w:r>
          </w:p>
          <w:p w14:paraId="07878D14" w14:textId="77777777" w:rsidR="00C506BA" w:rsidRPr="00C506BA" w:rsidRDefault="00C506BA" w:rsidP="00C506BA">
            <w:pPr>
              <w:spacing w:after="60" w:line="240" w:lineRule="auto"/>
              <w:rPr>
                <w:rFonts w:ascii="Roboto" w:hAnsi="Roboto"/>
                <w:sz w:val="14"/>
                <w:szCs w:val="14"/>
              </w:rPr>
            </w:pPr>
            <w:r w:rsidRPr="00C506BA">
              <w:rPr>
                <w:rFonts w:ascii="Roboto" w:hAnsi="Roboto"/>
                <w:sz w:val="14"/>
                <w:szCs w:val="14"/>
              </w:rPr>
              <w:t>Malé mestské oblasti (stredne husté osídlenie) – obce s počtom obyvateľov od 5 001 do 50 000</w:t>
            </w:r>
          </w:p>
          <w:p w14:paraId="763BDBEE" w14:textId="77777777" w:rsidR="00C506BA" w:rsidRPr="00C506BA" w:rsidRDefault="00C506BA" w:rsidP="00C506BA">
            <w:pPr>
              <w:spacing w:after="60" w:line="240" w:lineRule="auto"/>
              <w:rPr>
                <w:rFonts w:ascii="Roboto" w:hAnsi="Roboto"/>
                <w:sz w:val="14"/>
                <w:szCs w:val="14"/>
              </w:rPr>
            </w:pPr>
            <w:r w:rsidRPr="00C506BA">
              <w:rPr>
                <w:rFonts w:ascii="Roboto" w:hAnsi="Roboto"/>
                <w:sz w:val="14"/>
                <w:szCs w:val="14"/>
              </w:rPr>
              <w:lastRenderedPageBreak/>
              <w:t>Vidiecke oblasti (riedke osídlenie) – obce s počtom obyvateľov 5 000 a menej</w:t>
            </w:r>
          </w:p>
          <w:p w14:paraId="733C0B78" w14:textId="77EF4D4B" w:rsidR="00C506BA" w:rsidRDefault="00C506BA" w:rsidP="00C506BA">
            <w:pPr>
              <w:spacing w:after="60" w:line="240" w:lineRule="auto"/>
              <w:rPr>
                <w:rFonts w:ascii="Roboto" w:hAnsi="Roboto"/>
                <w:sz w:val="14"/>
                <w:szCs w:val="14"/>
              </w:rPr>
            </w:pPr>
            <w:r w:rsidRPr="00C506BA">
              <w:rPr>
                <w:rFonts w:ascii="Roboto" w:hAnsi="Roboto"/>
                <w:sz w:val="14"/>
                <w:szCs w:val="14"/>
              </w:rPr>
              <w:t>Typ územia vyberá žiadateľ podľa počtu obyvateľov územnej jednotky (obec alebo mesto), kde sa projekt fyzicky realizuje. Žiadateľ má možnosť vybrať viac ako jednu z možností ponúkaných číselníkom.</w:t>
            </w:r>
          </w:p>
        </w:tc>
      </w:tr>
      <w:tr w:rsidR="003C4ED7" w:rsidRPr="004E74C3" w14:paraId="003FD3F5" w14:textId="77777777" w:rsidTr="003C4ED7">
        <w:trPr>
          <w:jc w:val="center"/>
        </w:trPr>
        <w:tc>
          <w:tcPr>
            <w:tcW w:w="1276" w:type="dxa"/>
            <w:tcBorders>
              <w:top w:val="nil"/>
            </w:tcBorders>
          </w:tcPr>
          <w:p w14:paraId="126250E4" w14:textId="77777777" w:rsidR="003C4ED7" w:rsidRDefault="003C4ED7" w:rsidP="003C4ED7">
            <w:pPr>
              <w:rPr>
                <w:rFonts w:ascii="Roboto" w:hAnsi="Roboto"/>
                <w:b/>
                <w:sz w:val="14"/>
                <w:szCs w:val="14"/>
              </w:rPr>
            </w:pPr>
          </w:p>
        </w:tc>
        <w:tc>
          <w:tcPr>
            <w:tcW w:w="1701" w:type="dxa"/>
            <w:gridSpan w:val="2"/>
            <w:tcBorders>
              <w:top w:val="single" w:sz="4" w:space="0" w:color="BFBFBF" w:themeColor="background1" w:themeShade="BF"/>
              <w:right w:val="nil"/>
            </w:tcBorders>
          </w:tcPr>
          <w:p w14:paraId="60C5F485" w14:textId="77777777" w:rsidR="003C4ED7" w:rsidRDefault="003C4ED7" w:rsidP="003C4ED7">
            <w:pPr>
              <w:rPr>
                <w:rFonts w:ascii="Roboto" w:hAnsi="Roboto"/>
                <w:sz w:val="14"/>
                <w:szCs w:val="14"/>
              </w:rPr>
            </w:pPr>
            <w:r w:rsidRPr="003C4ED7">
              <w:rPr>
                <w:rFonts w:ascii="Roboto" w:hAnsi="Roboto"/>
                <w:sz w:val="14"/>
                <w:szCs w:val="14"/>
              </w:rPr>
              <w:t>Forma financovania:</w:t>
            </w:r>
          </w:p>
        </w:tc>
        <w:tc>
          <w:tcPr>
            <w:tcW w:w="6521" w:type="dxa"/>
            <w:gridSpan w:val="2"/>
            <w:tcBorders>
              <w:left w:val="nil"/>
            </w:tcBorders>
          </w:tcPr>
          <w:p w14:paraId="25428D47" w14:textId="77777777" w:rsidR="003C4ED7" w:rsidRDefault="00C506BA" w:rsidP="00C506BA">
            <w:pPr>
              <w:spacing w:after="60"/>
              <w:rPr>
                <w:rFonts w:ascii="Roboto" w:hAnsi="Roboto"/>
                <w:sz w:val="14"/>
                <w:szCs w:val="14"/>
              </w:rPr>
            </w:pPr>
            <w:r>
              <w:rPr>
                <w:rFonts w:ascii="Roboto" w:hAnsi="Roboto"/>
                <w:sz w:val="14"/>
                <w:szCs w:val="14"/>
              </w:rPr>
              <w:t>(61) Vypĺňa žiadateľ prostredníctvom výberu z číselníka foriem financovaní.</w:t>
            </w:r>
          </w:p>
          <w:p w14:paraId="0532930C" w14:textId="77777777" w:rsidR="00C506BA" w:rsidRDefault="00C506BA" w:rsidP="00C506BA">
            <w:pPr>
              <w:spacing w:after="60"/>
              <w:rPr>
                <w:rFonts w:ascii="Roboto" w:hAnsi="Roboto"/>
                <w:sz w:val="14"/>
                <w:szCs w:val="14"/>
              </w:rPr>
            </w:pPr>
            <w:r>
              <w:rPr>
                <w:rFonts w:ascii="Roboto" w:hAnsi="Roboto"/>
                <w:sz w:val="14"/>
                <w:szCs w:val="14"/>
              </w:rPr>
              <w:t xml:space="preserve">Žiadateľ s ohľadom na zameranie výzvy vyberá </w:t>
            </w:r>
            <w:r w:rsidRPr="00195E24">
              <w:rPr>
                <w:rFonts w:ascii="Roboto" w:hAnsi="Roboto"/>
                <w:b/>
                <w:sz w:val="14"/>
                <w:szCs w:val="14"/>
              </w:rPr>
              <w:t>„01 Nenávratný grant“.</w:t>
            </w:r>
          </w:p>
        </w:tc>
      </w:tr>
    </w:tbl>
    <w:p w14:paraId="2BB31201" w14:textId="77777777" w:rsidR="006039A5" w:rsidRDefault="006039A5"/>
    <w:p w14:paraId="0FC68C74" w14:textId="77777777" w:rsidR="00832697" w:rsidRPr="00832697" w:rsidRDefault="00832697" w:rsidP="00832697">
      <w:pPr>
        <w:pStyle w:val="Odsekzoznamu"/>
        <w:numPr>
          <w:ilvl w:val="0"/>
          <w:numId w:val="2"/>
        </w:numPr>
        <w:rPr>
          <w:rFonts w:ascii="Roboto" w:hAnsi="Roboto" w:cs="Roboto"/>
          <w:b/>
          <w:bCs/>
          <w:vanish/>
          <w:color w:val="0064A3"/>
          <w:sz w:val="42"/>
          <w:szCs w:val="42"/>
        </w:rPr>
      </w:pPr>
    </w:p>
    <w:p w14:paraId="4F070911" w14:textId="77777777" w:rsidR="00832697" w:rsidRDefault="00832697" w:rsidP="00832697">
      <w:pPr>
        <w:pStyle w:val="Odsekzoznamu"/>
        <w:numPr>
          <w:ilvl w:val="1"/>
          <w:numId w:val="2"/>
        </w:numPr>
        <w:ind w:left="1134" w:hanging="1134"/>
        <w:rPr>
          <w:rFonts w:ascii="Roboto" w:hAnsi="Roboto" w:cs="Roboto"/>
          <w:b/>
          <w:bCs/>
          <w:color w:val="0064A3"/>
          <w:sz w:val="42"/>
          <w:szCs w:val="42"/>
        </w:rPr>
      </w:pPr>
      <w:r>
        <w:rPr>
          <w:rFonts w:ascii="Roboto" w:hAnsi="Roboto" w:cs="Roboto"/>
          <w:b/>
          <w:bCs/>
          <w:color w:val="0064A3"/>
          <w:sz w:val="42"/>
          <w:szCs w:val="42"/>
        </w:rPr>
        <w:t>Miesto realizácie projektu</w:t>
      </w:r>
    </w:p>
    <w:p w14:paraId="31A35FB5" w14:textId="052799C9" w:rsidR="00843A06" w:rsidRPr="00843A06" w:rsidRDefault="005E6962" w:rsidP="00843A06">
      <w:pPr>
        <w:spacing w:after="60" w:line="240" w:lineRule="auto"/>
        <w:rPr>
          <w:rFonts w:ascii="Roboto" w:hAnsi="Roboto"/>
          <w:sz w:val="14"/>
          <w:szCs w:val="14"/>
        </w:rPr>
      </w:pPr>
      <w:r>
        <w:rPr>
          <w:rFonts w:ascii="Roboto" w:hAnsi="Roboto"/>
          <w:sz w:val="14"/>
          <w:szCs w:val="14"/>
        </w:rPr>
        <w:t>Ž</w:t>
      </w:r>
      <w:r w:rsidR="00843A06" w:rsidRPr="00843A06">
        <w:rPr>
          <w:rFonts w:ascii="Roboto" w:hAnsi="Roboto"/>
          <w:sz w:val="14"/>
          <w:szCs w:val="14"/>
        </w:rPr>
        <w:t xml:space="preserve">iadateľ definuje miesto realizácie projektu na najnižšiu možnú úroveň. V prípade investičných projektov sa miestom realizácie projektu rozumie miesto fyzickej realizácie, t.j. miestom realizácie projektu sa rozumie miesto, kde budú umiestnené a využívané výstupy investičných aktivít projektu. </w:t>
      </w:r>
      <w:r w:rsidR="00750B69" w:rsidRPr="00750B69">
        <w:rPr>
          <w:rFonts w:ascii="Roboto" w:hAnsi="Roboto"/>
          <w:sz w:val="14"/>
          <w:szCs w:val="14"/>
        </w:rPr>
        <w:t xml:space="preserve">V prípade projektov, ktoré nemajú jednoznačne definovateľné investičné výstupy sa miestom realizácie rozumie miesto, kde sa realizuje prevažná časť aktivít projektu a kde sú prevažne využívané výsledky projektu. </w:t>
      </w:r>
      <w:r w:rsidR="00843A06" w:rsidRPr="00843A06">
        <w:rPr>
          <w:rFonts w:ascii="Roboto" w:hAnsi="Roboto"/>
          <w:sz w:val="14"/>
          <w:szCs w:val="14"/>
        </w:rPr>
        <w:t>V ostatných prípadoch sa miesto realizácie uvádza na tú úroveň, ktorá</w:t>
      </w:r>
      <w:r w:rsidR="00843A06">
        <w:rPr>
          <w:rFonts w:ascii="Roboto" w:hAnsi="Roboto"/>
          <w:sz w:val="14"/>
          <w:szCs w:val="14"/>
        </w:rPr>
        <w:t> </w:t>
      </w:r>
      <w:r w:rsidR="00843A06" w:rsidRPr="00843A06">
        <w:rPr>
          <w:rFonts w:ascii="Roboto" w:hAnsi="Roboto"/>
          <w:sz w:val="14"/>
          <w:szCs w:val="14"/>
        </w:rPr>
        <w:t>je</w:t>
      </w:r>
      <w:r w:rsidR="00843A06">
        <w:rPr>
          <w:rFonts w:ascii="Roboto" w:hAnsi="Roboto"/>
          <w:sz w:val="14"/>
          <w:szCs w:val="14"/>
        </w:rPr>
        <w:t> </w:t>
      </w:r>
      <w:r w:rsidR="00843A06" w:rsidRPr="00843A06">
        <w:rPr>
          <w:rFonts w:ascii="Roboto" w:hAnsi="Roboto"/>
          <w:sz w:val="14"/>
          <w:szCs w:val="14"/>
        </w:rPr>
        <w:t>jednoznačne určiteľná, napr. ak miesto realizácie je v dvoch obciach, je potrebné uviesť všetky obce dotknuté fyzickou realizáciou projektu.</w:t>
      </w:r>
      <w:r w:rsidR="00A2528B" w:rsidRPr="00A2528B">
        <w:t xml:space="preserve"> </w:t>
      </w:r>
    </w:p>
    <w:p w14:paraId="639B7326" w14:textId="77777777" w:rsidR="00843A06" w:rsidRPr="00843A06" w:rsidRDefault="00843A06" w:rsidP="00843A06">
      <w:pPr>
        <w:spacing w:after="60" w:line="240" w:lineRule="auto"/>
        <w:rPr>
          <w:rFonts w:ascii="Roboto" w:hAnsi="Roboto"/>
          <w:sz w:val="14"/>
          <w:szCs w:val="14"/>
        </w:rPr>
      </w:pPr>
    </w:p>
    <w:tbl>
      <w:tblPr>
        <w:tblStyle w:val="Mriekatabuky"/>
        <w:tblW w:w="9072" w:type="dxa"/>
        <w:jc w:val="center"/>
        <w:tblBorders>
          <w:top w:val="single" w:sz="4" w:space="0" w:color="BFBFBF" w:themeColor="background1" w:themeShade="BF"/>
          <w:left w:val="none" w:sz="0" w:space="0" w:color="auto"/>
          <w:bottom w:val="single" w:sz="4" w:space="0" w:color="BFBFBF" w:themeColor="background1" w:themeShade="BF"/>
          <w:right w:val="none" w:sz="0" w:space="0" w:color="auto"/>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963"/>
        <w:gridCol w:w="1494"/>
        <w:gridCol w:w="1750"/>
        <w:gridCol w:w="1626"/>
        <w:gridCol w:w="1624"/>
        <w:gridCol w:w="1615"/>
      </w:tblGrid>
      <w:tr w:rsidR="00C25C08" w:rsidRPr="004E74C3" w14:paraId="284C3BDD" w14:textId="77777777" w:rsidTr="00C25C08">
        <w:trPr>
          <w:jc w:val="center"/>
        </w:trPr>
        <w:tc>
          <w:tcPr>
            <w:tcW w:w="703" w:type="dxa"/>
            <w:tcBorders>
              <w:right w:val="single" w:sz="4" w:space="0" w:color="BFBFBF" w:themeColor="background1" w:themeShade="BF"/>
            </w:tcBorders>
          </w:tcPr>
          <w:p w14:paraId="5D9D752F" w14:textId="77777777" w:rsidR="00C25C08" w:rsidRPr="006039A5" w:rsidRDefault="00C25C08" w:rsidP="009E6CDF">
            <w:pPr>
              <w:rPr>
                <w:rFonts w:ascii="Roboto" w:hAnsi="Roboto"/>
                <w:b/>
                <w:sz w:val="14"/>
                <w:szCs w:val="14"/>
              </w:rPr>
            </w:pPr>
            <w:r>
              <w:rPr>
                <w:rFonts w:ascii="Roboto" w:hAnsi="Roboto"/>
                <w:b/>
                <w:sz w:val="14"/>
                <w:szCs w:val="14"/>
              </w:rPr>
              <w:t>P.č.</w:t>
            </w:r>
          </w:p>
        </w:tc>
        <w:tc>
          <w:tcPr>
            <w:tcW w:w="1533" w:type="dxa"/>
            <w:tcBorders>
              <w:left w:val="single" w:sz="4" w:space="0" w:color="BFBFBF" w:themeColor="background1" w:themeShade="BF"/>
              <w:right w:val="single" w:sz="4" w:space="0" w:color="BFBFBF" w:themeColor="background1" w:themeShade="BF"/>
            </w:tcBorders>
          </w:tcPr>
          <w:p w14:paraId="7CA579FE" w14:textId="77777777" w:rsidR="00C25C08" w:rsidRPr="006039A5" w:rsidRDefault="00C25C08" w:rsidP="009E6CDF">
            <w:pPr>
              <w:rPr>
                <w:rFonts w:ascii="Roboto" w:hAnsi="Roboto"/>
                <w:b/>
                <w:sz w:val="14"/>
                <w:szCs w:val="14"/>
              </w:rPr>
            </w:pPr>
            <w:r>
              <w:rPr>
                <w:rFonts w:ascii="Roboto" w:hAnsi="Roboto"/>
                <w:b/>
                <w:sz w:val="14"/>
                <w:szCs w:val="14"/>
              </w:rPr>
              <w:t>Štát</w:t>
            </w:r>
          </w:p>
        </w:tc>
        <w:tc>
          <w:tcPr>
            <w:tcW w:w="1816" w:type="dxa"/>
            <w:tcBorders>
              <w:left w:val="single" w:sz="4" w:space="0" w:color="BFBFBF" w:themeColor="background1" w:themeShade="BF"/>
              <w:right w:val="single" w:sz="4" w:space="0" w:color="BFBFBF" w:themeColor="background1" w:themeShade="BF"/>
            </w:tcBorders>
          </w:tcPr>
          <w:p w14:paraId="7345F104" w14:textId="77777777" w:rsidR="00C25C08" w:rsidRPr="006039A5" w:rsidRDefault="00C25C08" w:rsidP="009E6CDF">
            <w:pPr>
              <w:rPr>
                <w:rFonts w:ascii="Roboto" w:hAnsi="Roboto"/>
                <w:b/>
                <w:sz w:val="14"/>
                <w:szCs w:val="14"/>
              </w:rPr>
            </w:pPr>
            <w:r>
              <w:rPr>
                <w:rFonts w:ascii="Roboto" w:hAnsi="Roboto"/>
                <w:b/>
                <w:sz w:val="14"/>
                <w:szCs w:val="14"/>
              </w:rPr>
              <w:t>Región (NUTS II)</w:t>
            </w:r>
          </w:p>
        </w:tc>
        <w:tc>
          <w:tcPr>
            <w:tcW w:w="1678" w:type="dxa"/>
            <w:tcBorders>
              <w:left w:val="single" w:sz="4" w:space="0" w:color="BFBFBF" w:themeColor="background1" w:themeShade="BF"/>
            </w:tcBorders>
          </w:tcPr>
          <w:p w14:paraId="5D3C2E72" w14:textId="77777777" w:rsidR="00C25C08" w:rsidRPr="006039A5" w:rsidRDefault="00C25C08" w:rsidP="009E6CDF">
            <w:pPr>
              <w:rPr>
                <w:rFonts w:ascii="Roboto" w:hAnsi="Roboto"/>
                <w:b/>
                <w:sz w:val="14"/>
                <w:szCs w:val="14"/>
              </w:rPr>
            </w:pPr>
            <w:r>
              <w:rPr>
                <w:rFonts w:ascii="Roboto" w:hAnsi="Roboto"/>
                <w:b/>
                <w:sz w:val="14"/>
                <w:szCs w:val="14"/>
              </w:rPr>
              <w:t>Vyšší územný celok (NUTS III)</w:t>
            </w:r>
          </w:p>
        </w:tc>
        <w:tc>
          <w:tcPr>
            <w:tcW w:w="1676" w:type="dxa"/>
            <w:tcBorders>
              <w:left w:val="single" w:sz="4" w:space="0" w:color="BFBFBF" w:themeColor="background1" w:themeShade="BF"/>
            </w:tcBorders>
          </w:tcPr>
          <w:p w14:paraId="68CEBF53" w14:textId="77777777" w:rsidR="00C25C08" w:rsidRDefault="00C25C08" w:rsidP="009E6CDF">
            <w:pPr>
              <w:rPr>
                <w:rFonts w:ascii="Roboto" w:hAnsi="Roboto"/>
                <w:b/>
                <w:sz w:val="14"/>
                <w:szCs w:val="14"/>
              </w:rPr>
            </w:pPr>
            <w:r>
              <w:rPr>
                <w:rFonts w:ascii="Roboto" w:hAnsi="Roboto"/>
                <w:b/>
                <w:sz w:val="14"/>
                <w:szCs w:val="14"/>
              </w:rPr>
              <w:t>Okres (NUTS IV)</w:t>
            </w:r>
          </w:p>
        </w:tc>
        <w:tc>
          <w:tcPr>
            <w:tcW w:w="1666" w:type="dxa"/>
            <w:tcBorders>
              <w:left w:val="single" w:sz="4" w:space="0" w:color="BFBFBF" w:themeColor="background1" w:themeShade="BF"/>
            </w:tcBorders>
          </w:tcPr>
          <w:p w14:paraId="5E8ED347" w14:textId="77777777" w:rsidR="00C25C08" w:rsidRDefault="00C25C08" w:rsidP="009E6CDF">
            <w:pPr>
              <w:rPr>
                <w:rFonts w:ascii="Roboto" w:hAnsi="Roboto"/>
                <w:b/>
                <w:sz w:val="14"/>
                <w:szCs w:val="14"/>
              </w:rPr>
            </w:pPr>
            <w:r>
              <w:rPr>
                <w:rFonts w:ascii="Roboto" w:hAnsi="Roboto"/>
                <w:b/>
                <w:sz w:val="14"/>
                <w:szCs w:val="14"/>
              </w:rPr>
              <w:t>Obec</w:t>
            </w:r>
          </w:p>
        </w:tc>
      </w:tr>
      <w:tr w:rsidR="00C25C08" w:rsidRPr="004E74C3" w14:paraId="4F7892DB" w14:textId="77777777" w:rsidTr="00843A06">
        <w:trPr>
          <w:jc w:val="center"/>
        </w:trPr>
        <w:tc>
          <w:tcPr>
            <w:tcW w:w="703" w:type="dxa"/>
            <w:tcBorders>
              <w:bottom w:val="single" w:sz="4" w:space="0" w:color="BFBFBF" w:themeColor="background1" w:themeShade="BF"/>
              <w:right w:val="single" w:sz="4" w:space="0" w:color="BFBFBF" w:themeColor="background1" w:themeShade="BF"/>
            </w:tcBorders>
          </w:tcPr>
          <w:p w14:paraId="0FA14470" w14:textId="77777777" w:rsidR="00C25C08" w:rsidRPr="006039A5" w:rsidRDefault="00843A06" w:rsidP="009E6CDF">
            <w:pPr>
              <w:rPr>
                <w:rFonts w:ascii="Roboto" w:hAnsi="Roboto"/>
                <w:sz w:val="14"/>
                <w:szCs w:val="14"/>
              </w:rPr>
            </w:pPr>
            <w:r>
              <w:rPr>
                <w:rFonts w:ascii="Roboto" w:hAnsi="Roboto"/>
                <w:sz w:val="14"/>
                <w:szCs w:val="14"/>
              </w:rPr>
              <w:t>(62)</w:t>
            </w:r>
            <w:r w:rsidRPr="00843A06">
              <w:rPr>
                <w:rFonts w:ascii="Roboto" w:hAnsi="Roboto"/>
                <w:sz w:val="14"/>
                <w:szCs w:val="14"/>
              </w:rPr>
              <w:t>Generuje automaticky ITMS2014+</w:t>
            </w:r>
          </w:p>
        </w:tc>
        <w:tc>
          <w:tcPr>
            <w:tcW w:w="1533" w:type="dxa"/>
            <w:tcBorders>
              <w:left w:val="single" w:sz="4" w:space="0" w:color="BFBFBF" w:themeColor="background1" w:themeShade="BF"/>
              <w:bottom w:val="single" w:sz="4" w:space="0" w:color="BFBFBF" w:themeColor="background1" w:themeShade="BF"/>
              <w:right w:val="single" w:sz="4" w:space="0" w:color="BFBFBF" w:themeColor="background1" w:themeShade="BF"/>
            </w:tcBorders>
          </w:tcPr>
          <w:p w14:paraId="38CB242D" w14:textId="77777777" w:rsidR="00C25C08" w:rsidRPr="004E74C3" w:rsidRDefault="00843A06" w:rsidP="00843A06">
            <w:pPr>
              <w:rPr>
                <w:rFonts w:ascii="Roboto" w:hAnsi="Roboto"/>
                <w:sz w:val="14"/>
                <w:szCs w:val="14"/>
              </w:rPr>
            </w:pPr>
            <w:r>
              <w:rPr>
                <w:rFonts w:ascii="Roboto" w:hAnsi="Roboto"/>
                <w:sz w:val="14"/>
                <w:szCs w:val="14"/>
              </w:rPr>
              <w:t xml:space="preserve">(63) </w:t>
            </w:r>
            <w:r w:rsidRPr="00843A06">
              <w:rPr>
                <w:rFonts w:ascii="Roboto" w:hAnsi="Roboto"/>
                <w:sz w:val="14"/>
                <w:szCs w:val="14"/>
              </w:rPr>
              <w:t>Vypĺňa žiadateľ prostredníctvom výberu z číselníka</w:t>
            </w:r>
          </w:p>
        </w:tc>
        <w:tc>
          <w:tcPr>
            <w:tcW w:w="1816" w:type="dxa"/>
            <w:tcBorders>
              <w:left w:val="single" w:sz="4" w:space="0" w:color="BFBFBF" w:themeColor="background1" w:themeShade="BF"/>
              <w:bottom w:val="single" w:sz="4" w:space="0" w:color="BFBFBF" w:themeColor="background1" w:themeShade="BF"/>
              <w:right w:val="single" w:sz="4" w:space="0" w:color="BFBFBF" w:themeColor="background1" w:themeShade="BF"/>
            </w:tcBorders>
          </w:tcPr>
          <w:p w14:paraId="6437A19F" w14:textId="77777777" w:rsidR="00C25C08" w:rsidRPr="004E74C3" w:rsidRDefault="00843A06" w:rsidP="00843A06">
            <w:pPr>
              <w:rPr>
                <w:rFonts w:ascii="Roboto" w:hAnsi="Roboto"/>
                <w:sz w:val="14"/>
                <w:szCs w:val="14"/>
              </w:rPr>
            </w:pPr>
            <w:r>
              <w:rPr>
                <w:rFonts w:ascii="Roboto" w:hAnsi="Roboto"/>
                <w:sz w:val="14"/>
                <w:szCs w:val="14"/>
              </w:rPr>
              <w:t xml:space="preserve">(64) </w:t>
            </w:r>
            <w:r w:rsidRPr="00843A06">
              <w:rPr>
                <w:rFonts w:ascii="Roboto" w:hAnsi="Roboto"/>
                <w:sz w:val="14"/>
                <w:szCs w:val="14"/>
              </w:rPr>
              <w:t>Vypĺňa žiadateľ prostredníctvom výberu z číselníka</w:t>
            </w:r>
          </w:p>
        </w:tc>
        <w:tc>
          <w:tcPr>
            <w:tcW w:w="1678" w:type="dxa"/>
            <w:tcBorders>
              <w:left w:val="single" w:sz="4" w:space="0" w:color="BFBFBF" w:themeColor="background1" w:themeShade="BF"/>
              <w:bottom w:val="single" w:sz="4" w:space="0" w:color="BFBFBF" w:themeColor="background1" w:themeShade="BF"/>
            </w:tcBorders>
          </w:tcPr>
          <w:p w14:paraId="45403158" w14:textId="77777777" w:rsidR="00C25C08" w:rsidRPr="004E74C3" w:rsidRDefault="00843A06" w:rsidP="00843A06">
            <w:pPr>
              <w:rPr>
                <w:rFonts w:ascii="Roboto" w:hAnsi="Roboto"/>
                <w:sz w:val="14"/>
                <w:szCs w:val="14"/>
              </w:rPr>
            </w:pPr>
            <w:r>
              <w:rPr>
                <w:rFonts w:ascii="Roboto" w:hAnsi="Roboto"/>
                <w:sz w:val="14"/>
                <w:szCs w:val="14"/>
              </w:rPr>
              <w:t xml:space="preserve">(65) </w:t>
            </w:r>
            <w:r w:rsidRPr="00843A06">
              <w:rPr>
                <w:rFonts w:ascii="Roboto" w:hAnsi="Roboto"/>
                <w:sz w:val="14"/>
                <w:szCs w:val="14"/>
              </w:rPr>
              <w:t>Vypĺňa žiadateľ prostredníctvom výberu z číselníka</w:t>
            </w:r>
          </w:p>
        </w:tc>
        <w:tc>
          <w:tcPr>
            <w:tcW w:w="1676" w:type="dxa"/>
            <w:tcBorders>
              <w:left w:val="single" w:sz="4" w:space="0" w:color="BFBFBF" w:themeColor="background1" w:themeShade="BF"/>
              <w:bottom w:val="single" w:sz="4" w:space="0" w:color="BFBFBF" w:themeColor="background1" w:themeShade="BF"/>
            </w:tcBorders>
          </w:tcPr>
          <w:p w14:paraId="4AB1DBFA" w14:textId="77777777" w:rsidR="00C25C08" w:rsidRPr="004E74C3" w:rsidRDefault="00843A06" w:rsidP="00843A06">
            <w:pPr>
              <w:rPr>
                <w:rFonts w:ascii="Roboto" w:hAnsi="Roboto"/>
                <w:sz w:val="14"/>
                <w:szCs w:val="14"/>
              </w:rPr>
            </w:pPr>
            <w:r>
              <w:rPr>
                <w:rFonts w:ascii="Roboto" w:hAnsi="Roboto"/>
                <w:sz w:val="14"/>
                <w:szCs w:val="14"/>
              </w:rPr>
              <w:t xml:space="preserve">(66) </w:t>
            </w:r>
            <w:r w:rsidRPr="00843A06">
              <w:rPr>
                <w:rFonts w:ascii="Roboto" w:hAnsi="Roboto"/>
                <w:sz w:val="14"/>
                <w:szCs w:val="14"/>
              </w:rPr>
              <w:t>Vypĺňa žiadateľ prostredníctvom výberu z číselníka</w:t>
            </w:r>
          </w:p>
        </w:tc>
        <w:tc>
          <w:tcPr>
            <w:tcW w:w="1666" w:type="dxa"/>
            <w:tcBorders>
              <w:left w:val="single" w:sz="4" w:space="0" w:color="BFBFBF" w:themeColor="background1" w:themeShade="BF"/>
              <w:bottom w:val="single" w:sz="4" w:space="0" w:color="BFBFBF" w:themeColor="background1" w:themeShade="BF"/>
            </w:tcBorders>
          </w:tcPr>
          <w:p w14:paraId="2450EBF3" w14:textId="77777777" w:rsidR="00C25C08" w:rsidRPr="004E74C3" w:rsidRDefault="00843A06" w:rsidP="00843A06">
            <w:pPr>
              <w:rPr>
                <w:rFonts w:ascii="Roboto" w:hAnsi="Roboto"/>
                <w:sz w:val="14"/>
                <w:szCs w:val="14"/>
              </w:rPr>
            </w:pPr>
            <w:r>
              <w:rPr>
                <w:rFonts w:ascii="Roboto" w:hAnsi="Roboto"/>
                <w:sz w:val="14"/>
                <w:szCs w:val="14"/>
              </w:rPr>
              <w:t xml:space="preserve">(67) </w:t>
            </w:r>
            <w:r w:rsidRPr="00843A06">
              <w:rPr>
                <w:rFonts w:ascii="Roboto" w:hAnsi="Roboto"/>
                <w:sz w:val="14"/>
                <w:szCs w:val="14"/>
              </w:rPr>
              <w:t>Vypĺňa žiadateľ prostredníctvom výberu z číselníka</w:t>
            </w:r>
          </w:p>
        </w:tc>
      </w:tr>
      <w:tr w:rsidR="00843A06" w:rsidRPr="004E74C3" w14:paraId="3101DF30" w14:textId="77777777" w:rsidTr="00843A06">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052" w:type="dxa"/>
            <w:gridSpan w:val="3"/>
            <w:tcBorders>
              <w:top w:val="single" w:sz="4" w:space="0" w:color="BFBFBF" w:themeColor="background1" w:themeShade="BF"/>
              <w:left w:val="nil"/>
              <w:bottom w:val="single" w:sz="4" w:space="0" w:color="BFBFBF" w:themeColor="background1" w:themeShade="BF"/>
              <w:right w:val="single" w:sz="4" w:space="0" w:color="BFBFBF" w:themeColor="background1" w:themeShade="BF"/>
            </w:tcBorders>
          </w:tcPr>
          <w:p w14:paraId="5FA6C3A2" w14:textId="77777777" w:rsidR="00843A06" w:rsidRPr="006039A5" w:rsidRDefault="00843A06" w:rsidP="009E6CDF">
            <w:pPr>
              <w:rPr>
                <w:rFonts w:ascii="Roboto" w:hAnsi="Roboto"/>
                <w:b/>
                <w:sz w:val="14"/>
                <w:szCs w:val="14"/>
              </w:rPr>
            </w:pPr>
            <w:r>
              <w:rPr>
                <w:rFonts w:ascii="Roboto" w:hAnsi="Roboto"/>
                <w:b/>
                <w:sz w:val="14"/>
                <w:szCs w:val="14"/>
              </w:rPr>
              <w:t>Poznámka k miestu realizácie č. 1:</w:t>
            </w:r>
          </w:p>
        </w:tc>
        <w:tc>
          <w:tcPr>
            <w:tcW w:w="5020"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nil"/>
            </w:tcBorders>
          </w:tcPr>
          <w:p w14:paraId="1BAC0328" w14:textId="0D9EF4FF" w:rsidR="00843A06" w:rsidRDefault="00843A06" w:rsidP="00843A06">
            <w:pPr>
              <w:rPr>
                <w:rFonts w:ascii="Roboto" w:hAnsi="Roboto"/>
                <w:b/>
                <w:sz w:val="14"/>
                <w:szCs w:val="14"/>
              </w:rPr>
            </w:pPr>
            <w:r>
              <w:rPr>
                <w:rFonts w:ascii="Roboto" w:hAnsi="Roboto"/>
                <w:sz w:val="14"/>
                <w:szCs w:val="14"/>
              </w:rPr>
              <w:t xml:space="preserve">(68) </w:t>
            </w:r>
            <w:r w:rsidRPr="00843A06">
              <w:rPr>
                <w:rFonts w:ascii="Roboto" w:hAnsi="Roboto"/>
                <w:sz w:val="14"/>
                <w:szCs w:val="14"/>
              </w:rPr>
              <w:t xml:space="preserve">Vypĺňa žiadateľ - </w:t>
            </w:r>
            <w:r w:rsidR="00C013B5" w:rsidRPr="00C013B5">
              <w:rPr>
                <w:rFonts w:ascii="Roboto" w:hAnsi="Roboto"/>
                <w:sz w:val="14"/>
                <w:szCs w:val="14"/>
              </w:rPr>
              <w:t xml:space="preserve">ak relevantné uvedie sa špecifikácia konkrétneho miesta realizácie aktivít projektu v konkrétnej forme (ulica/orientačné/súpisné/parcelné číslo a pod.). </w:t>
            </w:r>
            <w:r w:rsidRPr="00843A06">
              <w:rPr>
                <w:rFonts w:ascii="Roboto" w:hAnsi="Roboto"/>
                <w:sz w:val="14"/>
                <w:szCs w:val="14"/>
              </w:rPr>
              <w:t>Riadok poznámka k miestu realizácie sa zobrazí iba pod takým miestom realizácie, ku ktorému ju žiadateľ vyplní.</w:t>
            </w:r>
          </w:p>
        </w:tc>
      </w:tr>
    </w:tbl>
    <w:p w14:paraId="2FDBFD1F" w14:textId="77777777" w:rsidR="003C4ED7" w:rsidRDefault="003C4ED7"/>
    <w:p w14:paraId="258A4915" w14:textId="77777777" w:rsidR="00843A06" w:rsidRPr="00FC2433" w:rsidRDefault="00843A06" w:rsidP="00832697">
      <w:pPr>
        <w:pStyle w:val="Odsekzoznamu"/>
        <w:numPr>
          <w:ilvl w:val="1"/>
          <w:numId w:val="2"/>
        </w:numPr>
        <w:ind w:left="1134" w:hanging="1134"/>
        <w:rPr>
          <w:rFonts w:ascii="Roboto" w:hAnsi="Roboto" w:cs="Roboto"/>
          <w:b/>
          <w:bCs/>
          <w:color w:val="0064A3"/>
          <w:sz w:val="42"/>
          <w:szCs w:val="42"/>
        </w:rPr>
      </w:pPr>
      <w:r>
        <w:rPr>
          <w:rFonts w:ascii="Roboto" w:hAnsi="Roboto" w:cs="Roboto"/>
          <w:b/>
          <w:bCs/>
          <w:color w:val="0064A3"/>
          <w:sz w:val="42"/>
          <w:szCs w:val="42"/>
        </w:rPr>
        <w:t xml:space="preserve">Miesto realizácie projektu mimo </w:t>
      </w:r>
      <w:r w:rsidRPr="00FC2433">
        <w:rPr>
          <w:rFonts w:ascii="Roboto" w:hAnsi="Roboto" w:cs="Roboto"/>
          <w:b/>
          <w:bCs/>
          <w:color w:val="0064A3"/>
          <w:sz w:val="42"/>
          <w:szCs w:val="42"/>
        </w:rPr>
        <w:t>oprávneného územia OP</w:t>
      </w:r>
    </w:p>
    <w:p w14:paraId="27C1D635" w14:textId="77777777" w:rsidR="00580759" w:rsidRPr="00195E24" w:rsidRDefault="002203E4" w:rsidP="00580759">
      <w:pPr>
        <w:rPr>
          <w:rFonts w:ascii="Roboto" w:hAnsi="Roboto"/>
          <w:sz w:val="16"/>
          <w:szCs w:val="16"/>
        </w:rPr>
      </w:pPr>
      <w:r w:rsidRPr="00195E24">
        <w:rPr>
          <w:rFonts w:ascii="Roboto" w:hAnsi="Roboto"/>
          <w:sz w:val="16"/>
          <w:szCs w:val="16"/>
        </w:rPr>
        <w:t>V rámci tejto výzvy sa tabuľka nevypĺňa.</w:t>
      </w:r>
    </w:p>
    <w:p w14:paraId="12AD7EF0" w14:textId="77777777" w:rsidR="00843A06" w:rsidRDefault="00843A06" w:rsidP="00832697">
      <w:pPr>
        <w:pStyle w:val="Odsekzoznamu"/>
        <w:numPr>
          <w:ilvl w:val="0"/>
          <w:numId w:val="8"/>
        </w:numPr>
        <w:rPr>
          <w:rFonts w:ascii="Roboto" w:hAnsi="Roboto" w:cs="Roboto"/>
          <w:b/>
          <w:bCs/>
          <w:color w:val="0064A3"/>
          <w:sz w:val="42"/>
          <w:szCs w:val="42"/>
        </w:rPr>
      </w:pPr>
      <w:r>
        <w:rPr>
          <w:rFonts w:ascii="Roboto" w:hAnsi="Roboto" w:cs="Roboto"/>
          <w:b/>
          <w:bCs/>
          <w:color w:val="0064A3"/>
          <w:sz w:val="42"/>
          <w:szCs w:val="42"/>
        </w:rPr>
        <w:t>Popis projektu</w:t>
      </w:r>
    </w:p>
    <w:tbl>
      <w:tblPr>
        <w:tblStyle w:val="Mriekatabuky"/>
        <w:tblW w:w="9072" w:type="dxa"/>
        <w:jc w:val="center"/>
        <w:tblBorders>
          <w:top w:val="single" w:sz="4" w:space="0" w:color="BFBFBF" w:themeColor="background1" w:themeShade="BF"/>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72"/>
      </w:tblGrid>
      <w:tr w:rsidR="00D676FC" w:rsidRPr="004E74C3" w14:paraId="6687E78C" w14:textId="77777777" w:rsidTr="00D676FC">
        <w:trPr>
          <w:jc w:val="center"/>
        </w:trPr>
        <w:tc>
          <w:tcPr>
            <w:tcW w:w="9072" w:type="dxa"/>
          </w:tcPr>
          <w:p w14:paraId="798CE190" w14:textId="77777777" w:rsidR="00D676FC" w:rsidRDefault="00D676FC" w:rsidP="009E6CDF">
            <w:pPr>
              <w:rPr>
                <w:rFonts w:ascii="Roboto" w:hAnsi="Roboto"/>
                <w:b/>
                <w:sz w:val="14"/>
                <w:szCs w:val="14"/>
              </w:rPr>
            </w:pPr>
            <w:r>
              <w:rPr>
                <w:rFonts w:ascii="Roboto" w:hAnsi="Roboto"/>
                <w:b/>
                <w:sz w:val="14"/>
                <w:szCs w:val="14"/>
              </w:rPr>
              <w:t>Stručný popis projektu:</w:t>
            </w:r>
          </w:p>
          <w:p w14:paraId="2CB63E7C" w14:textId="623B01DB" w:rsidR="00D676FC" w:rsidRDefault="00D676FC">
            <w:pPr>
              <w:rPr>
                <w:rFonts w:ascii="Roboto" w:hAnsi="Roboto"/>
                <w:b/>
                <w:sz w:val="14"/>
                <w:szCs w:val="14"/>
              </w:rPr>
            </w:pPr>
            <w:r w:rsidRPr="00D676FC">
              <w:rPr>
                <w:rFonts w:ascii="Roboto" w:hAnsi="Roboto"/>
                <w:sz w:val="14"/>
                <w:szCs w:val="14"/>
              </w:rPr>
              <w:t>(76) Žiadateľ popíše stručne obsah projektu – abstrakt (v prípade schválenia bude tento rozsah podliehať zverejneniu podľa § 48 zákona č.</w:t>
            </w:r>
            <w:r w:rsidR="002203E4">
              <w:rPr>
                <w:rFonts w:ascii="Roboto" w:hAnsi="Roboto"/>
                <w:sz w:val="14"/>
                <w:szCs w:val="14"/>
              </w:rPr>
              <w:t> </w:t>
            </w:r>
            <w:r w:rsidRPr="00D676FC">
              <w:rPr>
                <w:rFonts w:ascii="Roboto" w:hAnsi="Roboto"/>
                <w:sz w:val="14"/>
                <w:szCs w:val="14"/>
              </w:rPr>
              <w:t xml:space="preserve">292/2014 Z.z.). </w:t>
            </w:r>
            <w:r w:rsidR="00F839F7" w:rsidRPr="00F839F7">
              <w:rPr>
                <w:rFonts w:ascii="Roboto" w:hAnsi="Roboto"/>
                <w:sz w:val="14"/>
                <w:szCs w:val="14"/>
              </w:rPr>
              <w:t>Popis projektu obsahuje stručnú informáciu o cieľoch projektu, aktivitách, cieľovej skupine (ak relevantné), mieste realizácie a merateľných ukazovateľoch projektu (max. 2000 znakov ). Žiadateľom o NFP odporúčame dôkladne si preštudovať OP ĽZ, aby mali prehľad pri správnom stanovení celkového cieľa projektu, ktorý musí súvisieť s globálnym cieľom OP ĽZ, so špecifickým cieľom 5.1.2 prioritnej osi 5, vybranými tematickým cieľom 9  a investičnou prioritou 5.1. Špecifické ciele projektu musia pritom byť v priamej súvislosti s definovanými problémami, ktoré bude projekt riešiť. Za cieľ nie je možné považovať samotné vykonávanie konkrétnej aktivity; aktivita je nástroj, prostriedok – cieľom je očakávaná zmena stavu po realizácii projektu. Pri definovaní  cieľov platí, že by mali byť stručné, jednoznačné a najmä merateľné prostredníctvom vybraných ukazovateľov. Žiadateľ uvedie podrobnejšie údaje v ďalších častiach popisu projektu.</w:t>
            </w:r>
          </w:p>
        </w:tc>
      </w:tr>
    </w:tbl>
    <w:p w14:paraId="06CAD129" w14:textId="77777777" w:rsidR="00D676FC" w:rsidRDefault="00D676FC" w:rsidP="00D676FC">
      <w:pPr>
        <w:rPr>
          <w:rFonts w:ascii="Roboto" w:hAnsi="Roboto"/>
          <w:sz w:val="14"/>
          <w:szCs w:val="14"/>
        </w:rPr>
      </w:pPr>
    </w:p>
    <w:p w14:paraId="2DC6C991" w14:textId="77777777" w:rsidR="00D676FC" w:rsidRDefault="00D676FC" w:rsidP="00832697">
      <w:pPr>
        <w:pStyle w:val="Odsekzoznamu"/>
        <w:numPr>
          <w:ilvl w:val="1"/>
          <w:numId w:val="8"/>
        </w:numPr>
        <w:ind w:left="426"/>
        <w:rPr>
          <w:rFonts w:ascii="Roboto" w:hAnsi="Roboto" w:cs="Roboto"/>
          <w:b/>
          <w:bCs/>
          <w:color w:val="0064A3"/>
          <w:sz w:val="42"/>
          <w:szCs w:val="42"/>
        </w:rPr>
      </w:pPr>
      <w:r>
        <w:rPr>
          <w:rFonts w:ascii="Roboto" w:hAnsi="Roboto" w:cs="Roboto"/>
          <w:b/>
          <w:bCs/>
          <w:color w:val="0064A3"/>
          <w:sz w:val="42"/>
          <w:szCs w:val="42"/>
        </w:rPr>
        <w:t>Popis východiskovej situácie</w:t>
      </w:r>
    </w:p>
    <w:tbl>
      <w:tblPr>
        <w:tblStyle w:val="Mriekatabuky"/>
        <w:tblW w:w="9072" w:type="dxa"/>
        <w:jc w:val="center"/>
        <w:tblBorders>
          <w:top w:val="single" w:sz="4" w:space="0" w:color="BFBFBF" w:themeColor="background1" w:themeShade="BF"/>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72"/>
      </w:tblGrid>
      <w:tr w:rsidR="00D676FC" w:rsidRPr="004E74C3" w14:paraId="42C3A3C4" w14:textId="77777777" w:rsidTr="009E6CDF">
        <w:trPr>
          <w:jc w:val="center"/>
        </w:trPr>
        <w:tc>
          <w:tcPr>
            <w:tcW w:w="9072" w:type="dxa"/>
          </w:tcPr>
          <w:p w14:paraId="57E725CF" w14:textId="151719DF" w:rsidR="00875444" w:rsidRPr="0077073C" w:rsidRDefault="00126865" w:rsidP="00875444">
            <w:pPr>
              <w:spacing w:before="120" w:after="120" w:line="240" w:lineRule="auto"/>
              <w:rPr>
                <w:rFonts w:ascii="Roboto" w:hAnsi="Roboto"/>
                <w:sz w:val="14"/>
                <w:szCs w:val="14"/>
              </w:rPr>
            </w:pPr>
            <w:r w:rsidDel="00126865">
              <w:rPr>
                <w:rFonts w:ascii="Roboto" w:hAnsi="Roboto"/>
                <w:b/>
                <w:sz w:val="14"/>
                <w:szCs w:val="14"/>
              </w:rPr>
              <w:t xml:space="preserve"> </w:t>
            </w:r>
            <w:r w:rsidR="00D676FC" w:rsidRPr="00D676FC">
              <w:rPr>
                <w:rFonts w:ascii="Roboto" w:hAnsi="Roboto"/>
                <w:sz w:val="14"/>
                <w:szCs w:val="14"/>
              </w:rPr>
              <w:t>(</w:t>
            </w:r>
            <w:r w:rsidR="00FC0266">
              <w:rPr>
                <w:rFonts w:ascii="Roboto" w:hAnsi="Roboto"/>
                <w:sz w:val="14"/>
                <w:szCs w:val="14"/>
              </w:rPr>
              <w:t>77</w:t>
            </w:r>
            <w:r w:rsidR="00D676FC" w:rsidRPr="00D676FC">
              <w:rPr>
                <w:rFonts w:ascii="Roboto" w:hAnsi="Roboto"/>
                <w:sz w:val="14"/>
                <w:szCs w:val="14"/>
              </w:rPr>
              <w:t xml:space="preserve">) </w:t>
            </w:r>
            <w:r w:rsidR="00875444" w:rsidRPr="0077073C">
              <w:rPr>
                <w:rFonts w:ascii="Roboto" w:hAnsi="Roboto"/>
                <w:sz w:val="14"/>
                <w:szCs w:val="14"/>
              </w:rPr>
              <w:t>Žiadateľ popíše východiskovú situáciu vo vzťahu k navrhovanému projektu, resp. vstupoch, ktoré ovplyvňujú realizáciu projektu.</w:t>
            </w:r>
          </w:p>
          <w:p w14:paraId="59A261CC" w14:textId="77777777" w:rsidR="00875444" w:rsidRPr="0077073C" w:rsidRDefault="00875444" w:rsidP="00875444">
            <w:pPr>
              <w:spacing w:before="120" w:after="120" w:line="240" w:lineRule="auto"/>
              <w:rPr>
                <w:rFonts w:ascii="Roboto" w:hAnsi="Roboto"/>
                <w:sz w:val="14"/>
                <w:szCs w:val="14"/>
              </w:rPr>
            </w:pPr>
            <w:r w:rsidRPr="0077073C">
              <w:rPr>
                <w:rFonts w:ascii="Roboto" w:hAnsi="Roboto"/>
                <w:sz w:val="14"/>
                <w:szCs w:val="14"/>
              </w:rPr>
              <w:t xml:space="preserve">V rámci tejto časti sa žiadateľ zameria najmä na: </w:t>
            </w:r>
          </w:p>
          <w:p w14:paraId="5D855650" w14:textId="77777777" w:rsidR="00DE47A8" w:rsidRDefault="00875444" w:rsidP="00DE47A8">
            <w:pPr>
              <w:pStyle w:val="Odsekzoznamu"/>
              <w:numPr>
                <w:ilvl w:val="0"/>
                <w:numId w:val="37"/>
              </w:numPr>
              <w:spacing w:before="120" w:after="120" w:line="240" w:lineRule="auto"/>
              <w:ind w:left="284" w:hanging="284"/>
              <w:contextualSpacing w:val="0"/>
              <w:rPr>
                <w:rFonts w:ascii="Roboto" w:hAnsi="Roboto"/>
                <w:sz w:val="14"/>
                <w:szCs w:val="14"/>
              </w:rPr>
            </w:pPr>
            <w:r w:rsidRPr="0077073C">
              <w:rPr>
                <w:rFonts w:ascii="Roboto" w:hAnsi="Roboto"/>
                <w:sz w:val="14"/>
                <w:szCs w:val="14"/>
              </w:rPr>
              <w:t xml:space="preserve">východiskovú situáciu v dotknutom území, v ktorom sa má projekt realizovať (stručný prehľad súčasnej situácie  v dotknutom území, s uvedením konkrétnych aktuálnych merateľných údajov. Je vhodné, aby žiadateľ túto časť preukázal štatistickými údajmi (ak sú k dispozícii) vrátane uvedenia ich zdroja. V prípade, ak pre opodstatnenosť projektu nie sú k dispozícii štatistické údaje, žiadateľ vychádza zo svojich vlastných skúseností z vlastného prieskumu, zistení a odhadov, tieto uvedie a zdôvodní), </w:t>
            </w:r>
          </w:p>
          <w:p w14:paraId="7CFF9296" w14:textId="5F4D1CFE" w:rsidR="00A40171" w:rsidRPr="00DE47A8" w:rsidRDefault="00A52CC1" w:rsidP="00DE47A8">
            <w:pPr>
              <w:pStyle w:val="Odsekzoznamu"/>
              <w:numPr>
                <w:ilvl w:val="0"/>
                <w:numId w:val="37"/>
              </w:numPr>
              <w:spacing w:before="120" w:after="120" w:line="240" w:lineRule="auto"/>
              <w:ind w:left="284" w:hanging="284"/>
              <w:contextualSpacing w:val="0"/>
              <w:rPr>
                <w:rFonts w:ascii="Roboto" w:hAnsi="Roboto"/>
                <w:sz w:val="14"/>
                <w:szCs w:val="14"/>
              </w:rPr>
            </w:pPr>
            <w:r w:rsidRPr="00DE47A8">
              <w:rPr>
                <w:rFonts w:ascii="Roboto" w:hAnsi="Roboto" w:cstheme="minorHAnsi"/>
                <w:sz w:val="14"/>
                <w:szCs w:val="14"/>
              </w:rPr>
              <w:lastRenderedPageBreak/>
              <w:t xml:space="preserve">popis </w:t>
            </w:r>
            <w:r w:rsidR="00A40171" w:rsidRPr="00DE47A8">
              <w:rPr>
                <w:rFonts w:ascii="Roboto" w:hAnsi="Roboto" w:cstheme="minorHAnsi"/>
                <w:sz w:val="14"/>
                <w:szCs w:val="14"/>
              </w:rPr>
              <w:t>lokalit</w:t>
            </w:r>
            <w:r w:rsidRPr="00DE47A8">
              <w:rPr>
                <w:rFonts w:ascii="Roboto" w:hAnsi="Roboto" w:cstheme="minorHAnsi"/>
                <w:sz w:val="14"/>
                <w:szCs w:val="14"/>
              </w:rPr>
              <w:t>y</w:t>
            </w:r>
            <w:r w:rsidR="00A40171" w:rsidRPr="00B43640">
              <w:rPr>
                <w:rStyle w:val="Odkaznapoznmkupodiarou"/>
                <w:rFonts w:cs="Calibri"/>
                <w:b/>
                <w:sz w:val="16"/>
                <w:szCs w:val="16"/>
              </w:rPr>
              <w:footnoteReference w:id="1"/>
            </w:r>
            <w:r w:rsidR="00A40171" w:rsidRPr="00DE47A8">
              <w:rPr>
                <w:rFonts w:ascii="Calibri" w:hAnsi="Calibri" w:cs="Calibri"/>
                <w:b/>
                <w:sz w:val="22"/>
              </w:rPr>
              <w:t xml:space="preserve"> </w:t>
            </w:r>
            <w:r w:rsidR="00A40171" w:rsidRPr="00DE47A8">
              <w:rPr>
                <w:rFonts w:ascii="Roboto" w:hAnsi="Roboto" w:cstheme="minorHAnsi"/>
                <w:sz w:val="14"/>
                <w:szCs w:val="14"/>
              </w:rPr>
              <w:t>obývan</w:t>
            </w:r>
            <w:r w:rsidRPr="00DE47A8">
              <w:rPr>
                <w:rFonts w:ascii="Roboto" w:hAnsi="Roboto" w:cstheme="minorHAnsi"/>
                <w:sz w:val="14"/>
                <w:szCs w:val="14"/>
              </w:rPr>
              <w:t>ej</w:t>
            </w:r>
            <w:r w:rsidR="00A40171" w:rsidRPr="00DE47A8">
              <w:rPr>
                <w:rFonts w:ascii="Roboto" w:hAnsi="Roboto" w:cstheme="minorHAnsi"/>
                <w:sz w:val="14"/>
                <w:szCs w:val="14"/>
              </w:rPr>
              <w:t xml:space="preserve"> obyvateľmi z MRK s identifikovaním typu osídlenia,</w:t>
            </w:r>
          </w:p>
          <w:p w14:paraId="01C32081" w14:textId="77777777" w:rsidR="00A40171" w:rsidRPr="00A40171" w:rsidRDefault="00A40171" w:rsidP="00A40171">
            <w:pPr>
              <w:pStyle w:val="Odsekzoznamu"/>
              <w:tabs>
                <w:tab w:val="left" w:pos="885"/>
              </w:tabs>
              <w:spacing w:before="120" w:after="120" w:line="240" w:lineRule="auto"/>
              <w:ind w:left="318"/>
              <w:rPr>
                <w:rFonts w:ascii="Roboto" w:hAnsi="Roboto" w:cstheme="minorHAnsi"/>
                <w:sz w:val="14"/>
                <w:szCs w:val="14"/>
              </w:rPr>
            </w:pPr>
          </w:p>
          <w:p w14:paraId="0C02CED1" w14:textId="0C140C44" w:rsidR="00875444" w:rsidRDefault="00875444" w:rsidP="00875444">
            <w:pPr>
              <w:pStyle w:val="Odsekzoznamu"/>
              <w:numPr>
                <w:ilvl w:val="0"/>
                <w:numId w:val="37"/>
              </w:numPr>
              <w:spacing w:before="120" w:after="120" w:line="240" w:lineRule="auto"/>
              <w:ind w:left="284" w:hanging="284"/>
              <w:contextualSpacing w:val="0"/>
              <w:rPr>
                <w:rFonts w:ascii="Roboto" w:hAnsi="Roboto"/>
                <w:sz w:val="14"/>
                <w:szCs w:val="14"/>
              </w:rPr>
            </w:pPr>
            <w:r w:rsidRPr="0077073C">
              <w:rPr>
                <w:rFonts w:ascii="Roboto" w:hAnsi="Roboto"/>
                <w:sz w:val="14"/>
                <w:szCs w:val="14"/>
              </w:rPr>
              <w:t xml:space="preserve">žiadateľ </w:t>
            </w:r>
            <w:r w:rsidR="00A52CC1">
              <w:rPr>
                <w:rFonts w:ascii="Roboto" w:hAnsi="Roboto"/>
                <w:sz w:val="14"/>
                <w:szCs w:val="14"/>
              </w:rPr>
              <w:t xml:space="preserve">uvedie počet obyvateľov v obci </w:t>
            </w:r>
            <w:r w:rsidR="00511119">
              <w:rPr>
                <w:rFonts w:ascii="Roboto" w:hAnsi="Roboto"/>
                <w:sz w:val="14"/>
                <w:szCs w:val="14"/>
              </w:rPr>
              <w:t xml:space="preserve">a z toho počet osôb MRK </w:t>
            </w:r>
            <w:r w:rsidR="00910327">
              <w:rPr>
                <w:rFonts w:ascii="Roboto" w:hAnsi="Roboto"/>
                <w:sz w:val="14"/>
                <w:szCs w:val="14"/>
              </w:rPr>
              <w:t>(môže vyc</w:t>
            </w:r>
            <w:r w:rsidR="00DE47A8">
              <w:rPr>
                <w:rFonts w:ascii="Roboto" w:hAnsi="Roboto"/>
                <w:sz w:val="14"/>
                <w:szCs w:val="14"/>
              </w:rPr>
              <w:t>hádzať z údajov z Atlasu RK</w:t>
            </w:r>
            <w:r w:rsidR="00910327">
              <w:rPr>
                <w:rFonts w:ascii="Roboto" w:hAnsi="Roboto"/>
                <w:sz w:val="14"/>
                <w:szCs w:val="14"/>
              </w:rPr>
              <w:t xml:space="preserve"> alebo z reálneho počtu k dátumu podania žiadosti) </w:t>
            </w:r>
            <w:r w:rsidR="00A52CC1">
              <w:rPr>
                <w:rFonts w:ascii="Roboto" w:hAnsi="Roboto"/>
                <w:sz w:val="14"/>
                <w:szCs w:val="14"/>
              </w:rPr>
              <w:t>a</w:t>
            </w:r>
            <w:r w:rsidR="008F3C09">
              <w:rPr>
                <w:rFonts w:ascii="Roboto" w:hAnsi="Roboto"/>
                <w:sz w:val="14"/>
                <w:szCs w:val="14"/>
              </w:rPr>
              <w:t xml:space="preserve"> počet osôb MRK dotknutých realizáciou projektu t.j. </w:t>
            </w:r>
            <w:r w:rsidRPr="0077073C">
              <w:rPr>
                <w:rFonts w:ascii="Roboto" w:hAnsi="Roboto"/>
                <w:sz w:val="14"/>
                <w:szCs w:val="14"/>
              </w:rPr>
              <w:t>konkrétne identifikuje skupiny, uvedie presný východiskový a konečný počet členov skupiny, ktorý bude priamo profitovať z realizácie projektu,</w:t>
            </w:r>
          </w:p>
          <w:p w14:paraId="237871A8" w14:textId="77777777" w:rsidR="00A52CC1" w:rsidRPr="00A52CC1" w:rsidRDefault="00A52CC1" w:rsidP="00A52CC1">
            <w:pPr>
              <w:pStyle w:val="Odsekzoznamu"/>
              <w:rPr>
                <w:rFonts w:ascii="Roboto" w:hAnsi="Roboto"/>
                <w:sz w:val="14"/>
                <w:szCs w:val="14"/>
              </w:rPr>
            </w:pPr>
          </w:p>
          <w:p w14:paraId="62C4DBD9" w14:textId="77777777" w:rsidR="00875444" w:rsidRDefault="00875444" w:rsidP="00875444">
            <w:pPr>
              <w:pStyle w:val="Odsekzoznamu"/>
              <w:numPr>
                <w:ilvl w:val="0"/>
                <w:numId w:val="37"/>
              </w:numPr>
              <w:spacing w:before="120" w:after="120" w:line="240" w:lineRule="auto"/>
              <w:ind w:left="284" w:hanging="284"/>
              <w:contextualSpacing w:val="0"/>
              <w:rPr>
                <w:rFonts w:ascii="Roboto" w:hAnsi="Roboto"/>
                <w:sz w:val="14"/>
                <w:szCs w:val="14"/>
              </w:rPr>
            </w:pPr>
            <w:r w:rsidRPr="0077073C">
              <w:rPr>
                <w:rFonts w:ascii="Roboto" w:hAnsi="Roboto"/>
                <w:sz w:val="14"/>
                <w:szCs w:val="14"/>
              </w:rPr>
              <w:t xml:space="preserve">identifikáciu potrieb (problémov) skupín v prospech ktorých je projekt realizovaný, </w:t>
            </w:r>
          </w:p>
          <w:p w14:paraId="35330F51" w14:textId="1784F77A" w:rsidR="00875444" w:rsidRPr="0077073C" w:rsidRDefault="00DE47A8" w:rsidP="00875444">
            <w:pPr>
              <w:pStyle w:val="Odsekzoznamu"/>
              <w:numPr>
                <w:ilvl w:val="0"/>
                <w:numId w:val="37"/>
              </w:numPr>
              <w:spacing w:before="120" w:after="120" w:line="240" w:lineRule="auto"/>
              <w:ind w:left="284" w:hanging="284"/>
              <w:contextualSpacing w:val="0"/>
              <w:rPr>
                <w:rFonts w:ascii="Roboto" w:hAnsi="Roboto"/>
                <w:sz w:val="14"/>
                <w:szCs w:val="14"/>
              </w:rPr>
            </w:pPr>
            <w:r>
              <w:rPr>
                <w:rFonts w:ascii="Roboto" w:hAnsi="Roboto"/>
                <w:sz w:val="14"/>
                <w:szCs w:val="14"/>
              </w:rPr>
              <w:t>popis toho</w:t>
            </w:r>
            <w:r w:rsidR="00875444" w:rsidRPr="0077073C">
              <w:rPr>
                <w:rFonts w:ascii="Roboto" w:hAnsi="Roboto"/>
                <w:sz w:val="14"/>
                <w:szCs w:val="14"/>
              </w:rPr>
              <w:t xml:space="preserve"> ako realizácia projektu rieši identifikované potreby (problémy) skupín, v prospech ktorých je projekt realizovaný, resp. už zrealizované aktivity v danej oblasti (ak relevantné), </w:t>
            </w:r>
          </w:p>
          <w:p w14:paraId="53E494D2" w14:textId="77777777" w:rsidR="0085410A" w:rsidRDefault="00875444" w:rsidP="00DE47A8">
            <w:pPr>
              <w:pStyle w:val="Odsekzoznamu"/>
              <w:numPr>
                <w:ilvl w:val="0"/>
                <w:numId w:val="37"/>
              </w:numPr>
              <w:spacing w:before="120" w:after="120" w:line="240" w:lineRule="auto"/>
              <w:ind w:left="284" w:hanging="284"/>
              <w:contextualSpacing w:val="0"/>
              <w:rPr>
                <w:rFonts w:ascii="Roboto" w:hAnsi="Roboto"/>
                <w:sz w:val="14"/>
                <w:szCs w:val="14"/>
              </w:rPr>
            </w:pPr>
            <w:r w:rsidRPr="0077073C">
              <w:rPr>
                <w:rFonts w:ascii="Roboto" w:hAnsi="Roboto"/>
                <w:sz w:val="14"/>
                <w:szCs w:val="14"/>
              </w:rPr>
              <w:t xml:space="preserve">popis toho, ako projekt  nadväzuje na súčasnú aktuálnu situáciu v danom území, resp. na už zrealizované aktivity </w:t>
            </w:r>
            <w:r w:rsidR="00DE47A8">
              <w:rPr>
                <w:rFonts w:ascii="Roboto" w:hAnsi="Roboto"/>
                <w:sz w:val="14"/>
                <w:szCs w:val="14"/>
              </w:rPr>
              <w:t>v danej oblasti (ak relevantné)</w:t>
            </w:r>
            <w:r w:rsidR="0085410A">
              <w:rPr>
                <w:rFonts w:ascii="Roboto" w:hAnsi="Roboto"/>
                <w:sz w:val="14"/>
                <w:szCs w:val="14"/>
              </w:rPr>
              <w:t>,</w:t>
            </w:r>
          </w:p>
          <w:p w14:paraId="3CD35E19" w14:textId="3640D08E" w:rsidR="00B62270" w:rsidRDefault="0085410A" w:rsidP="00DE47A8">
            <w:pPr>
              <w:pStyle w:val="Odsekzoznamu"/>
              <w:numPr>
                <w:ilvl w:val="0"/>
                <w:numId w:val="37"/>
              </w:numPr>
              <w:spacing w:before="120" w:after="120" w:line="240" w:lineRule="auto"/>
              <w:ind w:left="284" w:hanging="284"/>
              <w:contextualSpacing w:val="0"/>
              <w:rPr>
                <w:rFonts w:ascii="Roboto" w:hAnsi="Roboto"/>
                <w:sz w:val="14"/>
                <w:szCs w:val="14"/>
              </w:rPr>
            </w:pPr>
            <w:r>
              <w:rPr>
                <w:rFonts w:ascii="Roboto" w:hAnsi="Roboto" w:cstheme="minorHAnsi"/>
                <w:sz w:val="14"/>
                <w:szCs w:val="14"/>
              </w:rPr>
              <w:t xml:space="preserve">popis východiskovej situácie v poskytovaní MOPS, konkrétne </w:t>
            </w:r>
            <w:r w:rsidRPr="003F02DC">
              <w:rPr>
                <w:rFonts w:ascii="Roboto" w:hAnsi="Roboto" w:cstheme="minorHAnsi"/>
                <w:b/>
                <w:sz w:val="14"/>
                <w:szCs w:val="14"/>
              </w:rPr>
              <w:t xml:space="preserve">v prípade </w:t>
            </w:r>
            <w:r w:rsidRPr="00E73C51">
              <w:rPr>
                <w:rFonts w:ascii="Roboto" w:hAnsi="Roboto" w:cstheme="minorHAnsi"/>
                <w:b/>
                <w:sz w:val="14"/>
                <w:szCs w:val="14"/>
              </w:rPr>
              <w:t>už existujúceho projektu</w:t>
            </w:r>
            <w:r w:rsidRPr="00E73C51">
              <w:rPr>
                <w:rFonts w:ascii="Roboto" w:hAnsi="Roboto" w:cstheme="minorHAnsi"/>
                <w:sz w:val="14"/>
                <w:szCs w:val="14"/>
              </w:rPr>
              <w:t xml:space="preserve"> zameraného na poskytovanie MOPS schváleného v rámci výzvy na MOPS s kódom OPLZ-PO</w:t>
            </w:r>
            <w:r>
              <w:rPr>
                <w:rFonts w:ascii="Roboto" w:hAnsi="Roboto" w:cstheme="minorHAnsi"/>
                <w:sz w:val="14"/>
                <w:szCs w:val="14"/>
              </w:rPr>
              <w:t>5</w:t>
            </w:r>
            <w:r w:rsidRPr="00E73C51">
              <w:rPr>
                <w:rFonts w:ascii="Roboto" w:hAnsi="Roboto" w:cstheme="minorHAnsi"/>
                <w:sz w:val="14"/>
                <w:szCs w:val="14"/>
              </w:rPr>
              <w:t xml:space="preserve">-2017-1 </w:t>
            </w:r>
            <w:r>
              <w:rPr>
                <w:rFonts w:ascii="Roboto" w:hAnsi="Roboto" w:cstheme="minorHAnsi"/>
                <w:sz w:val="14"/>
                <w:szCs w:val="14"/>
              </w:rPr>
              <w:t xml:space="preserve">alebo výzvy </w:t>
            </w:r>
            <w:r w:rsidRPr="00E73C51">
              <w:rPr>
                <w:rFonts w:ascii="Roboto" w:hAnsi="Roboto" w:cstheme="minorHAnsi"/>
                <w:sz w:val="14"/>
                <w:szCs w:val="14"/>
              </w:rPr>
              <w:t>OPLZ-PO</w:t>
            </w:r>
            <w:r>
              <w:rPr>
                <w:rFonts w:ascii="Roboto" w:hAnsi="Roboto" w:cstheme="minorHAnsi"/>
                <w:sz w:val="14"/>
                <w:szCs w:val="14"/>
              </w:rPr>
              <w:t>5-2018</w:t>
            </w:r>
            <w:r w:rsidRPr="00E73C51">
              <w:rPr>
                <w:rFonts w:ascii="Roboto" w:hAnsi="Roboto" w:cstheme="minorHAnsi"/>
                <w:sz w:val="14"/>
                <w:szCs w:val="14"/>
              </w:rPr>
              <w:t>-1</w:t>
            </w:r>
            <w:r>
              <w:rPr>
                <w:rFonts w:ascii="Roboto" w:hAnsi="Roboto" w:cstheme="minorHAnsi"/>
                <w:sz w:val="14"/>
                <w:szCs w:val="14"/>
              </w:rPr>
              <w:t xml:space="preserve"> žiadateľ uvedie túto skutočnosť a zároveň deklaruje, že </w:t>
            </w:r>
            <w:r w:rsidRPr="00E73C51">
              <w:rPr>
                <w:rFonts w:ascii="Roboto" w:hAnsi="Roboto" w:cstheme="minorHAnsi"/>
                <w:b/>
                <w:sz w:val="14"/>
                <w:szCs w:val="14"/>
              </w:rPr>
              <w:t xml:space="preserve">zabezpečí </w:t>
            </w:r>
            <w:r w:rsidRPr="003F02DC">
              <w:rPr>
                <w:rFonts w:ascii="Roboto" w:hAnsi="Roboto" w:cstheme="minorHAnsi"/>
                <w:b/>
                <w:sz w:val="14"/>
                <w:szCs w:val="14"/>
              </w:rPr>
              <w:t xml:space="preserve">pokračovanie </w:t>
            </w:r>
            <w:r w:rsidRPr="00E73C51">
              <w:rPr>
                <w:rFonts w:ascii="Roboto" w:hAnsi="Roboto" w:cstheme="minorHAnsi"/>
                <w:b/>
                <w:sz w:val="14"/>
                <w:szCs w:val="14"/>
              </w:rPr>
              <w:t>poskytovani</w:t>
            </w:r>
            <w:r w:rsidRPr="003F02DC">
              <w:rPr>
                <w:rFonts w:ascii="Roboto" w:hAnsi="Roboto" w:cstheme="minorHAnsi"/>
                <w:b/>
                <w:sz w:val="14"/>
                <w:szCs w:val="14"/>
              </w:rPr>
              <w:t>a</w:t>
            </w:r>
            <w:r w:rsidRPr="00E73C51">
              <w:rPr>
                <w:rFonts w:ascii="Roboto" w:hAnsi="Roboto" w:cstheme="minorHAnsi"/>
                <w:b/>
                <w:sz w:val="14"/>
                <w:szCs w:val="14"/>
              </w:rPr>
              <w:t xml:space="preserve"> tejto služby v rámci </w:t>
            </w:r>
            <w:r>
              <w:rPr>
                <w:rFonts w:ascii="Roboto" w:hAnsi="Roboto" w:cstheme="minorHAnsi"/>
                <w:b/>
                <w:sz w:val="14"/>
                <w:szCs w:val="14"/>
              </w:rPr>
              <w:t xml:space="preserve">tejto </w:t>
            </w:r>
            <w:r w:rsidRPr="00E73C51">
              <w:rPr>
                <w:rFonts w:ascii="Roboto" w:hAnsi="Roboto" w:cstheme="minorHAnsi"/>
                <w:b/>
                <w:sz w:val="14"/>
                <w:szCs w:val="14"/>
              </w:rPr>
              <w:t>predkladanej žiadosti o</w:t>
            </w:r>
            <w:r w:rsidRPr="003F02DC">
              <w:rPr>
                <w:rFonts w:ascii="Roboto" w:hAnsi="Roboto" w:cstheme="minorHAnsi"/>
                <w:b/>
                <w:sz w:val="14"/>
                <w:szCs w:val="14"/>
              </w:rPr>
              <w:t> </w:t>
            </w:r>
            <w:r w:rsidRPr="00E73C51">
              <w:rPr>
                <w:rFonts w:ascii="Roboto" w:hAnsi="Roboto" w:cstheme="minorHAnsi"/>
                <w:b/>
                <w:sz w:val="14"/>
                <w:szCs w:val="14"/>
              </w:rPr>
              <w:t>NFP</w:t>
            </w:r>
            <w:r w:rsidRPr="003F02DC">
              <w:rPr>
                <w:rFonts w:ascii="Roboto" w:hAnsi="Roboto" w:cstheme="minorHAnsi"/>
                <w:b/>
                <w:sz w:val="14"/>
                <w:szCs w:val="14"/>
              </w:rPr>
              <w:t xml:space="preserve"> s</w:t>
            </w:r>
            <w:r w:rsidRPr="00E73C51">
              <w:rPr>
                <w:rFonts w:ascii="Roboto" w:hAnsi="Roboto" w:cstheme="minorHAnsi"/>
                <w:b/>
                <w:sz w:val="14"/>
                <w:szCs w:val="14"/>
              </w:rPr>
              <w:t> dôrazom na vylúčenie rizika duplicitného financovania aktivít MOPS dvoma projektami s rovnakým predmetom</w:t>
            </w:r>
            <w:r>
              <w:rPr>
                <w:rFonts w:ascii="Roboto" w:hAnsi="Roboto" w:cstheme="minorHAnsi"/>
                <w:b/>
                <w:sz w:val="14"/>
                <w:szCs w:val="14"/>
              </w:rPr>
              <w:t xml:space="preserve"> v rovnakej lokalite MRK</w:t>
            </w:r>
            <w:r w:rsidRPr="00E73C51">
              <w:rPr>
                <w:rFonts w:ascii="Roboto" w:hAnsi="Roboto" w:cstheme="minorHAnsi"/>
                <w:sz w:val="14"/>
                <w:szCs w:val="14"/>
              </w:rPr>
              <w:t>. Konkrétne sa jedná o </w:t>
            </w:r>
            <w:r w:rsidRPr="00E73C51">
              <w:rPr>
                <w:rFonts w:ascii="Roboto" w:hAnsi="Roboto" w:cstheme="minorHAnsi"/>
                <w:b/>
                <w:sz w:val="14"/>
                <w:szCs w:val="14"/>
              </w:rPr>
              <w:t xml:space="preserve"> záväz</w:t>
            </w:r>
            <w:r>
              <w:rPr>
                <w:rFonts w:ascii="Roboto" w:hAnsi="Roboto" w:cstheme="minorHAnsi"/>
                <w:b/>
                <w:sz w:val="14"/>
                <w:szCs w:val="14"/>
              </w:rPr>
              <w:t>ok</w:t>
            </w:r>
            <w:r w:rsidRPr="00E73C51">
              <w:rPr>
                <w:rFonts w:ascii="Roboto" w:hAnsi="Roboto" w:cstheme="minorHAnsi"/>
                <w:b/>
                <w:sz w:val="14"/>
                <w:szCs w:val="14"/>
              </w:rPr>
              <w:t xml:space="preserve"> ukončenia aktivít poskytovania MOPS v rámci existujúceho projektu jeho ukončením v prípade schválenia </w:t>
            </w:r>
            <w:r>
              <w:rPr>
                <w:rFonts w:ascii="Roboto" w:hAnsi="Roboto" w:cstheme="minorHAnsi"/>
                <w:b/>
                <w:sz w:val="14"/>
                <w:szCs w:val="14"/>
              </w:rPr>
              <w:t xml:space="preserve">tejto </w:t>
            </w:r>
            <w:r w:rsidRPr="00E73C51">
              <w:rPr>
                <w:rFonts w:ascii="Roboto" w:hAnsi="Roboto" w:cstheme="minorHAnsi"/>
                <w:b/>
                <w:sz w:val="14"/>
                <w:szCs w:val="14"/>
              </w:rPr>
              <w:t>predkladanej žiadosti o NFP</w:t>
            </w:r>
            <w:r w:rsidRPr="00E73C51">
              <w:rPr>
                <w:rFonts w:ascii="Roboto" w:hAnsi="Roboto" w:cstheme="minorHAnsi"/>
                <w:sz w:val="14"/>
                <w:szCs w:val="14"/>
              </w:rPr>
              <w:t xml:space="preserve"> v rámci ktorej sa má pokračovať v aktivitách poskytovania MOPS v </w:t>
            </w:r>
            <w:r>
              <w:rPr>
                <w:rFonts w:ascii="Roboto" w:hAnsi="Roboto" w:cstheme="minorHAnsi"/>
                <w:sz w:val="14"/>
                <w:szCs w:val="14"/>
              </w:rPr>
              <w:t>rovnakej lokalite/obci</w:t>
            </w:r>
            <w:r w:rsidR="00DE47A8" w:rsidRPr="00DE47A8">
              <w:rPr>
                <w:rFonts w:ascii="Roboto" w:hAnsi="Roboto"/>
                <w:sz w:val="14"/>
                <w:szCs w:val="14"/>
              </w:rPr>
              <w:t>.</w:t>
            </w:r>
          </w:p>
          <w:p w14:paraId="580B40D9" w14:textId="79FFFEB2" w:rsidR="00DE47A8" w:rsidRPr="00DE47A8" w:rsidRDefault="00DE47A8" w:rsidP="00DE47A8">
            <w:pPr>
              <w:spacing w:before="120" w:after="120" w:line="240" w:lineRule="auto"/>
              <w:rPr>
                <w:rFonts w:ascii="Roboto" w:hAnsi="Roboto"/>
                <w:sz w:val="14"/>
                <w:szCs w:val="14"/>
              </w:rPr>
            </w:pPr>
            <w:r w:rsidRPr="00E73C51">
              <w:rPr>
                <w:rFonts w:ascii="Roboto" w:hAnsi="Roboto" w:cstheme="minorHAnsi"/>
                <w:sz w:val="14"/>
                <w:szCs w:val="14"/>
              </w:rPr>
              <w:t>Žiadateľ neuvádza údaje a informácie, ktoré nie je možné overiť bežne dostupnými prostriedkami, v prípade ak žiadateľ vychádza z vlastných poznatkov a skúseností, je povinný popísať konkrétny zdroj zisťovania počas ktorého boli predmetné informácie zozbierané.</w:t>
            </w:r>
          </w:p>
        </w:tc>
      </w:tr>
    </w:tbl>
    <w:p w14:paraId="666E755C" w14:textId="77777777" w:rsidR="00D676FC" w:rsidRPr="00D676FC" w:rsidRDefault="00D676FC" w:rsidP="00D676FC">
      <w:pPr>
        <w:rPr>
          <w:rFonts w:ascii="Roboto" w:hAnsi="Roboto"/>
          <w:sz w:val="14"/>
          <w:szCs w:val="14"/>
        </w:rPr>
      </w:pPr>
    </w:p>
    <w:p w14:paraId="36993E7D" w14:textId="77777777" w:rsidR="00D676FC" w:rsidRDefault="00D676FC" w:rsidP="00832697">
      <w:pPr>
        <w:pStyle w:val="Odsekzoznamu"/>
        <w:numPr>
          <w:ilvl w:val="1"/>
          <w:numId w:val="8"/>
        </w:numPr>
        <w:ind w:left="426"/>
        <w:rPr>
          <w:rFonts w:ascii="Roboto" w:hAnsi="Roboto" w:cs="Roboto"/>
          <w:b/>
          <w:bCs/>
          <w:color w:val="0064A3"/>
          <w:sz w:val="42"/>
          <w:szCs w:val="42"/>
        </w:rPr>
      </w:pPr>
      <w:r>
        <w:rPr>
          <w:rFonts w:ascii="Roboto" w:hAnsi="Roboto" w:cs="Roboto"/>
          <w:b/>
          <w:bCs/>
          <w:color w:val="0064A3"/>
          <w:sz w:val="42"/>
          <w:szCs w:val="42"/>
        </w:rPr>
        <w:t xml:space="preserve"> Spôsob realizácie aktivít projektu</w:t>
      </w:r>
    </w:p>
    <w:tbl>
      <w:tblPr>
        <w:tblStyle w:val="Mriekatabuky"/>
        <w:tblW w:w="9072" w:type="dxa"/>
        <w:jc w:val="center"/>
        <w:tblBorders>
          <w:top w:val="single" w:sz="4" w:space="0" w:color="BFBFBF" w:themeColor="background1" w:themeShade="BF"/>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72"/>
      </w:tblGrid>
      <w:tr w:rsidR="00D676FC" w:rsidRPr="004E74C3" w14:paraId="77151F86" w14:textId="77777777" w:rsidTr="009E6CDF">
        <w:trPr>
          <w:jc w:val="center"/>
        </w:trPr>
        <w:tc>
          <w:tcPr>
            <w:tcW w:w="9072" w:type="dxa"/>
          </w:tcPr>
          <w:p w14:paraId="43093AD5" w14:textId="1AF6E587" w:rsidR="00875444" w:rsidRPr="006E4998" w:rsidRDefault="00126865" w:rsidP="00575708">
            <w:pPr>
              <w:spacing w:before="120" w:after="120" w:line="240" w:lineRule="auto"/>
              <w:rPr>
                <w:rFonts w:ascii="Roboto" w:hAnsi="Roboto" w:cstheme="minorHAnsi"/>
                <w:sz w:val="14"/>
                <w:szCs w:val="14"/>
              </w:rPr>
            </w:pPr>
            <w:r w:rsidDel="00126865">
              <w:rPr>
                <w:rFonts w:ascii="Roboto" w:hAnsi="Roboto"/>
                <w:b/>
                <w:sz w:val="14"/>
                <w:szCs w:val="14"/>
              </w:rPr>
              <w:t xml:space="preserve"> </w:t>
            </w:r>
            <w:r w:rsidR="00D676FC" w:rsidRPr="00D676FC">
              <w:rPr>
                <w:rFonts w:ascii="Roboto" w:hAnsi="Roboto"/>
                <w:sz w:val="14"/>
                <w:szCs w:val="14"/>
              </w:rPr>
              <w:t>(</w:t>
            </w:r>
            <w:r w:rsidR="00FC0266">
              <w:rPr>
                <w:rFonts w:ascii="Roboto" w:hAnsi="Roboto"/>
                <w:sz w:val="14"/>
                <w:szCs w:val="14"/>
              </w:rPr>
              <w:t>78</w:t>
            </w:r>
            <w:r w:rsidR="00D676FC" w:rsidRPr="00D676FC">
              <w:rPr>
                <w:rFonts w:ascii="Roboto" w:hAnsi="Roboto"/>
                <w:sz w:val="14"/>
                <w:szCs w:val="14"/>
              </w:rPr>
              <w:t xml:space="preserve">) </w:t>
            </w:r>
            <w:r w:rsidR="00875444" w:rsidRPr="006E4998">
              <w:rPr>
                <w:rFonts w:ascii="Roboto" w:hAnsi="Roboto" w:cstheme="minorHAnsi"/>
                <w:sz w:val="14"/>
                <w:szCs w:val="14"/>
              </w:rPr>
              <w:t>Žiadateľ popíše spôsob realizácie aktivít projektu, vrátane vhodnosti navrhovaných aktivít s ohľadom na očakávané výsledky projektu, ako aj postupnosť realizácie aktivít projektu. V prípade relevantnosti, žiadateľ zahrnie do predmetnej časti aj popis súladu realizácie projektu s regionálnymi stratégiami a koncepciami.</w:t>
            </w:r>
          </w:p>
          <w:p w14:paraId="5422C8D5" w14:textId="77777777" w:rsidR="00875444" w:rsidRPr="006E4998" w:rsidRDefault="00875444" w:rsidP="00575708">
            <w:pPr>
              <w:spacing w:before="120" w:after="120" w:line="240" w:lineRule="auto"/>
              <w:rPr>
                <w:rFonts w:ascii="Roboto" w:hAnsi="Roboto" w:cstheme="minorHAnsi"/>
                <w:sz w:val="14"/>
                <w:szCs w:val="14"/>
              </w:rPr>
            </w:pPr>
            <w:r w:rsidRPr="006E4998">
              <w:rPr>
                <w:rFonts w:ascii="Roboto" w:hAnsi="Roboto" w:cstheme="minorHAnsi"/>
                <w:sz w:val="14"/>
                <w:szCs w:val="14"/>
              </w:rPr>
              <w:t xml:space="preserve">V rámci tejto časti sa žiadateľ zameria najmä na: </w:t>
            </w:r>
          </w:p>
          <w:p w14:paraId="557F69D8" w14:textId="77777777" w:rsidR="00875444" w:rsidRPr="006E4998" w:rsidRDefault="00875444" w:rsidP="00575708">
            <w:pPr>
              <w:pStyle w:val="Odsekzoznamu"/>
              <w:numPr>
                <w:ilvl w:val="0"/>
                <w:numId w:val="37"/>
              </w:numPr>
              <w:spacing w:before="120" w:after="120" w:line="240" w:lineRule="auto"/>
              <w:ind w:left="284" w:hanging="284"/>
              <w:contextualSpacing w:val="0"/>
              <w:rPr>
                <w:rFonts w:ascii="Roboto" w:hAnsi="Roboto" w:cstheme="minorHAnsi"/>
                <w:sz w:val="14"/>
                <w:szCs w:val="14"/>
              </w:rPr>
            </w:pPr>
            <w:r w:rsidRPr="006E4998">
              <w:rPr>
                <w:rFonts w:ascii="Roboto" w:hAnsi="Roboto" w:cstheme="minorHAnsi"/>
                <w:sz w:val="14"/>
                <w:szCs w:val="14"/>
              </w:rPr>
              <w:t xml:space="preserve">konkrétny popis jednotlivých aktivít projektu, ich cieľ, spôsob realizácie, technické zabezpečenie, ich uskutočniteľnosť, reálnosť a primeranosť,  </w:t>
            </w:r>
          </w:p>
          <w:p w14:paraId="140C74D7" w14:textId="77777777" w:rsidR="00875444" w:rsidRPr="006E4998" w:rsidRDefault="00875444" w:rsidP="00575708">
            <w:pPr>
              <w:pStyle w:val="Odsekzoznamu"/>
              <w:numPr>
                <w:ilvl w:val="0"/>
                <w:numId w:val="37"/>
              </w:numPr>
              <w:spacing w:before="120" w:after="120" w:line="240" w:lineRule="auto"/>
              <w:ind w:left="284" w:hanging="284"/>
              <w:contextualSpacing w:val="0"/>
              <w:rPr>
                <w:rFonts w:ascii="Roboto" w:hAnsi="Roboto" w:cstheme="minorHAnsi"/>
                <w:sz w:val="14"/>
                <w:szCs w:val="14"/>
              </w:rPr>
            </w:pPr>
            <w:r w:rsidRPr="006E4998">
              <w:rPr>
                <w:rFonts w:ascii="Roboto" w:hAnsi="Roboto" w:cstheme="minorHAnsi"/>
                <w:sz w:val="14"/>
                <w:szCs w:val="14"/>
              </w:rPr>
              <w:t xml:space="preserve">popis navrhovaných riešení pri realizácii aktivít projektu (napr. technické riešenia,  postupy),  </w:t>
            </w:r>
          </w:p>
          <w:p w14:paraId="3CEB08C3" w14:textId="477C6DAA" w:rsidR="00875444" w:rsidRPr="006E4998" w:rsidRDefault="00875444" w:rsidP="00575708">
            <w:pPr>
              <w:pStyle w:val="Odsekzoznamu"/>
              <w:numPr>
                <w:ilvl w:val="0"/>
                <w:numId w:val="37"/>
              </w:numPr>
              <w:spacing w:before="120" w:after="120" w:line="240" w:lineRule="auto"/>
              <w:ind w:left="284" w:hanging="284"/>
              <w:contextualSpacing w:val="0"/>
              <w:rPr>
                <w:rFonts w:ascii="Roboto" w:hAnsi="Roboto" w:cstheme="minorHAnsi"/>
                <w:sz w:val="14"/>
                <w:szCs w:val="14"/>
              </w:rPr>
            </w:pPr>
            <w:r w:rsidRPr="006E4998">
              <w:rPr>
                <w:rFonts w:ascii="Roboto" w:hAnsi="Roboto" w:cstheme="minorHAnsi"/>
                <w:sz w:val="14"/>
                <w:szCs w:val="14"/>
              </w:rPr>
              <w:t xml:space="preserve">časovú následnosť (etapizáciu) realizácie aktivít projektu, ich nadväznosť (podrobnejšia časová následnosť bude uvedená v tabuľke č. 9 tejto ŽoNFP. </w:t>
            </w:r>
          </w:p>
          <w:p w14:paraId="1FBC0492" w14:textId="77777777" w:rsidR="00875444" w:rsidRPr="006E4998" w:rsidRDefault="00875444" w:rsidP="00575708">
            <w:pPr>
              <w:pStyle w:val="Odsekzoznamu"/>
              <w:numPr>
                <w:ilvl w:val="0"/>
                <w:numId w:val="37"/>
              </w:numPr>
              <w:spacing w:before="120" w:after="120" w:line="240" w:lineRule="auto"/>
              <w:ind w:left="284" w:hanging="284"/>
              <w:contextualSpacing w:val="0"/>
              <w:rPr>
                <w:rFonts w:ascii="Roboto" w:hAnsi="Roboto" w:cstheme="minorHAnsi"/>
                <w:sz w:val="14"/>
                <w:szCs w:val="14"/>
              </w:rPr>
            </w:pPr>
            <w:r w:rsidRPr="006E4998">
              <w:rPr>
                <w:rFonts w:ascii="Roboto" w:hAnsi="Roboto" w:cstheme="minorHAnsi"/>
                <w:sz w:val="14"/>
                <w:szCs w:val="14"/>
              </w:rPr>
              <w:t xml:space="preserve">popis splnenia podmienok oprávnenosti územia, aktivít a výdavkov, </w:t>
            </w:r>
          </w:p>
          <w:p w14:paraId="3D8F0EAE" w14:textId="0CD02BA9" w:rsidR="00377099" w:rsidRPr="00377099" w:rsidRDefault="00875444" w:rsidP="00575708">
            <w:pPr>
              <w:pStyle w:val="Odsekzoznamu"/>
              <w:numPr>
                <w:ilvl w:val="0"/>
                <w:numId w:val="37"/>
              </w:numPr>
              <w:spacing w:before="120" w:after="120" w:line="240" w:lineRule="auto"/>
              <w:ind w:left="284" w:hanging="284"/>
              <w:contextualSpacing w:val="0"/>
              <w:rPr>
                <w:rFonts w:ascii="Roboto" w:hAnsi="Roboto" w:cstheme="minorHAnsi"/>
                <w:sz w:val="14"/>
                <w:szCs w:val="14"/>
              </w:rPr>
            </w:pPr>
            <w:r w:rsidRPr="006E4998">
              <w:rPr>
                <w:rFonts w:ascii="Roboto" w:hAnsi="Roboto" w:cstheme="minorHAnsi"/>
                <w:sz w:val="14"/>
                <w:szCs w:val="14"/>
              </w:rPr>
              <w:t xml:space="preserve">súlad projektu s princípmi desegregácie, degetoizácie a destigmatizácie, (Definícia princípov je uvedená </w:t>
            </w:r>
            <w:r w:rsidRPr="006E4998">
              <w:rPr>
                <w:rFonts w:ascii="Roboto" w:hAnsi="Roboto" w:cstheme="minorHAnsi"/>
                <w:b/>
                <w:bCs/>
                <w:sz w:val="14"/>
                <w:szCs w:val="14"/>
              </w:rPr>
              <w:t>v Metodickom výklade pre efektívne uplatňovanie princípov desegrácie, degetoizácie a destigmatizácie</w:t>
            </w:r>
            <w:r w:rsidRPr="006E4998">
              <w:rPr>
                <w:rFonts w:ascii="Roboto" w:hAnsi="Roboto" w:cstheme="minorHAnsi"/>
                <w:bCs/>
                <w:sz w:val="14"/>
                <w:szCs w:val="14"/>
              </w:rPr>
              <w:t xml:space="preserve">, ktorý vypracoval Úrad Splnomocnenca vlády pre Rómske komunity, ktorý je zverejnený na webovom sídle </w:t>
            </w:r>
            <w:hyperlink r:id="rId15" w:history="1">
              <w:r w:rsidRPr="006E4998">
                <w:rPr>
                  <w:rStyle w:val="Hypertextovprepojenie"/>
                  <w:rFonts w:ascii="Roboto" w:hAnsi="Roboto" w:cstheme="minorHAnsi"/>
                  <w:sz w:val="14"/>
                  <w:szCs w:val="14"/>
                </w:rPr>
                <w:t>http://www.minv.sk/?metodicke-dokumenty</w:t>
              </w:r>
            </w:hyperlink>
            <w:r w:rsidRPr="006E4998">
              <w:rPr>
                <w:rFonts w:ascii="Roboto" w:hAnsi="Roboto" w:cstheme="minorHAnsi"/>
                <w:sz w:val="14"/>
                <w:szCs w:val="14"/>
              </w:rPr>
              <w:t>.</w:t>
            </w:r>
            <w:r w:rsidRPr="006E4998">
              <w:rPr>
                <w:rFonts w:ascii="Roboto" w:hAnsi="Roboto" w:cstheme="minorHAnsi"/>
                <w:bCs/>
                <w:sz w:val="14"/>
                <w:szCs w:val="14"/>
              </w:rPr>
              <w:t xml:space="preserve"> </w:t>
            </w:r>
          </w:p>
          <w:p w14:paraId="0B0825D1" w14:textId="724C7F96" w:rsidR="00875444" w:rsidRDefault="00875444" w:rsidP="00DE47A8">
            <w:pPr>
              <w:pStyle w:val="Odsekzoznamu"/>
              <w:spacing w:before="120" w:after="120" w:line="240" w:lineRule="auto"/>
              <w:ind w:left="284"/>
              <w:contextualSpacing w:val="0"/>
              <w:rPr>
                <w:rFonts w:ascii="Roboto" w:hAnsi="Roboto" w:cstheme="minorHAnsi"/>
                <w:sz w:val="14"/>
                <w:szCs w:val="14"/>
              </w:rPr>
            </w:pPr>
            <w:r w:rsidRPr="006E4998">
              <w:rPr>
                <w:rFonts w:ascii="Roboto" w:hAnsi="Roboto" w:cstheme="minorHAnsi"/>
                <w:bCs/>
                <w:iCs/>
                <w:sz w:val="14"/>
                <w:szCs w:val="14"/>
                <w:u w:val="single"/>
              </w:rPr>
              <w:t>P</w:t>
            </w:r>
            <w:r w:rsidRPr="006E4998">
              <w:rPr>
                <w:rFonts w:ascii="Roboto" w:hAnsi="Roboto" w:cstheme="minorHAnsi"/>
                <w:sz w:val="14"/>
                <w:szCs w:val="14"/>
                <w:u w:val="single"/>
              </w:rPr>
              <w:t xml:space="preserve">odmienky, ktoré musí projekt spĺňať sú uvedené </w:t>
            </w:r>
            <w:r w:rsidRPr="008F3C09">
              <w:rPr>
                <w:rFonts w:ascii="Roboto" w:hAnsi="Roboto" w:cstheme="minorHAnsi"/>
                <w:sz w:val="14"/>
                <w:szCs w:val="14"/>
                <w:u w:val="single"/>
              </w:rPr>
              <w:t>v Prílohe č. 9</w:t>
            </w:r>
            <w:r w:rsidRPr="00AE5FF4">
              <w:rPr>
                <w:rFonts w:ascii="Roboto" w:hAnsi="Roboto" w:cstheme="minorHAnsi"/>
                <w:sz w:val="14"/>
                <w:szCs w:val="14"/>
                <w:u w:val="single"/>
              </w:rPr>
              <w:t xml:space="preserve"> výzvy</w:t>
            </w:r>
            <w:r w:rsidRPr="00AE5FF4">
              <w:rPr>
                <w:rFonts w:ascii="Roboto" w:hAnsi="Roboto" w:cstheme="minorHAnsi"/>
                <w:sz w:val="14"/>
                <w:szCs w:val="14"/>
              </w:rPr>
              <w:t xml:space="preserve"> „</w:t>
            </w:r>
            <w:r w:rsidRPr="00AE5FF4">
              <w:rPr>
                <w:rStyle w:val="Nadpis2Char"/>
                <w:rFonts w:ascii="Roboto" w:eastAsia="Calibri" w:hAnsi="Roboto" w:cs="Calibri"/>
                <w:sz w:val="14"/>
                <w:szCs w:val="14"/>
              </w:rPr>
              <w:t>Podmienky súladu projektu s princípmi desegregácie, degetoizácie a destigmatizácie“ (</w:t>
            </w:r>
            <w:r w:rsidRPr="00D120ED">
              <w:rPr>
                <w:rStyle w:val="Nadpis2Char"/>
                <w:rFonts w:ascii="Roboto" w:eastAsia="Calibri" w:hAnsi="Roboto" w:cs="Calibri"/>
                <w:sz w:val="14"/>
                <w:szCs w:val="14"/>
              </w:rPr>
              <w:t>princípy 3D).</w:t>
            </w:r>
            <w:r w:rsidRPr="006E4998">
              <w:rPr>
                <w:rFonts w:ascii="Roboto" w:hAnsi="Roboto" w:cstheme="minorHAnsi"/>
                <w:sz w:val="14"/>
                <w:szCs w:val="14"/>
              </w:rPr>
              <w:t xml:space="preserve"> </w:t>
            </w:r>
          </w:p>
          <w:p w14:paraId="6BF2A3AB" w14:textId="65541FA1" w:rsidR="00D23AAA" w:rsidRPr="0070190A" w:rsidRDefault="0070190A" w:rsidP="0070190A">
            <w:pPr>
              <w:pStyle w:val="Odsekzoznamu"/>
              <w:spacing w:before="120" w:after="120" w:line="240" w:lineRule="auto"/>
              <w:ind w:left="284"/>
              <w:contextualSpacing w:val="0"/>
              <w:rPr>
                <w:rFonts w:ascii="Roboto" w:hAnsi="Roboto" w:cstheme="minorHAnsi"/>
                <w:sz w:val="14"/>
                <w:szCs w:val="14"/>
              </w:rPr>
            </w:pPr>
            <w:r>
              <w:rPr>
                <w:rFonts w:ascii="Roboto" w:hAnsi="Roboto" w:cstheme="minorHAnsi"/>
                <w:b/>
                <w:sz w:val="14"/>
                <w:szCs w:val="14"/>
              </w:rPr>
              <w:t>V princípe platí</w:t>
            </w:r>
            <w:r w:rsidRPr="00377099">
              <w:rPr>
                <w:rFonts w:ascii="Roboto" w:hAnsi="Roboto" w:cstheme="minorHAnsi"/>
                <w:b/>
                <w:sz w:val="14"/>
                <w:szCs w:val="14"/>
              </w:rPr>
              <w:t>, že k tomu aby mohol byť projekt akceptovaný</w:t>
            </w:r>
            <w:r>
              <w:rPr>
                <w:rFonts w:ascii="Roboto" w:hAnsi="Roboto" w:cstheme="minorHAnsi"/>
                <w:b/>
                <w:sz w:val="14"/>
                <w:szCs w:val="14"/>
              </w:rPr>
              <w:t>,</w:t>
            </w:r>
            <w:r w:rsidRPr="00377099">
              <w:rPr>
                <w:rFonts w:ascii="Roboto" w:hAnsi="Roboto" w:cstheme="minorHAnsi"/>
                <w:b/>
                <w:sz w:val="14"/>
                <w:szCs w:val="14"/>
              </w:rPr>
              <w:t xml:space="preserve"> </w:t>
            </w:r>
            <w:r w:rsidRPr="00D23AAA">
              <w:rPr>
                <w:rFonts w:ascii="Roboto" w:hAnsi="Roboto" w:cstheme="minorHAnsi"/>
                <w:b/>
                <w:color w:val="FF0000"/>
                <w:sz w:val="14"/>
                <w:szCs w:val="14"/>
              </w:rPr>
              <w:t>musí byť preukázané, že sa výrazne zníži sociálna vylúčenosť v jednej z</w:t>
            </w:r>
            <w:r>
              <w:rPr>
                <w:rFonts w:ascii="Roboto" w:hAnsi="Roboto" w:cstheme="minorHAnsi"/>
                <w:b/>
                <w:color w:val="FF0000"/>
                <w:sz w:val="14"/>
                <w:szCs w:val="14"/>
              </w:rPr>
              <w:t> vyššie uvedených</w:t>
            </w:r>
            <w:r w:rsidRPr="00D23AAA">
              <w:rPr>
                <w:rFonts w:ascii="Roboto" w:hAnsi="Roboto" w:cstheme="minorHAnsi"/>
                <w:b/>
                <w:color w:val="FF0000"/>
                <w:sz w:val="14"/>
                <w:szCs w:val="14"/>
              </w:rPr>
              <w:t xml:space="preserve"> troch dimenzií</w:t>
            </w:r>
            <w:r>
              <w:rPr>
                <w:rFonts w:ascii="Roboto" w:hAnsi="Roboto" w:cstheme="minorHAnsi"/>
                <w:b/>
                <w:color w:val="FF0000"/>
                <w:sz w:val="14"/>
                <w:szCs w:val="14"/>
              </w:rPr>
              <w:t xml:space="preserve"> </w:t>
            </w:r>
            <w:r w:rsidRPr="00D23AAA">
              <w:rPr>
                <w:rFonts w:ascii="Roboto" w:hAnsi="Roboto" w:cstheme="minorHAnsi"/>
                <w:b/>
                <w:color w:val="FF0000"/>
                <w:sz w:val="14"/>
                <w:szCs w:val="14"/>
              </w:rPr>
              <w:t xml:space="preserve">(princípov 3D) a zároveň sa nezhoršila </w:t>
            </w:r>
            <w:r>
              <w:rPr>
                <w:rFonts w:ascii="Roboto" w:hAnsi="Roboto" w:cstheme="minorHAnsi"/>
                <w:b/>
                <w:color w:val="FF0000"/>
                <w:sz w:val="14"/>
                <w:szCs w:val="14"/>
              </w:rPr>
              <w:t>sociálna situácia</w:t>
            </w:r>
            <w:r w:rsidRPr="00D23AAA">
              <w:rPr>
                <w:rFonts w:ascii="Roboto" w:hAnsi="Roboto" w:cstheme="minorHAnsi"/>
                <w:b/>
                <w:color w:val="FF0000"/>
                <w:sz w:val="14"/>
                <w:szCs w:val="14"/>
              </w:rPr>
              <w:t xml:space="preserve"> v ostatných dvoch.</w:t>
            </w:r>
          </w:p>
          <w:p w14:paraId="0713CE82" w14:textId="24DC28DB" w:rsidR="00D23AAA" w:rsidRDefault="00D23AAA" w:rsidP="00575708">
            <w:pPr>
              <w:pStyle w:val="Odsekzoznamu"/>
              <w:spacing w:before="120" w:after="120" w:line="240" w:lineRule="auto"/>
              <w:ind w:left="284"/>
              <w:rPr>
                <w:rFonts w:ascii="Roboto" w:hAnsi="Roboto" w:cstheme="minorHAnsi"/>
                <w:b/>
                <w:sz w:val="14"/>
                <w:szCs w:val="14"/>
              </w:rPr>
            </w:pPr>
            <w:r w:rsidRPr="00D23AAA">
              <w:rPr>
                <w:rFonts w:ascii="Roboto" w:hAnsi="Roboto" w:cstheme="minorHAnsi"/>
                <w:b/>
                <w:sz w:val="14"/>
                <w:szCs w:val="14"/>
              </w:rPr>
              <w:t>V</w:t>
            </w:r>
            <w:r>
              <w:rPr>
                <w:rFonts w:ascii="Roboto" w:hAnsi="Roboto" w:cstheme="minorHAnsi"/>
                <w:b/>
                <w:sz w:val="14"/>
                <w:szCs w:val="14"/>
              </w:rPr>
              <w:t> </w:t>
            </w:r>
            <w:r w:rsidRPr="00D23AAA">
              <w:rPr>
                <w:rFonts w:ascii="Roboto" w:hAnsi="Roboto" w:cstheme="minorHAnsi"/>
                <w:b/>
                <w:sz w:val="14"/>
                <w:szCs w:val="14"/>
              </w:rPr>
              <w:t>prípade</w:t>
            </w:r>
            <w:r>
              <w:rPr>
                <w:rFonts w:ascii="Roboto" w:hAnsi="Roboto" w:cstheme="minorHAnsi"/>
                <w:b/>
                <w:sz w:val="14"/>
                <w:szCs w:val="14"/>
              </w:rPr>
              <w:t>,</w:t>
            </w:r>
            <w:r w:rsidRPr="00D23AAA">
              <w:rPr>
                <w:rFonts w:ascii="Roboto" w:hAnsi="Roboto" w:cstheme="minorHAnsi"/>
                <w:b/>
                <w:sz w:val="14"/>
                <w:szCs w:val="14"/>
              </w:rPr>
              <w:t xml:space="preserve"> ak projekt nie je v súlade s princípmi 3D</w:t>
            </w:r>
            <w:r>
              <w:rPr>
                <w:rFonts w:ascii="Roboto" w:hAnsi="Roboto" w:cstheme="minorHAnsi"/>
                <w:b/>
                <w:sz w:val="14"/>
                <w:szCs w:val="14"/>
              </w:rPr>
              <w:t>,</w:t>
            </w:r>
            <w:r w:rsidRPr="00D23AAA">
              <w:rPr>
                <w:rFonts w:ascii="Roboto" w:hAnsi="Roboto" w:cstheme="minorHAnsi"/>
                <w:b/>
                <w:sz w:val="14"/>
                <w:szCs w:val="14"/>
              </w:rPr>
              <w:t xml:space="preserve"> </w:t>
            </w:r>
            <w:r w:rsidRPr="00BC0BE8">
              <w:rPr>
                <w:rFonts w:ascii="Roboto" w:hAnsi="Roboto" w:cstheme="minorHAnsi"/>
                <w:b/>
                <w:sz w:val="14"/>
                <w:szCs w:val="14"/>
              </w:rPr>
              <w:t xml:space="preserve">žiadosť bude </w:t>
            </w:r>
            <w:r w:rsidR="008F3C09" w:rsidRPr="00BC0BE8">
              <w:rPr>
                <w:rFonts w:ascii="Roboto" w:hAnsi="Roboto" w:cstheme="minorHAnsi"/>
                <w:b/>
                <w:sz w:val="14"/>
                <w:szCs w:val="14"/>
              </w:rPr>
              <w:t>neschválená</w:t>
            </w:r>
            <w:r w:rsidRPr="00BC0BE8">
              <w:rPr>
                <w:rFonts w:ascii="Roboto" w:hAnsi="Roboto" w:cstheme="minorHAnsi"/>
                <w:b/>
                <w:sz w:val="14"/>
                <w:szCs w:val="14"/>
              </w:rPr>
              <w:t>.</w:t>
            </w:r>
            <w:r>
              <w:rPr>
                <w:rFonts w:ascii="Roboto" w:hAnsi="Roboto" w:cstheme="minorHAnsi"/>
                <w:b/>
                <w:sz w:val="14"/>
                <w:szCs w:val="14"/>
              </w:rPr>
              <w:t xml:space="preserve"> P</w:t>
            </w:r>
            <w:r w:rsidRPr="00D23AAA">
              <w:rPr>
                <w:rFonts w:ascii="Roboto" w:hAnsi="Roboto" w:cstheme="minorHAnsi"/>
                <w:b/>
                <w:sz w:val="14"/>
                <w:szCs w:val="14"/>
              </w:rPr>
              <w:t xml:space="preserve">reto je </w:t>
            </w:r>
            <w:r>
              <w:rPr>
                <w:rFonts w:ascii="Roboto" w:hAnsi="Roboto" w:cstheme="minorHAnsi"/>
                <w:b/>
                <w:sz w:val="14"/>
                <w:szCs w:val="14"/>
              </w:rPr>
              <w:t xml:space="preserve">tu </w:t>
            </w:r>
            <w:r w:rsidRPr="00D23AAA">
              <w:rPr>
                <w:rFonts w:ascii="Roboto" w:hAnsi="Roboto" w:cstheme="minorHAnsi"/>
                <w:b/>
                <w:sz w:val="14"/>
                <w:szCs w:val="14"/>
              </w:rPr>
              <w:t xml:space="preserve">potrebné dôsledne </w:t>
            </w:r>
            <w:r>
              <w:rPr>
                <w:rFonts w:ascii="Roboto" w:hAnsi="Roboto" w:cstheme="minorHAnsi"/>
                <w:b/>
                <w:sz w:val="14"/>
                <w:szCs w:val="14"/>
              </w:rPr>
              <w:t>súlad s 3D princípmi</w:t>
            </w:r>
            <w:r w:rsidRPr="00D23AAA">
              <w:rPr>
                <w:rFonts w:ascii="Roboto" w:hAnsi="Roboto" w:cstheme="minorHAnsi"/>
                <w:b/>
                <w:sz w:val="14"/>
                <w:szCs w:val="14"/>
              </w:rPr>
              <w:t xml:space="preserve"> popísať.</w:t>
            </w:r>
          </w:p>
          <w:p w14:paraId="40B08046" w14:textId="77777777" w:rsidR="00DE47A8" w:rsidRPr="00D23AAA" w:rsidRDefault="00DE47A8" w:rsidP="00575708">
            <w:pPr>
              <w:pStyle w:val="Odsekzoznamu"/>
              <w:spacing w:before="120" w:after="120" w:line="240" w:lineRule="auto"/>
              <w:ind w:left="284"/>
              <w:rPr>
                <w:rFonts w:ascii="Roboto" w:hAnsi="Roboto" w:cstheme="minorHAnsi"/>
                <w:b/>
                <w:sz w:val="14"/>
                <w:szCs w:val="14"/>
              </w:rPr>
            </w:pPr>
          </w:p>
          <w:p w14:paraId="7F5A2539" w14:textId="6971755E" w:rsidR="008A0DA9" w:rsidRPr="00DE47A8" w:rsidRDefault="00DE47A8" w:rsidP="00DE47A8">
            <w:pPr>
              <w:pStyle w:val="Odsekzoznamu"/>
              <w:spacing w:before="120" w:after="120" w:line="240" w:lineRule="auto"/>
              <w:ind w:left="284"/>
              <w:rPr>
                <w:rFonts w:asciiTheme="minorHAnsi" w:hAnsiTheme="minorHAnsi" w:cstheme="minorHAnsi"/>
                <w:i/>
                <w:sz w:val="22"/>
              </w:rPr>
            </w:pPr>
            <w:r w:rsidRPr="00DE47A8">
              <w:rPr>
                <w:rFonts w:ascii="Roboto" w:hAnsi="Roboto" w:cstheme="minorHAnsi"/>
                <w:b/>
                <w:sz w:val="14"/>
                <w:szCs w:val="14"/>
              </w:rPr>
              <w:t>Žiadateľ v rámci tejto časti popíše ako bude zabezpečené poskytovanie sociálnych a asistenčných služieb prostredníctvom miestnej občianskej poriadkovej služby v oblastiach s prítomnosťou MRK uvedených v prílohe č. 9 výzvy.</w:t>
            </w:r>
          </w:p>
          <w:p w14:paraId="1D19FD16" w14:textId="3BA7DB31" w:rsidR="00261884" w:rsidRPr="00A14D59" w:rsidRDefault="00A14D59" w:rsidP="00A14D59">
            <w:pPr>
              <w:rPr>
                <w:rFonts w:ascii="Roboto" w:hAnsi="Roboto" w:cstheme="minorHAnsi"/>
                <w:sz w:val="14"/>
                <w:szCs w:val="14"/>
              </w:rPr>
            </w:pPr>
            <w:r w:rsidRPr="00A14D59">
              <w:rPr>
                <w:rFonts w:ascii="Roboto" w:hAnsi="Roboto" w:cstheme="minorHAnsi"/>
                <w:sz w:val="14"/>
                <w:szCs w:val="14"/>
              </w:rPr>
              <w:t xml:space="preserve">- </w:t>
            </w:r>
            <w:r w:rsidR="00EE64CC" w:rsidRPr="00A14D59">
              <w:rPr>
                <w:rFonts w:ascii="Roboto" w:hAnsi="Roboto" w:cstheme="minorHAnsi"/>
                <w:sz w:val="14"/>
                <w:szCs w:val="14"/>
              </w:rPr>
              <w:t>popis ako budú dosiahnuté stanovené ciele aktivít projektu;</w:t>
            </w:r>
          </w:p>
          <w:p w14:paraId="1191B9B6" w14:textId="0AA48BF6" w:rsidR="00261884" w:rsidRDefault="00261884" w:rsidP="00A14D59">
            <w:pPr>
              <w:pStyle w:val="Odsekzoznamu"/>
              <w:numPr>
                <w:ilvl w:val="0"/>
                <w:numId w:val="37"/>
              </w:numPr>
              <w:spacing w:before="120" w:after="120" w:line="240" w:lineRule="auto"/>
              <w:ind w:left="176" w:hanging="176"/>
              <w:contextualSpacing w:val="0"/>
              <w:rPr>
                <w:rFonts w:ascii="Roboto" w:hAnsi="Roboto" w:cstheme="minorHAnsi"/>
                <w:sz w:val="14"/>
                <w:szCs w:val="14"/>
              </w:rPr>
            </w:pPr>
            <w:r>
              <w:rPr>
                <w:rFonts w:ascii="Roboto" w:hAnsi="Roboto" w:cstheme="minorHAnsi"/>
                <w:sz w:val="14"/>
                <w:szCs w:val="14"/>
              </w:rPr>
              <w:t>popis</w:t>
            </w:r>
            <w:r w:rsidRPr="00261884">
              <w:rPr>
                <w:rFonts w:ascii="Roboto" w:hAnsi="Roboto" w:cstheme="minorHAnsi"/>
                <w:sz w:val="14"/>
                <w:szCs w:val="14"/>
              </w:rPr>
              <w:t xml:space="preserve">, akým spôsobom </w:t>
            </w:r>
            <w:r>
              <w:rPr>
                <w:rFonts w:ascii="Roboto" w:hAnsi="Roboto" w:cstheme="minorHAnsi"/>
                <w:sz w:val="14"/>
                <w:szCs w:val="14"/>
              </w:rPr>
              <w:t>bude zabezpečené</w:t>
            </w:r>
            <w:r w:rsidRPr="00261884">
              <w:rPr>
                <w:rFonts w:ascii="Roboto" w:hAnsi="Roboto" w:cstheme="minorHAnsi"/>
                <w:sz w:val="14"/>
                <w:szCs w:val="14"/>
              </w:rPr>
              <w:t xml:space="preserve"> dodržiavanie Horizontálnych princípov Rovnosť mužov a žien a Nediskriminácia, a to najmä v oblasti výberu </w:t>
            </w:r>
            <w:r>
              <w:rPr>
                <w:rFonts w:ascii="Roboto" w:hAnsi="Roboto" w:cstheme="minorHAnsi"/>
                <w:sz w:val="14"/>
                <w:szCs w:val="14"/>
              </w:rPr>
              <w:t xml:space="preserve">  </w:t>
            </w:r>
            <w:r w:rsidRPr="00261884">
              <w:rPr>
                <w:rFonts w:ascii="Roboto" w:hAnsi="Roboto" w:cstheme="minorHAnsi"/>
                <w:sz w:val="14"/>
                <w:szCs w:val="14"/>
              </w:rPr>
              <w:t>zamestnancov a ich mzdového ohodnotenia, aby nedochádzalo k diskriminácii na základe pohlavia, rodu, veku, rasy, etnika, vierovyznania alebo náboženstva, sexuálnej orientácie alebo zdravotného postihnutia, ako aj v oblasti výberu dodávateľov služieb a prác v rámci projektu</w:t>
            </w:r>
            <w:r w:rsidR="000F2450">
              <w:rPr>
                <w:rFonts w:ascii="Roboto" w:hAnsi="Roboto" w:cstheme="minorHAnsi"/>
                <w:sz w:val="14"/>
                <w:szCs w:val="14"/>
              </w:rPr>
              <w:t>;</w:t>
            </w:r>
          </w:p>
          <w:p w14:paraId="6495E39D" w14:textId="0E43BF92" w:rsidR="00B60F0E" w:rsidRPr="00B60F0E" w:rsidRDefault="00B60F0E" w:rsidP="00A14D59">
            <w:pPr>
              <w:pStyle w:val="Odsekzoznamu"/>
              <w:numPr>
                <w:ilvl w:val="0"/>
                <w:numId w:val="37"/>
              </w:numPr>
              <w:spacing w:after="0" w:line="240" w:lineRule="auto"/>
              <w:ind w:left="176" w:hanging="215"/>
              <w:rPr>
                <w:rFonts w:ascii="Roboto" w:hAnsi="Roboto" w:cstheme="minorHAnsi"/>
                <w:sz w:val="14"/>
                <w:szCs w:val="14"/>
              </w:rPr>
            </w:pPr>
            <w:r w:rsidRPr="00B60F0E">
              <w:rPr>
                <w:rFonts w:ascii="Roboto" w:hAnsi="Roboto" w:cstheme="minorHAnsi"/>
                <w:sz w:val="14"/>
                <w:szCs w:val="14"/>
              </w:rPr>
              <w:t>popis, akým spôsobom bude zabezpečená prístupnosť fyzického prostredia pre osoby so zdravotným postihnutím v rámci realizácie aktivít projektu</w:t>
            </w:r>
            <w:r w:rsidR="00E7576C">
              <w:rPr>
                <w:rFonts w:ascii="Roboto" w:hAnsi="Roboto" w:cstheme="minorHAnsi"/>
                <w:sz w:val="14"/>
                <w:szCs w:val="14"/>
              </w:rPr>
              <w:t>.</w:t>
            </w:r>
          </w:p>
          <w:p w14:paraId="2FD792B0" w14:textId="77777777" w:rsidR="00EE64CC" w:rsidRDefault="00EE64CC" w:rsidP="00575708">
            <w:pPr>
              <w:pStyle w:val="Default"/>
              <w:jc w:val="both"/>
              <w:rPr>
                <w:sz w:val="18"/>
                <w:szCs w:val="18"/>
              </w:rPr>
            </w:pPr>
          </w:p>
          <w:p w14:paraId="6C14E731" w14:textId="4E5AA742" w:rsidR="00EE64CC" w:rsidRDefault="00EE64CC" w:rsidP="00575708">
            <w:pPr>
              <w:pStyle w:val="Default"/>
              <w:ind w:left="34" w:hanging="34"/>
              <w:jc w:val="both"/>
              <w:rPr>
                <w:rFonts w:ascii="Roboto" w:hAnsi="Roboto" w:cs="Calibri"/>
                <w:sz w:val="14"/>
                <w:szCs w:val="14"/>
              </w:rPr>
            </w:pPr>
            <w:r w:rsidRPr="001F7E54">
              <w:rPr>
                <w:rFonts w:ascii="Roboto" w:hAnsi="Roboto" w:cs="Calibri"/>
                <w:sz w:val="14"/>
                <w:szCs w:val="14"/>
              </w:rPr>
              <w:t xml:space="preserve">Žiadateľ v tejto časti konkretizuje a popisuje príspevok hlavnej aktivity k dosiahnutiu </w:t>
            </w:r>
            <w:r>
              <w:rPr>
                <w:rFonts w:ascii="Roboto" w:hAnsi="Roboto" w:cs="Calibri"/>
                <w:sz w:val="14"/>
                <w:szCs w:val="14"/>
              </w:rPr>
              <w:t xml:space="preserve">stanovených cieľov a </w:t>
            </w:r>
            <w:r w:rsidRPr="001F7E54">
              <w:rPr>
                <w:rFonts w:ascii="Roboto" w:hAnsi="Roboto" w:cs="Calibri"/>
                <w:sz w:val="14"/>
                <w:szCs w:val="14"/>
              </w:rPr>
              <w:t xml:space="preserve">predpoklady na dosiahnutie stanovenej cieľovej hodnoty merateľných ukazovateľov. </w:t>
            </w:r>
          </w:p>
          <w:p w14:paraId="024047F4" w14:textId="2CD57804" w:rsidR="00D676FC" w:rsidRPr="00E7576C" w:rsidRDefault="00EE64CC" w:rsidP="00E7576C">
            <w:pPr>
              <w:rPr>
                <w:rFonts w:ascii="Roboto" w:hAnsi="Roboto"/>
                <w:sz w:val="14"/>
                <w:szCs w:val="14"/>
              </w:rPr>
            </w:pPr>
            <w:r w:rsidRPr="001F7E54">
              <w:rPr>
                <w:rFonts w:ascii="Roboto" w:hAnsi="Roboto" w:cs="Calibri"/>
                <w:color w:val="000000"/>
                <w:sz w:val="14"/>
                <w:szCs w:val="14"/>
              </w:rPr>
              <w:t xml:space="preserve">Zoznam merateľných ukazovateľov je uvedený </w:t>
            </w:r>
            <w:r>
              <w:rPr>
                <w:rFonts w:ascii="Roboto" w:hAnsi="Roboto" w:cs="Calibri"/>
                <w:color w:val="000000"/>
                <w:sz w:val="14"/>
                <w:szCs w:val="14"/>
              </w:rPr>
              <w:t>v </w:t>
            </w:r>
            <w:r>
              <w:rPr>
                <w:rFonts w:ascii="Roboto" w:hAnsi="Roboto"/>
                <w:sz w:val="14"/>
                <w:szCs w:val="14"/>
              </w:rPr>
              <w:t>Prílohe výzvy č.3.</w:t>
            </w:r>
          </w:p>
        </w:tc>
      </w:tr>
      <w:tr w:rsidR="00261884" w:rsidRPr="004E74C3" w14:paraId="5AAF583D" w14:textId="77777777" w:rsidTr="009E6CDF">
        <w:trPr>
          <w:jc w:val="center"/>
        </w:trPr>
        <w:tc>
          <w:tcPr>
            <w:tcW w:w="9072" w:type="dxa"/>
          </w:tcPr>
          <w:p w14:paraId="434C2189" w14:textId="77777777" w:rsidR="00261884" w:rsidRDefault="00261884" w:rsidP="009E6CDF">
            <w:pPr>
              <w:rPr>
                <w:rFonts w:ascii="Roboto" w:hAnsi="Roboto"/>
                <w:b/>
                <w:sz w:val="14"/>
                <w:szCs w:val="14"/>
              </w:rPr>
            </w:pPr>
          </w:p>
        </w:tc>
      </w:tr>
    </w:tbl>
    <w:p w14:paraId="15253E7D" w14:textId="77777777" w:rsidR="00D676FC" w:rsidRDefault="00D676FC" w:rsidP="00832697">
      <w:pPr>
        <w:pStyle w:val="Odsekzoznamu"/>
        <w:numPr>
          <w:ilvl w:val="1"/>
          <w:numId w:val="8"/>
        </w:numPr>
        <w:ind w:left="709" w:hanging="709"/>
        <w:rPr>
          <w:rFonts w:ascii="Roboto" w:hAnsi="Roboto" w:cs="Roboto"/>
          <w:b/>
          <w:bCs/>
          <w:color w:val="0064A3"/>
          <w:sz w:val="42"/>
          <w:szCs w:val="42"/>
        </w:rPr>
      </w:pPr>
      <w:r>
        <w:rPr>
          <w:rFonts w:ascii="Roboto" w:hAnsi="Roboto" w:cs="Roboto"/>
          <w:b/>
          <w:bCs/>
          <w:color w:val="0064A3"/>
          <w:sz w:val="42"/>
          <w:szCs w:val="42"/>
        </w:rPr>
        <w:t>Situácia po realizácii projektu a udržateľnosť projektu</w:t>
      </w:r>
    </w:p>
    <w:tbl>
      <w:tblPr>
        <w:tblStyle w:val="Mriekatabuky"/>
        <w:tblW w:w="9072" w:type="dxa"/>
        <w:jc w:val="center"/>
        <w:tblBorders>
          <w:top w:val="single" w:sz="4" w:space="0" w:color="BFBFBF" w:themeColor="background1" w:themeShade="BF"/>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72"/>
      </w:tblGrid>
      <w:tr w:rsidR="00D676FC" w:rsidRPr="004E74C3" w14:paraId="0B2C86A5" w14:textId="77777777" w:rsidTr="009E6CDF">
        <w:trPr>
          <w:jc w:val="center"/>
        </w:trPr>
        <w:tc>
          <w:tcPr>
            <w:tcW w:w="9072" w:type="dxa"/>
          </w:tcPr>
          <w:p w14:paraId="46900244" w14:textId="02BC86F8" w:rsidR="00875444" w:rsidRPr="00C36FDB" w:rsidRDefault="00126865" w:rsidP="00875444">
            <w:pPr>
              <w:spacing w:before="120" w:after="120" w:line="240" w:lineRule="auto"/>
              <w:rPr>
                <w:rFonts w:ascii="Roboto" w:hAnsi="Roboto"/>
                <w:sz w:val="14"/>
                <w:szCs w:val="14"/>
              </w:rPr>
            </w:pPr>
            <w:r w:rsidDel="00126865">
              <w:rPr>
                <w:rFonts w:ascii="Roboto" w:hAnsi="Roboto"/>
                <w:b/>
                <w:sz w:val="14"/>
                <w:szCs w:val="14"/>
              </w:rPr>
              <w:lastRenderedPageBreak/>
              <w:t xml:space="preserve"> </w:t>
            </w:r>
            <w:r w:rsidR="00D676FC" w:rsidRPr="00D676FC">
              <w:rPr>
                <w:rFonts w:ascii="Roboto" w:hAnsi="Roboto"/>
                <w:sz w:val="14"/>
                <w:szCs w:val="14"/>
              </w:rPr>
              <w:t>(</w:t>
            </w:r>
            <w:r w:rsidR="004F31E9">
              <w:rPr>
                <w:rFonts w:ascii="Roboto" w:hAnsi="Roboto"/>
                <w:sz w:val="14"/>
                <w:szCs w:val="14"/>
              </w:rPr>
              <w:t>79</w:t>
            </w:r>
            <w:r w:rsidR="00D676FC" w:rsidRPr="00D676FC">
              <w:rPr>
                <w:rFonts w:ascii="Roboto" w:hAnsi="Roboto"/>
                <w:sz w:val="14"/>
                <w:szCs w:val="14"/>
              </w:rPr>
              <w:t xml:space="preserve">) </w:t>
            </w:r>
            <w:r w:rsidR="00875444" w:rsidRPr="00C36FDB">
              <w:rPr>
                <w:rFonts w:ascii="Roboto" w:hAnsi="Roboto"/>
                <w:sz w:val="14"/>
                <w:szCs w:val="14"/>
              </w:rPr>
              <w:t>Žiadateľ popíše situáciu po ukončení projektu, s uvedením očakávaných výsledkov a výstupov  a posúdi navrhované aktivity z hľadiska ich prevádzkovej a technickej udržateľnosti, resp. udržateľnosti výsledkov projektu.</w:t>
            </w:r>
          </w:p>
          <w:p w14:paraId="1DB3D4F4" w14:textId="77777777" w:rsidR="00875444" w:rsidRPr="00C36FDB" w:rsidRDefault="00875444" w:rsidP="00875444">
            <w:pPr>
              <w:spacing w:before="120" w:after="120" w:line="240" w:lineRule="auto"/>
              <w:rPr>
                <w:rFonts w:ascii="Roboto" w:hAnsi="Roboto"/>
                <w:sz w:val="14"/>
                <w:szCs w:val="14"/>
              </w:rPr>
            </w:pPr>
            <w:r w:rsidRPr="00C36FDB">
              <w:rPr>
                <w:rFonts w:ascii="Roboto" w:hAnsi="Roboto"/>
                <w:sz w:val="14"/>
                <w:szCs w:val="14"/>
              </w:rPr>
              <w:t>V rámci tejto časti sa žiadateľ zameria najmä na</w:t>
            </w:r>
            <w:r>
              <w:rPr>
                <w:rFonts w:ascii="Roboto" w:hAnsi="Roboto"/>
                <w:sz w:val="14"/>
                <w:szCs w:val="14"/>
              </w:rPr>
              <w:t xml:space="preserve"> </w:t>
            </w:r>
            <w:r w:rsidRPr="00C36FDB">
              <w:rPr>
                <w:rFonts w:ascii="Roboto" w:hAnsi="Roboto"/>
                <w:sz w:val="14"/>
                <w:szCs w:val="14"/>
              </w:rPr>
              <w:t xml:space="preserve">: </w:t>
            </w:r>
          </w:p>
          <w:p w14:paraId="16FD5DD9" w14:textId="77777777" w:rsidR="00875444" w:rsidRDefault="00875444" w:rsidP="00875444">
            <w:pPr>
              <w:numPr>
                <w:ilvl w:val="0"/>
                <w:numId w:val="37"/>
              </w:numPr>
              <w:spacing w:before="120" w:after="120" w:line="240" w:lineRule="auto"/>
              <w:ind w:left="284" w:hanging="284"/>
              <w:rPr>
                <w:rFonts w:ascii="Roboto" w:hAnsi="Roboto"/>
                <w:sz w:val="14"/>
                <w:szCs w:val="14"/>
              </w:rPr>
            </w:pPr>
            <w:r w:rsidRPr="00C36FDB">
              <w:rPr>
                <w:rFonts w:ascii="Roboto" w:hAnsi="Roboto"/>
                <w:sz w:val="14"/>
                <w:szCs w:val="14"/>
              </w:rPr>
              <w:t>popis toho, ako a do akej miery projekt prispeje k riešeniu potrieb/problémov skupín, v prospech ktorých je projekt realizovaný  (sociálne, ekonomické a iné prínosy projektu po jeho realizácii v danej lokalite, resp. regióne vrátane previazanosti s možnými budúcimi aktivitami v regióne, v ktorom je plánovaná realizácia projektu, t.</w:t>
            </w:r>
            <w:r>
              <w:rPr>
                <w:rFonts w:ascii="Roboto" w:hAnsi="Roboto"/>
                <w:sz w:val="14"/>
                <w:szCs w:val="14"/>
              </w:rPr>
              <w:t xml:space="preserve"> </w:t>
            </w:r>
            <w:r w:rsidRPr="00C36FDB">
              <w:rPr>
                <w:rFonts w:ascii="Roboto" w:hAnsi="Roboto"/>
                <w:sz w:val="14"/>
                <w:szCs w:val="14"/>
              </w:rPr>
              <w:t xml:space="preserve">j. previazanosť na budúce aktivity žiadateľa alebo iných subjektov), </w:t>
            </w:r>
          </w:p>
          <w:p w14:paraId="11061312" w14:textId="77777777" w:rsidR="00875444" w:rsidRPr="00C36FDB" w:rsidRDefault="00875444" w:rsidP="00875444">
            <w:pPr>
              <w:numPr>
                <w:ilvl w:val="0"/>
                <w:numId w:val="37"/>
              </w:numPr>
              <w:spacing w:before="120" w:after="120" w:line="240" w:lineRule="auto"/>
              <w:ind w:left="284" w:hanging="284"/>
              <w:rPr>
                <w:rFonts w:ascii="Roboto" w:hAnsi="Roboto"/>
                <w:sz w:val="14"/>
                <w:szCs w:val="14"/>
              </w:rPr>
            </w:pPr>
            <w:r w:rsidRPr="00C36FDB">
              <w:rPr>
                <w:rFonts w:ascii="Roboto" w:hAnsi="Roboto"/>
                <w:sz w:val="14"/>
                <w:szCs w:val="14"/>
              </w:rPr>
              <w:t xml:space="preserve">popis očakávaných výsledkov v nadväznosti na </w:t>
            </w:r>
            <w:r>
              <w:rPr>
                <w:rFonts w:ascii="Roboto" w:hAnsi="Roboto"/>
                <w:sz w:val="14"/>
                <w:szCs w:val="14"/>
              </w:rPr>
              <w:t>konkrétne merateľné ukazovatele,</w:t>
            </w:r>
          </w:p>
          <w:p w14:paraId="311646B9" w14:textId="77777777" w:rsidR="00875444" w:rsidRPr="00C36FDB" w:rsidRDefault="00875444" w:rsidP="00875444">
            <w:pPr>
              <w:numPr>
                <w:ilvl w:val="0"/>
                <w:numId w:val="37"/>
              </w:numPr>
              <w:spacing w:before="120" w:after="120" w:line="240" w:lineRule="auto"/>
              <w:ind w:left="284" w:hanging="284"/>
              <w:rPr>
                <w:rFonts w:ascii="Roboto" w:hAnsi="Roboto"/>
                <w:sz w:val="14"/>
                <w:szCs w:val="14"/>
              </w:rPr>
            </w:pPr>
            <w:r w:rsidRPr="00C36FDB">
              <w:rPr>
                <w:rFonts w:ascii="Roboto" w:hAnsi="Roboto"/>
                <w:sz w:val="14"/>
                <w:szCs w:val="14"/>
              </w:rPr>
              <w:t xml:space="preserve">popis toho, ako bude zabezpečená prevádzková a technická udržateľnosť výsledkov projektu po jeho zrealizovaní </w:t>
            </w:r>
            <w:r>
              <w:rPr>
                <w:rFonts w:ascii="Roboto" w:hAnsi="Roboto"/>
                <w:sz w:val="14"/>
                <w:szCs w:val="14"/>
              </w:rPr>
              <w:t>a taktiež</w:t>
            </w:r>
            <w:r w:rsidRPr="00C36FDB">
              <w:rPr>
                <w:rFonts w:ascii="Roboto" w:hAnsi="Roboto"/>
                <w:sz w:val="14"/>
                <w:szCs w:val="14"/>
              </w:rPr>
              <w:t xml:space="preserve"> dostatočné finančné krytie na zachovanie realizovanej investície počas</w:t>
            </w:r>
            <w:r>
              <w:rPr>
                <w:rFonts w:ascii="Roboto" w:hAnsi="Roboto"/>
                <w:sz w:val="14"/>
                <w:szCs w:val="14"/>
              </w:rPr>
              <w:t xml:space="preserve"> obdobia udržateľnosti projektu</w:t>
            </w:r>
            <w:r w:rsidRPr="00C36FDB">
              <w:rPr>
                <w:rFonts w:ascii="Roboto" w:hAnsi="Roboto"/>
                <w:sz w:val="14"/>
                <w:szCs w:val="14"/>
              </w:rPr>
              <w:t>,</w:t>
            </w:r>
          </w:p>
          <w:p w14:paraId="61F37BFB" w14:textId="49A0F519" w:rsidR="00DA092C" w:rsidRPr="005F26B6" w:rsidRDefault="00875444" w:rsidP="005F26B6">
            <w:pPr>
              <w:numPr>
                <w:ilvl w:val="0"/>
                <w:numId w:val="37"/>
              </w:numPr>
              <w:spacing w:before="120" w:after="120" w:line="240" w:lineRule="auto"/>
              <w:ind w:left="284" w:hanging="284"/>
              <w:rPr>
                <w:rFonts w:ascii="Roboto" w:hAnsi="Roboto"/>
                <w:sz w:val="14"/>
                <w:szCs w:val="14"/>
              </w:rPr>
            </w:pPr>
            <w:r w:rsidRPr="00C36FDB">
              <w:rPr>
                <w:rFonts w:ascii="Roboto" w:hAnsi="Roboto"/>
                <w:sz w:val="14"/>
                <w:szCs w:val="14"/>
              </w:rPr>
              <w:t>popis účinnosti, efektívnosti  a udržateľnosti výsledkov projektu vo vzťahu k stanoveným cieľom projektu.</w:t>
            </w:r>
          </w:p>
          <w:p w14:paraId="47F7DED6" w14:textId="0D54C29D" w:rsidR="00D676FC" w:rsidRPr="00511496" w:rsidRDefault="00D676FC" w:rsidP="00511496">
            <w:pPr>
              <w:spacing w:after="60"/>
              <w:rPr>
                <w:rFonts w:ascii="Roboto" w:hAnsi="Roboto"/>
                <w:b/>
                <w:sz w:val="14"/>
                <w:szCs w:val="14"/>
              </w:rPr>
            </w:pPr>
          </w:p>
        </w:tc>
      </w:tr>
    </w:tbl>
    <w:p w14:paraId="463625AF" w14:textId="77777777" w:rsidR="00D676FC" w:rsidRDefault="00D676FC" w:rsidP="00D676FC">
      <w:pPr>
        <w:rPr>
          <w:rFonts w:ascii="Roboto" w:hAnsi="Roboto"/>
          <w:sz w:val="14"/>
          <w:szCs w:val="14"/>
        </w:rPr>
      </w:pPr>
    </w:p>
    <w:p w14:paraId="265077D4" w14:textId="77777777" w:rsidR="00D676FC" w:rsidRDefault="00D676FC" w:rsidP="00832697">
      <w:pPr>
        <w:pStyle w:val="Odsekzoznamu"/>
        <w:numPr>
          <w:ilvl w:val="1"/>
          <w:numId w:val="8"/>
        </w:numPr>
        <w:ind w:left="709" w:hanging="709"/>
        <w:rPr>
          <w:rFonts w:ascii="Roboto" w:hAnsi="Roboto" w:cs="Roboto"/>
          <w:b/>
          <w:bCs/>
          <w:color w:val="0064A3"/>
          <w:sz w:val="42"/>
          <w:szCs w:val="42"/>
        </w:rPr>
      </w:pPr>
      <w:r>
        <w:rPr>
          <w:rFonts w:ascii="Roboto" w:hAnsi="Roboto" w:cs="Roboto"/>
          <w:b/>
          <w:bCs/>
          <w:color w:val="0064A3"/>
          <w:sz w:val="42"/>
          <w:szCs w:val="42"/>
        </w:rPr>
        <w:t>Administratívna a prevádzková kapacita žiadateľa</w:t>
      </w:r>
    </w:p>
    <w:tbl>
      <w:tblPr>
        <w:tblStyle w:val="Mriekatabuky"/>
        <w:tblW w:w="9072" w:type="dxa"/>
        <w:jc w:val="center"/>
        <w:tblBorders>
          <w:top w:val="single" w:sz="4" w:space="0" w:color="BFBFBF" w:themeColor="background1" w:themeShade="BF"/>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72"/>
      </w:tblGrid>
      <w:tr w:rsidR="00D676FC" w:rsidRPr="00FC2433" w14:paraId="7EB0AF89" w14:textId="77777777" w:rsidTr="009E6CDF">
        <w:trPr>
          <w:jc w:val="center"/>
        </w:trPr>
        <w:tc>
          <w:tcPr>
            <w:tcW w:w="9072" w:type="dxa"/>
          </w:tcPr>
          <w:p w14:paraId="5D514B99" w14:textId="2F71CF33" w:rsidR="00FD0B47" w:rsidRPr="00C36FDB" w:rsidRDefault="00126865" w:rsidP="00FD0B47">
            <w:pPr>
              <w:spacing w:before="120" w:after="120" w:line="240" w:lineRule="auto"/>
              <w:rPr>
                <w:rFonts w:ascii="Roboto" w:hAnsi="Roboto"/>
                <w:sz w:val="14"/>
                <w:szCs w:val="14"/>
              </w:rPr>
            </w:pPr>
            <w:r w:rsidRPr="00FC2433" w:rsidDel="00126865">
              <w:rPr>
                <w:rFonts w:ascii="Roboto" w:hAnsi="Roboto"/>
                <w:b/>
                <w:sz w:val="14"/>
                <w:szCs w:val="14"/>
              </w:rPr>
              <w:t xml:space="preserve"> </w:t>
            </w:r>
            <w:r w:rsidR="00D676FC" w:rsidRPr="00FC2433">
              <w:rPr>
                <w:rFonts w:ascii="Roboto" w:hAnsi="Roboto"/>
                <w:sz w:val="14"/>
                <w:szCs w:val="14"/>
              </w:rPr>
              <w:t>(</w:t>
            </w:r>
            <w:r w:rsidR="004F31E9" w:rsidRPr="00FC2433">
              <w:rPr>
                <w:rFonts w:ascii="Roboto" w:hAnsi="Roboto"/>
                <w:sz w:val="14"/>
                <w:szCs w:val="14"/>
              </w:rPr>
              <w:t>80</w:t>
            </w:r>
            <w:r w:rsidR="00D676FC" w:rsidRPr="00FC2433">
              <w:rPr>
                <w:rFonts w:ascii="Roboto" w:hAnsi="Roboto"/>
                <w:sz w:val="14"/>
                <w:szCs w:val="14"/>
              </w:rPr>
              <w:t xml:space="preserve">) </w:t>
            </w:r>
            <w:r w:rsidR="00FD0B47" w:rsidRPr="00C36FDB">
              <w:rPr>
                <w:rFonts w:ascii="Roboto" w:hAnsi="Roboto"/>
                <w:sz w:val="14"/>
                <w:szCs w:val="14"/>
              </w:rPr>
              <w:t xml:space="preserve">Žiadateľ uvedie popis za účelom posúdenia dostatočných administratívnych a prípadne odborných kapacít žiadateľa na riadenie a odbornú realizáciu projektu a zhodnotenie skúseností s realizáciou obdobných/porovnateľných projektov k originálnym aktivitám žiadateľa. </w:t>
            </w:r>
          </w:p>
          <w:p w14:paraId="12CE0D8B" w14:textId="77777777" w:rsidR="00FD0B47" w:rsidRPr="00C36FDB" w:rsidRDefault="00FD0B47" w:rsidP="00FD0B47">
            <w:pPr>
              <w:spacing w:before="120" w:after="120" w:line="240" w:lineRule="auto"/>
              <w:rPr>
                <w:rFonts w:ascii="Roboto" w:hAnsi="Roboto"/>
                <w:sz w:val="14"/>
                <w:szCs w:val="14"/>
              </w:rPr>
            </w:pPr>
            <w:r w:rsidRPr="00C36FDB">
              <w:rPr>
                <w:rFonts w:ascii="Roboto" w:hAnsi="Roboto"/>
                <w:sz w:val="14"/>
                <w:szCs w:val="14"/>
              </w:rPr>
              <w:t xml:space="preserve">V rámci tejto časti sa žiadateľ zameria najmä na: </w:t>
            </w:r>
          </w:p>
          <w:p w14:paraId="05EA42A0" w14:textId="77777777" w:rsidR="00FD0B47" w:rsidRPr="00CF5BA1" w:rsidRDefault="00FD0B47" w:rsidP="00FD0B47">
            <w:pPr>
              <w:pStyle w:val="Odsekzoznamu"/>
              <w:spacing w:before="120" w:after="120"/>
              <w:ind w:left="0"/>
              <w:rPr>
                <w:rFonts w:ascii="Roboto" w:hAnsi="Roboto" w:cstheme="minorHAnsi"/>
                <w:b/>
                <w:sz w:val="14"/>
                <w:szCs w:val="14"/>
              </w:rPr>
            </w:pPr>
            <w:r w:rsidRPr="00CF5BA1">
              <w:rPr>
                <w:rFonts w:ascii="Roboto" w:hAnsi="Roboto" w:cstheme="minorHAnsi"/>
                <w:b/>
                <w:sz w:val="14"/>
                <w:szCs w:val="14"/>
              </w:rPr>
              <w:t>Odborná kapacita žiadateľa - odborný personál potrebný na realizáciu aktivít projektu</w:t>
            </w:r>
          </w:p>
          <w:p w14:paraId="070A9F4A" w14:textId="77777777" w:rsidR="00FD0B47" w:rsidRPr="00CF5BA1" w:rsidRDefault="00FD0B47" w:rsidP="00FD0B47">
            <w:pPr>
              <w:pStyle w:val="Odsekzoznamu"/>
              <w:spacing w:before="120" w:after="120"/>
              <w:ind w:left="0"/>
              <w:rPr>
                <w:rFonts w:ascii="Roboto" w:hAnsi="Roboto" w:cstheme="minorHAnsi"/>
                <w:sz w:val="14"/>
                <w:szCs w:val="14"/>
              </w:rPr>
            </w:pPr>
            <w:r w:rsidRPr="00CF5BA1">
              <w:rPr>
                <w:rFonts w:ascii="Roboto" w:hAnsi="Roboto" w:cstheme="minorHAnsi"/>
                <w:sz w:val="14"/>
                <w:szCs w:val="14"/>
              </w:rPr>
              <w:t>Žiadateľ popíše aké má skúsenosti s realizáciou hlavných aktivít, na ktoré je žiadosť o NFP zameraná a popíše spôsob zabezpečenia všetkých odborných kapacít potrebných pre realizáciu aktivít projektu (nakoľko v prípade EFRR pôjde prioritne o realizáciu stavebných prác a s tým súvisiacich činností, nie je možné pri týchto projektoch zo strany žiadateľa zabezpečiť všetky odborné kapacity z vlastných zdrojov a väčšina aktivít bude realizovaná odborne spôsobilými osobami vybranými procesom verejného obstarávania).</w:t>
            </w:r>
          </w:p>
          <w:p w14:paraId="3D8D7EF9" w14:textId="77777777" w:rsidR="00FD0B47" w:rsidRDefault="00FD0B47" w:rsidP="00FD0B47">
            <w:pPr>
              <w:pStyle w:val="Odsekzoznamu"/>
              <w:spacing w:before="120" w:after="120"/>
              <w:ind w:left="0"/>
              <w:rPr>
                <w:rFonts w:ascii="Roboto" w:hAnsi="Roboto" w:cstheme="minorHAnsi"/>
                <w:b/>
                <w:sz w:val="14"/>
                <w:szCs w:val="14"/>
              </w:rPr>
            </w:pPr>
          </w:p>
          <w:p w14:paraId="784CECEC" w14:textId="77777777" w:rsidR="00FD0B47" w:rsidRPr="00CF5BA1" w:rsidRDefault="00FD0B47" w:rsidP="00FD0B47">
            <w:pPr>
              <w:pStyle w:val="Odsekzoznamu"/>
              <w:spacing w:before="120" w:after="120"/>
              <w:ind w:left="0"/>
              <w:rPr>
                <w:rFonts w:ascii="Roboto" w:hAnsi="Roboto" w:cstheme="minorHAnsi"/>
                <w:b/>
                <w:sz w:val="14"/>
                <w:szCs w:val="14"/>
              </w:rPr>
            </w:pPr>
            <w:r w:rsidRPr="00CF5BA1">
              <w:rPr>
                <w:rFonts w:ascii="Roboto" w:hAnsi="Roboto" w:cstheme="minorHAnsi"/>
                <w:b/>
                <w:sz w:val="14"/>
                <w:szCs w:val="14"/>
              </w:rPr>
              <w:t>Prevádzková kapacita žiadateľa - pripravenosť žiadateľa na realizáciu vo forme materiálno – technického zázemia</w:t>
            </w:r>
          </w:p>
          <w:p w14:paraId="3A2A0B1A" w14:textId="77777777" w:rsidR="00FD0B47" w:rsidRPr="00CF5BA1" w:rsidRDefault="00FD0B47" w:rsidP="00FD0B47">
            <w:pPr>
              <w:pStyle w:val="Odsekzoznamu"/>
              <w:spacing w:before="120" w:after="120"/>
              <w:ind w:left="0"/>
              <w:rPr>
                <w:rFonts w:ascii="Roboto" w:hAnsi="Roboto" w:cstheme="minorHAnsi"/>
                <w:sz w:val="14"/>
                <w:szCs w:val="14"/>
              </w:rPr>
            </w:pPr>
            <w:r w:rsidRPr="00CF5BA1">
              <w:rPr>
                <w:rFonts w:ascii="Roboto" w:hAnsi="Roboto" w:cstheme="minorHAnsi"/>
                <w:sz w:val="14"/>
                <w:szCs w:val="14"/>
              </w:rPr>
              <w:t>Žiadateľ popíše či disponuje vlastnými priestorovými kapacitami s adekvátnym materiálno-technickým zabezpečením pre riadenie/ realizáciu projektu (vlastnými kancelárskymi priestormi, počítačovým vybavením a inými materiálno-technickými prostriedkami potrebnými k riadeniu/realizácii projektu), a teda žiaden z výdavkov projektu v ŽoNFP nie je určený na zabezpečenie priestorových kapacít a/alebo materiálno-technického vybavenia žiadateľa, resp. v prípade, ak nedisponuje takýmito kapacitami, žiadateľ popíše ako zabezpečí materiálno-technické zázemie ( napr. nájom kancelárií a pod.).</w:t>
            </w:r>
          </w:p>
          <w:p w14:paraId="79F8B78A" w14:textId="77777777" w:rsidR="00FD0B47" w:rsidRDefault="00FD0B47" w:rsidP="00FD0B47">
            <w:pPr>
              <w:pStyle w:val="Odsekzoznamu"/>
              <w:spacing w:before="120" w:after="120"/>
              <w:ind w:left="0"/>
              <w:rPr>
                <w:rFonts w:ascii="Roboto" w:hAnsi="Roboto" w:cstheme="minorHAnsi"/>
                <w:b/>
                <w:sz w:val="14"/>
                <w:szCs w:val="14"/>
              </w:rPr>
            </w:pPr>
          </w:p>
          <w:p w14:paraId="55A613D4" w14:textId="77777777" w:rsidR="00FD0B47" w:rsidRPr="00CF5BA1" w:rsidRDefault="00FD0B47" w:rsidP="00FD0B47">
            <w:pPr>
              <w:pStyle w:val="Odsekzoznamu"/>
              <w:spacing w:before="120" w:after="120"/>
              <w:ind w:left="0"/>
              <w:rPr>
                <w:rFonts w:ascii="Roboto" w:hAnsi="Roboto" w:cstheme="minorHAnsi"/>
                <w:b/>
                <w:sz w:val="14"/>
                <w:szCs w:val="14"/>
              </w:rPr>
            </w:pPr>
            <w:r w:rsidRPr="00CF5BA1">
              <w:rPr>
                <w:rFonts w:ascii="Roboto" w:hAnsi="Roboto" w:cstheme="minorHAnsi"/>
                <w:b/>
                <w:sz w:val="14"/>
                <w:szCs w:val="14"/>
              </w:rPr>
              <w:t>Účelnosť navrhnutého systému riadenia projektu</w:t>
            </w:r>
          </w:p>
          <w:p w14:paraId="5F539F07" w14:textId="77777777" w:rsidR="00FD0B47" w:rsidRDefault="00FD0B47" w:rsidP="00FD0B47">
            <w:pPr>
              <w:rPr>
                <w:rFonts w:asciiTheme="minorHAnsi" w:hAnsiTheme="minorHAnsi" w:cstheme="minorHAnsi"/>
                <w:sz w:val="22"/>
              </w:rPr>
            </w:pPr>
            <w:r w:rsidRPr="00CF5BA1">
              <w:rPr>
                <w:rFonts w:ascii="Roboto" w:hAnsi="Roboto" w:cstheme="minorHAnsi"/>
                <w:sz w:val="14"/>
                <w:szCs w:val="14"/>
              </w:rPr>
              <w:t xml:space="preserve">Žiadateľ popíše realizačný tím, administratívne kapacity na riadenie projektu a to komplexným zadefinovaním jednotlivých pozícií riadiaceho tímu (napr. projektový manažér, finančný manažér, manažér pre publicitu a pod.), konkrétnym obsadením jednotlivých pozícií projektového tímu (uvedenie mien jednotlivých členov </w:t>
            </w:r>
            <w:r w:rsidRPr="00CF5BA1">
              <w:rPr>
                <w:rFonts w:ascii="Roboto" w:hAnsi="Roboto" w:cstheme="minorHAnsi"/>
                <w:iCs/>
                <w:sz w:val="14"/>
                <w:szCs w:val="14"/>
              </w:rPr>
              <w:t xml:space="preserve">tímu v prípade interných zamestnancov), preukázaním odborných schopností a skúseností členov projektového tímu (napr. na základe stručného popisu pracovných skúseností, vzdelania členov projektového tímu a pod.). Žiadateľ popíše, či tieto osoby sú v pracovnoprávnom vzťahu k žiadateľovi alebo to budú externí pracovníci </w:t>
            </w:r>
            <w:r w:rsidRPr="00CF5BA1">
              <w:rPr>
                <w:rFonts w:ascii="Roboto" w:hAnsi="Roboto" w:cstheme="minorHAnsi"/>
                <w:sz w:val="14"/>
                <w:szCs w:val="14"/>
              </w:rPr>
              <w:t xml:space="preserve">  zazmluvnení na základe verejného obstarávania, resp. vykonávajúci činnosť na dohodu. Zároveň </w:t>
            </w:r>
            <w:r w:rsidRPr="00CF5BA1">
              <w:rPr>
                <w:rFonts w:ascii="Roboto" w:hAnsi="Roboto" w:cstheme="minorHAnsi"/>
                <w:iCs/>
                <w:sz w:val="14"/>
                <w:szCs w:val="14"/>
              </w:rPr>
              <w:t>uvedie pomer interných a externých administratívnych kapacít, časový rozsah vykonávania činností (alebo žiadateľ odkáže na inú prílohu, z ktorej je zrejmé, aký bude časový rozsah vykonávania aktivít ).</w:t>
            </w:r>
            <w:r>
              <w:rPr>
                <w:rFonts w:asciiTheme="minorHAnsi" w:hAnsiTheme="minorHAnsi" w:cstheme="minorHAnsi"/>
                <w:sz w:val="22"/>
              </w:rPr>
              <w:t xml:space="preserve"> </w:t>
            </w:r>
          </w:p>
          <w:p w14:paraId="4270DBE5" w14:textId="68A35719" w:rsidR="00D676FC" w:rsidRPr="00FC2433" w:rsidRDefault="00D676FC" w:rsidP="004F31E9">
            <w:pPr>
              <w:spacing w:after="60"/>
              <w:ind w:left="318" w:hanging="318"/>
              <w:rPr>
                <w:rFonts w:ascii="Roboto" w:hAnsi="Roboto"/>
                <w:b/>
                <w:sz w:val="14"/>
                <w:szCs w:val="14"/>
              </w:rPr>
            </w:pPr>
          </w:p>
        </w:tc>
      </w:tr>
    </w:tbl>
    <w:p w14:paraId="6D649C9C" w14:textId="3102221E" w:rsidR="00365722" w:rsidRPr="00DE47A8" w:rsidRDefault="00D676FC" w:rsidP="00365722">
      <w:pPr>
        <w:pStyle w:val="Odsekzoznamu"/>
        <w:numPr>
          <w:ilvl w:val="0"/>
          <w:numId w:val="7"/>
        </w:numPr>
        <w:ind w:left="851" w:hanging="1134"/>
        <w:rPr>
          <w:rFonts w:ascii="Roboto" w:hAnsi="Roboto" w:cs="Roboto"/>
          <w:b/>
          <w:bCs/>
          <w:color w:val="0064A3"/>
          <w:sz w:val="42"/>
          <w:szCs w:val="42"/>
        </w:rPr>
      </w:pPr>
      <w:r w:rsidRPr="00FC2433">
        <w:rPr>
          <w:rFonts w:ascii="Roboto" w:hAnsi="Roboto" w:cs="Roboto"/>
          <w:b/>
          <w:bCs/>
          <w:color w:val="0064A3"/>
          <w:sz w:val="42"/>
          <w:szCs w:val="42"/>
        </w:rPr>
        <w:t>Popis cieľovej skupiny</w:t>
      </w:r>
    </w:p>
    <w:p w14:paraId="5F0C3501" w14:textId="3AA8C0B5" w:rsidR="00FD0B47" w:rsidRDefault="00FD0B47" w:rsidP="00FD0B47">
      <w:pPr>
        <w:widowControl w:val="0"/>
        <w:autoSpaceDE w:val="0"/>
        <w:autoSpaceDN w:val="0"/>
        <w:adjustRightInd w:val="0"/>
        <w:spacing w:after="0" w:line="240" w:lineRule="auto"/>
        <w:rPr>
          <w:rFonts w:ascii="Roboto" w:hAnsi="Roboto" w:cs="Roboto"/>
          <w:bCs/>
          <w:color w:val="000000"/>
          <w:sz w:val="14"/>
          <w:szCs w:val="14"/>
        </w:rPr>
      </w:pPr>
      <w:r>
        <w:rPr>
          <w:rFonts w:ascii="Roboto" w:hAnsi="Roboto" w:cs="Roboto"/>
          <w:b/>
          <w:bCs/>
          <w:color w:val="000000"/>
          <w:sz w:val="14"/>
          <w:szCs w:val="14"/>
        </w:rPr>
        <w:t xml:space="preserve">(81) </w:t>
      </w:r>
      <w:r w:rsidRPr="000C5F96">
        <w:rPr>
          <w:rFonts w:ascii="Roboto" w:hAnsi="Roboto" w:cs="Roboto"/>
          <w:b/>
          <w:bCs/>
          <w:color w:val="000000"/>
          <w:sz w:val="14"/>
          <w:szCs w:val="14"/>
        </w:rPr>
        <w:t>Cieľová skupina</w:t>
      </w:r>
      <w:r w:rsidRPr="00546503">
        <w:rPr>
          <w:rFonts w:ascii="Roboto" w:hAnsi="Roboto" w:cs="Roboto"/>
          <w:bCs/>
          <w:color w:val="000000"/>
          <w:sz w:val="14"/>
          <w:szCs w:val="14"/>
        </w:rPr>
        <w:t xml:space="preserve"> – ( relevantné v prípade projektov spoluf</w:t>
      </w:r>
      <w:r w:rsidR="00DE47A8">
        <w:rPr>
          <w:rFonts w:ascii="Roboto" w:hAnsi="Roboto" w:cs="Roboto"/>
          <w:bCs/>
          <w:color w:val="000000"/>
          <w:sz w:val="14"/>
          <w:szCs w:val="14"/>
        </w:rPr>
        <w:t>inancovaných z prostriedkov ESF</w:t>
      </w:r>
      <w:r w:rsidRPr="00546503">
        <w:rPr>
          <w:rFonts w:ascii="Roboto" w:hAnsi="Roboto" w:cs="Roboto"/>
          <w:bCs/>
          <w:color w:val="000000"/>
          <w:sz w:val="14"/>
          <w:szCs w:val="14"/>
        </w:rPr>
        <w:t>)</w:t>
      </w:r>
    </w:p>
    <w:p w14:paraId="6F0C01AA" w14:textId="77777777" w:rsidR="00DE47A8" w:rsidRDefault="00DE47A8" w:rsidP="00FD0B47">
      <w:pPr>
        <w:widowControl w:val="0"/>
        <w:autoSpaceDE w:val="0"/>
        <w:autoSpaceDN w:val="0"/>
        <w:adjustRightInd w:val="0"/>
        <w:spacing w:after="0" w:line="240" w:lineRule="auto"/>
        <w:rPr>
          <w:rFonts w:ascii="Roboto" w:hAnsi="Roboto" w:cs="Roboto"/>
          <w:bCs/>
          <w:color w:val="000000"/>
          <w:sz w:val="14"/>
          <w:szCs w:val="14"/>
        </w:rPr>
      </w:pPr>
    </w:p>
    <w:p w14:paraId="3A0B5016" w14:textId="556E02E8" w:rsidR="00FD0B47" w:rsidRPr="00F27D2D" w:rsidRDefault="00DE47A8" w:rsidP="00365722">
      <w:pPr>
        <w:pStyle w:val="Odsekzoznamu"/>
        <w:numPr>
          <w:ilvl w:val="0"/>
          <w:numId w:val="37"/>
        </w:numPr>
        <w:jc w:val="left"/>
        <w:rPr>
          <w:rFonts w:ascii="Roboto" w:hAnsi="Roboto" w:cstheme="minorHAnsi"/>
          <w:color w:val="000000" w:themeColor="text1"/>
          <w:sz w:val="14"/>
          <w:szCs w:val="14"/>
        </w:rPr>
      </w:pPr>
      <w:r w:rsidRPr="008017CB">
        <w:rPr>
          <w:rFonts w:ascii="Roboto" w:hAnsi="Roboto" w:cstheme="minorHAnsi"/>
          <w:color w:val="000000" w:themeColor="text1"/>
          <w:sz w:val="14"/>
          <w:szCs w:val="14"/>
        </w:rPr>
        <w:t>Príslušníci a obyvatelia marginalizovaných rómskych komunít</w:t>
      </w:r>
    </w:p>
    <w:p w14:paraId="04938622" w14:textId="77777777" w:rsidR="008B7E02" w:rsidRPr="00365722" w:rsidRDefault="008B7E02" w:rsidP="00365722">
      <w:pPr>
        <w:rPr>
          <w:rFonts w:ascii="Roboto" w:hAnsi="Roboto"/>
          <w:sz w:val="14"/>
          <w:szCs w:val="14"/>
        </w:rPr>
      </w:pPr>
    </w:p>
    <w:p w14:paraId="04857DE8" w14:textId="77777777" w:rsidR="00D676FC" w:rsidRDefault="00D676FC" w:rsidP="00BE6FDA">
      <w:pPr>
        <w:pStyle w:val="Odsekzoznamu"/>
        <w:numPr>
          <w:ilvl w:val="0"/>
          <w:numId w:val="7"/>
        </w:numPr>
        <w:ind w:left="851" w:hanging="1134"/>
        <w:rPr>
          <w:rFonts w:ascii="Roboto" w:hAnsi="Roboto" w:cs="Roboto"/>
          <w:b/>
          <w:bCs/>
          <w:color w:val="0064A3"/>
          <w:sz w:val="42"/>
          <w:szCs w:val="42"/>
        </w:rPr>
      </w:pPr>
      <w:r>
        <w:rPr>
          <w:rFonts w:ascii="Roboto" w:hAnsi="Roboto" w:cs="Roboto"/>
          <w:b/>
          <w:bCs/>
          <w:color w:val="0064A3"/>
          <w:sz w:val="42"/>
          <w:szCs w:val="42"/>
        </w:rPr>
        <w:t>Harmonogram realizácie aktivít</w:t>
      </w:r>
    </w:p>
    <w:tbl>
      <w:tblPr>
        <w:tblStyle w:val="Mriekatabuky"/>
        <w:tblW w:w="9072" w:type="dxa"/>
        <w:jc w:val="center"/>
        <w:tblBorders>
          <w:top w:val="single" w:sz="4" w:space="0" w:color="BFBFBF" w:themeColor="background1" w:themeShade="BF"/>
          <w:left w:val="none" w:sz="0" w:space="0" w:color="auto"/>
          <w:bottom w:val="single" w:sz="4" w:space="0" w:color="BFBFBF" w:themeColor="background1" w:themeShade="BF"/>
          <w:right w:val="none" w:sz="0" w:space="0" w:color="auto"/>
          <w:insideH w:val="none" w:sz="0" w:space="0" w:color="auto"/>
          <w:insideV w:val="none" w:sz="0" w:space="0" w:color="auto"/>
        </w:tblBorders>
        <w:tblLook w:val="04A0" w:firstRow="1" w:lastRow="0" w:firstColumn="1" w:lastColumn="0" w:noHBand="0" w:noVBand="1"/>
      </w:tblPr>
      <w:tblGrid>
        <w:gridCol w:w="3828"/>
        <w:gridCol w:w="5244"/>
      </w:tblGrid>
      <w:tr w:rsidR="009E6CDF" w:rsidRPr="004E74C3" w14:paraId="743B8F8B" w14:textId="77777777" w:rsidTr="009E6CDF">
        <w:trPr>
          <w:jc w:val="center"/>
        </w:trPr>
        <w:tc>
          <w:tcPr>
            <w:tcW w:w="3828" w:type="dxa"/>
          </w:tcPr>
          <w:p w14:paraId="103BCEB4" w14:textId="77777777" w:rsidR="009E6CDF" w:rsidRDefault="009E6CDF" w:rsidP="009E6CDF">
            <w:pPr>
              <w:rPr>
                <w:rFonts w:ascii="Roboto" w:hAnsi="Roboto"/>
                <w:b/>
                <w:sz w:val="14"/>
                <w:szCs w:val="14"/>
              </w:rPr>
            </w:pPr>
            <w:r>
              <w:rPr>
                <w:rFonts w:ascii="Roboto" w:hAnsi="Roboto"/>
                <w:b/>
                <w:sz w:val="14"/>
                <w:szCs w:val="14"/>
              </w:rPr>
              <w:t xml:space="preserve">Celková dĺžka realizácie aktivít projektu </w:t>
            </w:r>
            <w:r w:rsidRPr="009E6CDF">
              <w:rPr>
                <w:rFonts w:ascii="Roboto" w:hAnsi="Roboto"/>
                <w:sz w:val="14"/>
                <w:szCs w:val="14"/>
              </w:rPr>
              <w:t>(v mesiacoch)</w:t>
            </w:r>
          </w:p>
        </w:tc>
        <w:tc>
          <w:tcPr>
            <w:tcW w:w="5244" w:type="dxa"/>
          </w:tcPr>
          <w:p w14:paraId="61758350" w14:textId="77777777" w:rsidR="009E6CDF" w:rsidRPr="004E74C3" w:rsidRDefault="009E6CDF" w:rsidP="009E6CDF">
            <w:pPr>
              <w:rPr>
                <w:rFonts w:ascii="Roboto" w:hAnsi="Roboto"/>
                <w:sz w:val="14"/>
                <w:szCs w:val="14"/>
              </w:rPr>
            </w:pPr>
            <w:r>
              <w:rPr>
                <w:rFonts w:ascii="Roboto" w:hAnsi="Roboto"/>
                <w:sz w:val="14"/>
                <w:szCs w:val="14"/>
              </w:rPr>
              <w:t xml:space="preserve">(82) </w:t>
            </w:r>
            <w:r w:rsidRPr="009E6CDF">
              <w:rPr>
                <w:rFonts w:ascii="Roboto" w:hAnsi="Roboto"/>
                <w:sz w:val="14"/>
                <w:szCs w:val="14"/>
              </w:rPr>
              <w:t>Generuje automaticky ITMS2014+</w:t>
            </w:r>
          </w:p>
        </w:tc>
      </w:tr>
    </w:tbl>
    <w:p w14:paraId="2BFEAE86" w14:textId="77777777" w:rsidR="009E6CDF" w:rsidRPr="009E6CDF" w:rsidRDefault="009E6CDF" w:rsidP="004F31E9">
      <w:pPr>
        <w:rPr>
          <w:rFonts w:ascii="Roboto" w:hAnsi="Roboto"/>
          <w:sz w:val="14"/>
          <w:szCs w:val="14"/>
        </w:rPr>
      </w:pPr>
    </w:p>
    <w:p w14:paraId="647A1B3A" w14:textId="77777777" w:rsidR="00D676FC" w:rsidRDefault="00D676FC" w:rsidP="00BE6FDA">
      <w:pPr>
        <w:pStyle w:val="Odsekzoznamu"/>
        <w:numPr>
          <w:ilvl w:val="1"/>
          <w:numId w:val="7"/>
        </w:numPr>
        <w:ind w:left="851" w:hanging="1134"/>
        <w:rPr>
          <w:rFonts w:ascii="Roboto" w:hAnsi="Roboto" w:cs="Roboto"/>
          <w:b/>
          <w:bCs/>
          <w:color w:val="0064A3"/>
          <w:sz w:val="42"/>
          <w:szCs w:val="42"/>
        </w:rPr>
      </w:pPr>
      <w:r>
        <w:rPr>
          <w:rFonts w:ascii="Roboto" w:hAnsi="Roboto" w:cs="Roboto"/>
          <w:b/>
          <w:bCs/>
          <w:color w:val="0064A3"/>
          <w:sz w:val="42"/>
          <w:szCs w:val="42"/>
        </w:rPr>
        <w:t>Aktivity projektu realizované v oprávnenom území OP</w:t>
      </w:r>
    </w:p>
    <w:p w14:paraId="3B736406" w14:textId="77777777" w:rsidR="009E6CDF" w:rsidRDefault="009E6CDF" w:rsidP="009E6CDF">
      <w:pPr>
        <w:rPr>
          <w:rFonts w:ascii="Roboto" w:hAnsi="Roboto"/>
          <w:sz w:val="14"/>
          <w:szCs w:val="14"/>
        </w:rPr>
      </w:pPr>
    </w:p>
    <w:tbl>
      <w:tblPr>
        <w:tblStyle w:val="Mriekatabuky"/>
        <w:tblW w:w="9498" w:type="dxa"/>
        <w:jc w:val="center"/>
        <w:tblBorders>
          <w:top w:val="single" w:sz="4" w:space="0" w:color="BFBFBF" w:themeColor="background1" w:themeShade="BF"/>
          <w:left w:val="none" w:sz="0" w:space="0" w:color="auto"/>
          <w:bottom w:val="single" w:sz="4" w:space="0" w:color="BFBFBF" w:themeColor="background1" w:themeShade="BF"/>
          <w:right w:val="none" w:sz="0" w:space="0" w:color="auto"/>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2268"/>
        <w:gridCol w:w="2410"/>
        <w:gridCol w:w="2410"/>
        <w:gridCol w:w="2410"/>
      </w:tblGrid>
      <w:tr w:rsidR="009E6CDF" w:rsidRPr="004E74C3" w14:paraId="107B75F4" w14:textId="77777777" w:rsidTr="00835571">
        <w:trPr>
          <w:jc w:val="center"/>
        </w:trPr>
        <w:tc>
          <w:tcPr>
            <w:tcW w:w="2268" w:type="dxa"/>
            <w:tcBorders>
              <w:top w:val="single" w:sz="4" w:space="0" w:color="auto"/>
              <w:right w:val="nil"/>
            </w:tcBorders>
            <w:shd w:val="clear" w:color="auto" w:fill="D9D9D9" w:themeFill="background1" w:themeFillShade="D9"/>
          </w:tcPr>
          <w:p w14:paraId="54D11FDB" w14:textId="77777777" w:rsidR="009E6CDF" w:rsidRPr="006039A5" w:rsidRDefault="009E6CDF" w:rsidP="009E6CDF">
            <w:pPr>
              <w:rPr>
                <w:rFonts w:ascii="Roboto" w:hAnsi="Roboto"/>
                <w:b/>
                <w:sz w:val="14"/>
                <w:szCs w:val="14"/>
              </w:rPr>
            </w:pPr>
            <w:r>
              <w:rPr>
                <w:rFonts w:ascii="Roboto" w:hAnsi="Roboto"/>
                <w:b/>
                <w:sz w:val="14"/>
                <w:szCs w:val="14"/>
              </w:rPr>
              <w:t>Subjekt:</w:t>
            </w:r>
          </w:p>
        </w:tc>
        <w:tc>
          <w:tcPr>
            <w:tcW w:w="2410" w:type="dxa"/>
            <w:tcBorders>
              <w:top w:val="single" w:sz="4" w:space="0" w:color="auto"/>
              <w:left w:val="nil"/>
              <w:right w:val="single" w:sz="4" w:space="0" w:color="BFBFBF" w:themeColor="background1" w:themeShade="BF"/>
            </w:tcBorders>
            <w:shd w:val="clear" w:color="auto" w:fill="D9D9D9" w:themeFill="background1" w:themeFillShade="D9"/>
          </w:tcPr>
          <w:p w14:paraId="75C0010D" w14:textId="77777777" w:rsidR="00A866BB" w:rsidRPr="009E6CDF" w:rsidRDefault="009E6CDF" w:rsidP="00A866BB">
            <w:pPr>
              <w:rPr>
                <w:rFonts w:ascii="Roboto" w:hAnsi="Roboto"/>
                <w:sz w:val="14"/>
                <w:szCs w:val="14"/>
              </w:rPr>
            </w:pPr>
            <w:r w:rsidRPr="009E6CDF">
              <w:rPr>
                <w:rFonts w:ascii="Roboto" w:hAnsi="Roboto"/>
                <w:sz w:val="14"/>
                <w:szCs w:val="14"/>
              </w:rPr>
              <w:t>(83)</w:t>
            </w:r>
            <w:r w:rsidR="00A866BB">
              <w:rPr>
                <w:rFonts w:ascii="Roboto" w:hAnsi="Roboto"/>
                <w:sz w:val="14"/>
                <w:szCs w:val="14"/>
              </w:rPr>
              <w:t xml:space="preserve"> Žiadateľ, resp. partner (ak relevantné). Tabuľka sa opakuje za počet relevantných subjektov</w:t>
            </w:r>
          </w:p>
        </w:tc>
        <w:tc>
          <w:tcPr>
            <w:tcW w:w="2410" w:type="dxa"/>
            <w:tcBorders>
              <w:top w:val="single" w:sz="4" w:space="0" w:color="auto"/>
              <w:left w:val="single" w:sz="4" w:space="0" w:color="BFBFBF" w:themeColor="background1" w:themeShade="BF"/>
              <w:right w:val="nil"/>
            </w:tcBorders>
            <w:shd w:val="clear" w:color="auto" w:fill="D9D9D9" w:themeFill="background1" w:themeFillShade="D9"/>
          </w:tcPr>
          <w:p w14:paraId="61F55086" w14:textId="77777777" w:rsidR="009E6CDF" w:rsidRPr="006039A5" w:rsidRDefault="009E6CDF" w:rsidP="009E6CDF">
            <w:pPr>
              <w:rPr>
                <w:rFonts w:ascii="Roboto" w:hAnsi="Roboto"/>
                <w:b/>
                <w:sz w:val="14"/>
                <w:szCs w:val="14"/>
              </w:rPr>
            </w:pPr>
            <w:r>
              <w:rPr>
                <w:rFonts w:ascii="Roboto" w:hAnsi="Roboto"/>
                <w:b/>
                <w:sz w:val="14"/>
                <w:szCs w:val="14"/>
              </w:rPr>
              <w:t>Identifikátor (typ):</w:t>
            </w:r>
          </w:p>
        </w:tc>
        <w:tc>
          <w:tcPr>
            <w:tcW w:w="2410" w:type="dxa"/>
            <w:tcBorders>
              <w:top w:val="single" w:sz="4" w:space="0" w:color="auto"/>
              <w:left w:val="nil"/>
              <w:right w:val="nil"/>
            </w:tcBorders>
            <w:shd w:val="clear" w:color="auto" w:fill="D9D9D9" w:themeFill="background1" w:themeFillShade="D9"/>
          </w:tcPr>
          <w:p w14:paraId="1B1F07D0" w14:textId="77777777" w:rsidR="009E6CDF" w:rsidRPr="009E6CDF" w:rsidRDefault="009E6CDF" w:rsidP="009E6CDF">
            <w:pPr>
              <w:rPr>
                <w:rFonts w:ascii="Roboto" w:hAnsi="Roboto"/>
                <w:sz w:val="14"/>
                <w:szCs w:val="14"/>
              </w:rPr>
            </w:pPr>
            <w:r w:rsidRPr="009E6CDF">
              <w:rPr>
                <w:rFonts w:ascii="Roboto" w:hAnsi="Roboto"/>
                <w:sz w:val="14"/>
                <w:szCs w:val="14"/>
              </w:rPr>
              <w:t>(</w:t>
            </w:r>
            <w:r>
              <w:rPr>
                <w:rFonts w:ascii="Roboto" w:hAnsi="Roboto"/>
                <w:sz w:val="14"/>
                <w:szCs w:val="14"/>
              </w:rPr>
              <w:t>84</w:t>
            </w:r>
            <w:r w:rsidRPr="009E6CDF">
              <w:rPr>
                <w:rFonts w:ascii="Roboto" w:hAnsi="Roboto"/>
                <w:sz w:val="14"/>
                <w:szCs w:val="14"/>
              </w:rPr>
              <w:t>)</w:t>
            </w:r>
            <w:r w:rsidR="00A866BB">
              <w:rPr>
                <w:rFonts w:ascii="Roboto" w:hAnsi="Roboto"/>
                <w:sz w:val="14"/>
                <w:szCs w:val="14"/>
              </w:rPr>
              <w:t xml:space="preserve"> </w:t>
            </w:r>
            <w:r w:rsidR="00A866BB" w:rsidRPr="009E6CDF">
              <w:rPr>
                <w:rFonts w:ascii="Roboto" w:hAnsi="Roboto"/>
                <w:sz w:val="14"/>
                <w:szCs w:val="14"/>
              </w:rPr>
              <w:t>Generuje automaticky ITMS2014+</w:t>
            </w:r>
          </w:p>
        </w:tc>
      </w:tr>
      <w:tr w:rsidR="009E6CDF" w:rsidRPr="004E74C3" w14:paraId="3135F558" w14:textId="77777777" w:rsidTr="009E6CDF">
        <w:trPr>
          <w:trHeight w:val="456"/>
          <w:jc w:val="center"/>
        </w:trPr>
        <w:tc>
          <w:tcPr>
            <w:tcW w:w="9498" w:type="dxa"/>
            <w:gridSpan w:val="4"/>
            <w:tcBorders>
              <w:right w:val="nil"/>
            </w:tcBorders>
            <w:vAlign w:val="center"/>
          </w:tcPr>
          <w:p w14:paraId="6B68DEBD" w14:textId="77777777" w:rsidR="009E6CDF" w:rsidRPr="009E6CDF" w:rsidRDefault="009E6CDF" w:rsidP="009E6CDF">
            <w:pPr>
              <w:widowControl w:val="0"/>
              <w:autoSpaceDE w:val="0"/>
              <w:autoSpaceDN w:val="0"/>
              <w:adjustRightInd w:val="0"/>
              <w:spacing w:after="0" w:line="240" w:lineRule="auto"/>
              <w:rPr>
                <w:rFonts w:ascii="Roboto" w:hAnsi="Roboto"/>
                <w:szCs w:val="24"/>
              </w:rPr>
            </w:pPr>
            <w:r>
              <w:rPr>
                <w:rFonts w:ascii="Roboto" w:hAnsi="Roboto" w:cs="Roboto"/>
                <w:b/>
                <w:bCs/>
                <w:color w:val="7F7F82"/>
                <w:sz w:val="20"/>
                <w:szCs w:val="20"/>
              </w:rPr>
              <w:t>Hlavné aktivity projektu</w:t>
            </w:r>
          </w:p>
        </w:tc>
      </w:tr>
      <w:tr w:rsidR="009E6CDF" w:rsidRPr="004E74C3" w14:paraId="55CC0689" w14:textId="77777777" w:rsidTr="009E6CDF">
        <w:trPr>
          <w:jc w:val="center"/>
        </w:trPr>
        <w:tc>
          <w:tcPr>
            <w:tcW w:w="2268" w:type="dxa"/>
            <w:tcBorders>
              <w:bottom w:val="single" w:sz="4" w:space="0" w:color="BFBFBF" w:themeColor="background1" w:themeShade="BF"/>
              <w:right w:val="nil"/>
            </w:tcBorders>
          </w:tcPr>
          <w:p w14:paraId="7E11EE08" w14:textId="77777777" w:rsidR="009E6CDF" w:rsidRPr="006039A5" w:rsidRDefault="009E6CDF" w:rsidP="009E6CDF">
            <w:pPr>
              <w:rPr>
                <w:rFonts w:ascii="Roboto" w:hAnsi="Roboto"/>
                <w:b/>
                <w:sz w:val="14"/>
                <w:szCs w:val="14"/>
              </w:rPr>
            </w:pPr>
            <w:r>
              <w:rPr>
                <w:rFonts w:ascii="Roboto" w:hAnsi="Roboto"/>
                <w:b/>
                <w:sz w:val="14"/>
                <w:szCs w:val="14"/>
              </w:rPr>
              <w:t>Typ aktivity:</w:t>
            </w:r>
          </w:p>
        </w:tc>
        <w:tc>
          <w:tcPr>
            <w:tcW w:w="7230" w:type="dxa"/>
            <w:gridSpan w:val="3"/>
            <w:tcBorders>
              <w:left w:val="nil"/>
              <w:bottom w:val="single" w:sz="4" w:space="0" w:color="BFBFBF" w:themeColor="background1" w:themeShade="BF"/>
              <w:right w:val="nil"/>
            </w:tcBorders>
          </w:tcPr>
          <w:p w14:paraId="6D443C9A" w14:textId="1D1F19A9" w:rsidR="004B7118" w:rsidRPr="00FC2433" w:rsidRDefault="009E6CDF" w:rsidP="00695E76">
            <w:pPr>
              <w:rPr>
                <w:rFonts w:ascii="Roboto" w:hAnsi="Roboto"/>
                <w:sz w:val="14"/>
                <w:szCs w:val="14"/>
              </w:rPr>
            </w:pPr>
            <w:r w:rsidRPr="009E6CDF">
              <w:rPr>
                <w:rFonts w:ascii="Roboto" w:hAnsi="Roboto"/>
                <w:sz w:val="14"/>
                <w:szCs w:val="14"/>
              </w:rPr>
              <w:t>(8</w:t>
            </w:r>
            <w:r>
              <w:rPr>
                <w:rFonts w:ascii="Roboto" w:hAnsi="Roboto"/>
                <w:sz w:val="14"/>
                <w:szCs w:val="14"/>
              </w:rPr>
              <w:t>5</w:t>
            </w:r>
            <w:r w:rsidRPr="009E6CDF">
              <w:rPr>
                <w:rFonts w:ascii="Roboto" w:hAnsi="Roboto"/>
                <w:sz w:val="14"/>
                <w:szCs w:val="14"/>
              </w:rPr>
              <w:t>)</w:t>
            </w:r>
            <w:r w:rsidR="00A866BB">
              <w:rPr>
                <w:rFonts w:ascii="Roboto" w:hAnsi="Roboto"/>
                <w:sz w:val="14"/>
                <w:szCs w:val="14"/>
              </w:rPr>
              <w:t xml:space="preserve"> </w:t>
            </w:r>
            <w:r w:rsidR="00695E76" w:rsidRPr="00FC2433">
              <w:rPr>
                <w:rFonts w:ascii="Roboto" w:hAnsi="Roboto"/>
                <w:sz w:val="14"/>
                <w:szCs w:val="14"/>
              </w:rPr>
              <w:t>Generuje automaticky ITMS2014+ v súlade s podmienkami oprávnenosti aktivít vo výzve (</w:t>
            </w:r>
            <w:r w:rsidR="00A866BB" w:rsidRPr="00FC2433">
              <w:rPr>
                <w:rFonts w:ascii="Roboto" w:hAnsi="Roboto"/>
                <w:sz w:val="14"/>
                <w:szCs w:val="14"/>
              </w:rPr>
              <w:t>výber z</w:t>
            </w:r>
            <w:r w:rsidR="00695E76" w:rsidRPr="00FC2433">
              <w:rPr>
                <w:rFonts w:ascii="Roboto" w:hAnsi="Roboto"/>
                <w:sz w:val="14"/>
                <w:szCs w:val="14"/>
              </w:rPr>
              <w:t> </w:t>
            </w:r>
            <w:r w:rsidR="00A866BB" w:rsidRPr="00FC2433">
              <w:rPr>
                <w:rFonts w:ascii="Roboto" w:hAnsi="Roboto"/>
                <w:sz w:val="14"/>
                <w:szCs w:val="14"/>
              </w:rPr>
              <w:t>číselníka</w:t>
            </w:r>
            <w:r w:rsidR="00695E76" w:rsidRPr="00FC2433">
              <w:rPr>
                <w:rFonts w:ascii="Roboto" w:hAnsi="Roboto"/>
                <w:sz w:val="14"/>
                <w:szCs w:val="14"/>
              </w:rPr>
              <w:t>).</w:t>
            </w:r>
          </w:p>
          <w:p w14:paraId="46EA4E05" w14:textId="77777777" w:rsidR="004B7118" w:rsidRPr="00FC2433" w:rsidRDefault="004B7118" w:rsidP="004B7118">
            <w:pPr>
              <w:rPr>
                <w:rFonts w:ascii="Roboto" w:hAnsi="Roboto"/>
                <w:sz w:val="14"/>
                <w:szCs w:val="14"/>
              </w:rPr>
            </w:pPr>
            <w:r w:rsidRPr="00FC2433">
              <w:rPr>
                <w:rFonts w:ascii="Roboto" w:hAnsi="Roboto"/>
                <w:sz w:val="14"/>
                <w:szCs w:val="14"/>
              </w:rPr>
              <w:t xml:space="preserve">V súlade s podmienkami oprávnenosti aktivít vo výzve (výber z číselníka). </w:t>
            </w:r>
          </w:p>
          <w:p w14:paraId="25BFE3F8" w14:textId="1EBE6A89" w:rsidR="004B7118" w:rsidRPr="00FC2433" w:rsidRDefault="00DA092C" w:rsidP="004B7118">
            <w:pPr>
              <w:rPr>
                <w:rFonts w:ascii="Roboto" w:hAnsi="Roboto"/>
                <w:sz w:val="14"/>
                <w:szCs w:val="14"/>
              </w:rPr>
            </w:pPr>
            <w:r>
              <w:rPr>
                <w:rFonts w:ascii="Roboto" w:hAnsi="Roboto"/>
                <w:sz w:val="14"/>
                <w:szCs w:val="14"/>
              </w:rPr>
              <w:t>Oprávneným</w:t>
            </w:r>
            <w:r w:rsidR="00FD0B47">
              <w:rPr>
                <w:rFonts w:ascii="Roboto" w:hAnsi="Roboto"/>
                <w:sz w:val="14"/>
                <w:szCs w:val="14"/>
              </w:rPr>
              <w:t>i</w:t>
            </w:r>
            <w:r>
              <w:rPr>
                <w:rFonts w:ascii="Roboto" w:hAnsi="Roboto"/>
                <w:sz w:val="14"/>
                <w:szCs w:val="14"/>
              </w:rPr>
              <w:t xml:space="preserve"> typ</w:t>
            </w:r>
            <w:r w:rsidR="00FD0B47">
              <w:rPr>
                <w:rFonts w:ascii="Roboto" w:hAnsi="Roboto"/>
                <w:sz w:val="14"/>
                <w:szCs w:val="14"/>
              </w:rPr>
              <w:t>mi</w:t>
            </w:r>
            <w:r>
              <w:rPr>
                <w:rFonts w:ascii="Roboto" w:hAnsi="Roboto"/>
                <w:sz w:val="14"/>
                <w:szCs w:val="14"/>
              </w:rPr>
              <w:t xml:space="preserve"> aktiv</w:t>
            </w:r>
            <w:r w:rsidR="00FD0B47">
              <w:rPr>
                <w:rFonts w:ascii="Roboto" w:hAnsi="Roboto"/>
                <w:sz w:val="14"/>
                <w:szCs w:val="14"/>
              </w:rPr>
              <w:t>ít</w:t>
            </w:r>
            <w:r>
              <w:rPr>
                <w:rFonts w:ascii="Roboto" w:hAnsi="Roboto"/>
                <w:sz w:val="14"/>
                <w:szCs w:val="14"/>
              </w:rPr>
              <w:t xml:space="preserve"> je</w:t>
            </w:r>
            <w:r w:rsidR="004B7118" w:rsidRPr="00FC2433">
              <w:rPr>
                <w:rFonts w:ascii="Roboto" w:hAnsi="Roboto"/>
                <w:sz w:val="14"/>
                <w:szCs w:val="14"/>
              </w:rPr>
              <w:t>:</w:t>
            </w:r>
          </w:p>
          <w:p w14:paraId="36F96A69" w14:textId="3A8FF41A" w:rsidR="00090B8F" w:rsidRPr="00E10346" w:rsidRDefault="00DE47A8" w:rsidP="00E10346">
            <w:pPr>
              <w:rPr>
                <w:rFonts w:ascii="Roboto" w:hAnsi="Roboto" w:cs="Arial"/>
                <w:b/>
                <w:bCs/>
                <w:sz w:val="14"/>
                <w:szCs w:val="14"/>
              </w:rPr>
            </w:pPr>
            <w:r>
              <w:rPr>
                <w:rFonts w:ascii="Roboto" w:hAnsi="Roboto" w:cstheme="minorHAnsi"/>
                <w:sz w:val="14"/>
                <w:szCs w:val="14"/>
              </w:rPr>
              <w:t>V rámci špecifického cieľa 5</w:t>
            </w:r>
            <w:r w:rsidR="00DA092C" w:rsidRPr="0077073C">
              <w:rPr>
                <w:rFonts w:ascii="Roboto" w:hAnsi="Roboto" w:cstheme="minorHAnsi"/>
                <w:sz w:val="14"/>
                <w:szCs w:val="14"/>
              </w:rPr>
              <w:t>.1.</w:t>
            </w:r>
            <w:r>
              <w:rPr>
                <w:rFonts w:ascii="Roboto" w:hAnsi="Roboto" w:cstheme="minorHAnsi"/>
                <w:sz w:val="14"/>
                <w:szCs w:val="14"/>
              </w:rPr>
              <w:t>2</w:t>
            </w:r>
            <w:r w:rsidR="00DA092C" w:rsidRPr="00F90EBF">
              <w:rPr>
                <w:rFonts w:ascii="Roboto" w:hAnsi="Roboto" w:cstheme="minorHAnsi"/>
                <w:sz w:val="14"/>
                <w:szCs w:val="14"/>
              </w:rPr>
              <w:t xml:space="preserve"> „</w:t>
            </w:r>
            <w:r w:rsidR="00E10346" w:rsidRPr="00E10346">
              <w:rPr>
                <w:rFonts w:ascii="Roboto" w:hAnsi="Roboto" w:cs="Arial"/>
                <w:b/>
                <w:bCs/>
                <w:sz w:val="14"/>
                <w:szCs w:val="14"/>
              </w:rPr>
              <w:t>Zvýšiť finančnú gramotnosť, zamestnateľnosť a zamestn</w:t>
            </w:r>
            <w:r w:rsidR="00E10346">
              <w:rPr>
                <w:rFonts w:ascii="Roboto" w:hAnsi="Roboto" w:cs="Arial"/>
                <w:b/>
                <w:bCs/>
                <w:sz w:val="14"/>
                <w:szCs w:val="14"/>
              </w:rPr>
              <w:t>anosť marginalizovaných komunít</w:t>
            </w:r>
            <w:r w:rsidR="00FD0B47">
              <w:rPr>
                <w:rFonts w:ascii="Roboto" w:hAnsi="Roboto" w:cs="Roboto"/>
                <w:b/>
                <w:color w:val="000000"/>
                <w:sz w:val="14"/>
                <w:szCs w:val="14"/>
              </w:rPr>
              <w:t>“</w:t>
            </w:r>
            <w:r w:rsidR="00DA092C" w:rsidRPr="00F90EBF">
              <w:rPr>
                <w:rFonts w:ascii="Roboto" w:hAnsi="Roboto" w:cs="Roboto"/>
                <w:b/>
                <w:color w:val="000000"/>
                <w:sz w:val="14"/>
                <w:szCs w:val="14"/>
              </w:rPr>
              <w:t>:</w:t>
            </w:r>
            <w:r w:rsidR="00DA092C">
              <w:rPr>
                <w:rFonts w:ascii="Roboto" w:hAnsi="Roboto" w:cs="Roboto"/>
                <w:b/>
                <w:color w:val="000000"/>
                <w:sz w:val="14"/>
                <w:szCs w:val="14"/>
              </w:rPr>
              <w:t xml:space="preserve"> </w:t>
            </w:r>
          </w:p>
          <w:p w14:paraId="36125C1E" w14:textId="77777777" w:rsidR="00A14D59" w:rsidRDefault="00A14D59" w:rsidP="00090B8F">
            <w:pPr>
              <w:widowControl w:val="0"/>
              <w:autoSpaceDE w:val="0"/>
              <w:autoSpaceDN w:val="0"/>
              <w:adjustRightInd w:val="0"/>
              <w:spacing w:after="0" w:line="240" w:lineRule="auto"/>
              <w:rPr>
                <w:rFonts w:ascii="Roboto" w:hAnsi="Roboto" w:cstheme="minorHAnsi"/>
                <w:b/>
                <w:sz w:val="14"/>
                <w:szCs w:val="14"/>
              </w:rPr>
            </w:pPr>
          </w:p>
          <w:p w14:paraId="10E5AA89" w14:textId="17181E9E" w:rsidR="009E6CDF" w:rsidRPr="00090B8F" w:rsidRDefault="00090B8F" w:rsidP="00FD0B47">
            <w:pPr>
              <w:rPr>
                <w:rFonts w:ascii="Roboto" w:hAnsi="Roboto"/>
                <w:b/>
                <w:sz w:val="14"/>
                <w:szCs w:val="14"/>
              </w:rPr>
            </w:pPr>
            <w:r w:rsidRPr="00090B8F">
              <w:rPr>
                <w:rFonts w:ascii="Roboto" w:hAnsi="Roboto" w:cstheme="minorHAnsi"/>
                <w:b/>
                <w:sz w:val="14"/>
                <w:szCs w:val="14"/>
              </w:rPr>
              <w:t xml:space="preserve">Typ aktivity: </w:t>
            </w:r>
            <w:r w:rsidR="00DE47A8">
              <w:rPr>
                <w:rFonts w:ascii="Roboto" w:hAnsi="Roboto" w:cs="Arial"/>
                <w:b/>
                <w:color w:val="000000" w:themeColor="text1"/>
                <w:sz w:val="14"/>
                <w:szCs w:val="14"/>
              </w:rPr>
              <w:t>P</w:t>
            </w:r>
            <w:r w:rsidR="00DE47A8" w:rsidRPr="00B727F1">
              <w:rPr>
                <w:rFonts w:ascii="Roboto" w:hAnsi="Roboto" w:cs="Arial"/>
                <w:b/>
                <w:color w:val="000000" w:themeColor="text1"/>
                <w:sz w:val="14"/>
                <w:szCs w:val="14"/>
              </w:rPr>
              <w:t>odpora systematického poskytovania sociálnych a asistenčných služieb v obciach s prítomnosťou MRK zameraných na zvýšenie zamestnateľnosti ľudí žijúcich v prostred</w:t>
            </w:r>
            <w:r w:rsidR="00DE47A8">
              <w:rPr>
                <w:rFonts w:ascii="Roboto" w:hAnsi="Roboto" w:cs="Arial"/>
                <w:b/>
                <w:color w:val="000000" w:themeColor="text1"/>
                <w:sz w:val="14"/>
                <w:szCs w:val="14"/>
              </w:rPr>
              <w:t>í MRK (</w:t>
            </w:r>
            <w:r w:rsidR="00DE47A8" w:rsidRPr="00B727F1">
              <w:rPr>
                <w:rFonts w:ascii="Roboto" w:hAnsi="Roboto" w:cs="Arial"/>
                <w:b/>
                <w:color w:val="000000" w:themeColor="text1"/>
                <w:sz w:val="14"/>
                <w:szCs w:val="14"/>
              </w:rPr>
              <w:t>napr. TSP, komunitní pracovníci/pracovníčky v oblasti sociálnych služieb, miestne občianske hliadky, asistenti/asistentky bývania a iné asistenčné služby)</w:t>
            </w:r>
            <w:r w:rsidR="00DE47A8">
              <w:rPr>
                <w:rFonts w:ascii="Roboto" w:hAnsi="Roboto" w:cs="Arial"/>
                <w:b/>
                <w:color w:val="000000" w:themeColor="text1"/>
                <w:sz w:val="14"/>
                <w:szCs w:val="14"/>
              </w:rPr>
              <w:t>.</w:t>
            </w:r>
          </w:p>
        </w:tc>
      </w:tr>
      <w:tr w:rsidR="009E6CDF" w:rsidRPr="004E74C3" w14:paraId="240AB9E4" w14:textId="77777777" w:rsidTr="009E6CDF">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78" w:type="dxa"/>
            <w:gridSpan w:val="2"/>
            <w:tcBorders>
              <w:top w:val="single" w:sz="4" w:space="0" w:color="BFBFBF" w:themeColor="background1" w:themeShade="BF"/>
              <w:left w:val="nil"/>
              <w:bottom w:val="single" w:sz="4" w:space="0" w:color="BFBFBF" w:themeColor="background1" w:themeShade="BF"/>
              <w:right w:val="nil"/>
            </w:tcBorders>
          </w:tcPr>
          <w:p w14:paraId="0F239B87" w14:textId="77777777" w:rsidR="009E6CDF" w:rsidRPr="009E6CDF" w:rsidRDefault="009E6CDF" w:rsidP="009E6CDF">
            <w:pPr>
              <w:rPr>
                <w:rFonts w:ascii="Roboto" w:hAnsi="Roboto"/>
                <w:sz w:val="14"/>
                <w:szCs w:val="14"/>
              </w:rPr>
            </w:pPr>
          </w:p>
        </w:tc>
        <w:tc>
          <w:tcPr>
            <w:tcW w:w="2410" w:type="dxa"/>
            <w:tcBorders>
              <w:top w:val="single" w:sz="4" w:space="0" w:color="BFBFBF" w:themeColor="background1" w:themeShade="BF"/>
              <w:left w:val="nil"/>
              <w:bottom w:val="single" w:sz="4" w:space="0" w:color="BFBFBF" w:themeColor="background1" w:themeShade="BF"/>
              <w:right w:val="nil"/>
            </w:tcBorders>
          </w:tcPr>
          <w:p w14:paraId="641230C7" w14:textId="77777777" w:rsidR="009E6CDF" w:rsidRPr="006039A5" w:rsidRDefault="009E6CDF" w:rsidP="009E6CDF">
            <w:pPr>
              <w:rPr>
                <w:rFonts w:ascii="Roboto" w:hAnsi="Roboto"/>
                <w:b/>
                <w:sz w:val="14"/>
                <w:szCs w:val="14"/>
              </w:rPr>
            </w:pPr>
            <w:r>
              <w:rPr>
                <w:rFonts w:ascii="Roboto" w:hAnsi="Roboto"/>
                <w:b/>
                <w:sz w:val="14"/>
                <w:szCs w:val="14"/>
              </w:rPr>
              <w:t>Začiatok realizácie</w:t>
            </w:r>
          </w:p>
        </w:tc>
        <w:tc>
          <w:tcPr>
            <w:tcW w:w="2410" w:type="dxa"/>
            <w:tcBorders>
              <w:top w:val="single" w:sz="4" w:space="0" w:color="BFBFBF" w:themeColor="background1" w:themeShade="BF"/>
              <w:left w:val="nil"/>
              <w:bottom w:val="single" w:sz="4" w:space="0" w:color="BFBFBF" w:themeColor="background1" w:themeShade="BF"/>
              <w:right w:val="nil"/>
            </w:tcBorders>
          </w:tcPr>
          <w:p w14:paraId="28E63EFA" w14:textId="77777777" w:rsidR="009E6CDF" w:rsidRPr="009E6CDF" w:rsidRDefault="009E6CDF" w:rsidP="009E6CDF">
            <w:pPr>
              <w:rPr>
                <w:rFonts w:ascii="Roboto" w:hAnsi="Roboto"/>
                <w:b/>
                <w:sz w:val="14"/>
                <w:szCs w:val="14"/>
              </w:rPr>
            </w:pPr>
            <w:r w:rsidRPr="009E6CDF">
              <w:rPr>
                <w:rFonts w:ascii="Roboto" w:hAnsi="Roboto"/>
                <w:b/>
                <w:sz w:val="14"/>
                <w:szCs w:val="14"/>
              </w:rPr>
              <w:t>Koniec realizácie</w:t>
            </w:r>
          </w:p>
        </w:tc>
      </w:tr>
      <w:tr w:rsidR="009E6CDF" w:rsidRPr="004E74C3" w14:paraId="75810051" w14:textId="77777777" w:rsidTr="009E6CDF">
        <w:trPr>
          <w:jc w:val="center"/>
        </w:trPr>
        <w:tc>
          <w:tcPr>
            <w:tcW w:w="2268" w:type="dxa"/>
            <w:tcBorders>
              <w:right w:val="nil"/>
            </w:tcBorders>
          </w:tcPr>
          <w:p w14:paraId="52E5C5D0" w14:textId="61820FA5" w:rsidR="009E6CDF" w:rsidRDefault="009E6CDF" w:rsidP="009E6CDF">
            <w:pPr>
              <w:rPr>
                <w:rFonts w:ascii="Roboto" w:hAnsi="Roboto"/>
                <w:b/>
                <w:sz w:val="14"/>
                <w:szCs w:val="14"/>
              </w:rPr>
            </w:pPr>
            <w:r>
              <w:rPr>
                <w:rFonts w:ascii="Roboto" w:hAnsi="Roboto"/>
                <w:b/>
                <w:sz w:val="14"/>
                <w:szCs w:val="14"/>
              </w:rPr>
              <w:t>Hlavné aktivity projektu:</w:t>
            </w:r>
          </w:p>
          <w:p w14:paraId="53E291E8" w14:textId="77777777" w:rsidR="008E6F05" w:rsidRDefault="008E6F05" w:rsidP="009E6CDF">
            <w:pPr>
              <w:rPr>
                <w:rFonts w:ascii="Roboto" w:hAnsi="Roboto"/>
                <w:b/>
                <w:sz w:val="14"/>
                <w:szCs w:val="14"/>
              </w:rPr>
            </w:pPr>
          </w:p>
          <w:p w14:paraId="4A8A14BA" w14:textId="1595611A" w:rsidR="008E6F05" w:rsidRPr="006039A5" w:rsidRDefault="008E6F05" w:rsidP="009E6CDF">
            <w:pPr>
              <w:rPr>
                <w:rFonts w:ascii="Roboto" w:hAnsi="Roboto"/>
                <w:b/>
                <w:sz w:val="14"/>
                <w:szCs w:val="14"/>
              </w:rPr>
            </w:pPr>
          </w:p>
        </w:tc>
        <w:tc>
          <w:tcPr>
            <w:tcW w:w="2410" w:type="dxa"/>
            <w:tcBorders>
              <w:left w:val="nil"/>
              <w:right w:val="nil"/>
            </w:tcBorders>
          </w:tcPr>
          <w:p w14:paraId="2E4A068D" w14:textId="77777777" w:rsidR="009B540F" w:rsidRPr="00FC2433" w:rsidRDefault="009E6CDF" w:rsidP="009E6CDF">
            <w:pPr>
              <w:rPr>
                <w:rFonts w:ascii="Roboto" w:hAnsi="Roboto"/>
                <w:sz w:val="14"/>
                <w:szCs w:val="14"/>
              </w:rPr>
            </w:pPr>
            <w:r w:rsidRPr="00FC2433">
              <w:rPr>
                <w:rFonts w:ascii="Roboto" w:hAnsi="Roboto"/>
                <w:sz w:val="14"/>
                <w:szCs w:val="14"/>
              </w:rPr>
              <w:t>(86)</w:t>
            </w:r>
            <w:r w:rsidR="009B540F" w:rsidRPr="00FC2433">
              <w:rPr>
                <w:rFonts w:ascii="Roboto" w:hAnsi="Roboto"/>
                <w:sz w:val="14"/>
                <w:szCs w:val="14"/>
              </w:rPr>
              <w:t xml:space="preserve"> Vypĺňa žiadateľ.</w:t>
            </w:r>
          </w:p>
          <w:p w14:paraId="145B02E4" w14:textId="645538DB" w:rsidR="00E10346" w:rsidRDefault="00E10346" w:rsidP="00E10346">
            <w:pPr>
              <w:widowControl w:val="0"/>
              <w:autoSpaceDE w:val="0"/>
              <w:autoSpaceDN w:val="0"/>
              <w:adjustRightInd w:val="0"/>
              <w:spacing w:after="0" w:line="240" w:lineRule="auto"/>
              <w:rPr>
                <w:rFonts w:ascii="Roboto" w:hAnsi="Roboto" w:cs="Arial"/>
                <w:color w:val="000000"/>
                <w:sz w:val="14"/>
                <w:szCs w:val="14"/>
              </w:rPr>
            </w:pPr>
            <w:r w:rsidRPr="00EE77E6">
              <w:rPr>
                <w:rFonts w:ascii="Roboto" w:hAnsi="Roboto" w:cs="Arial"/>
                <w:color w:val="000000"/>
                <w:sz w:val="14"/>
                <w:szCs w:val="14"/>
              </w:rPr>
              <w:t xml:space="preserve">Žiadateľ </w:t>
            </w:r>
            <w:r>
              <w:rPr>
                <w:rFonts w:ascii="Roboto" w:hAnsi="Roboto" w:cs="Arial"/>
                <w:color w:val="000000"/>
                <w:sz w:val="14"/>
                <w:szCs w:val="14"/>
              </w:rPr>
              <w:t>môže uviesť</w:t>
            </w:r>
            <w:r w:rsidRPr="00EE77E6">
              <w:rPr>
                <w:rFonts w:ascii="Roboto" w:hAnsi="Roboto" w:cs="Arial"/>
                <w:color w:val="000000"/>
                <w:sz w:val="14"/>
                <w:szCs w:val="14"/>
              </w:rPr>
              <w:t xml:space="preserve"> nasledujúcu hlavnú aktivitu: </w:t>
            </w:r>
          </w:p>
          <w:p w14:paraId="26EF7E20" w14:textId="028A931A" w:rsidR="0050659B" w:rsidRPr="00FC2433" w:rsidRDefault="00E10346" w:rsidP="00E10346">
            <w:pPr>
              <w:rPr>
                <w:rFonts w:ascii="Roboto" w:hAnsi="Roboto"/>
                <w:sz w:val="14"/>
                <w:szCs w:val="14"/>
              </w:rPr>
            </w:pPr>
            <w:r w:rsidRPr="00CD3FAD">
              <w:rPr>
                <w:rFonts w:ascii="Roboto" w:hAnsi="Roboto" w:cs="Arial"/>
                <w:b/>
                <w:color w:val="000000" w:themeColor="text1"/>
                <w:sz w:val="14"/>
                <w:szCs w:val="14"/>
              </w:rPr>
              <w:t>Podpora</w:t>
            </w:r>
            <w:r w:rsidRPr="00CD3FAD">
              <w:rPr>
                <w:rFonts w:asciiTheme="minorHAnsi" w:hAnsiTheme="minorHAnsi" w:cstheme="minorHAnsi"/>
                <w:b/>
                <w:color w:val="000000" w:themeColor="text1"/>
                <w:sz w:val="20"/>
                <w:szCs w:val="24"/>
              </w:rPr>
              <w:t xml:space="preserve"> </w:t>
            </w:r>
            <w:r w:rsidRPr="00CD3FAD">
              <w:rPr>
                <w:rFonts w:ascii="Roboto" w:hAnsi="Roboto" w:cs="Arial"/>
                <w:b/>
                <w:color w:val="000000" w:themeColor="text1"/>
                <w:sz w:val="14"/>
                <w:szCs w:val="14"/>
              </w:rPr>
              <w:t>komplexného poskytovania miestnej občianskej poriadkovej služby v obciach s prítomnosťou MRK</w:t>
            </w:r>
            <w:r w:rsidRPr="00CD3FAD">
              <w:rPr>
                <w:rFonts w:asciiTheme="minorHAnsi" w:hAnsiTheme="minorHAnsi" w:cstheme="minorHAnsi"/>
                <w:b/>
                <w:color w:val="000000" w:themeColor="text1"/>
                <w:sz w:val="20"/>
                <w:szCs w:val="20"/>
              </w:rPr>
              <w:t>.</w:t>
            </w:r>
          </w:p>
        </w:tc>
        <w:tc>
          <w:tcPr>
            <w:tcW w:w="2410" w:type="dxa"/>
            <w:tcBorders>
              <w:left w:val="nil"/>
              <w:right w:val="nil"/>
            </w:tcBorders>
          </w:tcPr>
          <w:p w14:paraId="4CC6671E" w14:textId="1162A596" w:rsidR="009E6CDF" w:rsidRPr="00FC2433" w:rsidRDefault="009E6CDF" w:rsidP="009E6CDF">
            <w:pPr>
              <w:rPr>
                <w:rFonts w:ascii="Roboto" w:hAnsi="Roboto"/>
                <w:sz w:val="14"/>
                <w:szCs w:val="14"/>
              </w:rPr>
            </w:pPr>
            <w:r w:rsidRPr="00FC2433">
              <w:rPr>
                <w:rFonts w:ascii="Roboto" w:hAnsi="Roboto"/>
                <w:sz w:val="14"/>
                <w:szCs w:val="14"/>
              </w:rPr>
              <w:t>(87)</w:t>
            </w:r>
            <w:r w:rsidR="009B540F" w:rsidRPr="00FC2433">
              <w:rPr>
                <w:rFonts w:ascii="Roboto" w:hAnsi="Roboto"/>
                <w:sz w:val="14"/>
                <w:szCs w:val="14"/>
              </w:rPr>
              <w:t xml:space="preserve"> Žiadateľ uvedie mesiac a rok začiatku aktivity projektu.</w:t>
            </w:r>
          </w:p>
          <w:p w14:paraId="726ECD67" w14:textId="77777777" w:rsidR="009B540F" w:rsidRPr="00FC2433" w:rsidRDefault="009B540F" w:rsidP="009E6CDF">
            <w:pPr>
              <w:rPr>
                <w:rFonts w:ascii="Roboto" w:hAnsi="Roboto"/>
                <w:sz w:val="14"/>
                <w:szCs w:val="14"/>
              </w:rPr>
            </w:pPr>
          </w:p>
          <w:p w14:paraId="1FCACAA7" w14:textId="77777777" w:rsidR="009B540F" w:rsidRPr="00FC2433" w:rsidRDefault="009B540F" w:rsidP="009E6CDF">
            <w:pPr>
              <w:rPr>
                <w:rFonts w:ascii="Roboto" w:hAnsi="Roboto"/>
                <w:sz w:val="14"/>
                <w:szCs w:val="14"/>
              </w:rPr>
            </w:pPr>
            <w:r w:rsidRPr="00FC2433">
              <w:rPr>
                <w:rFonts w:ascii="Roboto" w:hAnsi="Roboto"/>
                <w:sz w:val="14"/>
                <w:szCs w:val="14"/>
              </w:rPr>
              <w:t>Medzi oprávnené výdavky môžu spadať aj výdavky, ktoré vznikli pred predložením ŽoNFP, resp. pred zahájením reálnych stavebných prác (napr. prípravná a projektová dokumentácia). V takom prípade je potrebné začiatok realizácie aktivity stanoviť aj s ohľadom na takéto výdavky, aby bola splnená podmienka časovej oprávnenosti, t.j. že vznikli v čase realizácie hlavných aktivít projektu.</w:t>
            </w:r>
          </w:p>
        </w:tc>
        <w:tc>
          <w:tcPr>
            <w:tcW w:w="2410" w:type="dxa"/>
            <w:tcBorders>
              <w:left w:val="nil"/>
              <w:right w:val="nil"/>
            </w:tcBorders>
          </w:tcPr>
          <w:p w14:paraId="41CD213D" w14:textId="2B92494B" w:rsidR="009E6CDF" w:rsidRPr="00FC2433" w:rsidRDefault="009E6CDF" w:rsidP="00B4103C">
            <w:pPr>
              <w:rPr>
                <w:rFonts w:ascii="Roboto" w:hAnsi="Roboto"/>
                <w:sz w:val="14"/>
                <w:szCs w:val="14"/>
              </w:rPr>
            </w:pPr>
            <w:r w:rsidRPr="00FC2433">
              <w:rPr>
                <w:rFonts w:ascii="Roboto" w:hAnsi="Roboto"/>
                <w:sz w:val="14"/>
                <w:szCs w:val="14"/>
              </w:rPr>
              <w:t>(88)</w:t>
            </w:r>
            <w:r w:rsidR="009B540F" w:rsidRPr="00FC2433">
              <w:rPr>
                <w:rFonts w:ascii="Roboto" w:hAnsi="Roboto"/>
                <w:sz w:val="14"/>
                <w:szCs w:val="14"/>
              </w:rPr>
              <w:t xml:space="preserve"> Žiadateľ uvedie mesiac a rok konca aktivity projektu</w:t>
            </w:r>
          </w:p>
        </w:tc>
      </w:tr>
      <w:tr w:rsidR="009E6CDF" w:rsidRPr="004E74C3" w14:paraId="2BEFFE30" w14:textId="77777777" w:rsidTr="009E6CDF">
        <w:trPr>
          <w:trHeight w:val="456"/>
          <w:jc w:val="center"/>
        </w:trPr>
        <w:tc>
          <w:tcPr>
            <w:tcW w:w="9498" w:type="dxa"/>
            <w:gridSpan w:val="4"/>
            <w:tcBorders>
              <w:right w:val="nil"/>
            </w:tcBorders>
            <w:vAlign w:val="center"/>
          </w:tcPr>
          <w:p w14:paraId="70F6177D" w14:textId="50247892" w:rsidR="009E6CDF" w:rsidRPr="00FD0B47" w:rsidRDefault="009E6CDF" w:rsidP="007E5794">
            <w:pPr>
              <w:rPr>
                <w:rFonts w:ascii="Roboto" w:hAnsi="Roboto" w:cs="Roboto"/>
                <w:b/>
                <w:bCs/>
                <w:color w:val="7F7F82"/>
                <w:sz w:val="20"/>
                <w:szCs w:val="20"/>
              </w:rPr>
            </w:pPr>
            <w:r>
              <w:rPr>
                <w:rFonts w:ascii="Roboto" w:hAnsi="Roboto" w:cs="Roboto"/>
                <w:b/>
                <w:bCs/>
                <w:color w:val="7F7F82"/>
                <w:sz w:val="20"/>
                <w:szCs w:val="20"/>
              </w:rPr>
              <w:t>Podporné aktivity projektu</w:t>
            </w:r>
            <w:r w:rsidR="00FD0B47">
              <w:rPr>
                <w:rFonts w:ascii="Roboto" w:hAnsi="Roboto" w:cs="Roboto"/>
                <w:b/>
                <w:bCs/>
                <w:color w:val="7F7F82"/>
                <w:sz w:val="20"/>
                <w:szCs w:val="20"/>
              </w:rPr>
              <w:t xml:space="preserve"> </w:t>
            </w:r>
          </w:p>
        </w:tc>
      </w:tr>
      <w:tr w:rsidR="009E6CDF" w:rsidRPr="004E74C3" w14:paraId="0509FDCA" w14:textId="77777777" w:rsidTr="009E6CDF">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78" w:type="dxa"/>
            <w:gridSpan w:val="2"/>
            <w:tcBorders>
              <w:top w:val="single" w:sz="4" w:space="0" w:color="BFBFBF" w:themeColor="background1" w:themeShade="BF"/>
              <w:left w:val="nil"/>
              <w:bottom w:val="single" w:sz="4" w:space="0" w:color="BFBFBF" w:themeColor="background1" w:themeShade="BF"/>
              <w:right w:val="nil"/>
            </w:tcBorders>
          </w:tcPr>
          <w:p w14:paraId="30F740F2" w14:textId="77777777" w:rsidR="009E6CDF" w:rsidRPr="009E6CDF" w:rsidRDefault="009E6CDF" w:rsidP="009E6CDF">
            <w:pPr>
              <w:rPr>
                <w:rFonts w:ascii="Roboto" w:hAnsi="Roboto"/>
                <w:sz w:val="14"/>
                <w:szCs w:val="14"/>
              </w:rPr>
            </w:pPr>
          </w:p>
        </w:tc>
        <w:tc>
          <w:tcPr>
            <w:tcW w:w="2410" w:type="dxa"/>
            <w:tcBorders>
              <w:top w:val="single" w:sz="4" w:space="0" w:color="BFBFBF" w:themeColor="background1" w:themeShade="BF"/>
              <w:left w:val="nil"/>
              <w:bottom w:val="single" w:sz="4" w:space="0" w:color="BFBFBF" w:themeColor="background1" w:themeShade="BF"/>
              <w:right w:val="nil"/>
            </w:tcBorders>
          </w:tcPr>
          <w:p w14:paraId="18833EA9" w14:textId="77777777" w:rsidR="009E6CDF" w:rsidRPr="006039A5" w:rsidRDefault="009E6CDF" w:rsidP="009E6CDF">
            <w:pPr>
              <w:rPr>
                <w:rFonts w:ascii="Roboto" w:hAnsi="Roboto"/>
                <w:b/>
                <w:sz w:val="14"/>
                <w:szCs w:val="14"/>
              </w:rPr>
            </w:pPr>
            <w:r>
              <w:rPr>
                <w:rFonts w:ascii="Roboto" w:hAnsi="Roboto"/>
                <w:b/>
                <w:sz w:val="14"/>
                <w:szCs w:val="14"/>
              </w:rPr>
              <w:t>Začiatok realizácie</w:t>
            </w:r>
          </w:p>
        </w:tc>
        <w:tc>
          <w:tcPr>
            <w:tcW w:w="2410" w:type="dxa"/>
            <w:tcBorders>
              <w:top w:val="single" w:sz="4" w:space="0" w:color="BFBFBF" w:themeColor="background1" w:themeShade="BF"/>
              <w:left w:val="nil"/>
              <w:bottom w:val="single" w:sz="4" w:space="0" w:color="BFBFBF" w:themeColor="background1" w:themeShade="BF"/>
              <w:right w:val="nil"/>
            </w:tcBorders>
          </w:tcPr>
          <w:p w14:paraId="7E079C74" w14:textId="77777777" w:rsidR="009E6CDF" w:rsidRPr="009E6CDF" w:rsidRDefault="009E6CDF" w:rsidP="009E6CDF">
            <w:pPr>
              <w:rPr>
                <w:rFonts w:ascii="Roboto" w:hAnsi="Roboto"/>
                <w:b/>
                <w:sz w:val="14"/>
                <w:szCs w:val="14"/>
              </w:rPr>
            </w:pPr>
            <w:r w:rsidRPr="009E6CDF">
              <w:rPr>
                <w:rFonts w:ascii="Roboto" w:hAnsi="Roboto"/>
                <w:b/>
                <w:sz w:val="14"/>
                <w:szCs w:val="14"/>
              </w:rPr>
              <w:t>Koniec realizácie</w:t>
            </w:r>
          </w:p>
        </w:tc>
      </w:tr>
      <w:tr w:rsidR="009E6CDF" w:rsidRPr="004E74C3" w14:paraId="6B8D7C8A" w14:textId="77777777" w:rsidTr="009E6CDF">
        <w:trPr>
          <w:jc w:val="center"/>
        </w:trPr>
        <w:tc>
          <w:tcPr>
            <w:tcW w:w="2268" w:type="dxa"/>
            <w:tcBorders>
              <w:right w:val="nil"/>
            </w:tcBorders>
          </w:tcPr>
          <w:p w14:paraId="6B59D45F" w14:textId="77777777" w:rsidR="009E6CDF" w:rsidRPr="006039A5" w:rsidRDefault="009E6CDF" w:rsidP="009E6CDF">
            <w:pPr>
              <w:rPr>
                <w:rFonts w:ascii="Roboto" w:hAnsi="Roboto"/>
                <w:b/>
                <w:sz w:val="14"/>
                <w:szCs w:val="14"/>
              </w:rPr>
            </w:pPr>
            <w:r>
              <w:rPr>
                <w:rFonts w:ascii="Roboto" w:hAnsi="Roboto"/>
                <w:b/>
                <w:sz w:val="14"/>
                <w:szCs w:val="14"/>
              </w:rPr>
              <w:t>Podporné aktivity:</w:t>
            </w:r>
          </w:p>
        </w:tc>
        <w:tc>
          <w:tcPr>
            <w:tcW w:w="2410" w:type="dxa"/>
            <w:tcBorders>
              <w:left w:val="nil"/>
              <w:right w:val="nil"/>
            </w:tcBorders>
          </w:tcPr>
          <w:p w14:paraId="70351DDF" w14:textId="79CF2716" w:rsidR="009E6CDF" w:rsidRPr="009E6CDF" w:rsidRDefault="009E6CDF" w:rsidP="007E5794">
            <w:pPr>
              <w:rPr>
                <w:rFonts w:ascii="Roboto" w:hAnsi="Roboto"/>
                <w:sz w:val="14"/>
                <w:szCs w:val="14"/>
              </w:rPr>
            </w:pPr>
            <w:r w:rsidRPr="009E6CDF">
              <w:rPr>
                <w:rFonts w:ascii="Roboto" w:hAnsi="Roboto"/>
                <w:sz w:val="14"/>
                <w:szCs w:val="14"/>
              </w:rPr>
              <w:t>(</w:t>
            </w:r>
            <w:r>
              <w:rPr>
                <w:rFonts w:ascii="Roboto" w:hAnsi="Roboto"/>
                <w:sz w:val="14"/>
                <w:szCs w:val="14"/>
              </w:rPr>
              <w:t>89</w:t>
            </w:r>
            <w:r w:rsidRPr="009E6CDF">
              <w:rPr>
                <w:rFonts w:ascii="Roboto" w:hAnsi="Roboto"/>
                <w:sz w:val="14"/>
                <w:szCs w:val="14"/>
              </w:rPr>
              <w:t>)</w:t>
            </w:r>
            <w:r w:rsidR="009B540F">
              <w:rPr>
                <w:rFonts w:ascii="Roboto" w:hAnsi="Roboto"/>
                <w:sz w:val="14"/>
                <w:szCs w:val="14"/>
              </w:rPr>
              <w:t xml:space="preserve"> </w:t>
            </w:r>
            <w:r w:rsidR="00E10346" w:rsidRPr="00E10346">
              <w:rPr>
                <w:rFonts w:ascii="Roboto" w:hAnsi="Roboto"/>
                <w:b/>
                <w:sz w:val="14"/>
                <w:szCs w:val="14"/>
              </w:rPr>
              <w:t>Žiadateľ nevypĺňa</w:t>
            </w:r>
            <w:r w:rsidR="00E10346" w:rsidRPr="00E10346">
              <w:rPr>
                <w:rFonts w:ascii="Roboto" w:hAnsi="Roboto"/>
                <w:sz w:val="14"/>
                <w:szCs w:val="14"/>
              </w:rPr>
              <w:t>. Podporné aktivity sú súčasťou hlavnej aktivity projektu a žiadateľ uvedie túto skutočnosť v príslušnej časti ŽoNFP (v časti 7.2 formuláru ŽoNFP)</w:t>
            </w:r>
          </w:p>
        </w:tc>
        <w:tc>
          <w:tcPr>
            <w:tcW w:w="2410" w:type="dxa"/>
            <w:tcBorders>
              <w:left w:val="nil"/>
              <w:right w:val="nil"/>
            </w:tcBorders>
          </w:tcPr>
          <w:p w14:paraId="40C7DA70" w14:textId="430F9D78" w:rsidR="009E6CDF" w:rsidRPr="009E6CDF" w:rsidRDefault="009E6CDF" w:rsidP="007E5794">
            <w:pPr>
              <w:rPr>
                <w:rFonts w:ascii="Roboto" w:hAnsi="Roboto"/>
                <w:sz w:val="14"/>
                <w:szCs w:val="14"/>
              </w:rPr>
            </w:pPr>
            <w:r w:rsidRPr="009E6CDF">
              <w:rPr>
                <w:rFonts w:ascii="Roboto" w:hAnsi="Roboto"/>
                <w:sz w:val="14"/>
                <w:szCs w:val="14"/>
              </w:rPr>
              <w:t>(</w:t>
            </w:r>
            <w:r>
              <w:rPr>
                <w:rFonts w:ascii="Roboto" w:hAnsi="Roboto"/>
                <w:sz w:val="14"/>
                <w:szCs w:val="14"/>
              </w:rPr>
              <w:t>90</w:t>
            </w:r>
            <w:r w:rsidRPr="009E6CDF">
              <w:rPr>
                <w:rFonts w:ascii="Roboto" w:hAnsi="Roboto"/>
                <w:sz w:val="14"/>
                <w:szCs w:val="14"/>
              </w:rPr>
              <w:t>)</w:t>
            </w:r>
            <w:r w:rsidR="009B540F">
              <w:rPr>
                <w:rFonts w:ascii="Roboto" w:hAnsi="Roboto"/>
                <w:sz w:val="14"/>
                <w:szCs w:val="14"/>
              </w:rPr>
              <w:t xml:space="preserve"> </w:t>
            </w:r>
            <w:r w:rsidR="00E63D11" w:rsidRPr="00E63D11">
              <w:rPr>
                <w:rFonts w:ascii="Roboto" w:hAnsi="Roboto"/>
                <w:sz w:val="14"/>
                <w:szCs w:val="14"/>
              </w:rPr>
              <w:t xml:space="preserve">Žiadateľ uvedie mesiac a rok začiatku </w:t>
            </w:r>
            <w:r w:rsidR="000A1333">
              <w:rPr>
                <w:rFonts w:ascii="Roboto" w:hAnsi="Roboto"/>
                <w:sz w:val="14"/>
                <w:szCs w:val="14"/>
              </w:rPr>
              <w:t xml:space="preserve"> </w:t>
            </w:r>
            <w:r w:rsidR="00E63D11" w:rsidRPr="00E63D11">
              <w:rPr>
                <w:rFonts w:ascii="Roboto" w:hAnsi="Roboto"/>
                <w:sz w:val="14"/>
                <w:szCs w:val="14"/>
              </w:rPr>
              <w:t>podporných aktivít projektu.</w:t>
            </w:r>
          </w:p>
        </w:tc>
        <w:tc>
          <w:tcPr>
            <w:tcW w:w="2410" w:type="dxa"/>
            <w:tcBorders>
              <w:left w:val="nil"/>
              <w:right w:val="nil"/>
            </w:tcBorders>
          </w:tcPr>
          <w:p w14:paraId="4E13E037" w14:textId="14934C18" w:rsidR="009E6CDF" w:rsidRPr="009E6CDF" w:rsidRDefault="009E6CDF" w:rsidP="007E5794">
            <w:pPr>
              <w:rPr>
                <w:rFonts w:ascii="Roboto" w:hAnsi="Roboto"/>
                <w:sz w:val="14"/>
                <w:szCs w:val="14"/>
              </w:rPr>
            </w:pPr>
            <w:r w:rsidRPr="009E6CDF">
              <w:rPr>
                <w:rFonts w:ascii="Roboto" w:hAnsi="Roboto"/>
                <w:sz w:val="14"/>
                <w:szCs w:val="14"/>
              </w:rPr>
              <w:t>(</w:t>
            </w:r>
            <w:r>
              <w:rPr>
                <w:rFonts w:ascii="Roboto" w:hAnsi="Roboto"/>
                <w:sz w:val="14"/>
                <w:szCs w:val="14"/>
              </w:rPr>
              <w:t>91</w:t>
            </w:r>
            <w:r w:rsidRPr="009E6CDF">
              <w:rPr>
                <w:rFonts w:ascii="Roboto" w:hAnsi="Roboto"/>
                <w:sz w:val="14"/>
                <w:szCs w:val="14"/>
              </w:rPr>
              <w:t>)</w:t>
            </w:r>
            <w:r w:rsidR="009B540F">
              <w:rPr>
                <w:rFonts w:ascii="Roboto" w:hAnsi="Roboto"/>
                <w:sz w:val="14"/>
                <w:szCs w:val="14"/>
              </w:rPr>
              <w:t xml:space="preserve"> </w:t>
            </w:r>
            <w:r w:rsidR="00E63D11" w:rsidRPr="00E63D11">
              <w:rPr>
                <w:rFonts w:ascii="Roboto" w:hAnsi="Roboto"/>
                <w:sz w:val="14"/>
                <w:szCs w:val="14"/>
              </w:rPr>
              <w:t>Žiadateľ uvedie mesiac a rok konca podporných aktivít projektu.</w:t>
            </w:r>
          </w:p>
        </w:tc>
      </w:tr>
    </w:tbl>
    <w:p w14:paraId="2DEF9CD1" w14:textId="77777777" w:rsidR="00365722" w:rsidRDefault="00365722" w:rsidP="00365722">
      <w:pPr>
        <w:rPr>
          <w:rFonts w:ascii="Roboto" w:hAnsi="Roboto"/>
          <w:sz w:val="14"/>
          <w:szCs w:val="14"/>
        </w:rPr>
      </w:pPr>
    </w:p>
    <w:p w14:paraId="5C5FB9F1" w14:textId="77777777" w:rsidR="00365722" w:rsidRPr="00FC2433" w:rsidRDefault="00365722" w:rsidP="00BE6FDA">
      <w:pPr>
        <w:pStyle w:val="Odsekzoznamu"/>
        <w:numPr>
          <w:ilvl w:val="1"/>
          <w:numId w:val="7"/>
        </w:numPr>
        <w:ind w:left="851" w:hanging="1134"/>
        <w:rPr>
          <w:rFonts w:ascii="Roboto" w:hAnsi="Roboto" w:cs="Roboto"/>
          <w:b/>
          <w:bCs/>
          <w:color w:val="0064A3"/>
          <w:sz w:val="42"/>
          <w:szCs w:val="42"/>
        </w:rPr>
      </w:pPr>
      <w:r>
        <w:rPr>
          <w:rFonts w:ascii="Roboto" w:hAnsi="Roboto" w:cs="Roboto"/>
          <w:b/>
          <w:bCs/>
          <w:color w:val="0064A3"/>
          <w:sz w:val="42"/>
          <w:szCs w:val="42"/>
        </w:rPr>
        <w:t xml:space="preserve">Aktivity projektu realizované mimo </w:t>
      </w:r>
      <w:r w:rsidRPr="00FC2433">
        <w:rPr>
          <w:rFonts w:ascii="Roboto" w:hAnsi="Roboto" w:cs="Roboto"/>
          <w:b/>
          <w:bCs/>
          <w:color w:val="0064A3"/>
          <w:sz w:val="42"/>
          <w:szCs w:val="42"/>
        </w:rPr>
        <w:t>oprávneného územia OP</w:t>
      </w:r>
    </w:p>
    <w:p w14:paraId="5F6D3F58" w14:textId="77777777" w:rsidR="00365722" w:rsidRPr="00B4103C" w:rsidRDefault="00365722" w:rsidP="00365722">
      <w:pPr>
        <w:rPr>
          <w:rFonts w:ascii="Roboto" w:hAnsi="Roboto"/>
          <w:sz w:val="16"/>
          <w:szCs w:val="16"/>
        </w:rPr>
      </w:pPr>
      <w:r w:rsidRPr="00B4103C">
        <w:rPr>
          <w:rFonts w:ascii="Roboto" w:hAnsi="Roboto"/>
          <w:sz w:val="16"/>
          <w:szCs w:val="16"/>
        </w:rPr>
        <w:t>V rámci tejto výzvy sa tabuľka nevypĺňa.</w:t>
      </w:r>
    </w:p>
    <w:p w14:paraId="3E89AE5C" w14:textId="77777777" w:rsidR="009E6CDF" w:rsidRPr="009E6CDF" w:rsidRDefault="009E6CDF" w:rsidP="009E6CDF">
      <w:pPr>
        <w:rPr>
          <w:rFonts w:ascii="Roboto" w:hAnsi="Roboto"/>
          <w:sz w:val="14"/>
          <w:szCs w:val="14"/>
        </w:rPr>
      </w:pPr>
    </w:p>
    <w:p w14:paraId="42F2C555" w14:textId="77777777" w:rsidR="00D676FC" w:rsidRDefault="00D676FC" w:rsidP="00BE6FDA">
      <w:pPr>
        <w:pStyle w:val="Odsekzoznamu"/>
        <w:numPr>
          <w:ilvl w:val="0"/>
          <w:numId w:val="7"/>
        </w:numPr>
        <w:ind w:left="851" w:hanging="1134"/>
        <w:rPr>
          <w:rFonts w:ascii="Roboto" w:hAnsi="Roboto" w:cs="Roboto"/>
          <w:b/>
          <w:bCs/>
          <w:color w:val="0064A3"/>
          <w:sz w:val="42"/>
          <w:szCs w:val="42"/>
        </w:rPr>
      </w:pPr>
      <w:r>
        <w:rPr>
          <w:rFonts w:ascii="Roboto" w:hAnsi="Roboto" w:cs="Roboto"/>
          <w:b/>
          <w:bCs/>
          <w:color w:val="0064A3"/>
          <w:sz w:val="42"/>
          <w:szCs w:val="42"/>
        </w:rPr>
        <w:t>Aktivity projektu a očakávané merateľné ukazovatele</w:t>
      </w:r>
    </w:p>
    <w:p w14:paraId="76891369" w14:textId="77777777" w:rsidR="00365722" w:rsidRPr="00365722" w:rsidRDefault="00365722" w:rsidP="00365722">
      <w:pPr>
        <w:rPr>
          <w:rFonts w:ascii="Roboto" w:hAnsi="Roboto"/>
          <w:sz w:val="14"/>
          <w:szCs w:val="14"/>
        </w:rPr>
      </w:pPr>
    </w:p>
    <w:p w14:paraId="03BA9291" w14:textId="77777777" w:rsidR="00D676FC" w:rsidRDefault="00D676FC" w:rsidP="00BE6FDA">
      <w:pPr>
        <w:pStyle w:val="Odsekzoznamu"/>
        <w:numPr>
          <w:ilvl w:val="1"/>
          <w:numId w:val="7"/>
        </w:numPr>
        <w:ind w:left="851" w:hanging="1134"/>
        <w:rPr>
          <w:rFonts w:ascii="Roboto" w:hAnsi="Roboto" w:cs="Roboto"/>
          <w:b/>
          <w:bCs/>
          <w:color w:val="0064A3"/>
          <w:sz w:val="42"/>
          <w:szCs w:val="42"/>
        </w:rPr>
      </w:pPr>
      <w:r>
        <w:rPr>
          <w:rFonts w:ascii="Roboto" w:hAnsi="Roboto" w:cs="Roboto"/>
          <w:b/>
          <w:bCs/>
          <w:color w:val="0064A3"/>
          <w:sz w:val="42"/>
          <w:szCs w:val="42"/>
        </w:rPr>
        <w:t>Aktivity projektu a očakávané merateľné ukazovatele</w:t>
      </w:r>
    </w:p>
    <w:p w14:paraId="27957C0D" w14:textId="31ABC50D" w:rsidR="005139CC" w:rsidRPr="005139CC" w:rsidRDefault="005139CC" w:rsidP="005139CC">
      <w:pPr>
        <w:rPr>
          <w:rFonts w:ascii="Roboto" w:hAnsi="Roboto" w:cs="Roboto"/>
          <w:b/>
          <w:bCs/>
          <w:color w:val="0064A3"/>
          <w:sz w:val="42"/>
          <w:szCs w:val="42"/>
        </w:rPr>
      </w:pPr>
      <w:r w:rsidRPr="005139CC">
        <w:rPr>
          <w:rFonts w:ascii="Roboto" w:hAnsi="Roboto"/>
          <w:sz w:val="14"/>
          <w:szCs w:val="14"/>
        </w:rPr>
        <w:t xml:space="preserve">V tabuľke sa automaticky nadefinujú všetky merateľné ukazovatele s ohľadom na vybraný typ aktivity. Z automaticky nadefinovaných merateľných ukazovateľov projektu je žiadateľ povinný stanoviť cieľovú hodnotu pre všetky relevantné merateľné ukazovatele projektu, ktoré sú definované v rámci prílohy č. </w:t>
      </w:r>
      <w:r w:rsidR="00246E4E">
        <w:rPr>
          <w:rFonts w:ascii="Roboto" w:hAnsi="Roboto"/>
          <w:b/>
          <w:sz w:val="14"/>
          <w:szCs w:val="14"/>
        </w:rPr>
        <w:t>3 výzvy</w:t>
      </w:r>
      <w:r w:rsidRPr="00246E4E">
        <w:rPr>
          <w:rFonts w:ascii="Roboto" w:hAnsi="Roboto"/>
          <w:b/>
          <w:sz w:val="14"/>
          <w:szCs w:val="14"/>
        </w:rPr>
        <w:t xml:space="preserve"> </w:t>
      </w:r>
      <w:r w:rsidR="00246E4E">
        <w:rPr>
          <w:rFonts w:ascii="Roboto" w:hAnsi="Roboto"/>
          <w:b/>
          <w:sz w:val="14"/>
          <w:szCs w:val="14"/>
        </w:rPr>
        <w:t>„</w:t>
      </w:r>
      <w:r w:rsidR="00246E4E" w:rsidRPr="00246E4E">
        <w:rPr>
          <w:rFonts w:ascii="Roboto" w:hAnsi="Roboto"/>
          <w:b/>
          <w:sz w:val="14"/>
          <w:szCs w:val="14"/>
        </w:rPr>
        <w:t>Zoznam povinných merateľných ukazovateľov</w:t>
      </w:r>
      <w:r w:rsidR="00246E4E">
        <w:rPr>
          <w:rFonts w:ascii="Roboto" w:hAnsi="Roboto"/>
          <w:b/>
          <w:sz w:val="14"/>
          <w:szCs w:val="14"/>
        </w:rPr>
        <w:t>“</w:t>
      </w:r>
      <w:r w:rsidRPr="005139CC">
        <w:rPr>
          <w:rFonts w:ascii="Roboto" w:hAnsi="Roboto"/>
          <w:sz w:val="14"/>
          <w:szCs w:val="14"/>
        </w:rPr>
        <w:t xml:space="preserve">, ktoré je </w:t>
      </w:r>
      <w:r w:rsidRPr="00FC2433">
        <w:rPr>
          <w:rFonts w:ascii="Roboto" w:hAnsi="Roboto"/>
          <w:sz w:val="14"/>
          <w:szCs w:val="14"/>
        </w:rPr>
        <w:t>žiadateľ povinný priradiť k j</w:t>
      </w:r>
      <w:r w:rsidR="00B60050">
        <w:rPr>
          <w:rFonts w:ascii="Roboto" w:hAnsi="Roboto"/>
          <w:sz w:val="14"/>
          <w:szCs w:val="14"/>
        </w:rPr>
        <w:t xml:space="preserve"> hlavnej aktivite projektu</w:t>
      </w:r>
      <w:r w:rsidRPr="00FC2433">
        <w:rPr>
          <w:rFonts w:ascii="Roboto" w:hAnsi="Roboto"/>
          <w:sz w:val="14"/>
          <w:szCs w:val="14"/>
        </w:rPr>
        <w:t>.</w:t>
      </w:r>
      <w:r w:rsidR="00B10FA0" w:rsidRPr="00FC2433">
        <w:rPr>
          <w:rFonts w:asciiTheme="minorHAnsi" w:eastAsiaTheme="minorEastAsia" w:hAnsiTheme="minorHAnsi"/>
          <w:sz w:val="18"/>
          <w:szCs w:val="18"/>
          <w:lang w:eastAsia="sk-SK"/>
        </w:rPr>
        <w:t xml:space="preserve"> </w:t>
      </w:r>
      <w:r w:rsidR="00B10FA0" w:rsidRPr="00FC2433">
        <w:rPr>
          <w:rFonts w:ascii="Roboto" w:hAnsi="Roboto"/>
          <w:sz w:val="14"/>
          <w:szCs w:val="14"/>
        </w:rPr>
        <w:t xml:space="preserve">Tabuľka sa opakuje v závislosti od počtu </w:t>
      </w:r>
      <w:r w:rsidR="000A1333">
        <w:rPr>
          <w:rFonts w:ascii="Roboto" w:hAnsi="Roboto"/>
          <w:sz w:val="14"/>
          <w:szCs w:val="14"/>
        </w:rPr>
        <w:t xml:space="preserve"> </w:t>
      </w:r>
      <w:r w:rsidR="00B10FA0" w:rsidRPr="00FC2433">
        <w:rPr>
          <w:rFonts w:ascii="Roboto" w:hAnsi="Roboto"/>
          <w:sz w:val="14"/>
          <w:szCs w:val="14"/>
        </w:rPr>
        <w:t>relevantných ukazovateľov</w:t>
      </w:r>
      <w:r w:rsidR="00FC2433" w:rsidRPr="00FC2433">
        <w:rPr>
          <w:rFonts w:ascii="Roboto" w:hAnsi="Roboto"/>
          <w:sz w:val="14"/>
          <w:szCs w:val="14"/>
        </w:rPr>
        <w:t>.</w:t>
      </w:r>
      <w:r w:rsidR="00B60050">
        <w:rPr>
          <w:rFonts w:ascii="Roboto" w:hAnsi="Roboto"/>
          <w:sz w:val="14"/>
          <w:szCs w:val="14"/>
        </w:rPr>
        <w:t xml:space="preserve"> </w:t>
      </w:r>
    </w:p>
    <w:tbl>
      <w:tblPr>
        <w:tblStyle w:val="Mriekatabuky"/>
        <w:tblW w:w="9498" w:type="dxa"/>
        <w:jc w:val="center"/>
        <w:tblBorders>
          <w:left w:val="none" w:sz="0" w:space="0" w:color="auto"/>
          <w:bottom w:val="none" w:sz="0" w:space="0" w:color="auto"/>
          <w:right w:val="none" w:sz="0" w:space="0" w:color="auto"/>
          <w:insideH w:val="single" w:sz="4" w:space="0" w:color="BFBFBF" w:themeColor="background1" w:themeShade="BF"/>
          <w:insideV w:val="none" w:sz="0" w:space="0" w:color="auto"/>
        </w:tblBorders>
        <w:shd w:val="clear" w:color="auto" w:fill="D9D9D9" w:themeFill="background1" w:themeFillShade="D9"/>
        <w:tblLook w:val="04A0" w:firstRow="1" w:lastRow="0" w:firstColumn="1" w:lastColumn="0" w:noHBand="0" w:noVBand="1"/>
      </w:tblPr>
      <w:tblGrid>
        <w:gridCol w:w="2268"/>
        <w:gridCol w:w="2410"/>
        <w:gridCol w:w="2410"/>
        <w:gridCol w:w="2410"/>
      </w:tblGrid>
      <w:tr w:rsidR="00365722" w:rsidRPr="004E74C3" w14:paraId="0D406C40" w14:textId="77777777" w:rsidTr="00835571">
        <w:trPr>
          <w:jc w:val="center"/>
        </w:trPr>
        <w:tc>
          <w:tcPr>
            <w:tcW w:w="2268" w:type="dxa"/>
            <w:shd w:val="clear" w:color="auto" w:fill="D9D9D9" w:themeFill="background1" w:themeFillShade="D9"/>
          </w:tcPr>
          <w:p w14:paraId="2CC4BB1E" w14:textId="77777777" w:rsidR="00365722" w:rsidRPr="006039A5" w:rsidRDefault="00365722" w:rsidP="00993E8B">
            <w:pPr>
              <w:rPr>
                <w:rFonts w:ascii="Roboto" w:hAnsi="Roboto"/>
                <w:b/>
                <w:sz w:val="14"/>
                <w:szCs w:val="14"/>
              </w:rPr>
            </w:pPr>
            <w:r>
              <w:rPr>
                <w:rFonts w:ascii="Roboto" w:hAnsi="Roboto"/>
                <w:b/>
                <w:sz w:val="14"/>
                <w:szCs w:val="14"/>
              </w:rPr>
              <w:t>Kód:</w:t>
            </w:r>
          </w:p>
        </w:tc>
        <w:tc>
          <w:tcPr>
            <w:tcW w:w="2410" w:type="dxa"/>
            <w:shd w:val="clear" w:color="auto" w:fill="D9D9D9" w:themeFill="background1" w:themeFillShade="D9"/>
          </w:tcPr>
          <w:p w14:paraId="124B30D0" w14:textId="77777777" w:rsidR="00365722" w:rsidRPr="009E6CDF" w:rsidRDefault="00365722" w:rsidP="00365722">
            <w:pPr>
              <w:rPr>
                <w:rFonts w:ascii="Roboto" w:hAnsi="Roboto"/>
                <w:sz w:val="14"/>
                <w:szCs w:val="14"/>
              </w:rPr>
            </w:pPr>
            <w:r w:rsidRPr="009E6CDF">
              <w:rPr>
                <w:rFonts w:ascii="Roboto" w:hAnsi="Roboto"/>
                <w:sz w:val="14"/>
                <w:szCs w:val="14"/>
              </w:rPr>
              <w:t>(</w:t>
            </w:r>
            <w:r>
              <w:rPr>
                <w:rFonts w:ascii="Roboto" w:hAnsi="Roboto"/>
                <w:sz w:val="14"/>
                <w:szCs w:val="14"/>
              </w:rPr>
              <w:t>101</w:t>
            </w:r>
            <w:r w:rsidRPr="009E6CDF">
              <w:rPr>
                <w:rFonts w:ascii="Roboto" w:hAnsi="Roboto"/>
                <w:sz w:val="14"/>
                <w:szCs w:val="14"/>
              </w:rPr>
              <w:t>)</w:t>
            </w:r>
            <w:r w:rsidR="00F07F8D">
              <w:rPr>
                <w:rFonts w:ascii="Roboto" w:hAnsi="Roboto"/>
                <w:sz w:val="14"/>
                <w:szCs w:val="14"/>
              </w:rPr>
              <w:t xml:space="preserve"> </w:t>
            </w:r>
            <w:r w:rsidR="00F07F8D" w:rsidRPr="00F07F8D">
              <w:rPr>
                <w:rFonts w:ascii="Roboto" w:hAnsi="Roboto"/>
                <w:sz w:val="14"/>
                <w:szCs w:val="14"/>
              </w:rPr>
              <w:t>Generuje automaticky ITMS2014+</w:t>
            </w:r>
          </w:p>
        </w:tc>
        <w:tc>
          <w:tcPr>
            <w:tcW w:w="2410" w:type="dxa"/>
            <w:shd w:val="clear" w:color="auto" w:fill="D9D9D9" w:themeFill="background1" w:themeFillShade="D9"/>
            <w:vAlign w:val="center"/>
          </w:tcPr>
          <w:p w14:paraId="699C56E7" w14:textId="77777777" w:rsidR="00365722" w:rsidRPr="006039A5" w:rsidRDefault="00365722" w:rsidP="00993E8B">
            <w:pPr>
              <w:rPr>
                <w:rFonts w:ascii="Roboto" w:hAnsi="Roboto"/>
                <w:b/>
                <w:sz w:val="14"/>
                <w:szCs w:val="14"/>
              </w:rPr>
            </w:pPr>
            <w:r>
              <w:rPr>
                <w:rFonts w:ascii="Roboto" w:hAnsi="Roboto"/>
                <w:b/>
                <w:sz w:val="14"/>
                <w:szCs w:val="14"/>
              </w:rPr>
              <w:t>Merná jednotka:</w:t>
            </w:r>
          </w:p>
        </w:tc>
        <w:tc>
          <w:tcPr>
            <w:tcW w:w="2410" w:type="dxa"/>
            <w:shd w:val="clear" w:color="auto" w:fill="D9D9D9" w:themeFill="background1" w:themeFillShade="D9"/>
            <w:vAlign w:val="center"/>
          </w:tcPr>
          <w:p w14:paraId="2DBED6BA" w14:textId="77777777" w:rsidR="00365722" w:rsidRPr="009E6CDF" w:rsidRDefault="00365722" w:rsidP="00365722">
            <w:pPr>
              <w:rPr>
                <w:rFonts w:ascii="Roboto" w:hAnsi="Roboto"/>
                <w:sz w:val="14"/>
                <w:szCs w:val="14"/>
              </w:rPr>
            </w:pPr>
            <w:r w:rsidRPr="009E6CDF">
              <w:rPr>
                <w:rFonts w:ascii="Roboto" w:hAnsi="Roboto"/>
                <w:sz w:val="14"/>
                <w:szCs w:val="14"/>
              </w:rPr>
              <w:t>(</w:t>
            </w:r>
            <w:r>
              <w:rPr>
                <w:rFonts w:ascii="Roboto" w:hAnsi="Roboto"/>
                <w:sz w:val="14"/>
                <w:szCs w:val="14"/>
              </w:rPr>
              <w:t>102</w:t>
            </w:r>
            <w:r w:rsidRPr="009E6CDF">
              <w:rPr>
                <w:rFonts w:ascii="Roboto" w:hAnsi="Roboto"/>
                <w:sz w:val="14"/>
                <w:szCs w:val="14"/>
              </w:rPr>
              <w:t>)</w:t>
            </w:r>
            <w:r w:rsidR="001F051A">
              <w:rPr>
                <w:rFonts w:ascii="Roboto" w:hAnsi="Roboto"/>
                <w:sz w:val="14"/>
                <w:szCs w:val="14"/>
              </w:rPr>
              <w:t xml:space="preserve"> Generuje automaticky ITMS2014+</w:t>
            </w:r>
          </w:p>
        </w:tc>
      </w:tr>
      <w:tr w:rsidR="00365722" w:rsidRPr="004E74C3" w14:paraId="6A9D2A7C" w14:textId="77777777" w:rsidTr="00835571">
        <w:trPr>
          <w:jc w:val="center"/>
        </w:trPr>
        <w:tc>
          <w:tcPr>
            <w:tcW w:w="2268" w:type="dxa"/>
            <w:vMerge w:val="restart"/>
            <w:shd w:val="clear" w:color="auto" w:fill="D9D9D9" w:themeFill="background1" w:themeFillShade="D9"/>
          </w:tcPr>
          <w:p w14:paraId="7B857C15" w14:textId="77777777" w:rsidR="00365722" w:rsidRDefault="00365722" w:rsidP="00365722">
            <w:pPr>
              <w:rPr>
                <w:rFonts w:ascii="Roboto" w:hAnsi="Roboto"/>
                <w:b/>
                <w:sz w:val="14"/>
                <w:szCs w:val="14"/>
              </w:rPr>
            </w:pPr>
            <w:r>
              <w:rPr>
                <w:rFonts w:ascii="Roboto" w:hAnsi="Roboto"/>
                <w:b/>
                <w:sz w:val="14"/>
                <w:szCs w:val="14"/>
              </w:rPr>
              <w:t>Merateľný ukazovateľ:</w:t>
            </w:r>
          </w:p>
        </w:tc>
        <w:tc>
          <w:tcPr>
            <w:tcW w:w="2410" w:type="dxa"/>
            <w:vMerge w:val="restart"/>
            <w:shd w:val="clear" w:color="auto" w:fill="D9D9D9" w:themeFill="background1" w:themeFillShade="D9"/>
          </w:tcPr>
          <w:p w14:paraId="4AF6319B" w14:textId="77777777" w:rsidR="005139CC" w:rsidRDefault="00365722" w:rsidP="005139CC">
            <w:pPr>
              <w:rPr>
                <w:rFonts w:ascii="Roboto" w:hAnsi="Roboto"/>
                <w:sz w:val="14"/>
                <w:szCs w:val="14"/>
              </w:rPr>
            </w:pPr>
            <w:r w:rsidRPr="005139CC">
              <w:rPr>
                <w:rFonts w:ascii="Roboto" w:hAnsi="Roboto"/>
                <w:sz w:val="14"/>
                <w:szCs w:val="14"/>
              </w:rPr>
              <w:t>(103)</w:t>
            </w:r>
            <w:r w:rsidR="001F051A" w:rsidRPr="005139CC">
              <w:rPr>
                <w:rFonts w:ascii="Roboto" w:hAnsi="Roboto"/>
                <w:sz w:val="14"/>
                <w:szCs w:val="14"/>
              </w:rPr>
              <w:t xml:space="preserve"> </w:t>
            </w:r>
            <w:r w:rsidR="005139CC">
              <w:rPr>
                <w:rFonts w:ascii="Roboto" w:hAnsi="Roboto"/>
                <w:sz w:val="14"/>
                <w:szCs w:val="14"/>
              </w:rPr>
              <w:t>Názov merateľného ukazovateľa</w:t>
            </w:r>
          </w:p>
          <w:p w14:paraId="61D9EA70" w14:textId="33D3D711" w:rsidR="00365722" w:rsidRPr="009E6CDF" w:rsidRDefault="00365722" w:rsidP="00B949B3">
            <w:pPr>
              <w:rPr>
                <w:rFonts w:ascii="Roboto" w:hAnsi="Roboto"/>
                <w:sz w:val="14"/>
                <w:szCs w:val="14"/>
              </w:rPr>
            </w:pPr>
          </w:p>
        </w:tc>
        <w:tc>
          <w:tcPr>
            <w:tcW w:w="2410" w:type="dxa"/>
            <w:shd w:val="clear" w:color="auto" w:fill="D9D9D9" w:themeFill="background1" w:themeFillShade="D9"/>
            <w:vAlign w:val="center"/>
          </w:tcPr>
          <w:p w14:paraId="0003B072" w14:textId="77777777" w:rsidR="00365722" w:rsidRDefault="00365722" w:rsidP="00365722">
            <w:pPr>
              <w:rPr>
                <w:rFonts w:ascii="Roboto" w:hAnsi="Roboto"/>
                <w:b/>
                <w:sz w:val="14"/>
                <w:szCs w:val="14"/>
              </w:rPr>
            </w:pPr>
            <w:r>
              <w:rPr>
                <w:rFonts w:ascii="Roboto" w:hAnsi="Roboto"/>
                <w:b/>
                <w:sz w:val="14"/>
                <w:szCs w:val="14"/>
              </w:rPr>
              <w:t>Čas plnenia:</w:t>
            </w:r>
          </w:p>
        </w:tc>
        <w:tc>
          <w:tcPr>
            <w:tcW w:w="2410" w:type="dxa"/>
            <w:shd w:val="clear" w:color="auto" w:fill="D9D9D9" w:themeFill="background1" w:themeFillShade="D9"/>
            <w:vAlign w:val="center"/>
          </w:tcPr>
          <w:p w14:paraId="2894AC27" w14:textId="77777777" w:rsidR="00365722" w:rsidRPr="009E6CDF" w:rsidRDefault="00365722" w:rsidP="00365722">
            <w:pPr>
              <w:rPr>
                <w:rFonts w:ascii="Roboto" w:hAnsi="Roboto"/>
                <w:sz w:val="14"/>
                <w:szCs w:val="14"/>
              </w:rPr>
            </w:pPr>
            <w:r w:rsidRPr="009E6CDF">
              <w:rPr>
                <w:rFonts w:ascii="Roboto" w:hAnsi="Roboto"/>
                <w:sz w:val="14"/>
                <w:szCs w:val="14"/>
              </w:rPr>
              <w:t>(</w:t>
            </w:r>
            <w:r>
              <w:rPr>
                <w:rFonts w:ascii="Roboto" w:hAnsi="Roboto"/>
                <w:sz w:val="14"/>
                <w:szCs w:val="14"/>
              </w:rPr>
              <w:t>104</w:t>
            </w:r>
            <w:r w:rsidRPr="009E6CDF">
              <w:rPr>
                <w:rFonts w:ascii="Roboto" w:hAnsi="Roboto"/>
                <w:sz w:val="14"/>
                <w:szCs w:val="14"/>
              </w:rPr>
              <w:t>)</w:t>
            </w:r>
            <w:r w:rsidR="001F051A">
              <w:rPr>
                <w:rFonts w:ascii="Roboto" w:hAnsi="Roboto"/>
                <w:sz w:val="14"/>
                <w:szCs w:val="14"/>
              </w:rPr>
              <w:t xml:space="preserve"> Generuje automaticky ITMS2014+</w:t>
            </w:r>
          </w:p>
        </w:tc>
      </w:tr>
      <w:tr w:rsidR="00365722" w:rsidRPr="004E74C3" w14:paraId="0083CBBC" w14:textId="77777777" w:rsidTr="00835571">
        <w:trPr>
          <w:jc w:val="center"/>
        </w:trPr>
        <w:tc>
          <w:tcPr>
            <w:tcW w:w="2268" w:type="dxa"/>
            <w:vMerge/>
            <w:shd w:val="clear" w:color="auto" w:fill="D9D9D9" w:themeFill="background1" w:themeFillShade="D9"/>
          </w:tcPr>
          <w:p w14:paraId="2A73C84D" w14:textId="77777777" w:rsidR="00365722" w:rsidRDefault="00365722" w:rsidP="00365722">
            <w:pPr>
              <w:rPr>
                <w:rFonts w:ascii="Roboto" w:hAnsi="Roboto"/>
                <w:b/>
                <w:sz w:val="14"/>
                <w:szCs w:val="14"/>
              </w:rPr>
            </w:pPr>
          </w:p>
        </w:tc>
        <w:tc>
          <w:tcPr>
            <w:tcW w:w="2410" w:type="dxa"/>
            <w:vMerge/>
            <w:shd w:val="clear" w:color="auto" w:fill="D9D9D9" w:themeFill="background1" w:themeFillShade="D9"/>
          </w:tcPr>
          <w:p w14:paraId="36D80DB0" w14:textId="77777777" w:rsidR="00365722" w:rsidRPr="009E6CDF" w:rsidRDefault="00365722" w:rsidP="00365722">
            <w:pPr>
              <w:rPr>
                <w:rFonts w:ascii="Roboto" w:hAnsi="Roboto"/>
                <w:sz w:val="14"/>
                <w:szCs w:val="14"/>
              </w:rPr>
            </w:pPr>
          </w:p>
        </w:tc>
        <w:tc>
          <w:tcPr>
            <w:tcW w:w="2410" w:type="dxa"/>
            <w:shd w:val="clear" w:color="auto" w:fill="D9D9D9" w:themeFill="background1" w:themeFillShade="D9"/>
            <w:vAlign w:val="center"/>
          </w:tcPr>
          <w:p w14:paraId="1991D901" w14:textId="77777777" w:rsidR="00365722" w:rsidRDefault="00365722" w:rsidP="00365722">
            <w:pPr>
              <w:rPr>
                <w:rFonts w:ascii="Roboto" w:hAnsi="Roboto"/>
                <w:b/>
                <w:sz w:val="14"/>
                <w:szCs w:val="14"/>
              </w:rPr>
            </w:pPr>
            <w:r>
              <w:rPr>
                <w:rFonts w:ascii="Roboto" w:hAnsi="Roboto"/>
                <w:b/>
                <w:sz w:val="14"/>
                <w:szCs w:val="14"/>
              </w:rPr>
              <w:t>Celková cieľová hodnota:</w:t>
            </w:r>
          </w:p>
        </w:tc>
        <w:tc>
          <w:tcPr>
            <w:tcW w:w="2410" w:type="dxa"/>
            <w:shd w:val="clear" w:color="auto" w:fill="D9D9D9" w:themeFill="background1" w:themeFillShade="D9"/>
            <w:vAlign w:val="center"/>
          </w:tcPr>
          <w:p w14:paraId="0B3EBA75" w14:textId="384E1279" w:rsidR="00365722" w:rsidRPr="009E6CDF" w:rsidRDefault="00365722">
            <w:pPr>
              <w:rPr>
                <w:rFonts w:ascii="Roboto" w:hAnsi="Roboto"/>
                <w:sz w:val="14"/>
                <w:szCs w:val="14"/>
              </w:rPr>
            </w:pPr>
            <w:r w:rsidRPr="009E6CDF">
              <w:rPr>
                <w:rFonts w:ascii="Roboto" w:hAnsi="Roboto"/>
                <w:sz w:val="14"/>
                <w:szCs w:val="14"/>
              </w:rPr>
              <w:t>(</w:t>
            </w:r>
            <w:r>
              <w:rPr>
                <w:rFonts w:ascii="Roboto" w:hAnsi="Roboto"/>
                <w:sz w:val="14"/>
                <w:szCs w:val="14"/>
              </w:rPr>
              <w:t>105</w:t>
            </w:r>
            <w:r w:rsidRPr="009E6CDF">
              <w:rPr>
                <w:rFonts w:ascii="Roboto" w:hAnsi="Roboto"/>
                <w:sz w:val="14"/>
                <w:szCs w:val="14"/>
              </w:rPr>
              <w:t>)</w:t>
            </w:r>
            <w:r w:rsidR="00F07F8D">
              <w:rPr>
                <w:rFonts w:ascii="Roboto" w:hAnsi="Roboto"/>
                <w:sz w:val="14"/>
                <w:szCs w:val="14"/>
              </w:rPr>
              <w:t xml:space="preserve"> Generuje automaticky ITMS2014+ </w:t>
            </w:r>
            <w:r w:rsidR="004846F2">
              <w:rPr>
                <w:rFonts w:ascii="Roboto" w:hAnsi="Roboto"/>
                <w:sz w:val="14"/>
                <w:szCs w:val="14"/>
              </w:rPr>
              <w:t>podľa typu závislosti ukazovateľa</w:t>
            </w:r>
            <w:r w:rsidR="00F07F8D">
              <w:rPr>
                <w:rFonts w:ascii="Roboto" w:hAnsi="Roboto"/>
                <w:sz w:val="14"/>
                <w:szCs w:val="14"/>
              </w:rPr>
              <w:t>.</w:t>
            </w:r>
          </w:p>
        </w:tc>
      </w:tr>
      <w:tr w:rsidR="00365722" w:rsidRPr="004E74C3" w14:paraId="63A83FE3" w14:textId="77777777" w:rsidTr="00835571">
        <w:trPr>
          <w:jc w:val="center"/>
        </w:trPr>
        <w:tc>
          <w:tcPr>
            <w:tcW w:w="2268" w:type="dxa"/>
            <w:vMerge/>
            <w:tcBorders>
              <w:bottom w:val="single" w:sz="4" w:space="0" w:color="BFBFBF" w:themeColor="background1" w:themeShade="BF"/>
            </w:tcBorders>
            <w:shd w:val="clear" w:color="auto" w:fill="D9D9D9" w:themeFill="background1" w:themeFillShade="D9"/>
          </w:tcPr>
          <w:p w14:paraId="5B2BABBC" w14:textId="77777777" w:rsidR="00365722" w:rsidRDefault="00365722" w:rsidP="00365722">
            <w:pPr>
              <w:rPr>
                <w:rFonts w:ascii="Roboto" w:hAnsi="Roboto"/>
                <w:b/>
                <w:sz w:val="14"/>
                <w:szCs w:val="14"/>
              </w:rPr>
            </w:pPr>
          </w:p>
        </w:tc>
        <w:tc>
          <w:tcPr>
            <w:tcW w:w="2410" w:type="dxa"/>
            <w:vMerge/>
            <w:tcBorders>
              <w:bottom w:val="single" w:sz="4" w:space="0" w:color="BFBFBF" w:themeColor="background1" w:themeShade="BF"/>
            </w:tcBorders>
            <w:shd w:val="clear" w:color="auto" w:fill="D9D9D9" w:themeFill="background1" w:themeFillShade="D9"/>
          </w:tcPr>
          <w:p w14:paraId="35682D3B" w14:textId="77777777" w:rsidR="00365722" w:rsidRPr="009E6CDF" w:rsidRDefault="00365722" w:rsidP="00365722">
            <w:pPr>
              <w:rPr>
                <w:rFonts w:ascii="Roboto" w:hAnsi="Roboto"/>
                <w:sz w:val="14"/>
                <w:szCs w:val="14"/>
              </w:rPr>
            </w:pPr>
          </w:p>
        </w:tc>
        <w:tc>
          <w:tcPr>
            <w:tcW w:w="2410" w:type="dxa"/>
            <w:tcBorders>
              <w:bottom w:val="single" w:sz="4" w:space="0" w:color="BFBFBF" w:themeColor="background1" w:themeShade="BF"/>
            </w:tcBorders>
            <w:shd w:val="clear" w:color="auto" w:fill="D9D9D9" w:themeFill="background1" w:themeFillShade="D9"/>
            <w:vAlign w:val="center"/>
          </w:tcPr>
          <w:p w14:paraId="789BFEE1" w14:textId="77777777" w:rsidR="00365722" w:rsidRDefault="00365722" w:rsidP="00365722">
            <w:pPr>
              <w:rPr>
                <w:rFonts w:ascii="Roboto" w:hAnsi="Roboto"/>
                <w:b/>
                <w:sz w:val="14"/>
                <w:szCs w:val="14"/>
              </w:rPr>
            </w:pPr>
            <w:r>
              <w:rPr>
                <w:rFonts w:ascii="Roboto" w:hAnsi="Roboto"/>
                <w:b/>
                <w:sz w:val="14"/>
                <w:szCs w:val="14"/>
              </w:rPr>
              <w:t>Typ závislosti ukazovateľa:</w:t>
            </w:r>
          </w:p>
        </w:tc>
        <w:tc>
          <w:tcPr>
            <w:tcW w:w="2410" w:type="dxa"/>
            <w:tcBorders>
              <w:bottom w:val="single" w:sz="4" w:space="0" w:color="BFBFBF" w:themeColor="background1" w:themeShade="BF"/>
            </w:tcBorders>
            <w:shd w:val="clear" w:color="auto" w:fill="D9D9D9" w:themeFill="background1" w:themeFillShade="D9"/>
            <w:vAlign w:val="center"/>
          </w:tcPr>
          <w:p w14:paraId="138E04C3" w14:textId="6178FA86" w:rsidR="00365722" w:rsidRDefault="00365722" w:rsidP="00365722">
            <w:pPr>
              <w:rPr>
                <w:rFonts w:ascii="Roboto" w:hAnsi="Roboto"/>
                <w:sz w:val="14"/>
                <w:szCs w:val="14"/>
              </w:rPr>
            </w:pPr>
            <w:r w:rsidRPr="009E6CDF">
              <w:rPr>
                <w:rFonts w:ascii="Roboto" w:hAnsi="Roboto"/>
                <w:sz w:val="14"/>
                <w:szCs w:val="14"/>
              </w:rPr>
              <w:t>(</w:t>
            </w:r>
            <w:r>
              <w:rPr>
                <w:rFonts w:ascii="Roboto" w:hAnsi="Roboto"/>
                <w:sz w:val="14"/>
                <w:szCs w:val="14"/>
              </w:rPr>
              <w:t>106</w:t>
            </w:r>
            <w:r w:rsidRPr="009E6CDF">
              <w:rPr>
                <w:rFonts w:ascii="Roboto" w:hAnsi="Roboto"/>
                <w:sz w:val="14"/>
                <w:szCs w:val="14"/>
              </w:rPr>
              <w:t>)</w:t>
            </w:r>
            <w:r w:rsidR="00F07F8D">
              <w:rPr>
                <w:rFonts w:ascii="Roboto" w:hAnsi="Roboto"/>
                <w:sz w:val="14"/>
                <w:szCs w:val="14"/>
              </w:rPr>
              <w:t xml:space="preserve"> </w:t>
            </w:r>
            <w:r w:rsidR="00F07F8D" w:rsidRPr="00F07F8D">
              <w:rPr>
                <w:rFonts w:ascii="Roboto" w:hAnsi="Roboto"/>
                <w:sz w:val="14"/>
                <w:szCs w:val="14"/>
              </w:rPr>
              <w:t>Vypĺňa žiadateľ – žiadateľ vyberie z číselníka spôsob</w:t>
            </w:r>
            <w:r w:rsidR="00B42369">
              <w:rPr>
                <w:rFonts w:ascii="Roboto" w:hAnsi="Roboto"/>
                <w:sz w:val="14"/>
                <w:szCs w:val="14"/>
              </w:rPr>
              <w:t>,</w:t>
            </w:r>
            <w:r w:rsidR="00F07F8D" w:rsidRPr="00F07F8D">
              <w:rPr>
                <w:rFonts w:ascii="Roboto" w:hAnsi="Roboto"/>
                <w:sz w:val="14"/>
                <w:szCs w:val="14"/>
              </w:rPr>
              <w:t xml:space="preserve"> akým sa budú narátavať hodnoty z cieľových hodnôt do celkovej cieľovej hodnoty</w:t>
            </w:r>
            <w:r w:rsidR="00F07F8D">
              <w:rPr>
                <w:rFonts w:ascii="Roboto" w:hAnsi="Roboto"/>
                <w:sz w:val="14"/>
                <w:szCs w:val="14"/>
              </w:rPr>
              <w:t>.</w:t>
            </w:r>
          </w:p>
          <w:p w14:paraId="4A596C9B" w14:textId="77777777" w:rsidR="00F07F8D" w:rsidRPr="009E6CDF" w:rsidRDefault="00F07F8D" w:rsidP="00F07F8D">
            <w:pPr>
              <w:rPr>
                <w:rFonts w:ascii="Roboto" w:hAnsi="Roboto"/>
                <w:sz w:val="14"/>
                <w:szCs w:val="14"/>
              </w:rPr>
            </w:pPr>
            <w:r>
              <w:rPr>
                <w:rFonts w:ascii="Roboto" w:hAnsi="Roboto"/>
                <w:sz w:val="14"/>
                <w:szCs w:val="14"/>
              </w:rPr>
              <w:t xml:space="preserve">Žiadateľ vyberie možnosť </w:t>
            </w:r>
            <w:r w:rsidRPr="006718EB">
              <w:rPr>
                <w:rFonts w:ascii="Roboto" w:hAnsi="Roboto"/>
                <w:sz w:val="14"/>
                <w:szCs w:val="14"/>
              </w:rPr>
              <w:t>„Súčet“</w:t>
            </w:r>
          </w:p>
        </w:tc>
      </w:tr>
      <w:tr w:rsidR="00365722" w:rsidRPr="004E74C3" w14:paraId="7C2F597C" w14:textId="77777777" w:rsidTr="00835571">
        <w:trPr>
          <w:jc w:val="center"/>
        </w:trPr>
        <w:tc>
          <w:tcPr>
            <w:tcW w:w="2268" w:type="dxa"/>
            <w:tcBorders>
              <w:top w:val="single" w:sz="4" w:space="0" w:color="BFBFBF" w:themeColor="background1" w:themeShade="BF"/>
              <w:bottom w:val="nil"/>
            </w:tcBorders>
            <w:shd w:val="clear" w:color="auto" w:fill="FFFFFF" w:themeFill="background1"/>
          </w:tcPr>
          <w:p w14:paraId="48A7CF8A" w14:textId="77777777" w:rsidR="00365722" w:rsidRDefault="00365722" w:rsidP="00365722">
            <w:pPr>
              <w:rPr>
                <w:rFonts w:ascii="Roboto" w:hAnsi="Roboto"/>
                <w:b/>
                <w:sz w:val="14"/>
                <w:szCs w:val="14"/>
              </w:rPr>
            </w:pPr>
            <w:r>
              <w:rPr>
                <w:rFonts w:ascii="Roboto" w:hAnsi="Roboto"/>
                <w:b/>
                <w:sz w:val="14"/>
                <w:szCs w:val="14"/>
              </w:rPr>
              <w:t>Subjekt:</w:t>
            </w:r>
          </w:p>
        </w:tc>
        <w:tc>
          <w:tcPr>
            <w:tcW w:w="2410" w:type="dxa"/>
            <w:tcBorders>
              <w:top w:val="single" w:sz="4" w:space="0" w:color="BFBFBF" w:themeColor="background1" w:themeShade="BF"/>
              <w:bottom w:val="single" w:sz="4" w:space="0" w:color="BFBFBF" w:themeColor="background1" w:themeShade="BF"/>
            </w:tcBorders>
            <w:shd w:val="clear" w:color="auto" w:fill="FFFFFF" w:themeFill="background1"/>
          </w:tcPr>
          <w:p w14:paraId="68D1C66F" w14:textId="51D51C5B" w:rsidR="00365722" w:rsidRPr="009E6CDF" w:rsidRDefault="00365722">
            <w:pPr>
              <w:rPr>
                <w:rFonts w:ascii="Roboto" w:hAnsi="Roboto"/>
                <w:sz w:val="14"/>
                <w:szCs w:val="14"/>
              </w:rPr>
            </w:pPr>
            <w:r w:rsidRPr="009E6CDF">
              <w:rPr>
                <w:rFonts w:ascii="Roboto" w:hAnsi="Roboto"/>
                <w:sz w:val="14"/>
                <w:szCs w:val="14"/>
              </w:rPr>
              <w:t>(</w:t>
            </w:r>
            <w:r>
              <w:rPr>
                <w:rFonts w:ascii="Roboto" w:hAnsi="Roboto"/>
                <w:sz w:val="14"/>
                <w:szCs w:val="14"/>
              </w:rPr>
              <w:t>107</w:t>
            </w:r>
            <w:r w:rsidRPr="009E6CDF">
              <w:rPr>
                <w:rFonts w:ascii="Roboto" w:hAnsi="Roboto"/>
                <w:sz w:val="14"/>
                <w:szCs w:val="14"/>
              </w:rPr>
              <w:t>)</w:t>
            </w:r>
            <w:r w:rsidR="00F07F8D">
              <w:rPr>
                <w:rFonts w:ascii="Roboto" w:hAnsi="Roboto"/>
                <w:sz w:val="14"/>
                <w:szCs w:val="14"/>
              </w:rPr>
              <w:t xml:space="preserve"> Automaticky generuje ITMS 2014+ (žiadateľ)</w:t>
            </w:r>
          </w:p>
        </w:tc>
        <w:tc>
          <w:tcPr>
            <w:tcW w:w="2410" w:type="dxa"/>
            <w:tcBorders>
              <w:top w:val="single" w:sz="4" w:space="0" w:color="BFBFBF" w:themeColor="background1" w:themeShade="BF"/>
              <w:bottom w:val="single" w:sz="4" w:space="0" w:color="BFBFBF" w:themeColor="background1" w:themeShade="BF"/>
            </w:tcBorders>
            <w:shd w:val="clear" w:color="auto" w:fill="FFFFFF" w:themeFill="background1"/>
          </w:tcPr>
          <w:p w14:paraId="52B68057" w14:textId="77777777" w:rsidR="00365722" w:rsidRDefault="00365722" w:rsidP="00F07F8D">
            <w:pPr>
              <w:rPr>
                <w:rFonts w:ascii="Roboto" w:hAnsi="Roboto"/>
                <w:b/>
                <w:sz w:val="14"/>
                <w:szCs w:val="14"/>
              </w:rPr>
            </w:pPr>
            <w:r>
              <w:rPr>
                <w:rFonts w:ascii="Roboto" w:hAnsi="Roboto"/>
                <w:b/>
                <w:sz w:val="14"/>
                <w:szCs w:val="14"/>
              </w:rPr>
              <w:t>Identifikátor (typ):</w:t>
            </w:r>
            <w:r w:rsidR="00F07F8D">
              <w:rPr>
                <w:rFonts w:ascii="Roboto" w:hAnsi="Roboto"/>
                <w:b/>
                <w:sz w:val="14"/>
                <w:szCs w:val="14"/>
              </w:rPr>
              <w:t xml:space="preserve"> </w:t>
            </w:r>
          </w:p>
        </w:tc>
        <w:tc>
          <w:tcPr>
            <w:tcW w:w="2410" w:type="dxa"/>
            <w:tcBorders>
              <w:top w:val="single" w:sz="4" w:space="0" w:color="BFBFBF" w:themeColor="background1" w:themeShade="BF"/>
              <w:bottom w:val="single" w:sz="4" w:space="0" w:color="BFBFBF" w:themeColor="background1" w:themeShade="BF"/>
            </w:tcBorders>
            <w:shd w:val="clear" w:color="auto" w:fill="FFFFFF" w:themeFill="background1"/>
          </w:tcPr>
          <w:p w14:paraId="3E6678A6" w14:textId="77777777" w:rsidR="00365722" w:rsidRPr="009E6CDF" w:rsidRDefault="00835571" w:rsidP="00F07F8D">
            <w:pPr>
              <w:rPr>
                <w:rFonts w:ascii="Roboto" w:hAnsi="Roboto"/>
                <w:sz w:val="14"/>
                <w:szCs w:val="14"/>
              </w:rPr>
            </w:pPr>
            <w:r>
              <w:rPr>
                <w:rFonts w:ascii="Roboto" w:hAnsi="Roboto"/>
                <w:sz w:val="14"/>
                <w:szCs w:val="14"/>
              </w:rPr>
              <w:t>(108)</w:t>
            </w:r>
            <w:r w:rsidR="00F07F8D">
              <w:rPr>
                <w:rFonts w:ascii="Roboto" w:hAnsi="Roboto"/>
                <w:sz w:val="14"/>
                <w:szCs w:val="14"/>
              </w:rPr>
              <w:t xml:space="preserve"> </w:t>
            </w:r>
            <w:r w:rsidR="00F07F8D" w:rsidRPr="00F07F8D">
              <w:rPr>
                <w:rFonts w:ascii="Roboto" w:hAnsi="Roboto"/>
                <w:sz w:val="14"/>
                <w:szCs w:val="14"/>
              </w:rPr>
              <w:t>Automaticky generuje ITMS 2014+</w:t>
            </w:r>
          </w:p>
        </w:tc>
      </w:tr>
      <w:tr w:rsidR="00365722" w:rsidRPr="004E74C3" w14:paraId="06C9D88E" w14:textId="77777777" w:rsidTr="00835571">
        <w:trPr>
          <w:jc w:val="center"/>
        </w:trPr>
        <w:tc>
          <w:tcPr>
            <w:tcW w:w="2268" w:type="dxa"/>
            <w:tcBorders>
              <w:top w:val="nil"/>
              <w:bottom w:val="nil"/>
            </w:tcBorders>
            <w:shd w:val="clear" w:color="auto" w:fill="FFFFFF" w:themeFill="background1"/>
          </w:tcPr>
          <w:p w14:paraId="3F88DA71" w14:textId="77777777" w:rsidR="00365722" w:rsidRDefault="00365722" w:rsidP="00365722">
            <w:pPr>
              <w:rPr>
                <w:rFonts w:ascii="Roboto" w:hAnsi="Roboto"/>
                <w:b/>
                <w:sz w:val="14"/>
                <w:szCs w:val="14"/>
              </w:rPr>
            </w:pPr>
            <w:r>
              <w:rPr>
                <w:rFonts w:ascii="Roboto" w:hAnsi="Roboto"/>
                <w:b/>
                <w:sz w:val="14"/>
                <w:szCs w:val="14"/>
              </w:rPr>
              <w:t>Konkrétny cieľ:</w:t>
            </w:r>
          </w:p>
        </w:tc>
        <w:tc>
          <w:tcPr>
            <w:tcW w:w="2410" w:type="dxa"/>
            <w:tcBorders>
              <w:top w:val="single" w:sz="4" w:space="0" w:color="BFBFBF" w:themeColor="background1" w:themeShade="BF"/>
              <w:bottom w:val="single" w:sz="4" w:space="0" w:color="BFBFBF" w:themeColor="background1" w:themeShade="BF"/>
            </w:tcBorders>
            <w:shd w:val="clear" w:color="auto" w:fill="FFFFFF" w:themeFill="background1"/>
          </w:tcPr>
          <w:p w14:paraId="0030E637" w14:textId="77777777" w:rsidR="00365722" w:rsidRPr="009E6CDF" w:rsidRDefault="00365722" w:rsidP="00365722">
            <w:pPr>
              <w:rPr>
                <w:rFonts w:ascii="Roboto" w:hAnsi="Roboto"/>
                <w:sz w:val="14"/>
                <w:szCs w:val="14"/>
              </w:rPr>
            </w:pPr>
            <w:r w:rsidRPr="009E6CDF">
              <w:rPr>
                <w:rFonts w:ascii="Roboto" w:hAnsi="Roboto"/>
                <w:sz w:val="14"/>
                <w:szCs w:val="14"/>
              </w:rPr>
              <w:t>(</w:t>
            </w:r>
            <w:r>
              <w:rPr>
                <w:rFonts w:ascii="Roboto" w:hAnsi="Roboto"/>
                <w:sz w:val="14"/>
                <w:szCs w:val="14"/>
              </w:rPr>
              <w:t>109</w:t>
            </w:r>
            <w:r w:rsidRPr="009E6CDF">
              <w:rPr>
                <w:rFonts w:ascii="Roboto" w:hAnsi="Roboto"/>
                <w:sz w:val="14"/>
                <w:szCs w:val="14"/>
              </w:rPr>
              <w:t>)</w:t>
            </w:r>
            <w:r w:rsidR="00F07F8D">
              <w:rPr>
                <w:rFonts w:ascii="Roboto" w:hAnsi="Roboto"/>
                <w:sz w:val="14"/>
                <w:szCs w:val="14"/>
              </w:rPr>
              <w:t xml:space="preserve"> Automaticky generuje ITMS 2014+ </w:t>
            </w:r>
            <w:r w:rsidR="00F07F8D" w:rsidRPr="00F07F8D">
              <w:rPr>
                <w:rFonts w:ascii="Roboto" w:hAnsi="Roboto"/>
                <w:sz w:val="14"/>
                <w:szCs w:val="14"/>
              </w:rPr>
              <w:t>s ohľadom na vybraný typ aktivity</w:t>
            </w:r>
          </w:p>
        </w:tc>
        <w:tc>
          <w:tcPr>
            <w:tcW w:w="2410" w:type="dxa"/>
            <w:tcBorders>
              <w:top w:val="single" w:sz="4" w:space="0" w:color="BFBFBF" w:themeColor="background1" w:themeShade="BF"/>
              <w:bottom w:val="single" w:sz="4" w:space="0" w:color="BFBFBF" w:themeColor="background1" w:themeShade="BF"/>
            </w:tcBorders>
            <w:shd w:val="clear" w:color="auto" w:fill="FFFFFF" w:themeFill="background1"/>
          </w:tcPr>
          <w:p w14:paraId="6EFC7231" w14:textId="77777777" w:rsidR="00365722" w:rsidRDefault="00365722" w:rsidP="00365722">
            <w:pPr>
              <w:rPr>
                <w:rFonts w:ascii="Roboto" w:hAnsi="Roboto"/>
                <w:b/>
                <w:sz w:val="14"/>
                <w:szCs w:val="14"/>
              </w:rPr>
            </w:pPr>
          </w:p>
        </w:tc>
        <w:tc>
          <w:tcPr>
            <w:tcW w:w="2410" w:type="dxa"/>
            <w:tcBorders>
              <w:top w:val="single" w:sz="4" w:space="0" w:color="BFBFBF" w:themeColor="background1" w:themeShade="BF"/>
              <w:bottom w:val="single" w:sz="4" w:space="0" w:color="BFBFBF" w:themeColor="background1" w:themeShade="BF"/>
            </w:tcBorders>
            <w:shd w:val="clear" w:color="auto" w:fill="FFFFFF" w:themeFill="background1"/>
          </w:tcPr>
          <w:p w14:paraId="65B5B411" w14:textId="77777777" w:rsidR="00365722" w:rsidRPr="009E6CDF" w:rsidRDefault="00365722" w:rsidP="00365722">
            <w:pPr>
              <w:rPr>
                <w:rFonts w:ascii="Roboto" w:hAnsi="Roboto"/>
                <w:sz w:val="14"/>
                <w:szCs w:val="14"/>
              </w:rPr>
            </w:pPr>
          </w:p>
        </w:tc>
      </w:tr>
      <w:tr w:rsidR="00365722" w:rsidRPr="004E74C3" w14:paraId="06BDB590" w14:textId="77777777" w:rsidTr="00835571">
        <w:trPr>
          <w:jc w:val="center"/>
        </w:trPr>
        <w:tc>
          <w:tcPr>
            <w:tcW w:w="2268" w:type="dxa"/>
            <w:tcBorders>
              <w:top w:val="nil"/>
              <w:bottom w:val="nil"/>
            </w:tcBorders>
            <w:shd w:val="clear" w:color="auto" w:fill="FFFFFF" w:themeFill="background1"/>
          </w:tcPr>
          <w:p w14:paraId="0885740A" w14:textId="77777777" w:rsidR="00365722" w:rsidRDefault="00365722" w:rsidP="00365722">
            <w:pPr>
              <w:rPr>
                <w:rFonts w:ascii="Roboto" w:hAnsi="Roboto"/>
                <w:b/>
                <w:sz w:val="14"/>
                <w:szCs w:val="14"/>
              </w:rPr>
            </w:pPr>
            <w:r>
              <w:rPr>
                <w:rFonts w:ascii="Roboto" w:hAnsi="Roboto"/>
                <w:b/>
                <w:sz w:val="14"/>
                <w:szCs w:val="14"/>
              </w:rPr>
              <w:t>Typ aktivity:</w:t>
            </w:r>
          </w:p>
        </w:tc>
        <w:tc>
          <w:tcPr>
            <w:tcW w:w="2410" w:type="dxa"/>
            <w:tcBorders>
              <w:top w:val="single" w:sz="4" w:space="0" w:color="BFBFBF" w:themeColor="background1" w:themeShade="BF"/>
              <w:bottom w:val="single" w:sz="4" w:space="0" w:color="BFBFBF" w:themeColor="background1" w:themeShade="BF"/>
            </w:tcBorders>
            <w:shd w:val="clear" w:color="auto" w:fill="FFFFFF" w:themeFill="background1"/>
          </w:tcPr>
          <w:p w14:paraId="02C15CCF" w14:textId="77777777" w:rsidR="00365722" w:rsidRPr="009E6CDF" w:rsidRDefault="00365722" w:rsidP="00F07F8D">
            <w:pPr>
              <w:rPr>
                <w:rFonts w:ascii="Roboto" w:hAnsi="Roboto"/>
                <w:sz w:val="14"/>
                <w:szCs w:val="14"/>
              </w:rPr>
            </w:pPr>
            <w:r w:rsidRPr="009E6CDF">
              <w:rPr>
                <w:rFonts w:ascii="Roboto" w:hAnsi="Roboto"/>
                <w:sz w:val="14"/>
                <w:szCs w:val="14"/>
              </w:rPr>
              <w:t>(</w:t>
            </w:r>
            <w:r>
              <w:rPr>
                <w:rFonts w:ascii="Roboto" w:hAnsi="Roboto"/>
                <w:sz w:val="14"/>
                <w:szCs w:val="14"/>
              </w:rPr>
              <w:t>110</w:t>
            </w:r>
            <w:r w:rsidRPr="009E6CDF">
              <w:rPr>
                <w:rFonts w:ascii="Roboto" w:hAnsi="Roboto"/>
                <w:sz w:val="14"/>
                <w:szCs w:val="14"/>
              </w:rPr>
              <w:t>)</w:t>
            </w:r>
            <w:r w:rsidR="00F07F8D">
              <w:rPr>
                <w:rFonts w:ascii="Roboto" w:hAnsi="Roboto"/>
                <w:sz w:val="14"/>
                <w:szCs w:val="14"/>
              </w:rPr>
              <w:t xml:space="preserve"> </w:t>
            </w:r>
            <w:r w:rsidR="00F07F8D" w:rsidRPr="00F07F8D">
              <w:rPr>
                <w:rFonts w:ascii="Roboto" w:hAnsi="Roboto"/>
                <w:sz w:val="14"/>
                <w:szCs w:val="14"/>
              </w:rPr>
              <w:t xml:space="preserve">Automaticky generuje ITMS 2014+ s ohľadom na </w:t>
            </w:r>
            <w:r w:rsidR="00F07F8D">
              <w:rPr>
                <w:rFonts w:ascii="Roboto" w:hAnsi="Roboto"/>
                <w:sz w:val="14"/>
                <w:szCs w:val="14"/>
              </w:rPr>
              <w:t>údaje uvedené v tabuľke 9</w:t>
            </w:r>
          </w:p>
        </w:tc>
        <w:tc>
          <w:tcPr>
            <w:tcW w:w="2410" w:type="dxa"/>
            <w:tcBorders>
              <w:top w:val="single" w:sz="4" w:space="0" w:color="BFBFBF" w:themeColor="background1" w:themeShade="BF"/>
              <w:bottom w:val="single" w:sz="4" w:space="0" w:color="BFBFBF" w:themeColor="background1" w:themeShade="BF"/>
            </w:tcBorders>
            <w:shd w:val="clear" w:color="auto" w:fill="FFFFFF" w:themeFill="background1"/>
          </w:tcPr>
          <w:p w14:paraId="4F121504" w14:textId="77777777" w:rsidR="00365722" w:rsidRDefault="00365722" w:rsidP="00365722">
            <w:pPr>
              <w:rPr>
                <w:rFonts w:ascii="Roboto" w:hAnsi="Roboto"/>
                <w:b/>
                <w:sz w:val="14"/>
                <w:szCs w:val="14"/>
              </w:rPr>
            </w:pPr>
          </w:p>
        </w:tc>
        <w:tc>
          <w:tcPr>
            <w:tcW w:w="2410" w:type="dxa"/>
            <w:tcBorders>
              <w:top w:val="single" w:sz="4" w:space="0" w:color="BFBFBF" w:themeColor="background1" w:themeShade="BF"/>
              <w:bottom w:val="single" w:sz="4" w:space="0" w:color="BFBFBF" w:themeColor="background1" w:themeShade="BF"/>
            </w:tcBorders>
            <w:shd w:val="clear" w:color="auto" w:fill="FFFFFF" w:themeFill="background1"/>
          </w:tcPr>
          <w:p w14:paraId="03BD0D8E" w14:textId="77777777" w:rsidR="00365722" w:rsidRPr="009E6CDF" w:rsidRDefault="00365722" w:rsidP="00365722">
            <w:pPr>
              <w:rPr>
                <w:rFonts w:ascii="Roboto" w:hAnsi="Roboto"/>
                <w:sz w:val="14"/>
                <w:szCs w:val="14"/>
              </w:rPr>
            </w:pPr>
          </w:p>
        </w:tc>
      </w:tr>
      <w:tr w:rsidR="00835571" w:rsidRPr="004E74C3" w14:paraId="6095A0E6" w14:textId="77777777" w:rsidTr="00835571">
        <w:trPr>
          <w:jc w:val="center"/>
        </w:trPr>
        <w:tc>
          <w:tcPr>
            <w:tcW w:w="2268" w:type="dxa"/>
            <w:tcBorders>
              <w:top w:val="nil"/>
              <w:bottom w:val="nil"/>
            </w:tcBorders>
            <w:shd w:val="clear" w:color="auto" w:fill="FFFFFF" w:themeFill="background1"/>
          </w:tcPr>
          <w:p w14:paraId="36EB18E6" w14:textId="77777777" w:rsidR="00835571" w:rsidRDefault="00835571" w:rsidP="00365722">
            <w:pPr>
              <w:rPr>
                <w:rFonts w:ascii="Roboto" w:hAnsi="Roboto"/>
                <w:b/>
                <w:sz w:val="14"/>
                <w:szCs w:val="14"/>
              </w:rPr>
            </w:pPr>
          </w:p>
        </w:tc>
        <w:tc>
          <w:tcPr>
            <w:tcW w:w="2410" w:type="dxa"/>
            <w:tcBorders>
              <w:top w:val="single" w:sz="4" w:space="0" w:color="BFBFBF" w:themeColor="background1" w:themeShade="BF"/>
              <w:bottom w:val="single" w:sz="4" w:space="0" w:color="BFBFBF" w:themeColor="background1" w:themeShade="BF"/>
            </w:tcBorders>
            <w:shd w:val="clear" w:color="auto" w:fill="FFFFFF" w:themeFill="background1"/>
          </w:tcPr>
          <w:p w14:paraId="7427033F" w14:textId="77777777" w:rsidR="00835571" w:rsidRPr="009E6CDF" w:rsidRDefault="00835571" w:rsidP="00365722">
            <w:pPr>
              <w:rPr>
                <w:rFonts w:ascii="Roboto" w:hAnsi="Roboto"/>
                <w:sz w:val="14"/>
                <w:szCs w:val="14"/>
              </w:rPr>
            </w:pPr>
          </w:p>
        </w:tc>
        <w:tc>
          <w:tcPr>
            <w:tcW w:w="2410" w:type="dxa"/>
            <w:tcBorders>
              <w:top w:val="single" w:sz="4" w:space="0" w:color="BFBFBF" w:themeColor="background1" w:themeShade="BF"/>
              <w:bottom w:val="single" w:sz="4" w:space="0" w:color="BFBFBF" w:themeColor="background1" w:themeShade="BF"/>
            </w:tcBorders>
            <w:shd w:val="clear" w:color="auto" w:fill="FFFFFF" w:themeFill="background1"/>
          </w:tcPr>
          <w:p w14:paraId="17B483F9" w14:textId="77777777" w:rsidR="00835571" w:rsidRDefault="00F07F8D" w:rsidP="00365722">
            <w:pPr>
              <w:rPr>
                <w:rFonts w:ascii="Roboto" w:hAnsi="Roboto"/>
                <w:b/>
                <w:sz w:val="14"/>
                <w:szCs w:val="14"/>
              </w:rPr>
            </w:pPr>
            <w:r>
              <w:rPr>
                <w:rFonts w:ascii="Roboto" w:hAnsi="Roboto"/>
                <w:b/>
                <w:sz w:val="14"/>
                <w:szCs w:val="14"/>
              </w:rPr>
              <w:t>Cieľová</w:t>
            </w:r>
            <w:r w:rsidR="00835571">
              <w:rPr>
                <w:rFonts w:ascii="Roboto" w:hAnsi="Roboto"/>
                <w:b/>
                <w:sz w:val="14"/>
                <w:szCs w:val="14"/>
              </w:rPr>
              <w:t xml:space="preserve"> hodnota</w:t>
            </w:r>
          </w:p>
        </w:tc>
        <w:tc>
          <w:tcPr>
            <w:tcW w:w="2410" w:type="dxa"/>
            <w:tcBorders>
              <w:top w:val="single" w:sz="4" w:space="0" w:color="BFBFBF" w:themeColor="background1" w:themeShade="BF"/>
              <w:bottom w:val="single" w:sz="4" w:space="0" w:color="BFBFBF" w:themeColor="background1" w:themeShade="BF"/>
            </w:tcBorders>
            <w:shd w:val="clear" w:color="auto" w:fill="FFFFFF" w:themeFill="background1"/>
          </w:tcPr>
          <w:p w14:paraId="03379325" w14:textId="77777777" w:rsidR="00AA5B24" w:rsidRDefault="00835571" w:rsidP="00AA5B24">
            <w:pPr>
              <w:spacing w:after="0" w:line="240" w:lineRule="auto"/>
            </w:pPr>
            <w:r>
              <w:rPr>
                <w:rFonts w:ascii="Roboto" w:hAnsi="Roboto"/>
                <w:sz w:val="14"/>
                <w:szCs w:val="14"/>
              </w:rPr>
              <w:t>(112)</w:t>
            </w:r>
            <w:r w:rsidR="00F07F8D">
              <w:rPr>
                <w:rFonts w:ascii="Roboto" w:hAnsi="Roboto"/>
                <w:sz w:val="14"/>
                <w:szCs w:val="14"/>
              </w:rPr>
              <w:t xml:space="preserve"> Vypĺňa žiadateľ.</w:t>
            </w:r>
          </w:p>
          <w:p w14:paraId="0614A1F3" w14:textId="13869084" w:rsidR="00835571" w:rsidRPr="009E6CDF" w:rsidRDefault="00AA5B24" w:rsidP="007507C4">
            <w:pPr>
              <w:rPr>
                <w:rFonts w:ascii="Roboto" w:hAnsi="Roboto"/>
                <w:sz w:val="14"/>
                <w:szCs w:val="14"/>
              </w:rPr>
            </w:pPr>
            <w:r w:rsidRPr="00AA5B24">
              <w:rPr>
                <w:rFonts w:ascii="Roboto" w:hAnsi="Roboto"/>
                <w:sz w:val="14"/>
                <w:szCs w:val="14"/>
              </w:rPr>
              <w:t xml:space="preserve">Žiadateľ uvedie plánovanú cieľovú </w:t>
            </w:r>
            <w:r w:rsidRPr="00FC2433">
              <w:rPr>
                <w:rFonts w:ascii="Roboto" w:hAnsi="Roboto"/>
                <w:sz w:val="14"/>
                <w:szCs w:val="14"/>
              </w:rPr>
              <w:t>hodnotu merateľného ukazovateľa.</w:t>
            </w:r>
            <w:r w:rsidR="000C3B42" w:rsidRPr="00FC2433">
              <w:rPr>
                <w:rFonts w:asciiTheme="minorHAnsi" w:eastAsiaTheme="minorEastAsia" w:hAnsiTheme="minorHAnsi"/>
                <w:sz w:val="18"/>
                <w:szCs w:val="18"/>
                <w:lang w:eastAsia="sk-SK"/>
              </w:rPr>
              <w:t xml:space="preserve"> </w:t>
            </w:r>
          </w:p>
        </w:tc>
      </w:tr>
      <w:tr w:rsidR="00365722" w:rsidRPr="004E74C3" w14:paraId="2742F14B" w14:textId="77777777" w:rsidTr="00835571">
        <w:trPr>
          <w:jc w:val="center"/>
        </w:trPr>
        <w:tc>
          <w:tcPr>
            <w:tcW w:w="2268" w:type="dxa"/>
            <w:tcBorders>
              <w:top w:val="nil"/>
              <w:bottom w:val="nil"/>
            </w:tcBorders>
            <w:shd w:val="clear" w:color="auto" w:fill="FFFFFF" w:themeFill="background1"/>
          </w:tcPr>
          <w:p w14:paraId="674A7C2C" w14:textId="77777777" w:rsidR="00365722" w:rsidRDefault="00365722" w:rsidP="00365722">
            <w:pPr>
              <w:rPr>
                <w:rFonts w:ascii="Roboto" w:hAnsi="Roboto"/>
                <w:b/>
                <w:sz w:val="14"/>
                <w:szCs w:val="14"/>
              </w:rPr>
            </w:pPr>
            <w:r>
              <w:rPr>
                <w:rFonts w:ascii="Roboto" w:hAnsi="Roboto"/>
                <w:b/>
                <w:sz w:val="14"/>
                <w:szCs w:val="14"/>
              </w:rPr>
              <w:t>Hlavné aktivity projektu:</w:t>
            </w:r>
          </w:p>
        </w:tc>
        <w:tc>
          <w:tcPr>
            <w:tcW w:w="2410" w:type="dxa"/>
            <w:tcBorders>
              <w:top w:val="single" w:sz="4" w:space="0" w:color="BFBFBF" w:themeColor="background1" w:themeShade="BF"/>
              <w:bottom w:val="nil"/>
            </w:tcBorders>
            <w:shd w:val="clear" w:color="auto" w:fill="FFFFFF" w:themeFill="background1"/>
          </w:tcPr>
          <w:p w14:paraId="2F8A92BB" w14:textId="77777777" w:rsidR="00365722" w:rsidRPr="009E6CDF" w:rsidRDefault="00365722" w:rsidP="00365722">
            <w:pPr>
              <w:rPr>
                <w:rFonts w:ascii="Roboto" w:hAnsi="Roboto"/>
                <w:sz w:val="14"/>
                <w:szCs w:val="14"/>
              </w:rPr>
            </w:pPr>
            <w:r w:rsidRPr="009E6CDF">
              <w:rPr>
                <w:rFonts w:ascii="Roboto" w:hAnsi="Roboto"/>
                <w:sz w:val="14"/>
                <w:szCs w:val="14"/>
              </w:rPr>
              <w:t>(</w:t>
            </w:r>
            <w:r>
              <w:rPr>
                <w:rFonts w:ascii="Roboto" w:hAnsi="Roboto"/>
                <w:sz w:val="14"/>
                <w:szCs w:val="14"/>
              </w:rPr>
              <w:t>111</w:t>
            </w:r>
            <w:r w:rsidRPr="009E6CDF">
              <w:rPr>
                <w:rFonts w:ascii="Roboto" w:hAnsi="Roboto"/>
                <w:sz w:val="14"/>
                <w:szCs w:val="14"/>
              </w:rPr>
              <w:t>)</w:t>
            </w:r>
            <w:r w:rsidR="00F07F8D">
              <w:rPr>
                <w:rFonts w:ascii="Roboto" w:hAnsi="Roboto"/>
                <w:sz w:val="14"/>
                <w:szCs w:val="14"/>
              </w:rPr>
              <w:t xml:space="preserve"> </w:t>
            </w:r>
            <w:r w:rsidR="00F07F8D" w:rsidRPr="00F07F8D">
              <w:rPr>
                <w:rFonts w:ascii="Roboto" w:hAnsi="Roboto"/>
                <w:sz w:val="14"/>
                <w:szCs w:val="14"/>
              </w:rPr>
              <w:t>Automaticky generuje ITMS 2014+ s ohľadom na údaje uvedené v tabuľke 9</w:t>
            </w:r>
          </w:p>
        </w:tc>
        <w:tc>
          <w:tcPr>
            <w:tcW w:w="2410" w:type="dxa"/>
            <w:tcBorders>
              <w:top w:val="single" w:sz="4" w:space="0" w:color="BFBFBF" w:themeColor="background1" w:themeShade="BF"/>
              <w:bottom w:val="nil"/>
            </w:tcBorders>
            <w:shd w:val="clear" w:color="auto" w:fill="FFFFFF" w:themeFill="background1"/>
          </w:tcPr>
          <w:p w14:paraId="722BD53D" w14:textId="77777777" w:rsidR="00365722" w:rsidRDefault="00365722" w:rsidP="00365722">
            <w:pPr>
              <w:rPr>
                <w:rFonts w:ascii="Roboto" w:hAnsi="Roboto"/>
                <w:b/>
                <w:sz w:val="14"/>
                <w:szCs w:val="14"/>
              </w:rPr>
            </w:pPr>
          </w:p>
        </w:tc>
        <w:tc>
          <w:tcPr>
            <w:tcW w:w="2410" w:type="dxa"/>
            <w:tcBorders>
              <w:top w:val="single" w:sz="4" w:space="0" w:color="BFBFBF" w:themeColor="background1" w:themeShade="BF"/>
              <w:bottom w:val="nil"/>
            </w:tcBorders>
            <w:shd w:val="clear" w:color="auto" w:fill="FFFFFF" w:themeFill="background1"/>
          </w:tcPr>
          <w:p w14:paraId="16A0860A" w14:textId="77777777" w:rsidR="00365722" w:rsidRPr="009E6CDF" w:rsidRDefault="00365722" w:rsidP="00365722">
            <w:pPr>
              <w:rPr>
                <w:rFonts w:ascii="Roboto" w:hAnsi="Roboto"/>
                <w:sz w:val="14"/>
                <w:szCs w:val="14"/>
              </w:rPr>
            </w:pPr>
          </w:p>
        </w:tc>
      </w:tr>
      <w:tr w:rsidR="00835571" w:rsidRPr="004E74C3" w14:paraId="06E75FCC" w14:textId="77777777" w:rsidTr="00835571">
        <w:trPr>
          <w:jc w:val="center"/>
        </w:trPr>
        <w:tc>
          <w:tcPr>
            <w:tcW w:w="2268" w:type="dxa"/>
            <w:tcBorders>
              <w:top w:val="nil"/>
              <w:bottom w:val="single" w:sz="4" w:space="0" w:color="BFBFBF" w:themeColor="background1" w:themeShade="BF"/>
            </w:tcBorders>
            <w:shd w:val="clear" w:color="auto" w:fill="FFFFFF" w:themeFill="background1"/>
          </w:tcPr>
          <w:p w14:paraId="4E2FA4E9" w14:textId="77777777" w:rsidR="00835571" w:rsidRDefault="00835571" w:rsidP="00365722">
            <w:pPr>
              <w:rPr>
                <w:rFonts w:ascii="Roboto" w:hAnsi="Roboto"/>
                <w:b/>
                <w:sz w:val="14"/>
                <w:szCs w:val="14"/>
              </w:rPr>
            </w:pPr>
          </w:p>
        </w:tc>
        <w:tc>
          <w:tcPr>
            <w:tcW w:w="2410" w:type="dxa"/>
            <w:tcBorders>
              <w:top w:val="nil"/>
              <w:bottom w:val="single" w:sz="4" w:space="0" w:color="BFBFBF" w:themeColor="background1" w:themeShade="BF"/>
            </w:tcBorders>
            <w:shd w:val="clear" w:color="auto" w:fill="FFFFFF" w:themeFill="background1"/>
          </w:tcPr>
          <w:p w14:paraId="14D6503F" w14:textId="77777777" w:rsidR="00835571" w:rsidRPr="009E6CDF" w:rsidRDefault="00835571" w:rsidP="00365722">
            <w:pPr>
              <w:rPr>
                <w:rFonts w:ascii="Roboto" w:hAnsi="Roboto"/>
                <w:sz w:val="14"/>
                <w:szCs w:val="14"/>
              </w:rPr>
            </w:pPr>
            <w:r>
              <w:rPr>
                <w:rFonts w:ascii="Roboto" w:hAnsi="Roboto"/>
                <w:sz w:val="14"/>
                <w:szCs w:val="14"/>
              </w:rPr>
              <w:t>-</w:t>
            </w:r>
          </w:p>
        </w:tc>
        <w:tc>
          <w:tcPr>
            <w:tcW w:w="2410" w:type="dxa"/>
            <w:tcBorders>
              <w:top w:val="nil"/>
              <w:bottom w:val="single" w:sz="4" w:space="0" w:color="BFBFBF" w:themeColor="background1" w:themeShade="BF"/>
            </w:tcBorders>
            <w:shd w:val="clear" w:color="auto" w:fill="FFFFFF" w:themeFill="background1"/>
          </w:tcPr>
          <w:p w14:paraId="7CD12CF1" w14:textId="77777777" w:rsidR="00835571" w:rsidRDefault="00835571" w:rsidP="00365722">
            <w:pPr>
              <w:rPr>
                <w:rFonts w:ascii="Roboto" w:hAnsi="Roboto"/>
                <w:b/>
                <w:sz w:val="14"/>
                <w:szCs w:val="14"/>
              </w:rPr>
            </w:pPr>
          </w:p>
        </w:tc>
        <w:tc>
          <w:tcPr>
            <w:tcW w:w="2410" w:type="dxa"/>
            <w:tcBorders>
              <w:top w:val="nil"/>
              <w:bottom w:val="single" w:sz="4" w:space="0" w:color="BFBFBF" w:themeColor="background1" w:themeShade="BF"/>
            </w:tcBorders>
            <w:shd w:val="clear" w:color="auto" w:fill="FFFFFF" w:themeFill="background1"/>
          </w:tcPr>
          <w:p w14:paraId="7FB61242" w14:textId="77777777" w:rsidR="00835571" w:rsidRPr="009E6CDF" w:rsidRDefault="00835571" w:rsidP="00365722">
            <w:pPr>
              <w:rPr>
                <w:rFonts w:ascii="Roboto" w:hAnsi="Roboto"/>
                <w:sz w:val="14"/>
                <w:szCs w:val="14"/>
              </w:rPr>
            </w:pPr>
          </w:p>
        </w:tc>
      </w:tr>
    </w:tbl>
    <w:p w14:paraId="7552C549" w14:textId="77777777" w:rsidR="00835571" w:rsidRPr="00835571" w:rsidRDefault="00835571" w:rsidP="00835571">
      <w:pPr>
        <w:rPr>
          <w:rFonts w:ascii="Roboto" w:hAnsi="Roboto"/>
          <w:sz w:val="14"/>
          <w:szCs w:val="14"/>
        </w:rPr>
      </w:pPr>
    </w:p>
    <w:p w14:paraId="036779DC" w14:textId="77777777" w:rsidR="00D676FC" w:rsidRDefault="00D676FC" w:rsidP="00BE6FDA">
      <w:pPr>
        <w:pStyle w:val="Odsekzoznamu"/>
        <w:numPr>
          <w:ilvl w:val="1"/>
          <w:numId w:val="7"/>
        </w:numPr>
        <w:ind w:left="709" w:hanging="1134"/>
        <w:rPr>
          <w:rFonts w:ascii="Roboto" w:hAnsi="Roboto" w:cs="Roboto"/>
          <w:b/>
          <w:bCs/>
          <w:color w:val="0064A3"/>
          <w:sz w:val="42"/>
          <w:szCs w:val="42"/>
        </w:rPr>
      </w:pPr>
      <w:r>
        <w:rPr>
          <w:rFonts w:ascii="Roboto" w:hAnsi="Roboto" w:cs="Roboto"/>
          <w:b/>
          <w:bCs/>
          <w:color w:val="0064A3"/>
          <w:sz w:val="42"/>
          <w:szCs w:val="42"/>
        </w:rPr>
        <w:t>Prehľad merateľných ukazovateľov projektu</w:t>
      </w:r>
    </w:p>
    <w:p w14:paraId="33BA959C" w14:textId="77777777" w:rsidR="00835571" w:rsidRPr="00835571" w:rsidRDefault="00835571" w:rsidP="00835571">
      <w:pPr>
        <w:rPr>
          <w:rFonts w:ascii="Roboto" w:hAnsi="Roboto"/>
          <w:sz w:val="14"/>
          <w:szCs w:val="14"/>
        </w:rPr>
      </w:pPr>
    </w:p>
    <w:tbl>
      <w:tblPr>
        <w:tblStyle w:val="Mriekatabuky"/>
        <w:tblW w:w="9633" w:type="dxa"/>
        <w:jc w:val="center"/>
        <w:tblBorders>
          <w:top w:val="single" w:sz="4" w:space="0" w:color="BFBFBF" w:themeColor="background1" w:themeShade="BF"/>
          <w:left w:val="none" w:sz="0" w:space="0" w:color="auto"/>
          <w:bottom w:val="single" w:sz="4" w:space="0" w:color="BFBFBF" w:themeColor="background1" w:themeShade="BF"/>
          <w:right w:val="none" w:sz="0" w:space="0" w:color="auto"/>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1116"/>
        <w:gridCol w:w="1406"/>
        <w:gridCol w:w="1364"/>
        <w:gridCol w:w="1364"/>
        <w:gridCol w:w="1365"/>
        <w:gridCol w:w="1530"/>
        <w:gridCol w:w="1488"/>
      </w:tblGrid>
      <w:tr w:rsidR="00AA5B24" w:rsidRPr="004E74C3" w14:paraId="56F47D26" w14:textId="77777777" w:rsidTr="00AA5B24">
        <w:trPr>
          <w:trHeight w:val="519"/>
          <w:jc w:val="center"/>
        </w:trPr>
        <w:tc>
          <w:tcPr>
            <w:tcW w:w="1116" w:type="dxa"/>
            <w:tcBorders>
              <w:bottom w:val="single" w:sz="4" w:space="0" w:color="auto"/>
              <w:right w:val="nil"/>
            </w:tcBorders>
          </w:tcPr>
          <w:p w14:paraId="180A4D5A" w14:textId="77777777" w:rsidR="00835571" w:rsidRPr="006039A5" w:rsidRDefault="00835571" w:rsidP="00993E8B">
            <w:pPr>
              <w:rPr>
                <w:rFonts w:ascii="Roboto" w:hAnsi="Roboto"/>
                <w:b/>
                <w:sz w:val="14"/>
                <w:szCs w:val="14"/>
              </w:rPr>
            </w:pPr>
            <w:r>
              <w:rPr>
                <w:rFonts w:ascii="Roboto" w:hAnsi="Roboto"/>
                <w:b/>
                <w:sz w:val="14"/>
                <w:szCs w:val="14"/>
              </w:rPr>
              <w:t>Kód</w:t>
            </w:r>
          </w:p>
        </w:tc>
        <w:tc>
          <w:tcPr>
            <w:tcW w:w="1406" w:type="dxa"/>
            <w:tcBorders>
              <w:left w:val="nil"/>
              <w:bottom w:val="single" w:sz="4" w:space="0" w:color="auto"/>
              <w:right w:val="nil"/>
            </w:tcBorders>
          </w:tcPr>
          <w:p w14:paraId="5E463AB4" w14:textId="77777777" w:rsidR="00835571" w:rsidRPr="009E6CDF" w:rsidRDefault="00835571" w:rsidP="00835571">
            <w:pPr>
              <w:rPr>
                <w:rFonts w:ascii="Roboto" w:hAnsi="Roboto"/>
                <w:sz w:val="14"/>
                <w:szCs w:val="14"/>
              </w:rPr>
            </w:pPr>
            <w:r>
              <w:rPr>
                <w:rFonts w:ascii="Roboto" w:hAnsi="Roboto"/>
                <w:sz w:val="14"/>
                <w:szCs w:val="14"/>
              </w:rPr>
              <w:t>Názov</w:t>
            </w:r>
          </w:p>
        </w:tc>
        <w:tc>
          <w:tcPr>
            <w:tcW w:w="1364" w:type="dxa"/>
            <w:tcBorders>
              <w:left w:val="nil"/>
              <w:bottom w:val="single" w:sz="4" w:space="0" w:color="auto"/>
              <w:right w:val="nil"/>
            </w:tcBorders>
          </w:tcPr>
          <w:p w14:paraId="4746F065" w14:textId="77777777" w:rsidR="00835571" w:rsidRPr="009E6CDF" w:rsidRDefault="00835571" w:rsidP="00835571">
            <w:pPr>
              <w:rPr>
                <w:rFonts w:ascii="Roboto" w:hAnsi="Roboto"/>
                <w:sz w:val="14"/>
                <w:szCs w:val="14"/>
              </w:rPr>
            </w:pPr>
            <w:r>
              <w:rPr>
                <w:rFonts w:ascii="Roboto" w:hAnsi="Roboto"/>
                <w:sz w:val="14"/>
                <w:szCs w:val="14"/>
              </w:rPr>
              <w:t>Merná jednotka</w:t>
            </w:r>
          </w:p>
        </w:tc>
        <w:tc>
          <w:tcPr>
            <w:tcW w:w="1364" w:type="dxa"/>
            <w:tcBorders>
              <w:left w:val="nil"/>
              <w:bottom w:val="single" w:sz="4" w:space="0" w:color="auto"/>
              <w:right w:val="nil"/>
            </w:tcBorders>
          </w:tcPr>
          <w:p w14:paraId="078126D7" w14:textId="77777777" w:rsidR="00835571" w:rsidRPr="009E6CDF" w:rsidRDefault="00835571" w:rsidP="00993E8B">
            <w:pPr>
              <w:rPr>
                <w:rFonts w:ascii="Roboto" w:hAnsi="Roboto"/>
                <w:sz w:val="14"/>
                <w:szCs w:val="14"/>
              </w:rPr>
            </w:pPr>
            <w:r>
              <w:rPr>
                <w:rFonts w:ascii="Roboto" w:hAnsi="Roboto"/>
                <w:sz w:val="14"/>
                <w:szCs w:val="14"/>
              </w:rPr>
              <w:t>Celková cieľová hodnota</w:t>
            </w:r>
          </w:p>
        </w:tc>
        <w:tc>
          <w:tcPr>
            <w:tcW w:w="1365" w:type="dxa"/>
            <w:tcBorders>
              <w:left w:val="nil"/>
              <w:bottom w:val="single" w:sz="4" w:space="0" w:color="auto"/>
              <w:right w:val="nil"/>
            </w:tcBorders>
          </w:tcPr>
          <w:p w14:paraId="00BBB8E9" w14:textId="77777777" w:rsidR="00835571" w:rsidRDefault="00835571" w:rsidP="00993E8B">
            <w:pPr>
              <w:rPr>
                <w:rFonts w:ascii="Roboto" w:hAnsi="Roboto"/>
                <w:sz w:val="14"/>
                <w:szCs w:val="14"/>
              </w:rPr>
            </w:pPr>
            <w:r>
              <w:rPr>
                <w:rFonts w:ascii="Roboto" w:hAnsi="Roboto"/>
                <w:sz w:val="14"/>
                <w:szCs w:val="14"/>
              </w:rPr>
              <w:t>Príznak rizika</w:t>
            </w:r>
          </w:p>
        </w:tc>
        <w:tc>
          <w:tcPr>
            <w:tcW w:w="1530" w:type="dxa"/>
            <w:tcBorders>
              <w:left w:val="nil"/>
              <w:bottom w:val="single" w:sz="4" w:space="0" w:color="auto"/>
              <w:right w:val="nil"/>
            </w:tcBorders>
          </w:tcPr>
          <w:p w14:paraId="3CB17BF7" w14:textId="77777777" w:rsidR="00835571" w:rsidRDefault="00835571" w:rsidP="00993E8B">
            <w:pPr>
              <w:rPr>
                <w:rFonts w:ascii="Roboto" w:hAnsi="Roboto"/>
                <w:sz w:val="14"/>
                <w:szCs w:val="14"/>
              </w:rPr>
            </w:pPr>
            <w:r>
              <w:rPr>
                <w:rFonts w:ascii="Roboto" w:hAnsi="Roboto"/>
                <w:sz w:val="14"/>
                <w:szCs w:val="14"/>
              </w:rPr>
              <w:t>Relevancia k HP</w:t>
            </w:r>
          </w:p>
        </w:tc>
        <w:tc>
          <w:tcPr>
            <w:tcW w:w="1488" w:type="dxa"/>
            <w:tcBorders>
              <w:left w:val="nil"/>
              <w:bottom w:val="single" w:sz="4" w:space="0" w:color="auto"/>
              <w:right w:val="nil"/>
            </w:tcBorders>
          </w:tcPr>
          <w:p w14:paraId="7FED8AD8" w14:textId="77777777" w:rsidR="00835571" w:rsidRDefault="00835571" w:rsidP="00993E8B">
            <w:pPr>
              <w:rPr>
                <w:rFonts w:ascii="Roboto" w:hAnsi="Roboto"/>
                <w:sz w:val="14"/>
                <w:szCs w:val="14"/>
              </w:rPr>
            </w:pPr>
            <w:r>
              <w:rPr>
                <w:rFonts w:ascii="Roboto" w:hAnsi="Roboto"/>
                <w:sz w:val="14"/>
                <w:szCs w:val="14"/>
              </w:rPr>
              <w:t>Typ závislosti ukazovateľa</w:t>
            </w:r>
          </w:p>
        </w:tc>
      </w:tr>
      <w:tr w:rsidR="00AA5B24" w:rsidRPr="004E74C3" w14:paraId="2CEA6B64" w14:textId="77777777" w:rsidTr="00AA5B24">
        <w:trPr>
          <w:trHeight w:val="692"/>
          <w:jc w:val="center"/>
        </w:trPr>
        <w:tc>
          <w:tcPr>
            <w:tcW w:w="1116" w:type="dxa"/>
            <w:tcBorders>
              <w:top w:val="single" w:sz="4" w:space="0" w:color="auto"/>
              <w:right w:val="nil"/>
            </w:tcBorders>
          </w:tcPr>
          <w:p w14:paraId="7C71FE3B" w14:textId="77777777" w:rsidR="00835571" w:rsidRPr="00835571" w:rsidRDefault="00835571" w:rsidP="00993E8B">
            <w:pPr>
              <w:rPr>
                <w:rFonts w:ascii="Roboto" w:hAnsi="Roboto"/>
                <w:sz w:val="14"/>
                <w:szCs w:val="14"/>
              </w:rPr>
            </w:pPr>
            <w:r w:rsidRPr="00835571">
              <w:rPr>
                <w:rFonts w:ascii="Roboto" w:hAnsi="Roboto"/>
                <w:sz w:val="14"/>
                <w:szCs w:val="14"/>
              </w:rPr>
              <w:t>(113)</w:t>
            </w:r>
            <w:r w:rsidR="00F07F8D">
              <w:rPr>
                <w:rFonts w:ascii="Roboto" w:hAnsi="Roboto"/>
                <w:sz w:val="14"/>
                <w:szCs w:val="14"/>
              </w:rPr>
              <w:t xml:space="preserve"> Generuje IMTS2014+</w:t>
            </w:r>
          </w:p>
        </w:tc>
        <w:tc>
          <w:tcPr>
            <w:tcW w:w="1406" w:type="dxa"/>
            <w:tcBorders>
              <w:top w:val="single" w:sz="4" w:space="0" w:color="auto"/>
              <w:left w:val="nil"/>
              <w:right w:val="nil"/>
            </w:tcBorders>
          </w:tcPr>
          <w:p w14:paraId="3C331F0F" w14:textId="77777777" w:rsidR="00F07F8D" w:rsidRDefault="00835571" w:rsidP="00F07F8D">
            <w:pPr>
              <w:spacing w:after="0" w:line="240" w:lineRule="auto"/>
              <w:rPr>
                <w:rFonts w:ascii="Roboto" w:hAnsi="Roboto"/>
                <w:sz w:val="14"/>
                <w:szCs w:val="14"/>
              </w:rPr>
            </w:pPr>
            <w:r w:rsidRPr="00835571">
              <w:rPr>
                <w:rFonts w:ascii="Roboto" w:hAnsi="Roboto"/>
                <w:sz w:val="14"/>
                <w:szCs w:val="14"/>
              </w:rPr>
              <w:t>(</w:t>
            </w:r>
            <w:r>
              <w:rPr>
                <w:rFonts w:ascii="Roboto" w:hAnsi="Roboto"/>
                <w:sz w:val="14"/>
                <w:szCs w:val="14"/>
              </w:rPr>
              <w:t>114</w:t>
            </w:r>
            <w:r w:rsidRPr="00835571">
              <w:rPr>
                <w:rFonts w:ascii="Roboto" w:hAnsi="Roboto"/>
                <w:sz w:val="14"/>
                <w:szCs w:val="14"/>
              </w:rPr>
              <w:t>)</w:t>
            </w:r>
          </w:p>
          <w:p w14:paraId="103B6595" w14:textId="77777777" w:rsidR="00F07F8D" w:rsidRDefault="00F07F8D" w:rsidP="00F07F8D">
            <w:pPr>
              <w:rPr>
                <w:rFonts w:ascii="Roboto" w:hAnsi="Roboto"/>
                <w:sz w:val="14"/>
                <w:szCs w:val="14"/>
              </w:rPr>
            </w:pPr>
            <w:r>
              <w:rPr>
                <w:rFonts w:ascii="Roboto" w:hAnsi="Roboto"/>
                <w:sz w:val="14"/>
                <w:szCs w:val="14"/>
              </w:rPr>
              <w:t>Generuje IMTS2014+</w:t>
            </w:r>
          </w:p>
        </w:tc>
        <w:tc>
          <w:tcPr>
            <w:tcW w:w="1364" w:type="dxa"/>
            <w:tcBorders>
              <w:top w:val="single" w:sz="4" w:space="0" w:color="auto"/>
              <w:left w:val="nil"/>
              <w:right w:val="nil"/>
            </w:tcBorders>
          </w:tcPr>
          <w:p w14:paraId="51B4C484" w14:textId="77777777" w:rsidR="00835571" w:rsidRDefault="00835571" w:rsidP="00F07F8D">
            <w:pPr>
              <w:spacing w:after="0" w:line="240" w:lineRule="auto"/>
              <w:rPr>
                <w:rFonts w:ascii="Roboto" w:hAnsi="Roboto"/>
                <w:sz w:val="14"/>
                <w:szCs w:val="14"/>
              </w:rPr>
            </w:pPr>
            <w:r w:rsidRPr="00835571">
              <w:rPr>
                <w:rFonts w:ascii="Roboto" w:hAnsi="Roboto"/>
                <w:sz w:val="14"/>
                <w:szCs w:val="14"/>
              </w:rPr>
              <w:t>(</w:t>
            </w:r>
            <w:r>
              <w:rPr>
                <w:rFonts w:ascii="Roboto" w:hAnsi="Roboto"/>
                <w:sz w:val="14"/>
                <w:szCs w:val="14"/>
              </w:rPr>
              <w:t>115</w:t>
            </w:r>
            <w:r w:rsidRPr="00835571">
              <w:rPr>
                <w:rFonts w:ascii="Roboto" w:hAnsi="Roboto"/>
                <w:sz w:val="14"/>
                <w:szCs w:val="14"/>
              </w:rPr>
              <w:t>)</w:t>
            </w:r>
          </w:p>
          <w:p w14:paraId="1EE3EF6C" w14:textId="77777777" w:rsidR="00F07F8D" w:rsidRDefault="00F07F8D" w:rsidP="00835571">
            <w:pPr>
              <w:rPr>
                <w:rFonts w:ascii="Roboto" w:hAnsi="Roboto"/>
                <w:sz w:val="14"/>
                <w:szCs w:val="14"/>
              </w:rPr>
            </w:pPr>
            <w:r>
              <w:rPr>
                <w:rFonts w:ascii="Roboto" w:hAnsi="Roboto"/>
                <w:sz w:val="14"/>
                <w:szCs w:val="14"/>
              </w:rPr>
              <w:t>Generuje IMTS2014+</w:t>
            </w:r>
          </w:p>
        </w:tc>
        <w:tc>
          <w:tcPr>
            <w:tcW w:w="1364" w:type="dxa"/>
            <w:tcBorders>
              <w:top w:val="single" w:sz="4" w:space="0" w:color="auto"/>
              <w:left w:val="nil"/>
              <w:right w:val="nil"/>
            </w:tcBorders>
          </w:tcPr>
          <w:p w14:paraId="2964B231" w14:textId="77777777" w:rsidR="00835571" w:rsidRDefault="00835571" w:rsidP="00AA5B24">
            <w:pPr>
              <w:spacing w:after="0" w:line="240" w:lineRule="auto"/>
              <w:rPr>
                <w:rFonts w:ascii="Roboto" w:hAnsi="Roboto"/>
                <w:sz w:val="14"/>
                <w:szCs w:val="14"/>
              </w:rPr>
            </w:pPr>
            <w:r w:rsidRPr="00835571">
              <w:rPr>
                <w:rFonts w:ascii="Roboto" w:hAnsi="Roboto"/>
                <w:sz w:val="14"/>
                <w:szCs w:val="14"/>
              </w:rPr>
              <w:t>(</w:t>
            </w:r>
            <w:r>
              <w:rPr>
                <w:rFonts w:ascii="Roboto" w:hAnsi="Roboto"/>
                <w:sz w:val="14"/>
                <w:szCs w:val="14"/>
              </w:rPr>
              <w:t>116</w:t>
            </w:r>
            <w:r w:rsidRPr="00835571">
              <w:rPr>
                <w:rFonts w:ascii="Roboto" w:hAnsi="Roboto"/>
                <w:sz w:val="14"/>
                <w:szCs w:val="14"/>
              </w:rPr>
              <w:t>)</w:t>
            </w:r>
          </w:p>
          <w:p w14:paraId="1714BEDF" w14:textId="77777777" w:rsidR="00F07F8D" w:rsidRDefault="00F07F8D" w:rsidP="00835571">
            <w:pPr>
              <w:rPr>
                <w:rFonts w:ascii="Roboto" w:hAnsi="Roboto"/>
                <w:sz w:val="14"/>
                <w:szCs w:val="14"/>
              </w:rPr>
            </w:pPr>
            <w:r>
              <w:rPr>
                <w:rFonts w:ascii="Roboto" w:hAnsi="Roboto"/>
                <w:sz w:val="14"/>
                <w:szCs w:val="14"/>
              </w:rPr>
              <w:t>Generuje IMTS2014+</w:t>
            </w:r>
          </w:p>
        </w:tc>
        <w:tc>
          <w:tcPr>
            <w:tcW w:w="1365" w:type="dxa"/>
            <w:tcBorders>
              <w:top w:val="single" w:sz="4" w:space="0" w:color="auto"/>
              <w:left w:val="nil"/>
              <w:right w:val="nil"/>
            </w:tcBorders>
          </w:tcPr>
          <w:p w14:paraId="11EB25EA" w14:textId="77777777" w:rsidR="00835571" w:rsidRDefault="00835571" w:rsidP="00AA5B24">
            <w:pPr>
              <w:spacing w:after="0" w:line="240" w:lineRule="auto"/>
              <w:rPr>
                <w:rFonts w:ascii="Roboto" w:hAnsi="Roboto"/>
                <w:sz w:val="14"/>
                <w:szCs w:val="14"/>
              </w:rPr>
            </w:pPr>
            <w:r w:rsidRPr="00835571">
              <w:rPr>
                <w:rFonts w:ascii="Roboto" w:hAnsi="Roboto"/>
                <w:sz w:val="14"/>
                <w:szCs w:val="14"/>
              </w:rPr>
              <w:t>(</w:t>
            </w:r>
            <w:r>
              <w:rPr>
                <w:rFonts w:ascii="Roboto" w:hAnsi="Roboto"/>
                <w:sz w:val="14"/>
                <w:szCs w:val="14"/>
              </w:rPr>
              <w:t>117</w:t>
            </w:r>
            <w:r w:rsidRPr="00835571">
              <w:rPr>
                <w:rFonts w:ascii="Roboto" w:hAnsi="Roboto"/>
                <w:sz w:val="14"/>
                <w:szCs w:val="14"/>
              </w:rPr>
              <w:t>)</w:t>
            </w:r>
          </w:p>
          <w:p w14:paraId="051A3EA1" w14:textId="77777777" w:rsidR="00F07F8D" w:rsidRDefault="00F07F8D" w:rsidP="00835571">
            <w:pPr>
              <w:rPr>
                <w:rFonts w:ascii="Roboto" w:hAnsi="Roboto"/>
                <w:sz w:val="14"/>
                <w:szCs w:val="14"/>
              </w:rPr>
            </w:pPr>
            <w:r>
              <w:rPr>
                <w:rFonts w:ascii="Roboto" w:hAnsi="Roboto"/>
                <w:sz w:val="14"/>
                <w:szCs w:val="14"/>
              </w:rPr>
              <w:t>Generuje IMTS2014+</w:t>
            </w:r>
          </w:p>
        </w:tc>
        <w:tc>
          <w:tcPr>
            <w:tcW w:w="1530" w:type="dxa"/>
            <w:tcBorders>
              <w:top w:val="single" w:sz="4" w:space="0" w:color="auto"/>
              <w:left w:val="nil"/>
              <w:right w:val="nil"/>
            </w:tcBorders>
          </w:tcPr>
          <w:p w14:paraId="5AE157F1" w14:textId="77777777" w:rsidR="00835571" w:rsidRDefault="00835571" w:rsidP="00AA5B24">
            <w:pPr>
              <w:spacing w:after="0" w:line="240" w:lineRule="auto"/>
              <w:rPr>
                <w:rFonts w:ascii="Roboto" w:hAnsi="Roboto"/>
                <w:sz w:val="14"/>
                <w:szCs w:val="14"/>
              </w:rPr>
            </w:pPr>
            <w:r w:rsidRPr="00835571">
              <w:rPr>
                <w:rFonts w:ascii="Roboto" w:hAnsi="Roboto"/>
                <w:sz w:val="14"/>
                <w:szCs w:val="14"/>
              </w:rPr>
              <w:t>(</w:t>
            </w:r>
            <w:r>
              <w:rPr>
                <w:rFonts w:ascii="Roboto" w:hAnsi="Roboto"/>
                <w:sz w:val="14"/>
                <w:szCs w:val="14"/>
              </w:rPr>
              <w:t>118</w:t>
            </w:r>
            <w:r w:rsidRPr="00835571">
              <w:rPr>
                <w:rFonts w:ascii="Roboto" w:hAnsi="Roboto"/>
                <w:sz w:val="14"/>
                <w:szCs w:val="14"/>
              </w:rPr>
              <w:t>)</w:t>
            </w:r>
          </w:p>
          <w:p w14:paraId="11F78DE6" w14:textId="77777777" w:rsidR="00F07F8D" w:rsidRDefault="00F07F8D" w:rsidP="00835571">
            <w:pPr>
              <w:rPr>
                <w:rFonts w:ascii="Roboto" w:hAnsi="Roboto"/>
                <w:sz w:val="14"/>
                <w:szCs w:val="14"/>
              </w:rPr>
            </w:pPr>
            <w:r>
              <w:rPr>
                <w:rFonts w:ascii="Roboto" w:hAnsi="Roboto"/>
                <w:sz w:val="14"/>
                <w:szCs w:val="14"/>
              </w:rPr>
              <w:t>Generuje IMTS2014+</w:t>
            </w:r>
          </w:p>
        </w:tc>
        <w:tc>
          <w:tcPr>
            <w:tcW w:w="1488" w:type="dxa"/>
            <w:tcBorders>
              <w:top w:val="single" w:sz="4" w:space="0" w:color="auto"/>
              <w:left w:val="nil"/>
              <w:right w:val="nil"/>
            </w:tcBorders>
          </w:tcPr>
          <w:p w14:paraId="610B5FC2" w14:textId="77777777" w:rsidR="00835571" w:rsidRDefault="00835571" w:rsidP="00AA5B24">
            <w:pPr>
              <w:spacing w:after="0" w:line="240" w:lineRule="auto"/>
              <w:rPr>
                <w:rFonts w:ascii="Roboto" w:hAnsi="Roboto"/>
                <w:sz w:val="14"/>
                <w:szCs w:val="14"/>
              </w:rPr>
            </w:pPr>
            <w:r w:rsidRPr="00835571">
              <w:rPr>
                <w:rFonts w:ascii="Roboto" w:hAnsi="Roboto"/>
                <w:sz w:val="14"/>
                <w:szCs w:val="14"/>
              </w:rPr>
              <w:t>(</w:t>
            </w:r>
            <w:r>
              <w:rPr>
                <w:rFonts w:ascii="Roboto" w:hAnsi="Roboto"/>
                <w:sz w:val="14"/>
                <w:szCs w:val="14"/>
              </w:rPr>
              <w:t>119</w:t>
            </w:r>
            <w:r w:rsidRPr="00835571">
              <w:rPr>
                <w:rFonts w:ascii="Roboto" w:hAnsi="Roboto"/>
                <w:sz w:val="14"/>
                <w:szCs w:val="14"/>
              </w:rPr>
              <w:t>)</w:t>
            </w:r>
          </w:p>
          <w:p w14:paraId="0C657FF4" w14:textId="77777777" w:rsidR="00F07F8D" w:rsidRDefault="00F07F8D" w:rsidP="00835571">
            <w:pPr>
              <w:rPr>
                <w:rFonts w:ascii="Roboto" w:hAnsi="Roboto"/>
                <w:sz w:val="14"/>
                <w:szCs w:val="14"/>
              </w:rPr>
            </w:pPr>
            <w:r>
              <w:rPr>
                <w:rFonts w:ascii="Roboto" w:hAnsi="Roboto"/>
                <w:sz w:val="14"/>
                <w:szCs w:val="14"/>
              </w:rPr>
              <w:t>Generuje IMTS2014+</w:t>
            </w:r>
          </w:p>
        </w:tc>
      </w:tr>
    </w:tbl>
    <w:p w14:paraId="38269433" w14:textId="77777777" w:rsidR="00835571" w:rsidRPr="00835571" w:rsidRDefault="00835571" w:rsidP="00835571">
      <w:pPr>
        <w:rPr>
          <w:rFonts w:ascii="Roboto" w:hAnsi="Roboto"/>
          <w:sz w:val="14"/>
          <w:szCs w:val="14"/>
        </w:rPr>
      </w:pPr>
    </w:p>
    <w:p w14:paraId="3B103D32" w14:textId="77777777" w:rsidR="00D676FC" w:rsidRDefault="00D676FC" w:rsidP="00BE6FDA">
      <w:pPr>
        <w:pStyle w:val="Odsekzoznamu"/>
        <w:numPr>
          <w:ilvl w:val="0"/>
          <w:numId w:val="12"/>
        </w:numPr>
        <w:ind w:left="-142"/>
        <w:rPr>
          <w:rFonts w:ascii="Roboto" w:hAnsi="Roboto" w:cs="Roboto"/>
          <w:b/>
          <w:bCs/>
          <w:color w:val="0064A3"/>
          <w:sz w:val="42"/>
          <w:szCs w:val="42"/>
        </w:rPr>
      </w:pPr>
      <w:r>
        <w:rPr>
          <w:rFonts w:ascii="Roboto" w:hAnsi="Roboto" w:cs="Roboto"/>
          <w:b/>
          <w:bCs/>
          <w:color w:val="0064A3"/>
          <w:sz w:val="42"/>
          <w:szCs w:val="42"/>
        </w:rPr>
        <w:t>Rozpočet projektu</w:t>
      </w:r>
    </w:p>
    <w:p w14:paraId="79088ABE" w14:textId="77777777" w:rsidR="00D676FC" w:rsidRDefault="00832697" w:rsidP="00BE6FDA">
      <w:pPr>
        <w:pStyle w:val="Odsekzoznamu"/>
        <w:numPr>
          <w:ilvl w:val="1"/>
          <w:numId w:val="12"/>
        </w:numPr>
        <w:ind w:left="0" w:hanging="567"/>
        <w:rPr>
          <w:rFonts w:ascii="Roboto" w:hAnsi="Roboto" w:cs="Roboto"/>
          <w:b/>
          <w:bCs/>
          <w:color w:val="0064A3"/>
          <w:sz w:val="42"/>
          <w:szCs w:val="42"/>
        </w:rPr>
      </w:pPr>
      <w:r>
        <w:rPr>
          <w:rFonts w:ascii="Roboto" w:hAnsi="Roboto" w:cs="Roboto"/>
          <w:b/>
          <w:bCs/>
          <w:color w:val="0064A3"/>
          <w:sz w:val="42"/>
          <w:szCs w:val="42"/>
        </w:rPr>
        <w:lastRenderedPageBreak/>
        <w:t>Rozpočet žiadateľa</w:t>
      </w:r>
    </w:p>
    <w:p w14:paraId="57BF8439" w14:textId="762AE729" w:rsidR="00F64B3C" w:rsidRPr="00F64B3C" w:rsidRDefault="00387C80" w:rsidP="00387C80">
      <w:pPr>
        <w:pStyle w:val="Odsekzoznamu"/>
        <w:ind w:left="-426"/>
        <w:rPr>
          <w:rFonts w:ascii="Roboto" w:hAnsi="Roboto"/>
          <w:sz w:val="14"/>
          <w:szCs w:val="14"/>
        </w:rPr>
      </w:pPr>
      <w:r w:rsidRPr="00387C80">
        <w:rPr>
          <w:rFonts w:ascii="Roboto" w:hAnsi="Roboto"/>
          <w:sz w:val="14"/>
          <w:szCs w:val="14"/>
        </w:rPr>
        <w:t xml:space="preserve">Pre účely konania o ŽoNFP, SO stanovil povinnú prílohu ŽoNFP – </w:t>
      </w:r>
      <w:r w:rsidRPr="00387C80">
        <w:rPr>
          <w:rFonts w:ascii="Roboto" w:hAnsi="Roboto"/>
          <w:b/>
          <w:sz w:val="14"/>
          <w:szCs w:val="14"/>
        </w:rPr>
        <w:t xml:space="preserve">Špecifikácia výdavkov v rámci skupín výdavkov, príloha č. </w:t>
      </w:r>
      <w:r w:rsidR="000A1333">
        <w:rPr>
          <w:rFonts w:ascii="Roboto" w:hAnsi="Roboto"/>
          <w:b/>
          <w:sz w:val="14"/>
          <w:szCs w:val="14"/>
        </w:rPr>
        <w:t>6</w:t>
      </w:r>
      <w:r w:rsidRPr="00387C80">
        <w:rPr>
          <w:rFonts w:ascii="Roboto" w:hAnsi="Roboto"/>
          <w:b/>
          <w:sz w:val="14"/>
          <w:szCs w:val="14"/>
        </w:rPr>
        <w:t xml:space="preserve">  ŽoNFP</w:t>
      </w:r>
      <w:r w:rsidRPr="00387C80">
        <w:rPr>
          <w:rFonts w:ascii="Roboto" w:hAnsi="Roboto"/>
          <w:sz w:val="14"/>
          <w:szCs w:val="14"/>
        </w:rPr>
        <w:t>. Žiadateľ v nej podrobne rozpíše všetky oprávnené výdavky podľa jednotlivých sk</w:t>
      </w:r>
      <w:r w:rsidR="000A1333">
        <w:rPr>
          <w:rFonts w:ascii="Roboto" w:hAnsi="Roboto"/>
          <w:sz w:val="14"/>
          <w:szCs w:val="14"/>
        </w:rPr>
        <w:t xml:space="preserve">upín výdavkov vo </w:t>
      </w:r>
      <w:r w:rsidR="000A1333" w:rsidRPr="00B041DE">
        <w:rPr>
          <w:rFonts w:ascii="Roboto" w:hAnsi="Roboto"/>
          <w:sz w:val="14"/>
          <w:szCs w:val="14"/>
        </w:rPr>
        <w:t xml:space="preserve">väzbe na hlavné a podporné  aktivity </w:t>
      </w:r>
      <w:r w:rsidRPr="00B041DE">
        <w:rPr>
          <w:rFonts w:ascii="Roboto" w:hAnsi="Roboto"/>
          <w:sz w:val="14"/>
          <w:szCs w:val="14"/>
        </w:rPr>
        <w:t xml:space="preserve"> projektu</w:t>
      </w:r>
      <w:r w:rsidR="005B0249">
        <w:rPr>
          <w:rFonts w:ascii="Roboto" w:hAnsi="Roboto"/>
          <w:sz w:val="14"/>
          <w:szCs w:val="14"/>
        </w:rPr>
        <w:t>,</w:t>
      </w:r>
      <w:r w:rsidR="000A1333" w:rsidRPr="00B041DE">
        <w:rPr>
          <w:rFonts w:ascii="Roboto" w:hAnsi="Roboto"/>
          <w:sz w:val="14"/>
          <w:szCs w:val="14"/>
        </w:rPr>
        <w:t xml:space="preserve"> </w:t>
      </w:r>
      <w:r w:rsidRPr="00B041DE">
        <w:rPr>
          <w:rFonts w:ascii="Roboto" w:hAnsi="Roboto"/>
          <w:sz w:val="14"/>
          <w:szCs w:val="14"/>
        </w:rPr>
        <w:t xml:space="preserve"> tak, aby bolo možné jednoznačným spôsobom</w:t>
      </w:r>
      <w:r w:rsidR="000A1333" w:rsidRPr="00B041DE">
        <w:rPr>
          <w:rFonts w:ascii="Roboto" w:hAnsi="Roboto"/>
          <w:sz w:val="14"/>
          <w:szCs w:val="14"/>
        </w:rPr>
        <w:t xml:space="preserve"> </w:t>
      </w:r>
      <w:r w:rsidRPr="00B041DE">
        <w:rPr>
          <w:rFonts w:ascii="Roboto" w:hAnsi="Roboto"/>
          <w:sz w:val="14"/>
          <w:szCs w:val="14"/>
        </w:rPr>
        <w:t xml:space="preserve"> identifikovať priradenie každého výdavku</w:t>
      </w:r>
      <w:r w:rsidR="000A1333" w:rsidRPr="00B041DE">
        <w:rPr>
          <w:rFonts w:ascii="Roboto" w:hAnsi="Roboto"/>
          <w:sz w:val="14"/>
          <w:szCs w:val="14"/>
        </w:rPr>
        <w:t xml:space="preserve"> </w:t>
      </w:r>
      <w:r w:rsidRPr="00B041DE">
        <w:rPr>
          <w:rFonts w:ascii="Roboto" w:hAnsi="Roboto"/>
          <w:sz w:val="14"/>
          <w:szCs w:val="14"/>
        </w:rPr>
        <w:t xml:space="preserve"> k príslušnej hlavnej aktivite (priame výdavky) projektu</w:t>
      </w:r>
      <w:r w:rsidR="000A1333" w:rsidRPr="00B041DE">
        <w:rPr>
          <w:rFonts w:ascii="Roboto" w:hAnsi="Roboto"/>
          <w:sz w:val="14"/>
          <w:szCs w:val="14"/>
        </w:rPr>
        <w:t xml:space="preserve"> a podpornej aktivite (nepriame výdavky) projektu</w:t>
      </w:r>
      <w:r w:rsidRPr="00B041DE">
        <w:rPr>
          <w:rFonts w:ascii="Roboto" w:hAnsi="Roboto"/>
          <w:sz w:val="14"/>
          <w:szCs w:val="14"/>
        </w:rPr>
        <w:t>.</w:t>
      </w:r>
      <w:r w:rsidRPr="00387C80">
        <w:rPr>
          <w:rFonts w:ascii="Roboto" w:hAnsi="Roboto"/>
          <w:sz w:val="14"/>
          <w:szCs w:val="14"/>
        </w:rPr>
        <w:t xml:space="preserve"> Žiadateľ pri tvorbe Špecifikácie výdavkov v rámci skupín výdavkov vychádza z podmienok poskytnutia príspevku v oblasti oprávnenosti výdavkov, ktoré sú uvedené vo  výzve a jej prílohách. </w:t>
      </w:r>
      <w:r w:rsidRPr="00387C80">
        <w:rPr>
          <w:rFonts w:ascii="Roboto" w:hAnsi="Roboto"/>
          <w:b/>
          <w:sz w:val="14"/>
          <w:szCs w:val="14"/>
        </w:rPr>
        <w:t>Údaje z tejto prílohy žiadateľ prenesie do tejto tabuľky č. 11 formulára ŽoNFP - Rozpočet projektu</w:t>
      </w:r>
      <w:r w:rsidRPr="00387C80">
        <w:rPr>
          <w:rFonts w:ascii="Roboto" w:hAnsi="Roboto"/>
          <w:sz w:val="14"/>
          <w:szCs w:val="14"/>
        </w:rPr>
        <w:t xml:space="preserve">.  </w:t>
      </w:r>
    </w:p>
    <w:p w14:paraId="359500C7" w14:textId="77777777" w:rsidR="004F58DB" w:rsidRDefault="004F58DB" w:rsidP="004F58DB">
      <w:pPr>
        <w:pStyle w:val="Odsekzoznamu"/>
        <w:ind w:left="-426"/>
        <w:rPr>
          <w:rFonts w:ascii="Roboto" w:hAnsi="Roboto"/>
          <w:sz w:val="16"/>
          <w:szCs w:val="16"/>
        </w:rPr>
      </w:pPr>
    </w:p>
    <w:p w14:paraId="33B66DE7" w14:textId="77777777" w:rsidR="00387C80" w:rsidRDefault="00387C80" w:rsidP="004F58DB">
      <w:pPr>
        <w:pStyle w:val="Odsekzoznamu"/>
        <w:ind w:left="-426"/>
        <w:rPr>
          <w:rFonts w:ascii="Roboto" w:hAnsi="Roboto"/>
          <w:sz w:val="16"/>
          <w:szCs w:val="16"/>
        </w:rPr>
      </w:pPr>
    </w:p>
    <w:tbl>
      <w:tblPr>
        <w:tblStyle w:val="Mriekatabuky"/>
        <w:tblW w:w="10053" w:type="dxa"/>
        <w:jc w:val="center"/>
        <w:tblBorders>
          <w:top w:val="single" w:sz="4" w:space="0" w:color="BFBFBF" w:themeColor="background1" w:themeShade="BF"/>
          <w:left w:val="none" w:sz="0" w:space="0" w:color="auto"/>
          <w:bottom w:val="single" w:sz="4" w:space="0" w:color="BFBFBF" w:themeColor="background1" w:themeShade="BF"/>
          <w:right w:val="none" w:sz="0" w:space="0" w:color="auto"/>
          <w:insideH w:val="single" w:sz="4" w:space="0" w:color="BFBFBF" w:themeColor="background1" w:themeShade="BF"/>
          <w:insideV w:val="single" w:sz="4" w:space="0" w:color="BFBFBF" w:themeColor="background1" w:themeShade="BF"/>
        </w:tblBorders>
        <w:tblLayout w:type="fixed"/>
        <w:tblLook w:val="04A0" w:firstRow="1" w:lastRow="0" w:firstColumn="1" w:lastColumn="0" w:noHBand="0" w:noVBand="1"/>
      </w:tblPr>
      <w:tblGrid>
        <w:gridCol w:w="108"/>
        <w:gridCol w:w="1877"/>
        <w:gridCol w:w="108"/>
        <w:gridCol w:w="2614"/>
        <w:gridCol w:w="2305"/>
        <w:gridCol w:w="218"/>
        <w:gridCol w:w="588"/>
        <w:gridCol w:w="108"/>
        <w:gridCol w:w="1779"/>
        <w:gridCol w:w="218"/>
        <w:gridCol w:w="22"/>
        <w:gridCol w:w="108"/>
      </w:tblGrid>
      <w:tr w:rsidR="00163D7A" w:rsidRPr="004E74C3" w14:paraId="0E6B06E1" w14:textId="77777777" w:rsidTr="007A19A8">
        <w:trPr>
          <w:gridAfter w:val="2"/>
          <w:wAfter w:w="130" w:type="dxa"/>
          <w:jc w:val="center"/>
        </w:trPr>
        <w:tc>
          <w:tcPr>
            <w:tcW w:w="1985" w:type="dxa"/>
            <w:gridSpan w:val="2"/>
            <w:vMerge w:val="restart"/>
            <w:tcBorders>
              <w:top w:val="nil"/>
              <w:right w:val="nil"/>
            </w:tcBorders>
            <w:shd w:val="clear" w:color="auto" w:fill="D9D9D9" w:themeFill="background1" w:themeFillShade="D9"/>
          </w:tcPr>
          <w:p w14:paraId="211FCB26" w14:textId="77777777" w:rsidR="00163D7A" w:rsidRPr="006039A5" w:rsidRDefault="00163D7A" w:rsidP="007A19A8">
            <w:pPr>
              <w:rPr>
                <w:rFonts w:ascii="Roboto" w:hAnsi="Roboto"/>
                <w:b/>
                <w:sz w:val="14"/>
                <w:szCs w:val="14"/>
              </w:rPr>
            </w:pPr>
            <w:r>
              <w:rPr>
                <w:rFonts w:ascii="Roboto" w:hAnsi="Roboto"/>
                <w:b/>
                <w:sz w:val="14"/>
                <w:szCs w:val="14"/>
              </w:rPr>
              <w:t>Subjekt:</w:t>
            </w:r>
          </w:p>
        </w:tc>
        <w:tc>
          <w:tcPr>
            <w:tcW w:w="2722" w:type="dxa"/>
            <w:gridSpan w:val="2"/>
            <w:vMerge w:val="restart"/>
            <w:tcBorders>
              <w:top w:val="nil"/>
              <w:left w:val="nil"/>
              <w:right w:val="single" w:sz="4" w:space="0" w:color="BFBFBF" w:themeColor="background1" w:themeShade="BF"/>
            </w:tcBorders>
            <w:shd w:val="clear" w:color="auto" w:fill="D9D9D9" w:themeFill="background1" w:themeFillShade="D9"/>
          </w:tcPr>
          <w:p w14:paraId="5BC12375" w14:textId="77777777" w:rsidR="00163D7A" w:rsidRPr="009E6CDF" w:rsidRDefault="00163D7A" w:rsidP="007A19A8">
            <w:pPr>
              <w:rPr>
                <w:rFonts w:ascii="Roboto" w:hAnsi="Roboto"/>
                <w:sz w:val="14"/>
                <w:szCs w:val="14"/>
              </w:rPr>
            </w:pPr>
            <w:r w:rsidRPr="009E6CDF">
              <w:rPr>
                <w:rFonts w:ascii="Roboto" w:hAnsi="Roboto"/>
                <w:sz w:val="14"/>
                <w:szCs w:val="14"/>
              </w:rPr>
              <w:t>(</w:t>
            </w:r>
            <w:r>
              <w:rPr>
                <w:rFonts w:ascii="Roboto" w:hAnsi="Roboto"/>
                <w:sz w:val="14"/>
                <w:szCs w:val="14"/>
              </w:rPr>
              <w:t>120</w:t>
            </w:r>
            <w:r w:rsidRPr="009E6CDF">
              <w:rPr>
                <w:rFonts w:ascii="Roboto" w:hAnsi="Roboto"/>
                <w:sz w:val="14"/>
                <w:szCs w:val="14"/>
              </w:rPr>
              <w:t>)</w:t>
            </w:r>
            <w:r>
              <w:rPr>
                <w:rFonts w:ascii="Roboto" w:hAnsi="Roboto"/>
                <w:sz w:val="14"/>
                <w:szCs w:val="14"/>
              </w:rPr>
              <w:t xml:space="preserve"> </w:t>
            </w:r>
            <w:r w:rsidRPr="005817F0">
              <w:rPr>
                <w:rFonts w:ascii="Roboto" w:hAnsi="Roboto"/>
                <w:sz w:val="14"/>
                <w:szCs w:val="14"/>
              </w:rPr>
              <w:t>Generuje automaticky ITMS2014+</w:t>
            </w:r>
          </w:p>
        </w:tc>
        <w:tc>
          <w:tcPr>
            <w:tcW w:w="2523" w:type="dxa"/>
            <w:gridSpan w:val="2"/>
            <w:tcBorders>
              <w:top w:val="nil"/>
              <w:left w:val="single" w:sz="4" w:space="0" w:color="BFBFBF" w:themeColor="background1" w:themeShade="BF"/>
              <w:bottom w:val="single" w:sz="4" w:space="0" w:color="BFBFBF" w:themeColor="background1" w:themeShade="BF"/>
              <w:right w:val="nil"/>
            </w:tcBorders>
            <w:shd w:val="clear" w:color="auto" w:fill="D9D9D9" w:themeFill="background1" w:themeFillShade="D9"/>
          </w:tcPr>
          <w:p w14:paraId="1B7A1EE4" w14:textId="77777777" w:rsidR="00163D7A" w:rsidRPr="006039A5" w:rsidRDefault="00163D7A" w:rsidP="007A19A8">
            <w:pPr>
              <w:tabs>
                <w:tab w:val="left" w:pos="1535"/>
              </w:tabs>
              <w:rPr>
                <w:rFonts w:ascii="Roboto" w:hAnsi="Roboto"/>
                <w:b/>
                <w:sz w:val="14"/>
                <w:szCs w:val="14"/>
              </w:rPr>
            </w:pPr>
            <w:r>
              <w:rPr>
                <w:rFonts w:ascii="Roboto" w:hAnsi="Roboto"/>
                <w:b/>
                <w:sz w:val="14"/>
                <w:szCs w:val="14"/>
              </w:rPr>
              <w:t>Identifikátor (typ):</w:t>
            </w:r>
            <w:r>
              <w:rPr>
                <w:rFonts w:ascii="Roboto" w:hAnsi="Roboto"/>
                <w:b/>
                <w:sz w:val="14"/>
                <w:szCs w:val="14"/>
              </w:rPr>
              <w:tab/>
            </w:r>
          </w:p>
        </w:tc>
        <w:tc>
          <w:tcPr>
            <w:tcW w:w="2693" w:type="dxa"/>
            <w:gridSpan w:val="4"/>
            <w:tcBorders>
              <w:top w:val="nil"/>
              <w:left w:val="nil"/>
              <w:bottom w:val="single" w:sz="4" w:space="0" w:color="BFBFBF" w:themeColor="background1" w:themeShade="BF"/>
              <w:right w:val="nil"/>
            </w:tcBorders>
            <w:shd w:val="clear" w:color="auto" w:fill="D9D9D9" w:themeFill="background1" w:themeFillShade="D9"/>
          </w:tcPr>
          <w:p w14:paraId="36FFCD12" w14:textId="77777777" w:rsidR="00163D7A" w:rsidRPr="009E6CDF" w:rsidRDefault="00163D7A" w:rsidP="007A19A8">
            <w:pPr>
              <w:rPr>
                <w:rFonts w:ascii="Roboto" w:hAnsi="Roboto"/>
                <w:sz w:val="14"/>
                <w:szCs w:val="14"/>
              </w:rPr>
            </w:pPr>
            <w:r w:rsidRPr="009E6CDF">
              <w:rPr>
                <w:rFonts w:ascii="Roboto" w:hAnsi="Roboto"/>
                <w:sz w:val="14"/>
                <w:szCs w:val="14"/>
              </w:rPr>
              <w:t>(</w:t>
            </w:r>
            <w:r>
              <w:rPr>
                <w:rFonts w:ascii="Roboto" w:hAnsi="Roboto"/>
                <w:sz w:val="14"/>
                <w:szCs w:val="14"/>
              </w:rPr>
              <w:t>121</w:t>
            </w:r>
            <w:r w:rsidRPr="009E6CDF">
              <w:rPr>
                <w:rFonts w:ascii="Roboto" w:hAnsi="Roboto"/>
                <w:sz w:val="14"/>
                <w:szCs w:val="14"/>
              </w:rPr>
              <w:t>)</w:t>
            </w:r>
            <w:r>
              <w:rPr>
                <w:rFonts w:ascii="Roboto" w:hAnsi="Roboto"/>
                <w:sz w:val="14"/>
                <w:szCs w:val="14"/>
              </w:rPr>
              <w:t xml:space="preserve"> </w:t>
            </w:r>
            <w:r w:rsidRPr="005817F0">
              <w:rPr>
                <w:rFonts w:ascii="Roboto" w:hAnsi="Roboto"/>
                <w:sz w:val="14"/>
                <w:szCs w:val="14"/>
              </w:rPr>
              <w:t>Generuje automaticky ITMS2014+</w:t>
            </w:r>
          </w:p>
        </w:tc>
      </w:tr>
      <w:tr w:rsidR="00163D7A" w:rsidRPr="004E74C3" w14:paraId="3DAC41C1" w14:textId="77777777" w:rsidTr="007A19A8">
        <w:trPr>
          <w:gridAfter w:val="2"/>
          <w:wAfter w:w="130" w:type="dxa"/>
          <w:jc w:val="center"/>
        </w:trPr>
        <w:tc>
          <w:tcPr>
            <w:tcW w:w="1985" w:type="dxa"/>
            <w:gridSpan w:val="2"/>
            <w:vMerge/>
            <w:tcBorders>
              <w:right w:val="nil"/>
            </w:tcBorders>
            <w:shd w:val="clear" w:color="auto" w:fill="D9D9D9" w:themeFill="background1" w:themeFillShade="D9"/>
          </w:tcPr>
          <w:p w14:paraId="3AF3A953" w14:textId="77777777" w:rsidR="00163D7A" w:rsidRDefault="00163D7A" w:rsidP="007A19A8">
            <w:pPr>
              <w:rPr>
                <w:rFonts w:ascii="Roboto" w:hAnsi="Roboto"/>
                <w:b/>
                <w:sz w:val="14"/>
                <w:szCs w:val="14"/>
              </w:rPr>
            </w:pPr>
          </w:p>
        </w:tc>
        <w:tc>
          <w:tcPr>
            <w:tcW w:w="2722" w:type="dxa"/>
            <w:gridSpan w:val="2"/>
            <w:vMerge/>
            <w:tcBorders>
              <w:left w:val="nil"/>
              <w:right w:val="single" w:sz="4" w:space="0" w:color="BFBFBF" w:themeColor="background1" w:themeShade="BF"/>
            </w:tcBorders>
            <w:shd w:val="clear" w:color="auto" w:fill="D9D9D9" w:themeFill="background1" w:themeFillShade="D9"/>
          </w:tcPr>
          <w:p w14:paraId="30B3A8D9" w14:textId="77777777" w:rsidR="00163D7A" w:rsidRPr="009E6CDF" w:rsidRDefault="00163D7A" w:rsidP="007A19A8">
            <w:pPr>
              <w:rPr>
                <w:rFonts w:ascii="Roboto" w:hAnsi="Roboto"/>
                <w:sz w:val="14"/>
                <w:szCs w:val="14"/>
              </w:rPr>
            </w:pPr>
          </w:p>
        </w:tc>
        <w:tc>
          <w:tcPr>
            <w:tcW w:w="2523" w:type="dxa"/>
            <w:gridSpan w:val="2"/>
            <w:tcBorders>
              <w:top w:val="single" w:sz="4" w:space="0" w:color="BFBFBF" w:themeColor="background1" w:themeShade="BF"/>
              <w:left w:val="single" w:sz="4" w:space="0" w:color="BFBFBF" w:themeColor="background1" w:themeShade="BF"/>
              <w:right w:val="nil"/>
            </w:tcBorders>
            <w:shd w:val="clear" w:color="auto" w:fill="D9D9D9" w:themeFill="background1" w:themeFillShade="D9"/>
          </w:tcPr>
          <w:p w14:paraId="7761628C" w14:textId="77777777" w:rsidR="00163D7A" w:rsidRDefault="00163D7A" w:rsidP="007A19A8">
            <w:pPr>
              <w:rPr>
                <w:rFonts w:ascii="Roboto" w:hAnsi="Roboto"/>
                <w:b/>
                <w:sz w:val="14"/>
                <w:szCs w:val="14"/>
              </w:rPr>
            </w:pPr>
            <w:r>
              <w:rPr>
                <w:rFonts w:ascii="Roboto" w:hAnsi="Roboto"/>
                <w:b/>
                <w:sz w:val="14"/>
                <w:szCs w:val="14"/>
              </w:rPr>
              <w:t>Výška oprávnených výdavkov:</w:t>
            </w:r>
          </w:p>
        </w:tc>
        <w:tc>
          <w:tcPr>
            <w:tcW w:w="2693" w:type="dxa"/>
            <w:gridSpan w:val="4"/>
            <w:tcBorders>
              <w:top w:val="single" w:sz="4" w:space="0" w:color="BFBFBF" w:themeColor="background1" w:themeShade="BF"/>
              <w:left w:val="nil"/>
              <w:right w:val="nil"/>
            </w:tcBorders>
            <w:shd w:val="clear" w:color="auto" w:fill="D9D9D9" w:themeFill="background1" w:themeFillShade="D9"/>
          </w:tcPr>
          <w:p w14:paraId="6E0E8D44" w14:textId="77777777" w:rsidR="00163D7A" w:rsidRDefault="00163D7A" w:rsidP="007A19A8">
            <w:pPr>
              <w:spacing w:after="0" w:line="240" w:lineRule="auto"/>
              <w:rPr>
                <w:rFonts w:ascii="Roboto" w:hAnsi="Roboto"/>
                <w:sz w:val="14"/>
                <w:szCs w:val="14"/>
              </w:rPr>
            </w:pPr>
            <w:r>
              <w:rPr>
                <w:rFonts w:ascii="Roboto" w:hAnsi="Roboto"/>
                <w:sz w:val="14"/>
                <w:szCs w:val="14"/>
              </w:rPr>
              <w:t xml:space="preserve">(122) </w:t>
            </w:r>
            <w:r w:rsidRPr="005817F0">
              <w:rPr>
                <w:rFonts w:ascii="Roboto" w:hAnsi="Roboto"/>
                <w:sz w:val="14"/>
                <w:szCs w:val="14"/>
              </w:rPr>
              <w:t>Generuje automaticky ITMS2014+</w:t>
            </w:r>
          </w:p>
          <w:p w14:paraId="3F4E6602" w14:textId="77777777" w:rsidR="00163D7A" w:rsidRPr="009E6CDF" w:rsidRDefault="00163D7A" w:rsidP="007A19A8">
            <w:pPr>
              <w:spacing w:after="0" w:line="240" w:lineRule="auto"/>
              <w:rPr>
                <w:rFonts w:ascii="Roboto" w:hAnsi="Roboto"/>
                <w:sz w:val="14"/>
                <w:szCs w:val="14"/>
              </w:rPr>
            </w:pPr>
            <w:r>
              <w:rPr>
                <w:rFonts w:ascii="Roboto" w:hAnsi="Roboto"/>
                <w:sz w:val="14"/>
                <w:szCs w:val="14"/>
              </w:rPr>
              <w:t>N</w:t>
            </w:r>
            <w:r w:rsidRPr="005817F0">
              <w:rPr>
                <w:rFonts w:ascii="Roboto" w:hAnsi="Roboto"/>
                <w:sz w:val="14"/>
                <w:szCs w:val="14"/>
              </w:rPr>
              <w:t>ačíta sa hodnota oprávnených výdavkov za hlavné a podporné aktivity projektu</w:t>
            </w:r>
            <w:r>
              <w:rPr>
                <w:rFonts w:ascii="Roboto" w:hAnsi="Roboto"/>
                <w:sz w:val="14"/>
                <w:szCs w:val="14"/>
              </w:rPr>
              <w:t>.</w:t>
            </w:r>
          </w:p>
        </w:tc>
      </w:tr>
      <w:tr w:rsidR="00163D7A" w:rsidRPr="004E74C3" w14:paraId="4270AC7A" w14:textId="77777777" w:rsidTr="007A19A8">
        <w:trPr>
          <w:gridAfter w:val="1"/>
          <w:wAfter w:w="108" w:type="dxa"/>
          <w:trHeight w:val="456"/>
          <w:jc w:val="center"/>
        </w:trPr>
        <w:tc>
          <w:tcPr>
            <w:tcW w:w="9945" w:type="dxa"/>
            <w:gridSpan w:val="11"/>
            <w:tcBorders>
              <w:right w:val="nil"/>
            </w:tcBorders>
            <w:vAlign w:val="center"/>
          </w:tcPr>
          <w:p w14:paraId="14635997" w14:textId="77777777" w:rsidR="00163D7A" w:rsidRPr="009E6CDF" w:rsidRDefault="00163D7A" w:rsidP="007A19A8">
            <w:pPr>
              <w:widowControl w:val="0"/>
              <w:autoSpaceDE w:val="0"/>
              <w:autoSpaceDN w:val="0"/>
              <w:adjustRightInd w:val="0"/>
              <w:spacing w:after="0" w:line="240" w:lineRule="auto"/>
              <w:rPr>
                <w:rFonts w:ascii="Roboto" w:hAnsi="Roboto"/>
                <w:szCs w:val="24"/>
              </w:rPr>
            </w:pPr>
            <w:r>
              <w:rPr>
                <w:rFonts w:ascii="Roboto" w:hAnsi="Roboto" w:cs="Roboto"/>
                <w:b/>
                <w:bCs/>
                <w:color w:val="7F7F82"/>
                <w:sz w:val="20"/>
                <w:szCs w:val="20"/>
              </w:rPr>
              <w:t>Priame výdavky</w:t>
            </w:r>
          </w:p>
        </w:tc>
      </w:tr>
      <w:tr w:rsidR="00163D7A" w:rsidRPr="004E74C3" w14:paraId="15F5F577" w14:textId="77777777" w:rsidTr="007A19A8">
        <w:trPr>
          <w:gridAfter w:val="1"/>
          <w:wAfter w:w="108" w:type="dxa"/>
          <w:jc w:val="center"/>
        </w:trPr>
        <w:tc>
          <w:tcPr>
            <w:tcW w:w="1985" w:type="dxa"/>
            <w:gridSpan w:val="2"/>
            <w:tcBorders>
              <w:bottom w:val="nil"/>
              <w:right w:val="nil"/>
            </w:tcBorders>
          </w:tcPr>
          <w:p w14:paraId="7795AE1E" w14:textId="77777777" w:rsidR="00163D7A" w:rsidRPr="00FC2433" w:rsidRDefault="00163D7A" w:rsidP="007A19A8">
            <w:pPr>
              <w:rPr>
                <w:rFonts w:ascii="Roboto" w:hAnsi="Roboto"/>
                <w:b/>
                <w:sz w:val="14"/>
                <w:szCs w:val="14"/>
              </w:rPr>
            </w:pPr>
            <w:r w:rsidRPr="00FC2433">
              <w:rPr>
                <w:rFonts w:ascii="Roboto" w:hAnsi="Roboto"/>
                <w:b/>
                <w:sz w:val="14"/>
                <w:szCs w:val="14"/>
              </w:rPr>
              <w:t>Konkrétny cieľ:</w:t>
            </w:r>
          </w:p>
        </w:tc>
        <w:tc>
          <w:tcPr>
            <w:tcW w:w="7960" w:type="dxa"/>
            <w:gridSpan w:val="9"/>
            <w:tcBorders>
              <w:left w:val="nil"/>
              <w:right w:val="nil"/>
            </w:tcBorders>
          </w:tcPr>
          <w:p w14:paraId="4445A105" w14:textId="77777777" w:rsidR="00163D7A" w:rsidRDefault="00163D7A" w:rsidP="007A19A8">
            <w:pPr>
              <w:rPr>
                <w:rFonts w:ascii="Roboto" w:hAnsi="Roboto"/>
                <w:b/>
                <w:sz w:val="14"/>
                <w:szCs w:val="14"/>
              </w:rPr>
            </w:pPr>
            <w:r w:rsidRPr="00FC2433">
              <w:rPr>
                <w:rFonts w:ascii="Roboto" w:hAnsi="Roboto"/>
                <w:sz w:val="14"/>
                <w:szCs w:val="14"/>
              </w:rPr>
              <w:t>(123) Generuje automaticky ITMS2014+. Opakuje sa za počet relevantných špecifických cieľov.</w:t>
            </w:r>
            <w:r>
              <w:rPr>
                <w:rFonts w:ascii="Roboto" w:hAnsi="Roboto"/>
                <w:sz w:val="14"/>
                <w:szCs w:val="14"/>
              </w:rPr>
              <w:t xml:space="preserve"> </w:t>
            </w:r>
            <w:r w:rsidRPr="002949DA">
              <w:rPr>
                <w:rFonts w:ascii="Roboto" w:hAnsi="Roboto"/>
                <w:b/>
                <w:sz w:val="14"/>
                <w:szCs w:val="14"/>
              </w:rPr>
              <w:t xml:space="preserve">Celková výška opr. </w:t>
            </w:r>
            <w:r>
              <w:rPr>
                <w:rFonts w:ascii="Roboto" w:hAnsi="Roboto"/>
                <w:b/>
                <w:sz w:val="14"/>
                <w:szCs w:val="14"/>
              </w:rPr>
              <w:t>v</w:t>
            </w:r>
            <w:r w:rsidRPr="002949DA">
              <w:rPr>
                <w:rFonts w:ascii="Roboto" w:hAnsi="Roboto"/>
                <w:b/>
                <w:sz w:val="14"/>
                <w:szCs w:val="14"/>
              </w:rPr>
              <w:t>ýdavkov</w:t>
            </w:r>
          </w:p>
          <w:p w14:paraId="3E3F1ADA" w14:textId="77777777" w:rsidR="00163D7A" w:rsidRPr="002949DA" w:rsidRDefault="00163D7A" w:rsidP="007A19A8">
            <w:pPr>
              <w:jc w:val="right"/>
              <w:rPr>
                <w:rFonts w:ascii="Roboto" w:hAnsi="Roboto"/>
                <w:sz w:val="14"/>
                <w:szCs w:val="14"/>
              </w:rPr>
            </w:pPr>
            <w:r>
              <w:rPr>
                <w:rFonts w:ascii="Roboto" w:hAnsi="Roboto"/>
                <w:b/>
                <w:sz w:val="14"/>
                <w:szCs w:val="14"/>
              </w:rPr>
              <w:t xml:space="preserve">                                                                   </w:t>
            </w:r>
            <w:r w:rsidRPr="002949DA">
              <w:rPr>
                <w:rFonts w:ascii="Roboto" w:hAnsi="Roboto"/>
                <w:sz w:val="14"/>
                <w:szCs w:val="14"/>
              </w:rPr>
              <w:t>(123a) automaticky ITMS2014+</w:t>
            </w:r>
          </w:p>
        </w:tc>
      </w:tr>
      <w:tr w:rsidR="00163D7A" w:rsidRPr="004E74C3" w14:paraId="36F5F14C" w14:textId="77777777" w:rsidTr="007A19A8">
        <w:trPr>
          <w:gridAfter w:val="1"/>
          <w:wAfter w:w="108" w:type="dxa"/>
          <w:jc w:val="center"/>
        </w:trPr>
        <w:tc>
          <w:tcPr>
            <w:tcW w:w="1985" w:type="dxa"/>
            <w:gridSpan w:val="2"/>
            <w:tcBorders>
              <w:top w:val="nil"/>
              <w:bottom w:val="nil"/>
              <w:right w:val="nil"/>
            </w:tcBorders>
          </w:tcPr>
          <w:p w14:paraId="17D688A9" w14:textId="77777777" w:rsidR="00163D7A" w:rsidRPr="00FC2433" w:rsidRDefault="00163D7A" w:rsidP="007A19A8">
            <w:pPr>
              <w:rPr>
                <w:rFonts w:ascii="Roboto" w:hAnsi="Roboto"/>
                <w:b/>
                <w:sz w:val="14"/>
                <w:szCs w:val="14"/>
              </w:rPr>
            </w:pPr>
            <w:r w:rsidRPr="00FC2433">
              <w:rPr>
                <w:rFonts w:ascii="Roboto" w:hAnsi="Roboto"/>
                <w:b/>
                <w:sz w:val="14"/>
                <w:szCs w:val="14"/>
              </w:rPr>
              <w:t>Typ aktivity:</w:t>
            </w:r>
          </w:p>
        </w:tc>
        <w:tc>
          <w:tcPr>
            <w:tcW w:w="7960" w:type="dxa"/>
            <w:gridSpan w:val="9"/>
            <w:tcBorders>
              <w:left w:val="nil"/>
              <w:bottom w:val="nil"/>
              <w:right w:val="nil"/>
            </w:tcBorders>
          </w:tcPr>
          <w:p w14:paraId="1C45783D" w14:textId="77777777" w:rsidR="00163D7A" w:rsidRDefault="00163D7A" w:rsidP="007A19A8">
            <w:pPr>
              <w:rPr>
                <w:rFonts w:ascii="Roboto" w:hAnsi="Roboto"/>
                <w:sz w:val="14"/>
                <w:szCs w:val="14"/>
              </w:rPr>
            </w:pPr>
            <w:r w:rsidRPr="00FC2433">
              <w:rPr>
                <w:rFonts w:ascii="Roboto" w:hAnsi="Roboto"/>
                <w:sz w:val="14"/>
                <w:szCs w:val="14"/>
              </w:rPr>
              <w:t>(124) Generuje automaticky ITMS2014+  podľa údajov zadaných v tab. č. 9.</w:t>
            </w:r>
          </w:p>
          <w:p w14:paraId="30228285" w14:textId="77777777" w:rsidR="00163D7A" w:rsidRPr="00FC2433" w:rsidRDefault="00163D7A" w:rsidP="007A19A8">
            <w:pPr>
              <w:jc w:val="right"/>
              <w:rPr>
                <w:rFonts w:ascii="Roboto" w:hAnsi="Roboto"/>
                <w:b/>
                <w:sz w:val="14"/>
                <w:szCs w:val="14"/>
              </w:rPr>
            </w:pPr>
            <w:r>
              <w:rPr>
                <w:rFonts w:ascii="Roboto" w:hAnsi="Roboto"/>
                <w:sz w:val="14"/>
                <w:szCs w:val="14"/>
              </w:rPr>
              <w:t>(124</w:t>
            </w:r>
            <w:r w:rsidRPr="002949DA">
              <w:rPr>
                <w:rFonts w:ascii="Roboto" w:hAnsi="Roboto"/>
                <w:sz w:val="14"/>
                <w:szCs w:val="14"/>
              </w:rPr>
              <w:t>a) automaticky ITMS2014+</w:t>
            </w:r>
          </w:p>
        </w:tc>
      </w:tr>
      <w:tr w:rsidR="00163D7A" w:rsidRPr="004E74C3" w14:paraId="5B9008C2" w14:textId="77777777" w:rsidTr="007A19A8">
        <w:trPr>
          <w:gridAfter w:val="1"/>
          <w:wAfter w:w="108" w:type="dxa"/>
          <w:jc w:val="center"/>
        </w:trPr>
        <w:tc>
          <w:tcPr>
            <w:tcW w:w="7818" w:type="dxa"/>
            <w:gridSpan w:val="7"/>
            <w:tcBorders>
              <w:top w:val="nil"/>
              <w:bottom w:val="single" w:sz="4" w:space="0" w:color="BFBFBF" w:themeColor="background1" w:themeShade="BF"/>
              <w:right w:val="nil"/>
            </w:tcBorders>
          </w:tcPr>
          <w:p w14:paraId="1436C74E" w14:textId="77777777" w:rsidR="00163D7A" w:rsidRPr="00FC2433" w:rsidRDefault="00163D7A" w:rsidP="007A19A8">
            <w:pPr>
              <w:spacing w:after="0" w:line="240" w:lineRule="auto"/>
              <w:ind w:left="5562"/>
              <w:rPr>
                <w:rFonts w:ascii="Roboto" w:hAnsi="Roboto"/>
                <w:sz w:val="14"/>
                <w:szCs w:val="14"/>
              </w:rPr>
            </w:pPr>
          </w:p>
        </w:tc>
        <w:tc>
          <w:tcPr>
            <w:tcW w:w="2127" w:type="dxa"/>
            <w:gridSpan w:val="4"/>
            <w:tcBorders>
              <w:top w:val="nil"/>
              <w:left w:val="nil"/>
              <w:bottom w:val="single" w:sz="4" w:space="0" w:color="BFBFBF" w:themeColor="background1" w:themeShade="BF"/>
              <w:right w:val="nil"/>
            </w:tcBorders>
          </w:tcPr>
          <w:p w14:paraId="1488B4E2" w14:textId="77777777" w:rsidR="00163D7A" w:rsidRPr="007078DC" w:rsidRDefault="00163D7A" w:rsidP="007A19A8">
            <w:pPr>
              <w:spacing w:after="0" w:line="240" w:lineRule="auto"/>
              <w:ind w:left="-108"/>
              <w:jc w:val="center"/>
              <w:rPr>
                <w:rFonts w:ascii="Roboto" w:hAnsi="Roboto"/>
                <w:sz w:val="14"/>
                <w:szCs w:val="14"/>
              </w:rPr>
            </w:pPr>
          </w:p>
        </w:tc>
      </w:tr>
      <w:tr w:rsidR="00163D7A" w:rsidRPr="004E74C3" w14:paraId="2F0E6B3E" w14:textId="77777777" w:rsidTr="007A19A8">
        <w:trPr>
          <w:gridAfter w:val="3"/>
          <w:wAfter w:w="348" w:type="dxa"/>
          <w:trHeight w:val="759"/>
          <w:jc w:val="center"/>
        </w:trPr>
        <w:tc>
          <w:tcPr>
            <w:tcW w:w="1985" w:type="dxa"/>
            <w:gridSpan w:val="2"/>
            <w:tcBorders>
              <w:top w:val="single" w:sz="4" w:space="0" w:color="BFBFBF" w:themeColor="background1" w:themeShade="BF"/>
              <w:bottom w:val="nil"/>
              <w:right w:val="nil"/>
            </w:tcBorders>
          </w:tcPr>
          <w:p w14:paraId="3FACDF55" w14:textId="77777777" w:rsidR="00163D7A" w:rsidRPr="00FC2433" w:rsidRDefault="00163D7A" w:rsidP="007A19A8">
            <w:pPr>
              <w:rPr>
                <w:rFonts w:ascii="Roboto" w:hAnsi="Roboto"/>
                <w:b/>
                <w:sz w:val="14"/>
                <w:szCs w:val="14"/>
              </w:rPr>
            </w:pPr>
            <w:r w:rsidRPr="00FC2433">
              <w:rPr>
                <w:rFonts w:ascii="Roboto" w:hAnsi="Roboto"/>
                <w:b/>
                <w:sz w:val="14"/>
                <w:szCs w:val="14"/>
              </w:rPr>
              <w:t>Hlavné aktivity projektu:</w:t>
            </w:r>
          </w:p>
        </w:tc>
        <w:tc>
          <w:tcPr>
            <w:tcW w:w="5027" w:type="dxa"/>
            <w:gridSpan w:val="3"/>
            <w:tcBorders>
              <w:top w:val="single" w:sz="4" w:space="0" w:color="BFBFBF" w:themeColor="background1" w:themeShade="BF"/>
              <w:left w:val="nil"/>
              <w:bottom w:val="single" w:sz="4" w:space="0" w:color="BFBFBF" w:themeColor="background1" w:themeShade="BF"/>
              <w:right w:val="nil"/>
            </w:tcBorders>
          </w:tcPr>
          <w:p w14:paraId="66008616" w14:textId="77777777" w:rsidR="00163D7A" w:rsidRPr="00FC2433" w:rsidRDefault="00163D7A" w:rsidP="007A19A8">
            <w:pPr>
              <w:ind w:left="318"/>
              <w:rPr>
                <w:rFonts w:ascii="Roboto" w:hAnsi="Roboto"/>
                <w:sz w:val="14"/>
                <w:szCs w:val="14"/>
              </w:rPr>
            </w:pPr>
            <w:r w:rsidRPr="00FC2433">
              <w:rPr>
                <w:rFonts w:ascii="Roboto" w:hAnsi="Roboto"/>
                <w:sz w:val="14"/>
                <w:szCs w:val="14"/>
              </w:rPr>
              <w:t>(125) Generuje automaticky ITMS2014+ podľa údajov zadaných v tab. č 9.</w:t>
            </w:r>
            <w:r w:rsidRPr="00FC2433">
              <w:rPr>
                <w:rFonts w:asciiTheme="minorHAnsi" w:eastAsiaTheme="minorEastAsia" w:hAnsiTheme="minorHAnsi"/>
                <w:sz w:val="18"/>
                <w:szCs w:val="18"/>
                <w:lang w:eastAsia="sk-SK"/>
              </w:rPr>
              <w:t xml:space="preserve"> </w:t>
            </w:r>
            <w:r w:rsidRPr="00FC2433">
              <w:rPr>
                <w:rFonts w:ascii="Roboto" w:hAnsi="Roboto"/>
                <w:sz w:val="14"/>
                <w:szCs w:val="14"/>
              </w:rPr>
              <w:t xml:space="preserve">Opakuje sa za počet relevantných </w:t>
            </w:r>
            <w:r>
              <w:rPr>
                <w:rFonts w:ascii="Roboto" w:hAnsi="Roboto"/>
                <w:sz w:val="14"/>
                <w:szCs w:val="14"/>
              </w:rPr>
              <w:t>hlavných aktivít.</w:t>
            </w:r>
            <w:bookmarkStart w:id="2" w:name="_GoBack"/>
            <w:bookmarkEnd w:id="2"/>
          </w:p>
        </w:tc>
        <w:tc>
          <w:tcPr>
            <w:tcW w:w="2693" w:type="dxa"/>
            <w:gridSpan w:val="4"/>
            <w:tcBorders>
              <w:top w:val="single" w:sz="4" w:space="0" w:color="BFBFBF" w:themeColor="background1" w:themeShade="BF"/>
              <w:left w:val="nil"/>
              <w:bottom w:val="single" w:sz="4" w:space="0" w:color="BFBFBF" w:themeColor="background1" w:themeShade="BF"/>
              <w:right w:val="nil"/>
            </w:tcBorders>
          </w:tcPr>
          <w:p w14:paraId="3D24DB66" w14:textId="77777777" w:rsidR="00163D7A" w:rsidRDefault="00163D7A" w:rsidP="007A19A8">
            <w:pPr>
              <w:jc w:val="left"/>
              <w:rPr>
                <w:rFonts w:ascii="Roboto" w:hAnsi="Roboto"/>
                <w:sz w:val="14"/>
                <w:szCs w:val="14"/>
              </w:rPr>
            </w:pPr>
            <w:r>
              <w:rPr>
                <w:rFonts w:ascii="Roboto" w:hAnsi="Roboto"/>
                <w:sz w:val="14"/>
                <w:szCs w:val="14"/>
              </w:rPr>
              <w:t xml:space="preserve">(125a) </w:t>
            </w:r>
            <w:r w:rsidRPr="002949DA">
              <w:rPr>
                <w:rFonts w:ascii="Roboto" w:hAnsi="Roboto"/>
                <w:sz w:val="14"/>
                <w:szCs w:val="14"/>
              </w:rPr>
              <w:t>automaticky ITMS2014+</w:t>
            </w:r>
          </w:p>
          <w:p w14:paraId="4A01B6FD" w14:textId="77777777" w:rsidR="00163D7A" w:rsidRDefault="00163D7A" w:rsidP="007A19A8">
            <w:pPr>
              <w:jc w:val="left"/>
              <w:rPr>
                <w:rFonts w:ascii="Roboto" w:hAnsi="Roboto"/>
                <w:b/>
                <w:sz w:val="14"/>
                <w:szCs w:val="14"/>
              </w:rPr>
            </w:pPr>
            <w:r>
              <w:rPr>
                <w:rFonts w:ascii="Roboto" w:hAnsi="Roboto"/>
                <w:b/>
                <w:sz w:val="14"/>
                <w:szCs w:val="14"/>
              </w:rPr>
              <w:t xml:space="preserve">Percento NFP            </w:t>
            </w:r>
            <w:r w:rsidRPr="007078DC">
              <w:rPr>
                <w:rFonts w:ascii="Roboto" w:hAnsi="Roboto"/>
                <w:b/>
                <w:sz w:val="14"/>
                <w:szCs w:val="14"/>
              </w:rPr>
              <w:t>Oprávnený výdavok</w:t>
            </w:r>
          </w:p>
          <w:p w14:paraId="3ED5E712" w14:textId="77777777" w:rsidR="00163D7A" w:rsidRPr="0020173F" w:rsidRDefault="00163D7A" w:rsidP="007A19A8">
            <w:pPr>
              <w:jc w:val="left"/>
              <w:rPr>
                <w:rFonts w:ascii="Roboto" w:hAnsi="Roboto"/>
                <w:sz w:val="14"/>
                <w:szCs w:val="14"/>
              </w:rPr>
            </w:pPr>
            <w:r w:rsidRPr="0020173F">
              <w:rPr>
                <w:rFonts w:ascii="Roboto" w:hAnsi="Roboto"/>
                <w:sz w:val="14"/>
                <w:szCs w:val="14"/>
              </w:rPr>
              <w:t xml:space="preserve">      (126a)                              (126b)                    </w:t>
            </w:r>
          </w:p>
        </w:tc>
      </w:tr>
      <w:tr w:rsidR="00163D7A" w:rsidRPr="004E74C3" w14:paraId="6003821C" w14:textId="77777777" w:rsidTr="007A19A8">
        <w:trPr>
          <w:gridAfter w:val="1"/>
          <w:wAfter w:w="108" w:type="dxa"/>
          <w:jc w:val="center"/>
        </w:trPr>
        <w:tc>
          <w:tcPr>
            <w:tcW w:w="1985" w:type="dxa"/>
            <w:gridSpan w:val="2"/>
            <w:vMerge w:val="restart"/>
            <w:tcBorders>
              <w:top w:val="nil"/>
              <w:bottom w:val="nil"/>
              <w:right w:val="nil"/>
            </w:tcBorders>
          </w:tcPr>
          <w:p w14:paraId="5734EADC" w14:textId="77777777" w:rsidR="00163D7A" w:rsidRPr="00FC2433" w:rsidRDefault="00163D7A" w:rsidP="007A19A8">
            <w:pPr>
              <w:rPr>
                <w:rFonts w:ascii="Roboto" w:hAnsi="Roboto"/>
                <w:b/>
                <w:sz w:val="14"/>
                <w:szCs w:val="14"/>
              </w:rPr>
            </w:pPr>
            <w:r w:rsidRPr="00FC2433">
              <w:rPr>
                <w:rFonts w:ascii="Roboto" w:hAnsi="Roboto"/>
                <w:b/>
                <w:sz w:val="14"/>
                <w:szCs w:val="14"/>
              </w:rPr>
              <w:t>Skupina výdavku:</w:t>
            </w:r>
          </w:p>
        </w:tc>
        <w:tc>
          <w:tcPr>
            <w:tcW w:w="5833" w:type="dxa"/>
            <w:gridSpan w:val="5"/>
            <w:tcBorders>
              <w:left w:val="nil"/>
              <w:bottom w:val="nil"/>
              <w:right w:val="nil"/>
            </w:tcBorders>
          </w:tcPr>
          <w:p w14:paraId="2422E2C0" w14:textId="77777777" w:rsidR="00163D7A" w:rsidRPr="00FC2433" w:rsidRDefault="00163D7A" w:rsidP="007A19A8">
            <w:pPr>
              <w:ind w:left="241" w:right="698"/>
              <w:rPr>
                <w:rFonts w:ascii="Roboto" w:hAnsi="Roboto"/>
                <w:sz w:val="14"/>
                <w:szCs w:val="14"/>
              </w:rPr>
            </w:pPr>
            <w:r w:rsidRPr="00FC2433">
              <w:rPr>
                <w:rFonts w:ascii="Roboto" w:hAnsi="Roboto"/>
                <w:sz w:val="14"/>
                <w:szCs w:val="14"/>
              </w:rPr>
              <w:t xml:space="preserve">(126) Vypĺňa žiadateľ - (výber z číselníka oprávnených výdavkov, podľa </w:t>
            </w:r>
            <w:r>
              <w:rPr>
                <w:rFonts w:ascii="Roboto" w:hAnsi="Roboto"/>
                <w:sz w:val="14"/>
                <w:szCs w:val="14"/>
              </w:rPr>
              <w:t xml:space="preserve"> </w:t>
            </w:r>
            <w:r w:rsidRPr="00FC2433">
              <w:rPr>
                <w:rFonts w:ascii="Roboto" w:hAnsi="Roboto"/>
                <w:sz w:val="14"/>
                <w:szCs w:val="14"/>
              </w:rPr>
              <w:t xml:space="preserve">oprávnených skupín výdavkov uvedených vo výzve - príloha č. </w:t>
            </w:r>
            <w:r w:rsidRPr="00AD0082">
              <w:rPr>
                <w:rFonts w:ascii="Roboto" w:hAnsi="Roboto"/>
                <w:sz w:val="14"/>
                <w:szCs w:val="14"/>
              </w:rPr>
              <w:t>6 výzvy – Zoznam skupín oprávnených výdavkov, benchmarky a finančné limity</w:t>
            </w:r>
            <w:r>
              <w:rPr>
                <w:rFonts w:ascii="Roboto" w:hAnsi="Roboto"/>
                <w:sz w:val="14"/>
                <w:szCs w:val="14"/>
              </w:rPr>
              <w:t>)</w:t>
            </w:r>
          </w:p>
        </w:tc>
        <w:tc>
          <w:tcPr>
            <w:tcW w:w="2127" w:type="dxa"/>
            <w:gridSpan w:val="4"/>
            <w:tcBorders>
              <w:left w:val="nil"/>
              <w:bottom w:val="nil"/>
              <w:right w:val="nil"/>
            </w:tcBorders>
          </w:tcPr>
          <w:p w14:paraId="696197A5" w14:textId="77777777" w:rsidR="00163D7A" w:rsidRPr="009E6CDF" w:rsidRDefault="00163D7A" w:rsidP="007A19A8">
            <w:pPr>
              <w:rPr>
                <w:rFonts w:ascii="Roboto" w:hAnsi="Roboto"/>
                <w:sz w:val="14"/>
                <w:szCs w:val="14"/>
              </w:rPr>
            </w:pPr>
          </w:p>
        </w:tc>
      </w:tr>
      <w:tr w:rsidR="00163D7A" w:rsidRPr="004E74C3" w14:paraId="668B79D2" w14:textId="77777777" w:rsidTr="007A19A8">
        <w:trPr>
          <w:gridAfter w:val="1"/>
          <w:wAfter w:w="108" w:type="dxa"/>
          <w:jc w:val="center"/>
        </w:trPr>
        <w:tc>
          <w:tcPr>
            <w:tcW w:w="1985" w:type="dxa"/>
            <w:gridSpan w:val="2"/>
            <w:vMerge/>
            <w:tcBorders>
              <w:top w:val="nil"/>
              <w:bottom w:val="nil"/>
              <w:right w:val="nil"/>
            </w:tcBorders>
          </w:tcPr>
          <w:p w14:paraId="01A35EF7" w14:textId="77777777" w:rsidR="00163D7A" w:rsidRPr="00FC2433" w:rsidRDefault="00163D7A" w:rsidP="007A19A8">
            <w:pPr>
              <w:rPr>
                <w:rFonts w:ascii="Roboto" w:hAnsi="Roboto"/>
                <w:b/>
                <w:sz w:val="14"/>
                <w:szCs w:val="14"/>
              </w:rPr>
            </w:pPr>
          </w:p>
        </w:tc>
        <w:tc>
          <w:tcPr>
            <w:tcW w:w="7960" w:type="dxa"/>
            <w:gridSpan w:val="9"/>
            <w:tcBorders>
              <w:top w:val="nil"/>
              <w:left w:val="nil"/>
              <w:right w:val="nil"/>
            </w:tcBorders>
          </w:tcPr>
          <w:p w14:paraId="737EE7B1" w14:textId="77777777" w:rsidR="00163D7A" w:rsidRPr="00FC2433" w:rsidRDefault="00163D7A" w:rsidP="007A19A8">
            <w:pPr>
              <w:ind w:left="601"/>
              <w:rPr>
                <w:rFonts w:ascii="Roboto" w:hAnsi="Roboto"/>
                <w:sz w:val="14"/>
                <w:szCs w:val="14"/>
              </w:rPr>
            </w:pPr>
            <w:r w:rsidRPr="00FC2433">
              <w:rPr>
                <w:rFonts w:ascii="Roboto" w:hAnsi="Roboto"/>
                <w:sz w:val="14"/>
                <w:szCs w:val="14"/>
              </w:rPr>
              <w:t>Poznámka: (127) Vypĺňa žiadateľ</w:t>
            </w:r>
          </w:p>
        </w:tc>
      </w:tr>
      <w:tr w:rsidR="00163D7A" w:rsidRPr="004E74C3" w14:paraId="2558B4CA" w14:textId="77777777" w:rsidTr="007A19A8">
        <w:trPr>
          <w:gridAfter w:val="1"/>
          <w:wAfter w:w="108" w:type="dxa"/>
          <w:jc w:val="center"/>
        </w:trPr>
        <w:tc>
          <w:tcPr>
            <w:tcW w:w="1985" w:type="dxa"/>
            <w:gridSpan w:val="2"/>
            <w:tcBorders>
              <w:top w:val="nil"/>
              <w:bottom w:val="nil"/>
              <w:right w:val="nil"/>
            </w:tcBorders>
          </w:tcPr>
          <w:p w14:paraId="0FCD50B9" w14:textId="77777777" w:rsidR="00163D7A" w:rsidRPr="00FC2433" w:rsidRDefault="00163D7A" w:rsidP="007A19A8">
            <w:pPr>
              <w:rPr>
                <w:rFonts w:ascii="Roboto" w:hAnsi="Roboto"/>
                <w:b/>
                <w:sz w:val="14"/>
                <w:szCs w:val="14"/>
              </w:rPr>
            </w:pPr>
            <w:r>
              <w:rPr>
                <w:rFonts w:ascii="Roboto" w:hAnsi="Roboto"/>
                <w:b/>
                <w:sz w:val="14"/>
                <w:szCs w:val="14"/>
              </w:rPr>
              <w:t>Podpoložka</w:t>
            </w:r>
            <w:r w:rsidRPr="00FC2433">
              <w:rPr>
                <w:rFonts w:ascii="Roboto" w:hAnsi="Roboto"/>
                <w:b/>
                <w:sz w:val="14"/>
                <w:szCs w:val="14"/>
              </w:rPr>
              <w:t xml:space="preserve"> výdavku:</w:t>
            </w:r>
          </w:p>
        </w:tc>
        <w:tc>
          <w:tcPr>
            <w:tcW w:w="7960" w:type="dxa"/>
            <w:gridSpan w:val="9"/>
            <w:tcBorders>
              <w:top w:val="nil"/>
              <w:left w:val="nil"/>
              <w:right w:val="nil"/>
            </w:tcBorders>
          </w:tcPr>
          <w:p w14:paraId="529E7E1B" w14:textId="77777777" w:rsidR="00163D7A" w:rsidRPr="00FC2433" w:rsidRDefault="00163D7A" w:rsidP="007A19A8">
            <w:pPr>
              <w:ind w:left="601"/>
              <w:rPr>
                <w:rFonts w:ascii="Roboto" w:hAnsi="Roboto"/>
                <w:sz w:val="14"/>
                <w:szCs w:val="14"/>
              </w:rPr>
            </w:pPr>
            <w:r>
              <w:rPr>
                <w:rFonts w:ascii="Roboto" w:hAnsi="Roboto"/>
                <w:sz w:val="14"/>
                <w:szCs w:val="14"/>
              </w:rPr>
              <w:t>Irelevantné pre výzvu</w:t>
            </w:r>
          </w:p>
        </w:tc>
      </w:tr>
      <w:tr w:rsidR="00163D7A" w:rsidRPr="004E74C3" w14:paraId="4B2EDE63" w14:textId="77777777" w:rsidTr="007A19A8">
        <w:trPr>
          <w:gridAfter w:val="1"/>
          <w:wAfter w:w="108" w:type="dxa"/>
          <w:jc w:val="center"/>
        </w:trPr>
        <w:tc>
          <w:tcPr>
            <w:tcW w:w="1985" w:type="dxa"/>
            <w:gridSpan w:val="2"/>
            <w:tcBorders>
              <w:top w:val="nil"/>
              <w:bottom w:val="nil"/>
              <w:right w:val="nil"/>
            </w:tcBorders>
          </w:tcPr>
          <w:p w14:paraId="571C8133" w14:textId="77777777" w:rsidR="00163D7A" w:rsidRPr="00FC2433" w:rsidRDefault="00163D7A" w:rsidP="007A19A8">
            <w:pPr>
              <w:rPr>
                <w:rFonts w:ascii="Roboto" w:hAnsi="Roboto"/>
                <w:b/>
                <w:sz w:val="14"/>
                <w:szCs w:val="14"/>
              </w:rPr>
            </w:pPr>
            <w:r w:rsidRPr="00FC2433">
              <w:rPr>
                <w:rFonts w:ascii="Roboto" w:hAnsi="Roboto"/>
                <w:b/>
                <w:sz w:val="14"/>
                <w:szCs w:val="14"/>
              </w:rPr>
              <w:t>Hlavné aktivity projektu:</w:t>
            </w:r>
          </w:p>
        </w:tc>
        <w:tc>
          <w:tcPr>
            <w:tcW w:w="5833" w:type="dxa"/>
            <w:gridSpan w:val="5"/>
            <w:tcBorders>
              <w:top w:val="single" w:sz="4" w:space="0" w:color="BFBFBF" w:themeColor="background1" w:themeShade="BF"/>
              <w:left w:val="nil"/>
              <w:bottom w:val="single" w:sz="4" w:space="0" w:color="BFBFBF" w:themeColor="background1" w:themeShade="BF"/>
              <w:right w:val="nil"/>
            </w:tcBorders>
          </w:tcPr>
          <w:p w14:paraId="7B9556DE" w14:textId="77777777" w:rsidR="00163D7A" w:rsidRPr="00FC2433" w:rsidRDefault="00163D7A" w:rsidP="007A19A8">
            <w:pPr>
              <w:ind w:left="318"/>
              <w:rPr>
                <w:rFonts w:ascii="Roboto" w:hAnsi="Roboto"/>
                <w:sz w:val="14"/>
                <w:szCs w:val="14"/>
              </w:rPr>
            </w:pPr>
            <w:r w:rsidRPr="00FC2433">
              <w:rPr>
                <w:rFonts w:ascii="Roboto" w:hAnsi="Roboto"/>
                <w:sz w:val="14"/>
                <w:szCs w:val="14"/>
              </w:rPr>
              <w:t>(125) Generuje automaticky ITMS2014+ podľa údajov zadaných v tab. č 9</w:t>
            </w:r>
          </w:p>
        </w:tc>
        <w:tc>
          <w:tcPr>
            <w:tcW w:w="2127" w:type="dxa"/>
            <w:gridSpan w:val="4"/>
            <w:tcBorders>
              <w:top w:val="single" w:sz="4" w:space="0" w:color="BFBFBF" w:themeColor="background1" w:themeShade="BF"/>
              <w:left w:val="nil"/>
              <w:bottom w:val="single" w:sz="4" w:space="0" w:color="BFBFBF" w:themeColor="background1" w:themeShade="BF"/>
              <w:right w:val="nil"/>
            </w:tcBorders>
          </w:tcPr>
          <w:p w14:paraId="2B327E95" w14:textId="77777777" w:rsidR="00163D7A" w:rsidRPr="009E6CDF" w:rsidRDefault="00163D7A" w:rsidP="007A19A8">
            <w:pPr>
              <w:rPr>
                <w:rFonts w:ascii="Roboto" w:hAnsi="Roboto"/>
                <w:sz w:val="14"/>
                <w:szCs w:val="14"/>
              </w:rPr>
            </w:pPr>
          </w:p>
        </w:tc>
      </w:tr>
      <w:tr w:rsidR="00163D7A" w:rsidRPr="004E74C3" w14:paraId="2BDFF9E6" w14:textId="77777777" w:rsidTr="007A19A8">
        <w:trPr>
          <w:gridAfter w:val="1"/>
          <w:wAfter w:w="108" w:type="dxa"/>
          <w:jc w:val="center"/>
        </w:trPr>
        <w:tc>
          <w:tcPr>
            <w:tcW w:w="1985" w:type="dxa"/>
            <w:gridSpan w:val="2"/>
            <w:vMerge w:val="restart"/>
            <w:tcBorders>
              <w:top w:val="nil"/>
              <w:bottom w:val="nil"/>
              <w:right w:val="nil"/>
            </w:tcBorders>
          </w:tcPr>
          <w:p w14:paraId="60166803" w14:textId="77777777" w:rsidR="00163D7A" w:rsidRPr="00FC2433" w:rsidRDefault="00163D7A" w:rsidP="007A19A8">
            <w:pPr>
              <w:rPr>
                <w:rFonts w:ascii="Roboto" w:hAnsi="Roboto"/>
                <w:b/>
                <w:sz w:val="14"/>
                <w:szCs w:val="14"/>
              </w:rPr>
            </w:pPr>
            <w:r w:rsidRPr="00FC2433">
              <w:rPr>
                <w:rFonts w:ascii="Roboto" w:hAnsi="Roboto"/>
                <w:b/>
                <w:sz w:val="14"/>
                <w:szCs w:val="14"/>
              </w:rPr>
              <w:t>Skupina výdavku:</w:t>
            </w:r>
          </w:p>
        </w:tc>
        <w:tc>
          <w:tcPr>
            <w:tcW w:w="5833" w:type="dxa"/>
            <w:gridSpan w:val="5"/>
            <w:tcBorders>
              <w:left w:val="nil"/>
              <w:bottom w:val="nil"/>
              <w:right w:val="nil"/>
            </w:tcBorders>
          </w:tcPr>
          <w:p w14:paraId="56A11215" w14:textId="77777777" w:rsidR="00163D7A" w:rsidRPr="00FC2433" w:rsidRDefault="00163D7A" w:rsidP="007A19A8">
            <w:pPr>
              <w:ind w:left="601"/>
              <w:rPr>
                <w:rFonts w:ascii="Roboto" w:hAnsi="Roboto"/>
                <w:sz w:val="14"/>
                <w:szCs w:val="14"/>
              </w:rPr>
            </w:pPr>
            <w:r w:rsidRPr="00FC2433">
              <w:rPr>
                <w:rFonts w:ascii="Roboto" w:hAnsi="Roboto"/>
                <w:sz w:val="14"/>
                <w:szCs w:val="14"/>
              </w:rPr>
              <w:t xml:space="preserve">(126) Vypĺňa žiadateľ - (výber z číselníka oprávnených výdavkov, podľa oprávnených skupín výdavkov uvedených vo výzve - príloha č. </w:t>
            </w:r>
            <w:r w:rsidRPr="00AD0082">
              <w:rPr>
                <w:rFonts w:ascii="Roboto" w:hAnsi="Roboto"/>
                <w:sz w:val="14"/>
                <w:szCs w:val="14"/>
              </w:rPr>
              <w:t>6 výzvy – Zoznam skupín oprávnených výdavkov, benchmarky a finančné limity</w:t>
            </w:r>
            <w:r>
              <w:rPr>
                <w:rFonts w:ascii="Roboto" w:hAnsi="Roboto"/>
                <w:sz w:val="14"/>
                <w:szCs w:val="14"/>
              </w:rPr>
              <w:t>)</w:t>
            </w:r>
          </w:p>
        </w:tc>
        <w:tc>
          <w:tcPr>
            <w:tcW w:w="2127" w:type="dxa"/>
            <w:gridSpan w:val="4"/>
            <w:tcBorders>
              <w:left w:val="nil"/>
              <w:bottom w:val="nil"/>
              <w:right w:val="nil"/>
            </w:tcBorders>
          </w:tcPr>
          <w:p w14:paraId="7C3F850B" w14:textId="77777777" w:rsidR="00163D7A" w:rsidRPr="009E6CDF" w:rsidRDefault="00163D7A" w:rsidP="007A19A8">
            <w:pPr>
              <w:rPr>
                <w:rFonts w:ascii="Roboto" w:hAnsi="Roboto"/>
                <w:sz w:val="14"/>
                <w:szCs w:val="14"/>
              </w:rPr>
            </w:pPr>
          </w:p>
        </w:tc>
      </w:tr>
      <w:tr w:rsidR="00163D7A" w:rsidRPr="004E74C3" w14:paraId="32B798CA" w14:textId="77777777" w:rsidTr="007A19A8">
        <w:trPr>
          <w:gridAfter w:val="1"/>
          <w:wAfter w:w="108" w:type="dxa"/>
          <w:jc w:val="center"/>
        </w:trPr>
        <w:tc>
          <w:tcPr>
            <w:tcW w:w="1985" w:type="dxa"/>
            <w:gridSpan w:val="2"/>
            <w:vMerge/>
            <w:tcBorders>
              <w:top w:val="nil"/>
              <w:bottom w:val="nil"/>
              <w:right w:val="nil"/>
            </w:tcBorders>
          </w:tcPr>
          <w:p w14:paraId="4A82AC9E" w14:textId="77777777" w:rsidR="00163D7A" w:rsidRPr="00FC2433" w:rsidRDefault="00163D7A" w:rsidP="007A19A8">
            <w:pPr>
              <w:rPr>
                <w:rFonts w:ascii="Roboto" w:hAnsi="Roboto"/>
                <w:b/>
                <w:sz w:val="14"/>
                <w:szCs w:val="14"/>
              </w:rPr>
            </w:pPr>
          </w:p>
        </w:tc>
        <w:tc>
          <w:tcPr>
            <w:tcW w:w="7960" w:type="dxa"/>
            <w:gridSpan w:val="9"/>
            <w:tcBorders>
              <w:top w:val="nil"/>
              <w:left w:val="nil"/>
              <w:right w:val="nil"/>
            </w:tcBorders>
          </w:tcPr>
          <w:p w14:paraId="12250EDB" w14:textId="77777777" w:rsidR="00163D7A" w:rsidRPr="00FC2433" w:rsidRDefault="00163D7A" w:rsidP="007A19A8">
            <w:pPr>
              <w:ind w:left="601"/>
              <w:rPr>
                <w:rFonts w:ascii="Roboto" w:hAnsi="Roboto"/>
                <w:sz w:val="14"/>
                <w:szCs w:val="14"/>
              </w:rPr>
            </w:pPr>
            <w:r w:rsidRPr="00FC2433">
              <w:rPr>
                <w:rFonts w:ascii="Roboto" w:hAnsi="Roboto"/>
                <w:sz w:val="14"/>
                <w:szCs w:val="14"/>
              </w:rPr>
              <w:t>Poznámka: (127) Vypĺňa žiadateľ</w:t>
            </w:r>
          </w:p>
        </w:tc>
      </w:tr>
      <w:tr w:rsidR="00163D7A" w:rsidRPr="004E74C3" w14:paraId="165BE4B2" w14:textId="77777777" w:rsidTr="007A19A8">
        <w:trPr>
          <w:gridAfter w:val="1"/>
          <w:wAfter w:w="108" w:type="dxa"/>
          <w:jc w:val="center"/>
        </w:trPr>
        <w:tc>
          <w:tcPr>
            <w:tcW w:w="1985" w:type="dxa"/>
            <w:gridSpan w:val="2"/>
            <w:tcBorders>
              <w:top w:val="nil"/>
              <w:bottom w:val="nil"/>
              <w:right w:val="nil"/>
            </w:tcBorders>
          </w:tcPr>
          <w:p w14:paraId="486D3DD2" w14:textId="77777777" w:rsidR="00163D7A" w:rsidRPr="00FC2433" w:rsidRDefault="00163D7A" w:rsidP="007A19A8">
            <w:pPr>
              <w:rPr>
                <w:rFonts w:ascii="Roboto" w:hAnsi="Roboto"/>
                <w:b/>
                <w:sz w:val="14"/>
                <w:szCs w:val="14"/>
              </w:rPr>
            </w:pPr>
          </w:p>
        </w:tc>
        <w:tc>
          <w:tcPr>
            <w:tcW w:w="7960" w:type="dxa"/>
            <w:gridSpan w:val="9"/>
            <w:tcBorders>
              <w:top w:val="nil"/>
              <w:left w:val="nil"/>
              <w:right w:val="nil"/>
            </w:tcBorders>
          </w:tcPr>
          <w:p w14:paraId="21E98339" w14:textId="77777777" w:rsidR="00163D7A" w:rsidRPr="00FC2433" w:rsidRDefault="00163D7A" w:rsidP="007A19A8">
            <w:pPr>
              <w:ind w:left="601"/>
              <w:rPr>
                <w:rFonts w:ascii="Roboto" w:hAnsi="Roboto"/>
                <w:sz w:val="14"/>
                <w:szCs w:val="14"/>
              </w:rPr>
            </w:pPr>
          </w:p>
        </w:tc>
      </w:tr>
      <w:tr w:rsidR="00163D7A" w:rsidRPr="004E74C3" w14:paraId="54534124" w14:textId="77777777" w:rsidTr="007A19A8">
        <w:trPr>
          <w:gridAfter w:val="1"/>
          <w:wAfter w:w="108" w:type="dxa"/>
          <w:trHeight w:val="456"/>
          <w:jc w:val="center"/>
        </w:trPr>
        <w:tc>
          <w:tcPr>
            <w:tcW w:w="9945" w:type="dxa"/>
            <w:gridSpan w:val="11"/>
            <w:tcBorders>
              <w:right w:val="nil"/>
            </w:tcBorders>
            <w:vAlign w:val="center"/>
          </w:tcPr>
          <w:p w14:paraId="5E6142F9" w14:textId="77777777" w:rsidR="00163D7A" w:rsidRPr="00FC2433" w:rsidRDefault="00163D7A" w:rsidP="007A19A8">
            <w:pPr>
              <w:widowControl w:val="0"/>
              <w:autoSpaceDE w:val="0"/>
              <w:autoSpaceDN w:val="0"/>
              <w:adjustRightInd w:val="0"/>
              <w:spacing w:after="0" w:line="240" w:lineRule="auto"/>
              <w:rPr>
                <w:rFonts w:ascii="Roboto" w:hAnsi="Roboto"/>
                <w:szCs w:val="24"/>
              </w:rPr>
            </w:pPr>
            <w:r w:rsidRPr="00FC2433">
              <w:rPr>
                <w:rFonts w:ascii="Roboto" w:hAnsi="Roboto" w:cs="Roboto"/>
                <w:b/>
                <w:bCs/>
                <w:color w:val="7F7F82"/>
                <w:sz w:val="20"/>
                <w:szCs w:val="20"/>
              </w:rPr>
              <w:t>Nepriame výdavky</w:t>
            </w:r>
          </w:p>
        </w:tc>
      </w:tr>
      <w:tr w:rsidR="00163D7A" w:rsidRPr="009E6CDF" w14:paraId="6090EF26" w14:textId="77777777" w:rsidTr="007A19A8">
        <w:trPr>
          <w:gridBefore w:val="1"/>
          <w:wBefore w:w="108" w:type="dxa"/>
          <w:jc w:val="center"/>
        </w:trPr>
        <w:tc>
          <w:tcPr>
            <w:tcW w:w="1985" w:type="dxa"/>
            <w:gridSpan w:val="2"/>
            <w:tcBorders>
              <w:bottom w:val="nil"/>
              <w:right w:val="nil"/>
            </w:tcBorders>
          </w:tcPr>
          <w:p w14:paraId="18F6F77E" w14:textId="77777777" w:rsidR="00163D7A" w:rsidRPr="006039A5" w:rsidRDefault="00163D7A" w:rsidP="007A19A8">
            <w:pPr>
              <w:rPr>
                <w:rFonts w:ascii="Roboto" w:hAnsi="Roboto"/>
                <w:b/>
                <w:sz w:val="14"/>
                <w:szCs w:val="14"/>
              </w:rPr>
            </w:pPr>
            <w:r>
              <w:rPr>
                <w:rFonts w:ascii="Roboto" w:hAnsi="Roboto"/>
                <w:b/>
                <w:sz w:val="14"/>
                <w:szCs w:val="14"/>
              </w:rPr>
              <w:t>Konkrétny cieľ:</w:t>
            </w:r>
          </w:p>
        </w:tc>
        <w:tc>
          <w:tcPr>
            <w:tcW w:w="7960" w:type="dxa"/>
            <w:gridSpan w:val="9"/>
            <w:tcBorders>
              <w:left w:val="nil"/>
              <w:bottom w:val="nil"/>
              <w:right w:val="nil"/>
            </w:tcBorders>
          </w:tcPr>
          <w:p w14:paraId="55816873" w14:textId="77777777" w:rsidR="00163D7A" w:rsidRPr="009E6CDF" w:rsidRDefault="00163D7A" w:rsidP="007A19A8">
            <w:pPr>
              <w:rPr>
                <w:rFonts w:ascii="Roboto" w:hAnsi="Roboto"/>
                <w:b/>
                <w:sz w:val="14"/>
                <w:szCs w:val="14"/>
              </w:rPr>
            </w:pPr>
            <w:r w:rsidRPr="009E6CDF">
              <w:rPr>
                <w:rFonts w:ascii="Roboto" w:hAnsi="Roboto"/>
                <w:sz w:val="14"/>
                <w:szCs w:val="14"/>
              </w:rPr>
              <w:t>(</w:t>
            </w:r>
            <w:r>
              <w:rPr>
                <w:rFonts w:ascii="Roboto" w:hAnsi="Roboto"/>
                <w:sz w:val="14"/>
                <w:szCs w:val="14"/>
              </w:rPr>
              <w:t>129</w:t>
            </w:r>
            <w:r w:rsidRPr="009E6CDF">
              <w:rPr>
                <w:rFonts w:ascii="Roboto" w:hAnsi="Roboto"/>
                <w:sz w:val="14"/>
                <w:szCs w:val="14"/>
              </w:rPr>
              <w:t>)</w:t>
            </w:r>
            <w:r>
              <w:rPr>
                <w:rFonts w:ascii="Roboto" w:hAnsi="Roboto"/>
                <w:sz w:val="14"/>
                <w:szCs w:val="14"/>
              </w:rPr>
              <w:t xml:space="preserve"> </w:t>
            </w:r>
            <w:r w:rsidRPr="005817F0">
              <w:rPr>
                <w:rFonts w:ascii="Roboto" w:hAnsi="Roboto"/>
                <w:sz w:val="14"/>
                <w:szCs w:val="14"/>
              </w:rPr>
              <w:t>Generuje automaticky ITMS2014+</w:t>
            </w:r>
            <w:r>
              <w:rPr>
                <w:rFonts w:ascii="Roboto" w:hAnsi="Roboto"/>
                <w:sz w:val="14"/>
                <w:szCs w:val="14"/>
              </w:rPr>
              <w:t>.</w:t>
            </w:r>
          </w:p>
        </w:tc>
      </w:tr>
      <w:tr w:rsidR="00163D7A" w:rsidRPr="007078DC" w14:paraId="2188AB0A" w14:textId="77777777" w:rsidTr="007A19A8">
        <w:trPr>
          <w:gridBefore w:val="1"/>
          <w:wBefore w:w="108" w:type="dxa"/>
          <w:jc w:val="center"/>
        </w:trPr>
        <w:tc>
          <w:tcPr>
            <w:tcW w:w="7818" w:type="dxa"/>
            <w:gridSpan w:val="7"/>
            <w:tcBorders>
              <w:top w:val="nil"/>
              <w:bottom w:val="single" w:sz="4" w:space="0" w:color="BFBFBF" w:themeColor="background1" w:themeShade="BF"/>
              <w:right w:val="nil"/>
            </w:tcBorders>
          </w:tcPr>
          <w:p w14:paraId="333369CF" w14:textId="77777777" w:rsidR="00163D7A" w:rsidRPr="007078DC" w:rsidRDefault="00163D7A" w:rsidP="007A19A8">
            <w:pPr>
              <w:spacing w:after="0" w:line="240" w:lineRule="auto"/>
              <w:ind w:left="5562"/>
              <w:rPr>
                <w:rFonts w:ascii="Roboto" w:hAnsi="Roboto"/>
                <w:sz w:val="14"/>
                <w:szCs w:val="14"/>
              </w:rPr>
            </w:pPr>
          </w:p>
        </w:tc>
        <w:tc>
          <w:tcPr>
            <w:tcW w:w="2127" w:type="dxa"/>
            <w:gridSpan w:val="4"/>
            <w:tcBorders>
              <w:top w:val="nil"/>
              <w:left w:val="nil"/>
              <w:bottom w:val="single" w:sz="4" w:space="0" w:color="BFBFBF" w:themeColor="background1" w:themeShade="BF"/>
              <w:right w:val="nil"/>
            </w:tcBorders>
          </w:tcPr>
          <w:p w14:paraId="566EFE58" w14:textId="77777777" w:rsidR="00163D7A" w:rsidRDefault="00163D7A" w:rsidP="007A19A8">
            <w:pPr>
              <w:spacing w:after="0" w:line="240" w:lineRule="auto"/>
              <w:ind w:left="-108"/>
              <w:jc w:val="center"/>
              <w:rPr>
                <w:rFonts w:ascii="Roboto" w:hAnsi="Roboto"/>
                <w:b/>
                <w:sz w:val="14"/>
                <w:szCs w:val="14"/>
              </w:rPr>
            </w:pPr>
            <w:r w:rsidRPr="007078DC">
              <w:rPr>
                <w:rFonts w:ascii="Roboto" w:hAnsi="Roboto"/>
                <w:b/>
                <w:sz w:val="14"/>
                <w:szCs w:val="14"/>
              </w:rPr>
              <w:t>Oprávnený výdavok</w:t>
            </w:r>
          </w:p>
          <w:p w14:paraId="7B204F21" w14:textId="77777777" w:rsidR="00163D7A" w:rsidRPr="007078DC" w:rsidRDefault="00163D7A" w:rsidP="007A19A8">
            <w:pPr>
              <w:spacing w:after="0" w:line="240" w:lineRule="auto"/>
              <w:ind w:left="5562"/>
              <w:rPr>
                <w:rFonts w:ascii="Roboto" w:hAnsi="Roboto"/>
                <w:sz w:val="14"/>
                <w:szCs w:val="14"/>
              </w:rPr>
            </w:pPr>
          </w:p>
        </w:tc>
      </w:tr>
      <w:tr w:rsidR="00163D7A" w:rsidRPr="009E6CDF" w14:paraId="10441971" w14:textId="77777777" w:rsidTr="007A19A8">
        <w:trPr>
          <w:gridBefore w:val="1"/>
          <w:wBefore w:w="108" w:type="dxa"/>
          <w:jc w:val="center"/>
        </w:trPr>
        <w:tc>
          <w:tcPr>
            <w:tcW w:w="1985" w:type="dxa"/>
            <w:gridSpan w:val="2"/>
            <w:tcBorders>
              <w:top w:val="single" w:sz="4" w:space="0" w:color="BFBFBF" w:themeColor="background1" w:themeShade="BF"/>
              <w:bottom w:val="nil"/>
              <w:right w:val="nil"/>
            </w:tcBorders>
          </w:tcPr>
          <w:p w14:paraId="13165077" w14:textId="77777777" w:rsidR="00163D7A" w:rsidRDefault="00163D7A" w:rsidP="007A19A8">
            <w:pPr>
              <w:rPr>
                <w:rFonts w:ascii="Roboto" w:hAnsi="Roboto"/>
                <w:b/>
                <w:sz w:val="14"/>
                <w:szCs w:val="14"/>
              </w:rPr>
            </w:pPr>
            <w:r>
              <w:rPr>
                <w:rFonts w:ascii="Roboto" w:hAnsi="Roboto"/>
                <w:b/>
                <w:sz w:val="14"/>
                <w:szCs w:val="14"/>
              </w:rPr>
              <w:t>Podporné aktivity:</w:t>
            </w:r>
          </w:p>
        </w:tc>
        <w:tc>
          <w:tcPr>
            <w:tcW w:w="5833" w:type="dxa"/>
            <w:gridSpan w:val="5"/>
            <w:tcBorders>
              <w:top w:val="single" w:sz="4" w:space="0" w:color="BFBFBF" w:themeColor="background1" w:themeShade="BF"/>
              <w:left w:val="nil"/>
              <w:bottom w:val="nil"/>
              <w:right w:val="nil"/>
            </w:tcBorders>
          </w:tcPr>
          <w:p w14:paraId="5A1990B0" w14:textId="77777777" w:rsidR="00163D7A" w:rsidRPr="009E6CDF" w:rsidRDefault="00163D7A" w:rsidP="007A19A8">
            <w:pPr>
              <w:ind w:left="318"/>
              <w:rPr>
                <w:rFonts w:ascii="Roboto" w:hAnsi="Roboto"/>
                <w:sz w:val="14"/>
                <w:szCs w:val="14"/>
              </w:rPr>
            </w:pPr>
            <w:r w:rsidRPr="00FB055B">
              <w:rPr>
                <w:rFonts w:ascii="Roboto" w:hAnsi="Roboto"/>
                <w:sz w:val="14"/>
                <w:szCs w:val="14"/>
              </w:rPr>
              <w:t>(130) Generuje automaticky ITMS2014+ podľa údajov zadaných v tab. č. 9.</w:t>
            </w:r>
            <w:r w:rsidRPr="00FB055B">
              <w:t xml:space="preserve"> </w:t>
            </w:r>
            <w:r w:rsidRPr="00FB055B">
              <w:rPr>
                <w:rFonts w:ascii="Roboto" w:hAnsi="Roboto"/>
                <w:sz w:val="14"/>
                <w:szCs w:val="14"/>
              </w:rPr>
              <w:t>Opakuje sa za počet relevantných špecifických cieľov.</w:t>
            </w:r>
          </w:p>
        </w:tc>
        <w:tc>
          <w:tcPr>
            <w:tcW w:w="2127" w:type="dxa"/>
            <w:gridSpan w:val="4"/>
            <w:tcBorders>
              <w:top w:val="single" w:sz="4" w:space="0" w:color="BFBFBF" w:themeColor="background1" w:themeShade="BF"/>
              <w:left w:val="nil"/>
              <w:bottom w:val="nil"/>
              <w:right w:val="nil"/>
            </w:tcBorders>
          </w:tcPr>
          <w:p w14:paraId="21D09744" w14:textId="77777777" w:rsidR="00163D7A" w:rsidRDefault="00163D7A" w:rsidP="007A19A8">
            <w:pPr>
              <w:jc w:val="center"/>
              <w:rPr>
                <w:rFonts w:ascii="Roboto" w:hAnsi="Roboto"/>
                <w:sz w:val="14"/>
                <w:szCs w:val="14"/>
              </w:rPr>
            </w:pPr>
            <w:r>
              <w:rPr>
                <w:rFonts w:ascii="Roboto" w:hAnsi="Roboto"/>
                <w:sz w:val="14"/>
                <w:szCs w:val="14"/>
              </w:rPr>
              <w:t>(133) Vypĺňa žiadateľ</w:t>
            </w:r>
          </w:p>
          <w:p w14:paraId="5A47D1AF" w14:textId="77777777" w:rsidR="00163D7A" w:rsidRPr="009E6CDF" w:rsidRDefault="00163D7A" w:rsidP="007A19A8">
            <w:pPr>
              <w:jc w:val="center"/>
              <w:rPr>
                <w:rFonts w:ascii="Roboto" w:hAnsi="Roboto"/>
                <w:sz w:val="14"/>
                <w:szCs w:val="14"/>
              </w:rPr>
            </w:pPr>
            <w:r>
              <w:rPr>
                <w:rFonts w:ascii="Roboto" w:hAnsi="Roboto"/>
                <w:sz w:val="14"/>
                <w:szCs w:val="14"/>
              </w:rPr>
              <w:t>Podľa údajov z rozpočtu projektu.</w:t>
            </w:r>
          </w:p>
        </w:tc>
      </w:tr>
      <w:tr w:rsidR="00163D7A" w:rsidRPr="009E6CDF" w14:paraId="1C1C487C" w14:textId="77777777" w:rsidTr="007A19A8">
        <w:trPr>
          <w:gridBefore w:val="1"/>
          <w:wBefore w:w="108" w:type="dxa"/>
          <w:jc w:val="center"/>
        </w:trPr>
        <w:tc>
          <w:tcPr>
            <w:tcW w:w="1985" w:type="dxa"/>
            <w:gridSpan w:val="2"/>
            <w:vMerge w:val="restart"/>
            <w:tcBorders>
              <w:top w:val="nil"/>
              <w:bottom w:val="nil"/>
              <w:right w:val="nil"/>
            </w:tcBorders>
          </w:tcPr>
          <w:p w14:paraId="1F90C8FD" w14:textId="77777777" w:rsidR="00163D7A" w:rsidRDefault="00163D7A" w:rsidP="007A19A8">
            <w:pPr>
              <w:rPr>
                <w:rFonts w:ascii="Roboto" w:hAnsi="Roboto"/>
                <w:b/>
                <w:sz w:val="14"/>
                <w:szCs w:val="14"/>
              </w:rPr>
            </w:pPr>
            <w:r>
              <w:rPr>
                <w:rFonts w:ascii="Roboto" w:hAnsi="Roboto"/>
                <w:b/>
                <w:sz w:val="14"/>
                <w:szCs w:val="14"/>
              </w:rPr>
              <w:t>Skupina výdavku:</w:t>
            </w:r>
          </w:p>
        </w:tc>
        <w:tc>
          <w:tcPr>
            <w:tcW w:w="5833" w:type="dxa"/>
            <w:gridSpan w:val="5"/>
            <w:tcBorders>
              <w:top w:val="nil"/>
              <w:left w:val="nil"/>
              <w:bottom w:val="nil"/>
              <w:right w:val="nil"/>
            </w:tcBorders>
          </w:tcPr>
          <w:p w14:paraId="107B4996" w14:textId="77777777" w:rsidR="00163D7A" w:rsidRPr="009E6CDF" w:rsidRDefault="00163D7A" w:rsidP="007A19A8">
            <w:pPr>
              <w:ind w:left="601"/>
              <w:rPr>
                <w:rFonts w:ascii="Roboto" w:hAnsi="Roboto"/>
                <w:sz w:val="14"/>
                <w:szCs w:val="14"/>
              </w:rPr>
            </w:pPr>
            <w:r>
              <w:rPr>
                <w:rFonts w:ascii="Roboto" w:hAnsi="Roboto"/>
                <w:sz w:val="14"/>
                <w:szCs w:val="14"/>
              </w:rPr>
              <w:t xml:space="preserve">(131) </w:t>
            </w:r>
            <w:r w:rsidRPr="005817F0">
              <w:rPr>
                <w:rFonts w:ascii="Roboto" w:hAnsi="Roboto"/>
                <w:sz w:val="14"/>
                <w:szCs w:val="14"/>
              </w:rPr>
              <w:t>Vypĺňa žiadateľ - (výber z číselníka oprávnených výdavkov</w:t>
            </w:r>
            <w:r>
              <w:rPr>
                <w:rFonts w:ascii="Roboto" w:hAnsi="Roboto"/>
                <w:sz w:val="14"/>
                <w:szCs w:val="14"/>
              </w:rPr>
              <w:t xml:space="preserve">, podľa oprávnených skupín výdavkov uvedených vo výzve - </w:t>
            </w:r>
            <w:r w:rsidRPr="004846F2">
              <w:rPr>
                <w:rFonts w:ascii="Roboto" w:hAnsi="Roboto"/>
                <w:sz w:val="14"/>
                <w:szCs w:val="14"/>
              </w:rPr>
              <w:t>príloh</w:t>
            </w:r>
            <w:r>
              <w:rPr>
                <w:rFonts w:ascii="Roboto" w:hAnsi="Roboto"/>
                <w:sz w:val="14"/>
                <w:szCs w:val="14"/>
              </w:rPr>
              <w:t>a č. 6</w:t>
            </w:r>
            <w:r w:rsidRPr="004846F2">
              <w:rPr>
                <w:rFonts w:ascii="Roboto" w:hAnsi="Roboto"/>
                <w:sz w:val="14"/>
                <w:szCs w:val="14"/>
              </w:rPr>
              <w:t xml:space="preserve"> výzvy </w:t>
            </w:r>
            <w:r>
              <w:rPr>
                <w:rFonts w:ascii="Roboto" w:hAnsi="Roboto"/>
                <w:sz w:val="14"/>
                <w:szCs w:val="14"/>
              </w:rPr>
              <w:t>)</w:t>
            </w:r>
          </w:p>
        </w:tc>
        <w:tc>
          <w:tcPr>
            <w:tcW w:w="2127" w:type="dxa"/>
            <w:gridSpan w:val="4"/>
            <w:tcBorders>
              <w:top w:val="nil"/>
              <w:left w:val="nil"/>
              <w:bottom w:val="nil"/>
              <w:right w:val="nil"/>
            </w:tcBorders>
          </w:tcPr>
          <w:p w14:paraId="64C2B164" w14:textId="77777777" w:rsidR="00163D7A" w:rsidRPr="009E6CDF" w:rsidRDefault="00163D7A" w:rsidP="007A19A8">
            <w:pPr>
              <w:rPr>
                <w:rFonts w:ascii="Roboto" w:hAnsi="Roboto"/>
                <w:sz w:val="14"/>
                <w:szCs w:val="14"/>
              </w:rPr>
            </w:pPr>
          </w:p>
        </w:tc>
      </w:tr>
      <w:tr w:rsidR="00163D7A" w:rsidRPr="009E6CDF" w14:paraId="4918886B" w14:textId="77777777" w:rsidTr="007A19A8">
        <w:trPr>
          <w:gridBefore w:val="1"/>
          <w:wBefore w:w="108" w:type="dxa"/>
          <w:jc w:val="center"/>
        </w:trPr>
        <w:tc>
          <w:tcPr>
            <w:tcW w:w="1985" w:type="dxa"/>
            <w:gridSpan w:val="2"/>
            <w:vMerge/>
            <w:tcBorders>
              <w:top w:val="nil"/>
              <w:bottom w:val="single" w:sz="4" w:space="0" w:color="BFBFBF" w:themeColor="background1" w:themeShade="BF"/>
              <w:right w:val="nil"/>
            </w:tcBorders>
          </w:tcPr>
          <w:p w14:paraId="041579E5" w14:textId="77777777" w:rsidR="00163D7A" w:rsidRDefault="00163D7A" w:rsidP="007A19A8">
            <w:pPr>
              <w:rPr>
                <w:rFonts w:ascii="Roboto" w:hAnsi="Roboto"/>
                <w:b/>
                <w:sz w:val="14"/>
                <w:szCs w:val="14"/>
              </w:rPr>
            </w:pPr>
          </w:p>
        </w:tc>
        <w:tc>
          <w:tcPr>
            <w:tcW w:w="7960" w:type="dxa"/>
            <w:gridSpan w:val="9"/>
            <w:tcBorders>
              <w:top w:val="nil"/>
              <w:left w:val="nil"/>
              <w:bottom w:val="single" w:sz="4" w:space="0" w:color="BFBFBF" w:themeColor="background1" w:themeShade="BF"/>
              <w:right w:val="nil"/>
            </w:tcBorders>
          </w:tcPr>
          <w:p w14:paraId="46F1E630" w14:textId="77777777" w:rsidR="00163D7A" w:rsidRPr="009E6CDF" w:rsidRDefault="00163D7A" w:rsidP="007A19A8">
            <w:pPr>
              <w:ind w:left="601"/>
              <w:rPr>
                <w:rFonts w:ascii="Roboto" w:hAnsi="Roboto"/>
                <w:sz w:val="14"/>
                <w:szCs w:val="14"/>
              </w:rPr>
            </w:pPr>
            <w:r>
              <w:rPr>
                <w:rFonts w:ascii="Roboto" w:hAnsi="Roboto"/>
                <w:sz w:val="14"/>
                <w:szCs w:val="14"/>
              </w:rPr>
              <w:t xml:space="preserve">Poznámka: (132) </w:t>
            </w:r>
            <w:r w:rsidRPr="005817F0">
              <w:rPr>
                <w:rFonts w:ascii="Roboto" w:hAnsi="Roboto"/>
                <w:sz w:val="14"/>
                <w:szCs w:val="14"/>
              </w:rPr>
              <w:t>Vypĺňa žiadateľ</w:t>
            </w:r>
            <w:r>
              <w:rPr>
                <w:rFonts w:ascii="Roboto" w:hAnsi="Roboto"/>
                <w:sz w:val="14"/>
                <w:szCs w:val="14"/>
              </w:rPr>
              <w:t>.</w:t>
            </w:r>
          </w:p>
        </w:tc>
      </w:tr>
    </w:tbl>
    <w:p w14:paraId="4D364790" w14:textId="77777777" w:rsidR="00163D7A" w:rsidRDefault="00163D7A" w:rsidP="00163D7A">
      <w:pPr>
        <w:pStyle w:val="Odsekzoznamu"/>
        <w:ind w:left="-426"/>
        <w:rPr>
          <w:rFonts w:ascii="Roboto" w:hAnsi="Roboto"/>
          <w:sz w:val="16"/>
          <w:szCs w:val="16"/>
        </w:rPr>
      </w:pPr>
    </w:p>
    <w:tbl>
      <w:tblPr>
        <w:tblStyle w:val="Mriekatabuky"/>
        <w:tblW w:w="10053" w:type="dxa"/>
        <w:jc w:val="center"/>
        <w:tblBorders>
          <w:top w:val="single" w:sz="4" w:space="0" w:color="BFBFBF" w:themeColor="background1" w:themeShade="BF"/>
          <w:left w:val="none" w:sz="0" w:space="0" w:color="auto"/>
          <w:bottom w:val="single" w:sz="4" w:space="0" w:color="BFBFBF" w:themeColor="background1" w:themeShade="BF"/>
          <w:right w:val="none" w:sz="0" w:space="0" w:color="auto"/>
          <w:insideH w:val="single" w:sz="4" w:space="0" w:color="BFBFBF" w:themeColor="background1" w:themeShade="BF"/>
          <w:insideV w:val="single" w:sz="4" w:space="0" w:color="BFBFBF" w:themeColor="background1" w:themeShade="BF"/>
        </w:tblBorders>
        <w:tblLayout w:type="fixed"/>
        <w:tblLook w:val="04A0" w:firstRow="1" w:lastRow="0" w:firstColumn="1" w:lastColumn="0" w:noHBand="0" w:noVBand="1"/>
      </w:tblPr>
      <w:tblGrid>
        <w:gridCol w:w="2007"/>
        <w:gridCol w:w="8046"/>
      </w:tblGrid>
      <w:tr w:rsidR="00163D7A" w:rsidRPr="00FC2433" w14:paraId="5417B8A3" w14:textId="77777777" w:rsidTr="007A19A8">
        <w:trPr>
          <w:jc w:val="center"/>
        </w:trPr>
        <w:tc>
          <w:tcPr>
            <w:tcW w:w="1985" w:type="dxa"/>
            <w:tcBorders>
              <w:top w:val="nil"/>
              <w:bottom w:val="nil"/>
              <w:right w:val="nil"/>
            </w:tcBorders>
          </w:tcPr>
          <w:p w14:paraId="36643F39" w14:textId="77777777" w:rsidR="00163D7A" w:rsidRPr="00FC2433" w:rsidRDefault="00163D7A" w:rsidP="007A19A8">
            <w:pPr>
              <w:rPr>
                <w:rFonts w:ascii="Roboto" w:hAnsi="Roboto"/>
                <w:b/>
                <w:sz w:val="14"/>
                <w:szCs w:val="14"/>
              </w:rPr>
            </w:pPr>
            <w:r>
              <w:rPr>
                <w:rFonts w:ascii="Roboto" w:hAnsi="Roboto"/>
                <w:b/>
                <w:sz w:val="14"/>
                <w:szCs w:val="14"/>
              </w:rPr>
              <w:t>Podpoložka</w:t>
            </w:r>
            <w:r w:rsidRPr="00FC2433">
              <w:rPr>
                <w:rFonts w:ascii="Roboto" w:hAnsi="Roboto"/>
                <w:b/>
                <w:sz w:val="14"/>
                <w:szCs w:val="14"/>
              </w:rPr>
              <w:t xml:space="preserve"> výdavku:</w:t>
            </w:r>
          </w:p>
        </w:tc>
        <w:tc>
          <w:tcPr>
            <w:tcW w:w="7960" w:type="dxa"/>
            <w:tcBorders>
              <w:top w:val="nil"/>
              <w:left w:val="nil"/>
              <w:right w:val="nil"/>
            </w:tcBorders>
          </w:tcPr>
          <w:p w14:paraId="3EDA345D" w14:textId="77777777" w:rsidR="00163D7A" w:rsidRPr="00FC2433" w:rsidRDefault="00163D7A" w:rsidP="007A19A8">
            <w:pPr>
              <w:ind w:left="601"/>
              <w:rPr>
                <w:rFonts w:ascii="Roboto" w:hAnsi="Roboto"/>
                <w:sz w:val="14"/>
                <w:szCs w:val="14"/>
              </w:rPr>
            </w:pPr>
            <w:r>
              <w:rPr>
                <w:rFonts w:ascii="Roboto" w:hAnsi="Roboto"/>
                <w:sz w:val="14"/>
                <w:szCs w:val="14"/>
              </w:rPr>
              <w:t>Irelevantné pre výzvu</w:t>
            </w:r>
          </w:p>
        </w:tc>
      </w:tr>
    </w:tbl>
    <w:p w14:paraId="7FFCAE45" w14:textId="2825EE65" w:rsidR="0025128F" w:rsidRPr="00163D7A" w:rsidRDefault="0025128F" w:rsidP="00163D7A">
      <w:pPr>
        <w:pStyle w:val="Odsekzoznamu"/>
        <w:ind w:left="-426"/>
        <w:rPr>
          <w:rFonts w:ascii="Roboto" w:hAnsi="Roboto"/>
          <w:sz w:val="16"/>
          <w:szCs w:val="16"/>
        </w:rPr>
      </w:pPr>
    </w:p>
    <w:p w14:paraId="5C4FB3FB" w14:textId="77777777" w:rsidR="0025128F" w:rsidRPr="004F58DB" w:rsidRDefault="0025128F" w:rsidP="004F58DB">
      <w:pPr>
        <w:pStyle w:val="Odsekzoznamu"/>
        <w:ind w:left="-426"/>
        <w:rPr>
          <w:rFonts w:ascii="Roboto" w:hAnsi="Roboto" w:cs="Roboto"/>
          <w:b/>
          <w:bCs/>
          <w:color w:val="0064A3"/>
          <w:sz w:val="16"/>
          <w:szCs w:val="16"/>
        </w:rPr>
      </w:pPr>
    </w:p>
    <w:p w14:paraId="4F8EF2DD" w14:textId="77777777" w:rsidR="00580759" w:rsidRDefault="00832697" w:rsidP="00580759">
      <w:pPr>
        <w:pStyle w:val="Odsekzoznamu"/>
        <w:numPr>
          <w:ilvl w:val="1"/>
          <w:numId w:val="12"/>
        </w:numPr>
        <w:ind w:left="142" w:hanging="567"/>
        <w:rPr>
          <w:rFonts w:ascii="Roboto" w:hAnsi="Roboto" w:cs="Roboto"/>
          <w:b/>
          <w:bCs/>
          <w:color w:val="0064A3"/>
          <w:sz w:val="42"/>
          <w:szCs w:val="42"/>
        </w:rPr>
      </w:pPr>
      <w:r>
        <w:rPr>
          <w:rFonts w:ascii="Roboto" w:hAnsi="Roboto" w:cs="Roboto"/>
          <w:b/>
          <w:bCs/>
          <w:color w:val="0064A3"/>
          <w:sz w:val="42"/>
          <w:szCs w:val="42"/>
        </w:rPr>
        <w:t>Rozpočet partnerov</w:t>
      </w:r>
    </w:p>
    <w:p w14:paraId="3A07D90F" w14:textId="77777777" w:rsidR="00580759" w:rsidRPr="004F58DB" w:rsidRDefault="00580759" w:rsidP="00580759">
      <w:pPr>
        <w:pStyle w:val="Odsekzoznamu"/>
        <w:ind w:left="-426"/>
        <w:rPr>
          <w:rFonts w:ascii="Roboto" w:hAnsi="Roboto" w:cs="Roboto"/>
          <w:b/>
          <w:bCs/>
          <w:color w:val="0064A3"/>
          <w:sz w:val="16"/>
          <w:szCs w:val="16"/>
        </w:rPr>
      </w:pPr>
      <w:r w:rsidRPr="004F58DB">
        <w:rPr>
          <w:rFonts w:ascii="Roboto" w:hAnsi="Roboto"/>
          <w:sz w:val="16"/>
          <w:szCs w:val="16"/>
        </w:rPr>
        <w:t>V rámci tejto výzvy sa tabuľka nevypĺňa.</w:t>
      </w:r>
    </w:p>
    <w:p w14:paraId="38ED9A5D" w14:textId="77777777" w:rsidR="00944BBA" w:rsidRDefault="00944BBA" w:rsidP="00F64B3C">
      <w:pPr>
        <w:rPr>
          <w:rFonts w:ascii="Roboto" w:hAnsi="Roboto"/>
          <w:sz w:val="14"/>
          <w:szCs w:val="14"/>
        </w:rPr>
      </w:pPr>
    </w:p>
    <w:p w14:paraId="0E47A320" w14:textId="77777777" w:rsidR="00832697" w:rsidRDefault="00832697" w:rsidP="00BE6FDA">
      <w:pPr>
        <w:pStyle w:val="Odsekzoznamu"/>
        <w:numPr>
          <w:ilvl w:val="1"/>
          <w:numId w:val="12"/>
        </w:numPr>
        <w:ind w:left="0" w:hanging="567"/>
        <w:rPr>
          <w:rFonts w:ascii="Roboto" w:hAnsi="Roboto" w:cs="Roboto"/>
          <w:b/>
          <w:bCs/>
          <w:color w:val="0064A3"/>
          <w:sz w:val="42"/>
          <w:szCs w:val="42"/>
        </w:rPr>
      </w:pPr>
      <w:r>
        <w:rPr>
          <w:rFonts w:ascii="Roboto" w:hAnsi="Roboto" w:cs="Roboto"/>
          <w:b/>
          <w:bCs/>
          <w:color w:val="0064A3"/>
          <w:sz w:val="42"/>
          <w:szCs w:val="42"/>
        </w:rPr>
        <w:t>Požadovaná výška NFP</w:t>
      </w:r>
    </w:p>
    <w:p w14:paraId="6D49C515" w14:textId="77777777" w:rsidR="00F64B3C" w:rsidRPr="00F64B3C" w:rsidRDefault="00F64B3C" w:rsidP="00F64B3C">
      <w:pPr>
        <w:rPr>
          <w:rFonts w:ascii="Roboto" w:hAnsi="Roboto"/>
          <w:sz w:val="14"/>
          <w:szCs w:val="14"/>
        </w:rPr>
      </w:pPr>
    </w:p>
    <w:tbl>
      <w:tblPr>
        <w:tblStyle w:val="Mriekatabuky"/>
        <w:tblW w:w="10065" w:type="dxa"/>
        <w:jc w:val="center"/>
        <w:tblBorders>
          <w:top w:val="single" w:sz="4" w:space="0" w:color="BFBFBF" w:themeColor="background1" w:themeShade="BF"/>
          <w:left w:val="none" w:sz="0" w:space="0" w:color="auto"/>
          <w:bottom w:val="single" w:sz="4" w:space="0" w:color="BFBFBF" w:themeColor="background1" w:themeShade="BF"/>
          <w:right w:val="none" w:sz="0" w:space="0" w:color="auto"/>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962"/>
        <w:gridCol w:w="5103"/>
      </w:tblGrid>
      <w:tr w:rsidR="001E6CCE" w:rsidRPr="004E74C3" w14:paraId="71F48266" w14:textId="77777777" w:rsidTr="001E6CCE">
        <w:trPr>
          <w:jc w:val="center"/>
        </w:trPr>
        <w:tc>
          <w:tcPr>
            <w:tcW w:w="4962" w:type="dxa"/>
            <w:tcBorders>
              <w:right w:val="nil"/>
            </w:tcBorders>
          </w:tcPr>
          <w:p w14:paraId="421ABB41" w14:textId="77777777" w:rsidR="001E6CCE" w:rsidRPr="006039A5" w:rsidRDefault="001E6CCE" w:rsidP="00993E8B">
            <w:pPr>
              <w:rPr>
                <w:rFonts w:ascii="Roboto" w:hAnsi="Roboto"/>
                <w:b/>
                <w:sz w:val="14"/>
                <w:szCs w:val="14"/>
              </w:rPr>
            </w:pPr>
            <w:r>
              <w:rPr>
                <w:rFonts w:ascii="Roboto" w:hAnsi="Roboto"/>
                <w:b/>
                <w:sz w:val="14"/>
                <w:szCs w:val="14"/>
              </w:rPr>
              <w:t>Celková výška oprávnených výdavkov:</w:t>
            </w:r>
          </w:p>
        </w:tc>
        <w:tc>
          <w:tcPr>
            <w:tcW w:w="5103" w:type="dxa"/>
            <w:tcBorders>
              <w:left w:val="nil"/>
              <w:right w:val="nil"/>
            </w:tcBorders>
          </w:tcPr>
          <w:p w14:paraId="168E7393" w14:textId="77777777" w:rsidR="001E6CCE" w:rsidRPr="009E6CDF" w:rsidRDefault="001E6CCE" w:rsidP="001E6CCE">
            <w:pPr>
              <w:rPr>
                <w:rFonts w:ascii="Roboto" w:hAnsi="Roboto"/>
                <w:b/>
                <w:sz w:val="14"/>
                <w:szCs w:val="14"/>
              </w:rPr>
            </w:pPr>
            <w:r w:rsidRPr="009E6CDF">
              <w:rPr>
                <w:rFonts w:ascii="Roboto" w:hAnsi="Roboto"/>
                <w:sz w:val="14"/>
                <w:szCs w:val="14"/>
              </w:rPr>
              <w:t>(</w:t>
            </w:r>
            <w:r>
              <w:rPr>
                <w:rFonts w:ascii="Roboto" w:hAnsi="Roboto"/>
                <w:sz w:val="14"/>
                <w:szCs w:val="14"/>
              </w:rPr>
              <w:t>148</w:t>
            </w:r>
            <w:r w:rsidRPr="009E6CDF">
              <w:rPr>
                <w:rFonts w:ascii="Roboto" w:hAnsi="Roboto"/>
                <w:sz w:val="14"/>
                <w:szCs w:val="14"/>
              </w:rPr>
              <w:t>)</w:t>
            </w:r>
            <w:r>
              <w:rPr>
                <w:rFonts w:ascii="Roboto" w:hAnsi="Roboto"/>
                <w:sz w:val="14"/>
                <w:szCs w:val="14"/>
              </w:rPr>
              <w:t xml:space="preserve"> </w:t>
            </w:r>
            <w:r w:rsidRPr="001E6CCE">
              <w:rPr>
                <w:rFonts w:ascii="Roboto" w:hAnsi="Roboto"/>
                <w:sz w:val="14"/>
                <w:szCs w:val="14"/>
              </w:rPr>
              <w:t>Generuje automaticky ITMS2014+</w:t>
            </w:r>
          </w:p>
        </w:tc>
      </w:tr>
      <w:tr w:rsidR="001E6CCE" w:rsidRPr="00290072" w14:paraId="44F79E49" w14:textId="77777777" w:rsidTr="001E6CCE">
        <w:trPr>
          <w:jc w:val="center"/>
        </w:trPr>
        <w:tc>
          <w:tcPr>
            <w:tcW w:w="4962" w:type="dxa"/>
            <w:tcBorders>
              <w:right w:val="nil"/>
            </w:tcBorders>
          </w:tcPr>
          <w:p w14:paraId="4C3B8581" w14:textId="77777777" w:rsidR="001E6CCE" w:rsidRPr="00C93B56" w:rsidRDefault="001E6CCE" w:rsidP="001E6CCE">
            <w:pPr>
              <w:rPr>
                <w:rFonts w:ascii="Roboto" w:hAnsi="Roboto"/>
                <w:b/>
                <w:sz w:val="14"/>
                <w:szCs w:val="14"/>
              </w:rPr>
            </w:pPr>
            <w:r w:rsidRPr="00C93B56">
              <w:rPr>
                <w:rFonts w:ascii="Roboto" w:hAnsi="Roboto"/>
                <w:b/>
                <w:sz w:val="14"/>
                <w:szCs w:val="14"/>
              </w:rPr>
              <w:t>Celková výška oprávnených výdavkov pre projekty generujúce príjem:</w:t>
            </w:r>
          </w:p>
        </w:tc>
        <w:tc>
          <w:tcPr>
            <w:tcW w:w="5103" w:type="dxa"/>
            <w:tcBorders>
              <w:left w:val="nil"/>
              <w:right w:val="nil"/>
            </w:tcBorders>
          </w:tcPr>
          <w:p w14:paraId="227D88D8" w14:textId="2AE0C6BF" w:rsidR="001E6CCE" w:rsidRPr="00C93B56" w:rsidRDefault="001E6CCE" w:rsidP="002B60DD">
            <w:pPr>
              <w:rPr>
                <w:rFonts w:ascii="Roboto" w:hAnsi="Roboto"/>
                <w:b/>
                <w:sz w:val="14"/>
                <w:szCs w:val="14"/>
              </w:rPr>
            </w:pPr>
            <w:r w:rsidRPr="00C93B56">
              <w:rPr>
                <w:rFonts w:ascii="Roboto" w:hAnsi="Roboto"/>
                <w:sz w:val="14"/>
                <w:szCs w:val="14"/>
              </w:rPr>
              <w:t xml:space="preserve">(149) </w:t>
            </w:r>
            <w:r w:rsidRPr="006718EB">
              <w:rPr>
                <w:rFonts w:ascii="Roboto" w:hAnsi="Roboto"/>
                <w:sz w:val="14"/>
                <w:szCs w:val="14"/>
              </w:rPr>
              <w:t>Generuje automaticky ITMS2014+</w:t>
            </w:r>
          </w:p>
        </w:tc>
      </w:tr>
      <w:tr w:rsidR="001E6CCE" w:rsidRPr="004E74C3" w14:paraId="20519FAC" w14:textId="77777777" w:rsidTr="001E6CCE">
        <w:trPr>
          <w:jc w:val="center"/>
        </w:trPr>
        <w:tc>
          <w:tcPr>
            <w:tcW w:w="4962" w:type="dxa"/>
            <w:tcBorders>
              <w:right w:val="nil"/>
            </w:tcBorders>
          </w:tcPr>
          <w:p w14:paraId="6A802BDC" w14:textId="77777777" w:rsidR="001E6CCE" w:rsidRDefault="001E6CCE" w:rsidP="001E6CCE">
            <w:pPr>
              <w:rPr>
                <w:rFonts w:ascii="Roboto" w:hAnsi="Roboto"/>
                <w:b/>
                <w:sz w:val="14"/>
                <w:szCs w:val="14"/>
              </w:rPr>
            </w:pPr>
            <w:r>
              <w:rPr>
                <w:rFonts w:ascii="Roboto" w:hAnsi="Roboto"/>
                <w:b/>
                <w:sz w:val="14"/>
                <w:szCs w:val="14"/>
              </w:rPr>
              <w:t>Percento spolufinancovania zo zdrojov EÚ a ŠR:</w:t>
            </w:r>
          </w:p>
        </w:tc>
        <w:tc>
          <w:tcPr>
            <w:tcW w:w="5103" w:type="dxa"/>
            <w:tcBorders>
              <w:left w:val="nil"/>
              <w:right w:val="nil"/>
            </w:tcBorders>
          </w:tcPr>
          <w:p w14:paraId="521F92DA" w14:textId="41452268" w:rsidR="001E6CCE" w:rsidRPr="009E6CDF" w:rsidRDefault="001E6CCE" w:rsidP="002B60DD">
            <w:pPr>
              <w:rPr>
                <w:rFonts w:ascii="Roboto" w:hAnsi="Roboto"/>
                <w:b/>
                <w:sz w:val="14"/>
                <w:szCs w:val="14"/>
              </w:rPr>
            </w:pPr>
            <w:r w:rsidRPr="009E6CDF">
              <w:rPr>
                <w:rFonts w:ascii="Roboto" w:hAnsi="Roboto"/>
                <w:sz w:val="14"/>
                <w:szCs w:val="14"/>
              </w:rPr>
              <w:t>(</w:t>
            </w:r>
            <w:r>
              <w:rPr>
                <w:rFonts w:ascii="Roboto" w:hAnsi="Roboto"/>
                <w:sz w:val="14"/>
                <w:szCs w:val="14"/>
              </w:rPr>
              <w:t>150</w:t>
            </w:r>
            <w:r w:rsidRPr="009E6CDF">
              <w:rPr>
                <w:rFonts w:ascii="Roboto" w:hAnsi="Roboto"/>
                <w:sz w:val="14"/>
                <w:szCs w:val="14"/>
              </w:rPr>
              <w:t>)</w:t>
            </w:r>
            <w:r>
              <w:rPr>
                <w:rFonts w:ascii="Roboto" w:hAnsi="Roboto"/>
                <w:sz w:val="14"/>
                <w:szCs w:val="14"/>
              </w:rPr>
              <w:t xml:space="preserve"> </w:t>
            </w:r>
            <w:r w:rsidRPr="001E6CCE">
              <w:rPr>
                <w:rFonts w:ascii="Roboto" w:hAnsi="Roboto"/>
                <w:sz w:val="14"/>
                <w:szCs w:val="14"/>
              </w:rPr>
              <w:t>Generuje automaticky ITMS2014+</w:t>
            </w:r>
          </w:p>
        </w:tc>
      </w:tr>
      <w:tr w:rsidR="001E6CCE" w:rsidRPr="004E74C3" w14:paraId="5C1C9BDD" w14:textId="77777777" w:rsidTr="001E6CCE">
        <w:trPr>
          <w:jc w:val="center"/>
        </w:trPr>
        <w:tc>
          <w:tcPr>
            <w:tcW w:w="4962" w:type="dxa"/>
            <w:tcBorders>
              <w:right w:val="nil"/>
            </w:tcBorders>
          </w:tcPr>
          <w:p w14:paraId="7667413A" w14:textId="77777777" w:rsidR="001E6CCE" w:rsidRPr="00AA24AB" w:rsidRDefault="001E6CCE" w:rsidP="001E6CCE">
            <w:pPr>
              <w:rPr>
                <w:rFonts w:ascii="Roboto" w:hAnsi="Roboto"/>
                <w:b/>
                <w:sz w:val="14"/>
                <w:szCs w:val="14"/>
              </w:rPr>
            </w:pPr>
            <w:r w:rsidRPr="00AA24AB">
              <w:rPr>
                <w:rFonts w:ascii="Roboto" w:hAnsi="Roboto"/>
                <w:b/>
                <w:sz w:val="14"/>
                <w:szCs w:val="14"/>
              </w:rPr>
              <w:t>Žiadaná výška nenávratného finančného príspevku:</w:t>
            </w:r>
          </w:p>
        </w:tc>
        <w:tc>
          <w:tcPr>
            <w:tcW w:w="5103" w:type="dxa"/>
            <w:tcBorders>
              <w:left w:val="nil"/>
              <w:right w:val="nil"/>
            </w:tcBorders>
          </w:tcPr>
          <w:p w14:paraId="723E53AA" w14:textId="77777777" w:rsidR="001E6CCE" w:rsidRPr="00AA24AB" w:rsidRDefault="001E6CCE" w:rsidP="001E6CCE">
            <w:pPr>
              <w:rPr>
                <w:rFonts w:ascii="Roboto" w:hAnsi="Roboto"/>
                <w:b/>
                <w:sz w:val="14"/>
                <w:szCs w:val="14"/>
              </w:rPr>
            </w:pPr>
            <w:r w:rsidRPr="00AA24AB">
              <w:rPr>
                <w:rFonts w:ascii="Roboto" w:hAnsi="Roboto"/>
                <w:sz w:val="14"/>
                <w:szCs w:val="14"/>
              </w:rPr>
              <w:t>(151) Generuje automaticky ITMS2014+</w:t>
            </w:r>
          </w:p>
        </w:tc>
      </w:tr>
      <w:tr w:rsidR="001E6CCE" w:rsidRPr="004E74C3" w14:paraId="413FAC82" w14:textId="77777777" w:rsidTr="001E6CCE">
        <w:trPr>
          <w:jc w:val="center"/>
        </w:trPr>
        <w:tc>
          <w:tcPr>
            <w:tcW w:w="4962" w:type="dxa"/>
            <w:tcBorders>
              <w:bottom w:val="single" w:sz="4" w:space="0" w:color="BFBFBF" w:themeColor="background1" w:themeShade="BF"/>
              <w:right w:val="nil"/>
            </w:tcBorders>
          </w:tcPr>
          <w:p w14:paraId="509457E8" w14:textId="77777777" w:rsidR="001E6CCE" w:rsidRDefault="001E6CCE" w:rsidP="001E6CCE">
            <w:pPr>
              <w:rPr>
                <w:rFonts w:ascii="Roboto" w:hAnsi="Roboto"/>
                <w:b/>
                <w:sz w:val="14"/>
                <w:szCs w:val="14"/>
              </w:rPr>
            </w:pPr>
            <w:r>
              <w:rPr>
                <w:rFonts w:ascii="Roboto" w:hAnsi="Roboto"/>
                <w:b/>
                <w:sz w:val="14"/>
                <w:szCs w:val="14"/>
              </w:rPr>
              <w:t>Výška spolufinancovania z vlastných zdrojov:</w:t>
            </w:r>
          </w:p>
        </w:tc>
        <w:tc>
          <w:tcPr>
            <w:tcW w:w="5103" w:type="dxa"/>
            <w:tcBorders>
              <w:left w:val="nil"/>
              <w:bottom w:val="single" w:sz="4" w:space="0" w:color="BFBFBF" w:themeColor="background1" w:themeShade="BF"/>
              <w:right w:val="nil"/>
            </w:tcBorders>
          </w:tcPr>
          <w:p w14:paraId="65FD4B53" w14:textId="77777777" w:rsidR="001E6CCE" w:rsidRPr="009E6CDF" w:rsidRDefault="001E6CCE" w:rsidP="001E6CCE">
            <w:pPr>
              <w:rPr>
                <w:rFonts w:ascii="Roboto" w:hAnsi="Roboto"/>
                <w:b/>
                <w:sz w:val="14"/>
                <w:szCs w:val="14"/>
              </w:rPr>
            </w:pPr>
            <w:r w:rsidRPr="009E6CDF">
              <w:rPr>
                <w:rFonts w:ascii="Roboto" w:hAnsi="Roboto"/>
                <w:sz w:val="14"/>
                <w:szCs w:val="14"/>
              </w:rPr>
              <w:t>(</w:t>
            </w:r>
            <w:r>
              <w:rPr>
                <w:rFonts w:ascii="Roboto" w:hAnsi="Roboto"/>
                <w:sz w:val="14"/>
                <w:szCs w:val="14"/>
              </w:rPr>
              <w:t>152</w:t>
            </w:r>
            <w:r w:rsidRPr="009E6CDF">
              <w:rPr>
                <w:rFonts w:ascii="Roboto" w:hAnsi="Roboto"/>
                <w:sz w:val="14"/>
                <w:szCs w:val="14"/>
              </w:rPr>
              <w:t>)</w:t>
            </w:r>
            <w:r>
              <w:rPr>
                <w:rFonts w:ascii="Roboto" w:hAnsi="Roboto"/>
                <w:sz w:val="14"/>
                <w:szCs w:val="14"/>
              </w:rPr>
              <w:t xml:space="preserve"> </w:t>
            </w:r>
            <w:r w:rsidRPr="001E6CCE">
              <w:rPr>
                <w:rFonts w:ascii="Roboto" w:hAnsi="Roboto"/>
                <w:sz w:val="14"/>
                <w:szCs w:val="14"/>
              </w:rPr>
              <w:t>Generuje automaticky ITMS2014+</w:t>
            </w:r>
          </w:p>
        </w:tc>
      </w:tr>
    </w:tbl>
    <w:p w14:paraId="42C9CCA5" w14:textId="77777777" w:rsidR="00F64B3C" w:rsidRPr="00F64B3C" w:rsidRDefault="00F64B3C" w:rsidP="00F64B3C">
      <w:pPr>
        <w:rPr>
          <w:rFonts w:ascii="Roboto" w:hAnsi="Roboto"/>
          <w:sz w:val="14"/>
          <w:szCs w:val="14"/>
        </w:rPr>
      </w:pPr>
    </w:p>
    <w:p w14:paraId="52BCB27A" w14:textId="77777777" w:rsidR="00F64B3C" w:rsidRDefault="00F64B3C" w:rsidP="00F64B3C">
      <w:pPr>
        <w:rPr>
          <w:rFonts w:ascii="Roboto" w:hAnsi="Roboto"/>
          <w:sz w:val="14"/>
          <w:szCs w:val="14"/>
        </w:rPr>
      </w:pPr>
    </w:p>
    <w:p w14:paraId="2C17D8AD" w14:textId="77777777" w:rsidR="00BE6FDA" w:rsidRPr="00F64B3C" w:rsidRDefault="00BE6FDA" w:rsidP="00F64B3C">
      <w:pPr>
        <w:rPr>
          <w:rFonts w:ascii="Roboto" w:hAnsi="Roboto"/>
          <w:sz w:val="14"/>
          <w:szCs w:val="14"/>
        </w:rPr>
      </w:pPr>
    </w:p>
    <w:p w14:paraId="29E01CF8" w14:textId="77777777" w:rsidR="001452E1" w:rsidRDefault="001452E1" w:rsidP="00BE6FDA">
      <w:pPr>
        <w:pStyle w:val="Odsekzoznamu"/>
        <w:numPr>
          <w:ilvl w:val="2"/>
          <w:numId w:val="12"/>
        </w:numPr>
        <w:ind w:left="0"/>
        <w:rPr>
          <w:rFonts w:ascii="Roboto" w:hAnsi="Roboto" w:cs="Roboto"/>
          <w:b/>
          <w:bCs/>
          <w:color w:val="0064A3"/>
          <w:sz w:val="42"/>
          <w:szCs w:val="42"/>
        </w:rPr>
      </w:pPr>
      <w:r w:rsidRPr="001452E1">
        <w:rPr>
          <w:rFonts w:ascii="Roboto" w:hAnsi="Roboto" w:cs="Roboto"/>
          <w:b/>
          <w:bCs/>
          <w:color w:val="0064A3"/>
          <w:sz w:val="42"/>
          <w:szCs w:val="42"/>
        </w:rPr>
        <w:t>Požadovaná výška NFP žiadateľa</w:t>
      </w:r>
    </w:p>
    <w:p w14:paraId="15C431CF" w14:textId="77777777" w:rsidR="001E6CCE" w:rsidRPr="00F942F3" w:rsidRDefault="001E6CCE" w:rsidP="001E6CCE">
      <w:pPr>
        <w:rPr>
          <w:rFonts w:ascii="Roboto" w:hAnsi="Roboto"/>
          <w:sz w:val="14"/>
          <w:szCs w:val="14"/>
        </w:rPr>
      </w:pPr>
    </w:p>
    <w:tbl>
      <w:tblPr>
        <w:tblStyle w:val="Mriekatabuky"/>
        <w:tblW w:w="10065" w:type="dxa"/>
        <w:jc w:val="center"/>
        <w:tblBorders>
          <w:top w:val="single" w:sz="4" w:space="0" w:color="BFBFBF" w:themeColor="background1" w:themeShade="BF"/>
          <w:left w:val="none" w:sz="0" w:space="0" w:color="auto"/>
          <w:bottom w:val="single" w:sz="4" w:space="0" w:color="BFBFBF" w:themeColor="background1" w:themeShade="BF"/>
          <w:right w:val="none" w:sz="0" w:space="0" w:color="auto"/>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2268"/>
        <w:gridCol w:w="2694"/>
        <w:gridCol w:w="2126"/>
        <w:gridCol w:w="2977"/>
      </w:tblGrid>
      <w:tr w:rsidR="00F942F3" w:rsidRPr="004E74C3" w14:paraId="6CA141CC" w14:textId="77777777" w:rsidTr="00F942F3">
        <w:trPr>
          <w:jc w:val="center"/>
        </w:trPr>
        <w:tc>
          <w:tcPr>
            <w:tcW w:w="2268" w:type="dxa"/>
            <w:tcBorders>
              <w:top w:val="single" w:sz="4" w:space="0" w:color="auto"/>
              <w:right w:val="nil"/>
            </w:tcBorders>
            <w:shd w:val="clear" w:color="auto" w:fill="D9D9D9" w:themeFill="background1" w:themeFillShade="D9"/>
          </w:tcPr>
          <w:p w14:paraId="22B79244" w14:textId="77777777" w:rsidR="00F942F3" w:rsidRPr="006039A5" w:rsidRDefault="00F942F3" w:rsidP="00993E8B">
            <w:pPr>
              <w:rPr>
                <w:rFonts w:ascii="Roboto" w:hAnsi="Roboto"/>
                <w:b/>
                <w:sz w:val="14"/>
                <w:szCs w:val="14"/>
              </w:rPr>
            </w:pPr>
            <w:r>
              <w:rPr>
                <w:rFonts w:ascii="Roboto" w:hAnsi="Roboto"/>
                <w:b/>
                <w:sz w:val="14"/>
                <w:szCs w:val="14"/>
              </w:rPr>
              <w:t>Subjekt:</w:t>
            </w:r>
          </w:p>
        </w:tc>
        <w:tc>
          <w:tcPr>
            <w:tcW w:w="2694" w:type="dxa"/>
            <w:tcBorders>
              <w:top w:val="single" w:sz="4" w:space="0" w:color="auto"/>
              <w:left w:val="nil"/>
              <w:right w:val="single" w:sz="4" w:space="0" w:color="BFBFBF" w:themeColor="background1" w:themeShade="BF"/>
            </w:tcBorders>
            <w:shd w:val="clear" w:color="auto" w:fill="D9D9D9" w:themeFill="background1" w:themeFillShade="D9"/>
          </w:tcPr>
          <w:p w14:paraId="7772F9CA" w14:textId="77777777" w:rsidR="00F942F3" w:rsidRPr="009E6CDF" w:rsidRDefault="00F942F3" w:rsidP="00F942F3">
            <w:pPr>
              <w:rPr>
                <w:rFonts w:ascii="Roboto" w:hAnsi="Roboto"/>
                <w:sz w:val="14"/>
                <w:szCs w:val="14"/>
              </w:rPr>
            </w:pPr>
            <w:r w:rsidRPr="009E6CDF">
              <w:rPr>
                <w:rFonts w:ascii="Roboto" w:hAnsi="Roboto"/>
                <w:sz w:val="14"/>
                <w:szCs w:val="14"/>
              </w:rPr>
              <w:t>(</w:t>
            </w:r>
            <w:r>
              <w:rPr>
                <w:rFonts w:ascii="Roboto" w:hAnsi="Roboto"/>
                <w:sz w:val="14"/>
                <w:szCs w:val="14"/>
              </w:rPr>
              <w:t>153</w:t>
            </w:r>
            <w:r w:rsidRPr="009E6CDF">
              <w:rPr>
                <w:rFonts w:ascii="Roboto" w:hAnsi="Roboto"/>
                <w:sz w:val="14"/>
                <w:szCs w:val="14"/>
              </w:rPr>
              <w:t>)</w:t>
            </w:r>
            <w:r>
              <w:rPr>
                <w:rFonts w:ascii="Roboto" w:hAnsi="Roboto"/>
                <w:sz w:val="14"/>
                <w:szCs w:val="14"/>
              </w:rPr>
              <w:t xml:space="preserve"> </w:t>
            </w:r>
            <w:r w:rsidRPr="001E6CCE">
              <w:rPr>
                <w:rFonts w:ascii="Roboto" w:hAnsi="Roboto"/>
                <w:sz w:val="14"/>
                <w:szCs w:val="14"/>
              </w:rPr>
              <w:t>Generuje automaticky ITMS2014+</w:t>
            </w:r>
          </w:p>
        </w:tc>
        <w:tc>
          <w:tcPr>
            <w:tcW w:w="2126" w:type="dxa"/>
            <w:tcBorders>
              <w:top w:val="single" w:sz="4" w:space="0" w:color="auto"/>
              <w:left w:val="single" w:sz="4" w:space="0" w:color="BFBFBF" w:themeColor="background1" w:themeShade="BF"/>
              <w:right w:val="nil"/>
            </w:tcBorders>
            <w:shd w:val="clear" w:color="auto" w:fill="D9D9D9" w:themeFill="background1" w:themeFillShade="D9"/>
          </w:tcPr>
          <w:p w14:paraId="10E5B857" w14:textId="77777777" w:rsidR="00F942F3" w:rsidRPr="006039A5" w:rsidRDefault="00F942F3" w:rsidP="00993E8B">
            <w:pPr>
              <w:rPr>
                <w:rFonts w:ascii="Roboto" w:hAnsi="Roboto"/>
                <w:b/>
                <w:sz w:val="14"/>
                <w:szCs w:val="14"/>
              </w:rPr>
            </w:pPr>
            <w:r>
              <w:rPr>
                <w:rFonts w:ascii="Roboto" w:hAnsi="Roboto"/>
                <w:b/>
                <w:sz w:val="14"/>
                <w:szCs w:val="14"/>
              </w:rPr>
              <w:t>Identifikátor (typ):</w:t>
            </w:r>
          </w:p>
        </w:tc>
        <w:tc>
          <w:tcPr>
            <w:tcW w:w="2977" w:type="dxa"/>
            <w:tcBorders>
              <w:top w:val="single" w:sz="4" w:space="0" w:color="auto"/>
              <w:left w:val="nil"/>
              <w:right w:val="nil"/>
            </w:tcBorders>
            <w:shd w:val="clear" w:color="auto" w:fill="D9D9D9" w:themeFill="background1" w:themeFillShade="D9"/>
          </w:tcPr>
          <w:p w14:paraId="57DDA21E" w14:textId="77777777" w:rsidR="00F942F3" w:rsidRPr="009E6CDF" w:rsidRDefault="00F942F3" w:rsidP="00F942F3">
            <w:pPr>
              <w:rPr>
                <w:rFonts w:ascii="Roboto" w:hAnsi="Roboto"/>
                <w:sz w:val="14"/>
                <w:szCs w:val="14"/>
              </w:rPr>
            </w:pPr>
            <w:r w:rsidRPr="009E6CDF">
              <w:rPr>
                <w:rFonts w:ascii="Roboto" w:hAnsi="Roboto"/>
                <w:sz w:val="14"/>
                <w:szCs w:val="14"/>
              </w:rPr>
              <w:t>(</w:t>
            </w:r>
            <w:r>
              <w:rPr>
                <w:rFonts w:ascii="Roboto" w:hAnsi="Roboto"/>
                <w:sz w:val="14"/>
                <w:szCs w:val="14"/>
              </w:rPr>
              <w:t>154</w:t>
            </w:r>
            <w:r w:rsidRPr="009E6CDF">
              <w:rPr>
                <w:rFonts w:ascii="Roboto" w:hAnsi="Roboto"/>
                <w:sz w:val="14"/>
                <w:szCs w:val="14"/>
              </w:rPr>
              <w:t>)</w:t>
            </w:r>
            <w:r>
              <w:rPr>
                <w:rFonts w:ascii="Roboto" w:hAnsi="Roboto"/>
                <w:sz w:val="14"/>
                <w:szCs w:val="14"/>
              </w:rPr>
              <w:t xml:space="preserve"> </w:t>
            </w:r>
            <w:r w:rsidRPr="001E6CCE">
              <w:rPr>
                <w:rFonts w:ascii="Roboto" w:hAnsi="Roboto"/>
                <w:sz w:val="14"/>
                <w:szCs w:val="14"/>
              </w:rPr>
              <w:t>Generuje automaticky ITMS2014+</w:t>
            </w:r>
          </w:p>
        </w:tc>
      </w:tr>
      <w:tr w:rsidR="001E6CCE" w:rsidRPr="004E74C3" w14:paraId="29ABB9EC" w14:textId="77777777" w:rsidTr="00F942F3">
        <w:trPr>
          <w:jc w:val="center"/>
        </w:trPr>
        <w:tc>
          <w:tcPr>
            <w:tcW w:w="4962" w:type="dxa"/>
            <w:gridSpan w:val="2"/>
            <w:tcBorders>
              <w:right w:val="nil"/>
            </w:tcBorders>
          </w:tcPr>
          <w:p w14:paraId="01661457" w14:textId="77777777" w:rsidR="001E6CCE" w:rsidRPr="00FC2433" w:rsidRDefault="001E6CCE" w:rsidP="00993E8B">
            <w:pPr>
              <w:rPr>
                <w:rFonts w:ascii="Roboto" w:hAnsi="Roboto"/>
                <w:b/>
                <w:sz w:val="14"/>
                <w:szCs w:val="14"/>
              </w:rPr>
            </w:pPr>
            <w:r w:rsidRPr="00FC2433">
              <w:rPr>
                <w:rFonts w:ascii="Roboto" w:hAnsi="Roboto"/>
                <w:b/>
                <w:sz w:val="14"/>
                <w:szCs w:val="14"/>
              </w:rPr>
              <w:t>Celková výška oprávnených výdavkov:</w:t>
            </w:r>
          </w:p>
        </w:tc>
        <w:tc>
          <w:tcPr>
            <w:tcW w:w="5103" w:type="dxa"/>
            <w:gridSpan w:val="2"/>
            <w:tcBorders>
              <w:left w:val="nil"/>
              <w:right w:val="nil"/>
            </w:tcBorders>
          </w:tcPr>
          <w:p w14:paraId="4427105E" w14:textId="77777777" w:rsidR="001E6CCE" w:rsidRPr="00FC2433" w:rsidRDefault="001E6CCE" w:rsidP="00F942F3">
            <w:pPr>
              <w:rPr>
                <w:rFonts w:ascii="Roboto" w:hAnsi="Roboto"/>
                <w:b/>
                <w:sz w:val="14"/>
                <w:szCs w:val="14"/>
              </w:rPr>
            </w:pPr>
            <w:r w:rsidRPr="00FC2433">
              <w:rPr>
                <w:rFonts w:ascii="Roboto" w:hAnsi="Roboto"/>
                <w:sz w:val="14"/>
                <w:szCs w:val="14"/>
              </w:rPr>
              <w:t>(</w:t>
            </w:r>
            <w:r w:rsidR="00F942F3" w:rsidRPr="00FC2433">
              <w:rPr>
                <w:rFonts w:ascii="Roboto" w:hAnsi="Roboto"/>
                <w:sz w:val="14"/>
                <w:szCs w:val="14"/>
              </w:rPr>
              <w:t>155</w:t>
            </w:r>
            <w:r w:rsidRPr="00FC2433">
              <w:rPr>
                <w:rFonts w:ascii="Roboto" w:hAnsi="Roboto"/>
                <w:sz w:val="14"/>
                <w:szCs w:val="14"/>
              </w:rPr>
              <w:t>) Generuje automaticky ITMS2014+</w:t>
            </w:r>
          </w:p>
        </w:tc>
      </w:tr>
      <w:tr w:rsidR="001E6CCE" w:rsidRPr="004E74C3" w14:paraId="55A2A162" w14:textId="77777777" w:rsidTr="00F942F3">
        <w:trPr>
          <w:jc w:val="center"/>
        </w:trPr>
        <w:tc>
          <w:tcPr>
            <w:tcW w:w="4962" w:type="dxa"/>
            <w:gridSpan w:val="2"/>
            <w:tcBorders>
              <w:right w:val="nil"/>
            </w:tcBorders>
          </w:tcPr>
          <w:p w14:paraId="3C085486" w14:textId="77777777" w:rsidR="001E6CCE" w:rsidRPr="00FC2433" w:rsidRDefault="001E6CCE" w:rsidP="00993E8B">
            <w:pPr>
              <w:rPr>
                <w:rFonts w:ascii="Roboto" w:hAnsi="Roboto"/>
                <w:b/>
                <w:sz w:val="14"/>
                <w:szCs w:val="14"/>
              </w:rPr>
            </w:pPr>
            <w:r w:rsidRPr="00FC2433">
              <w:rPr>
                <w:rFonts w:ascii="Roboto" w:hAnsi="Roboto"/>
                <w:b/>
                <w:sz w:val="14"/>
                <w:szCs w:val="14"/>
              </w:rPr>
              <w:t>Celková výška oprávnených výdavkov pre projekty generujúce príjem:</w:t>
            </w:r>
          </w:p>
        </w:tc>
        <w:tc>
          <w:tcPr>
            <w:tcW w:w="5103" w:type="dxa"/>
            <w:gridSpan w:val="2"/>
            <w:tcBorders>
              <w:left w:val="nil"/>
              <w:right w:val="nil"/>
            </w:tcBorders>
          </w:tcPr>
          <w:p w14:paraId="4AFC8C63" w14:textId="08F161F3" w:rsidR="0004545B" w:rsidRPr="00FC2433" w:rsidRDefault="001E6CCE" w:rsidP="00CC00DF">
            <w:pPr>
              <w:rPr>
                <w:rFonts w:ascii="Roboto" w:hAnsi="Roboto"/>
                <w:b/>
                <w:sz w:val="14"/>
                <w:szCs w:val="14"/>
              </w:rPr>
            </w:pPr>
            <w:r w:rsidRPr="00FC2433">
              <w:rPr>
                <w:rFonts w:ascii="Roboto" w:hAnsi="Roboto"/>
                <w:sz w:val="14"/>
                <w:szCs w:val="14"/>
              </w:rPr>
              <w:t>(</w:t>
            </w:r>
            <w:r w:rsidR="00F942F3" w:rsidRPr="00FC2433">
              <w:rPr>
                <w:rFonts w:ascii="Roboto" w:hAnsi="Roboto"/>
                <w:sz w:val="14"/>
                <w:szCs w:val="14"/>
              </w:rPr>
              <w:t>156</w:t>
            </w:r>
            <w:r w:rsidRPr="00FC2433">
              <w:rPr>
                <w:rFonts w:ascii="Roboto" w:hAnsi="Roboto"/>
                <w:sz w:val="14"/>
                <w:szCs w:val="14"/>
              </w:rPr>
              <w:t>)</w:t>
            </w:r>
            <w:r w:rsidR="00F942F3" w:rsidRPr="00FC2433">
              <w:rPr>
                <w:rFonts w:ascii="Roboto" w:hAnsi="Roboto"/>
                <w:sz w:val="14"/>
                <w:szCs w:val="14"/>
              </w:rPr>
              <w:t xml:space="preserve"> </w:t>
            </w:r>
            <w:r w:rsidR="0025128F" w:rsidRPr="006718EB">
              <w:rPr>
                <w:rFonts w:ascii="Roboto" w:hAnsi="Roboto"/>
                <w:sz w:val="14"/>
                <w:szCs w:val="14"/>
              </w:rPr>
              <w:t>Vypĺňa sa výlučne v prípade projektov generujúcich príjem, ak sa oprávnené výdavky znižujú vopred (v zmysle čl. 61 všeobecného nariadenia na základe výsledkov finančnej analýzy alebo uplatnením paušálnej platby)</w:t>
            </w:r>
          </w:p>
        </w:tc>
      </w:tr>
      <w:tr w:rsidR="001E6CCE" w:rsidRPr="004E74C3" w14:paraId="18372106" w14:textId="77777777" w:rsidTr="00F942F3">
        <w:trPr>
          <w:jc w:val="center"/>
        </w:trPr>
        <w:tc>
          <w:tcPr>
            <w:tcW w:w="4962" w:type="dxa"/>
            <w:gridSpan w:val="2"/>
            <w:tcBorders>
              <w:right w:val="nil"/>
            </w:tcBorders>
          </w:tcPr>
          <w:p w14:paraId="5B160A43" w14:textId="77777777" w:rsidR="001E6CCE" w:rsidRDefault="001E6CCE" w:rsidP="00993E8B">
            <w:pPr>
              <w:rPr>
                <w:rFonts w:ascii="Roboto" w:hAnsi="Roboto"/>
                <w:b/>
                <w:sz w:val="14"/>
                <w:szCs w:val="14"/>
              </w:rPr>
            </w:pPr>
            <w:r>
              <w:rPr>
                <w:rFonts w:ascii="Roboto" w:hAnsi="Roboto"/>
                <w:b/>
                <w:sz w:val="14"/>
                <w:szCs w:val="14"/>
              </w:rPr>
              <w:t>Percento spolufinancovania zo zdrojov EÚ a ŠR:</w:t>
            </w:r>
          </w:p>
        </w:tc>
        <w:tc>
          <w:tcPr>
            <w:tcW w:w="5103" w:type="dxa"/>
            <w:gridSpan w:val="2"/>
            <w:tcBorders>
              <w:left w:val="nil"/>
              <w:right w:val="nil"/>
            </w:tcBorders>
          </w:tcPr>
          <w:p w14:paraId="77948820" w14:textId="77777777" w:rsidR="001E6CCE" w:rsidRPr="009E6CDF" w:rsidRDefault="001E6CCE" w:rsidP="0004545B">
            <w:pPr>
              <w:rPr>
                <w:rFonts w:ascii="Roboto" w:hAnsi="Roboto"/>
                <w:b/>
                <w:sz w:val="14"/>
                <w:szCs w:val="14"/>
              </w:rPr>
            </w:pPr>
            <w:r w:rsidRPr="009E6CDF">
              <w:rPr>
                <w:rFonts w:ascii="Roboto" w:hAnsi="Roboto"/>
                <w:sz w:val="14"/>
                <w:szCs w:val="14"/>
              </w:rPr>
              <w:t>(</w:t>
            </w:r>
            <w:r w:rsidR="00F942F3">
              <w:rPr>
                <w:rFonts w:ascii="Roboto" w:hAnsi="Roboto"/>
                <w:sz w:val="14"/>
                <w:szCs w:val="14"/>
              </w:rPr>
              <w:t>157</w:t>
            </w:r>
            <w:r w:rsidRPr="009E6CDF">
              <w:rPr>
                <w:rFonts w:ascii="Roboto" w:hAnsi="Roboto"/>
                <w:sz w:val="14"/>
                <w:szCs w:val="14"/>
              </w:rPr>
              <w:t>)</w:t>
            </w:r>
            <w:r w:rsidR="00F942F3">
              <w:rPr>
                <w:rFonts w:ascii="Roboto" w:hAnsi="Roboto"/>
                <w:sz w:val="14"/>
                <w:szCs w:val="14"/>
              </w:rPr>
              <w:t xml:space="preserve"> </w:t>
            </w:r>
            <w:r w:rsidR="00F942F3" w:rsidRPr="00F942F3">
              <w:rPr>
                <w:rFonts w:ascii="Roboto" w:hAnsi="Roboto"/>
                <w:sz w:val="14"/>
                <w:szCs w:val="14"/>
              </w:rPr>
              <w:t>Žiadateľ uvedie zodpovedajúce % spolufinancovania v súlade s pravidlami financovania uv</w:t>
            </w:r>
            <w:r w:rsidR="0004545B">
              <w:rPr>
                <w:rFonts w:ascii="Roboto" w:hAnsi="Roboto"/>
                <w:sz w:val="14"/>
                <w:szCs w:val="14"/>
              </w:rPr>
              <w:t>edenými vo výzve na predkladanie</w:t>
            </w:r>
            <w:r w:rsidR="00F942F3" w:rsidRPr="00F942F3">
              <w:rPr>
                <w:rFonts w:ascii="Roboto" w:hAnsi="Roboto"/>
                <w:sz w:val="14"/>
                <w:szCs w:val="14"/>
              </w:rPr>
              <w:t xml:space="preserve"> ŽoNFP.</w:t>
            </w:r>
          </w:p>
        </w:tc>
      </w:tr>
      <w:tr w:rsidR="001E6CCE" w:rsidRPr="004E74C3" w14:paraId="5BA83BD8" w14:textId="77777777" w:rsidTr="00F942F3">
        <w:trPr>
          <w:jc w:val="center"/>
        </w:trPr>
        <w:tc>
          <w:tcPr>
            <w:tcW w:w="4962" w:type="dxa"/>
            <w:gridSpan w:val="2"/>
            <w:tcBorders>
              <w:right w:val="nil"/>
            </w:tcBorders>
          </w:tcPr>
          <w:p w14:paraId="15FA9E27" w14:textId="77777777" w:rsidR="001E6CCE" w:rsidRDefault="001E6CCE" w:rsidP="00993E8B">
            <w:pPr>
              <w:rPr>
                <w:rFonts w:ascii="Roboto" w:hAnsi="Roboto"/>
                <w:b/>
                <w:sz w:val="14"/>
                <w:szCs w:val="14"/>
              </w:rPr>
            </w:pPr>
            <w:r>
              <w:rPr>
                <w:rFonts w:ascii="Roboto" w:hAnsi="Roboto"/>
                <w:b/>
                <w:sz w:val="14"/>
                <w:szCs w:val="14"/>
              </w:rPr>
              <w:t>Žiadaná výška nenávratného finančného príspevku:</w:t>
            </w:r>
          </w:p>
        </w:tc>
        <w:tc>
          <w:tcPr>
            <w:tcW w:w="5103" w:type="dxa"/>
            <w:gridSpan w:val="2"/>
            <w:tcBorders>
              <w:left w:val="nil"/>
              <w:right w:val="nil"/>
            </w:tcBorders>
          </w:tcPr>
          <w:p w14:paraId="4A91EFC5" w14:textId="77777777" w:rsidR="001E6CCE" w:rsidRPr="009E6CDF" w:rsidRDefault="001E6CCE" w:rsidP="00993E8B">
            <w:pPr>
              <w:rPr>
                <w:rFonts w:ascii="Roboto" w:hAnsi="Roboto"/>
                <w:b/>
                <w:sz w:val="14"/>
                <w:szCs w:val="14"/>
              </w:rPr>
            </w:pPr>
            <w:r w:rsidRPr="009E6CDF">
              <w:rPr>
                <w:rFonts w:ascii="Roboto" w:hAnsi="Roboto"/>
                <w:sz w:val="14"/>
                <w:szCs w:val="14"/>
              </w:rPr>
              <w:t>(</w:t>
            </w:r>
            <w:r w:rsidR="00F942F3">
              <w:rPr>
                <w:rFonts w:ascii="Roboto" w:hAnsi="Roboto"/>
                <w:sz w:val="14"/>
                <w:szCs w:val="14"/>
              </w:rPr>
              <w:t>158</w:t>
            </w:r>
            <w:r w:rsidRPr="009E6CDF">
              <w:rPr>
                <w:rFonts w:ascii="Roboto" w:hAnsi="Roboto"/>
                <w:sz w:val="14"/>
                <w:szCs w:val="14"/>
              </w:rPr>
              <w:t>)</w:t>
            </w:r>
            <w:r>
              <w:rPr>
                <w:rFonts w:ascii="Roboto" w:hAnsi="Roboto"/>
                <w:sz w:val="14"/>
                <w:szCs w:val="14"/>
              </w:rPr>
              <w:t xml:space="preserve"> </w:t>
            </w:r>
            <w:r w:rsidRPr="001E6CCE">
              <w:rPr>
                <w:rFonts w:ascii="Roboto" w:hAnsi="Roboto"/>
                <w:sz w:val="14"/>
                <w:szCs w:val="14"/>
              </w:rPr>
              <w:t>Generuje automaticky ITMS2014+</w:t>
            </w:r>
          </w:p>
        </w:tc>
      </w:tr>
      <w:tr w:rsidR="001E6CCE" w:rsidRPr="004E74C3" w14:paraId="131EF12F" w14:textId="77777777" w:rsidTr="00F942F3">
        <w:trPr>
          <w:jc w:val="center"/>
        </w:trPr>
        <w:tc>
          <w:tcPr>
            <w:tcW w:w="4962" w:type="dxa"/>
            <w:gridSpan w:val="2"/>
            <w:tcBorders>
              <w:bottom w:val="single" w:sz="4" w:space="0" w:color="BFBFBF" w:themeColor="background1" w:themeShade="BF"/>
              <w:right w:val="nil"/>
            </w:tcBorders>
          </w:tcPr>
          <w:p w14:paraId="600CC128" w14:textId="77777777" w:rsidR="001E6CCE" w:rsidRDefault="001E6CCE" w:rsidP="00993E8B">
            <w:pPr>
              <w:rPr>
                <w:rFonts w:ascii="Roboto" w:hAnsi="Roboto"/>
                <w:b/>
                <w:sz w:val="14"/>
                <w:szCs w:val="14"/>
              </w:rPr>
            </w:pPr>
            <w:r>
              <w:rPr>
                <w:rFonts w:ascii="Roboto" w:hAnsi="Roboto"/>
                <w:b/>
                <w:sz w:val="14"/>
                <w:szCs w:val="14"/>
              </w:rPr>
              <w:t>Výška spolufinancovania z vlastných zdrojov:</w:t>
            </w:r>
          </w:p>
        </w:tc>
        <w:tc>
          <w:tcPr>
            <w:tcW w:w="5103" w:type="dxa"/>
            <w:gridSpan w:val="2"/>
            <w:tcBorders>
              <w:left w:val="nil"/>
              <w:bottom w:val="single" w:sz="4" w:space="0" w:color="BFBFBF" w:themeColor="background1" w:themeShade="BF"/>
              <w:right w:val="nil"/>
            </w:tcBorders>
          </w:tcPr>
          <w:p w14:paraId="645B06C0" w14:textId="77777777" w:rsidR="001E6CCE" w:rsidRPr="009E6CDF" w:rsidRDefault="001E6CCE" w:rsidP="00993E8B">
            <w:pPr>
              <w:rPr>
                <w:rFonts w:ascii="Roboto" w:hAnsi="Roboto"/>
                <w:b/>
                <w:sz w:val="14"/>
                <w:szCs w:val="14"/>
              </w:rPr>
            </w:pPr>
            <w:r w:rsidRPr="009E6CDF">
              <w:rPr>
                <w:rFonts w:ascii="Roboto" w:hAnsi="Roboto"/>
                <w:sz w:val="14"/>
                <w:szCs w:val="14"/>
              </w:rPr>
              <w:t>(</w:t>
            </w:r>
            <w:r w:rsidR="00F942F3">
              <w:rPr>
                <w:rFonts w:ascii="Roboto" w:hAnsi="Roboto"/>
                <w:sz w:val="14"/>
                <w:szCs w:val="14"/>
              </w:rPr>
              <w:t>159</w:t>
            </w:r>
            <w:r w:rsidRPr="009E6CDF">
              <w:rPr>
                <w:rFonts w:ascii="Roboto" w:hAnsi="Roboto"/>
                <w:sz w:val="14"/>
                <w:szCs w:val="14"/>
              </w:rPr>
              <w:t>)</w:t>
            </w:r>
            <w:r>
              <w:rPr>
                <w:rFonts w:ascii="Roboto" w:hAnsi="Roboto"/>
                <w:sz w:val="14"/>
                <w:szCs w:val="14"/>
              </w:rPr>
              <w:t xml:space="preserve"> </w:t>
            </w:r>
            <w:r w:rsidRPr="001E6CCE">
              <w:rPr>
                <w:rFonts w:ascii="Roboto" w:hAnsi="Roboto"/>
                <w:sz w:val="14"/>
                <w:szCs w:val="14"/>
              </w:rPr>
              <w:t>Generuje automaticky ITMS2014+</w:t>
            </w:r>
          </w:p>
        </w:tc>
      </w:tr>
    </w:tbl>
    <w:p w14:paraId="25174E19" w14:textId="77777777" w:rsidR="001E6CCE" w:rsidRPr="00F942F3" w:rsidRDefault="001E6CCE" w:rsidP="001E6CCE">
      <w:pPr>
        <w:rPr>
          <w:rFonts w:ascii="Roboto" w:hAnsi="Roboto"/>
          <w:sz w:val="14"/>
          <w:szCs w:val="14"/>
        </w:rPr>
      </w:pPr>
    </w:p>
    <w:p w14:paraId="0A1BED80" w14:textId="77777777" w:rsidR="00580759" w:rsidRDefault="001452E1" w:rsidP="00580759">
      <w:pPr>
        <w:pStyle w:val="Odsekzoznamu"/>
        <w:numPr>
          <w:ilvl w:val="2"/>
          <w:numId w:val="12"/>
        </w:numPr>
        <w:ind w:left="0"/>
        <w:rPr>
          <w:rFonts w:ascii="Roboto" w:hAnsi="Roboto" w:cs="Roboto"/>
          <w:b/>
          <w:bCs/>
          <w:color w:val="0064A3"/>
          <w:sz w:val="42"/>
          <w:szCs w:val="42"/>
        </w:rPr>
      </w:pPr>
      <w:r w:rsidRPr="001452E1">
        <w:rPr>
          <w:rFonts w:ascii="Roboto" w:hAnsi="Roboto" w:cs="Roboto"/>
          <w:b/>
          <w:bCs/>
          <w:color w:val="0064A3"/>
          <w:sz w:val="42"/>
          <w:szCs w:val="42"/>
        </w:rPr>
        <w:t xml:space="preserve">Požadovaná výška NFP </w:t>
      </w:r>
      <w:r>
        <w:rPr>
          <w:rFonts w:ascii="Roboto" w:hAnsi="Roboto" w:cs="Roboto"/>
          <w:b/>
          <w:bCs/>
          <w:color w:val="0064A3"/>
          <w:sz w:val="42"/>
          <w:szCs w:val="42"/>
        </w:rPr>
        <w:t>partnerov</w:t>
      </w:r>
    </w:p>
    <w:p w14:paraId="6C7307DC" w14:textId="77777777" w:rsidR="00580759" w:rsidRDefault="00580759" w:rsidP="00580759">
      <w:pPr>
        <w:pStyle w:val="Odsekzoznamu"/>
        <w:ind w:left="-426"/>
        <w:rPr>
          <w:rFonts w:ascii="Roboto" w:hAnsi="Roboto"/>
          <w:sz w:val="14"/>
          <w:szCs w:val="14"/>
        </w:rPr>
      </w:pPr>
      <w:r w:rsidRPr="00FC2433">
        <w:rPr>
          <w:rFonts w:ascii="Roboto" w:hAnsi="Roboto"/>
          <w:sz w:val="14"/>
          <w:szCs w:val="14"/>
        </w:rPr>
        <w:t>V rámci tejto výzvy sa tabuľka nevypĺňa.</w:t>
      </w:r>
    </w:p>
    <w:p w14:paraId="353804C1" w14:textId="77777777" w:rsidR="002B60DD" w:rsidRPr="00580759" w:rsidRDefault="002B60DD" w:rsidP="00580759">
      <w:pPr>
        <w:pStyle w:val="Odsekzoznamu"/>
        <w:ind w:left="-426"/>
        <w:rPr>
          <w:rFonts w:ascii="Roboto" w:hAnsi="Roboto" w:cs="Roboto"/>
          <w:b/>
          <w:bCs/>
          <w:color w:val="0064A3"/>
          <w:sz w:val="42"/>
          <w:szCs w:val="42"/>
        </w:rPr>
      </w:pPr>
    </w:p>
    <w:p w14:paraId="3DD827E9" w14:textId="77777777" w:rsidR="001452E1" w:rsidRDefault="001452E1" w:rsidP="00BE6FDA">
      <w:pPr>
        <w:pStyle w:val="Odsekzoznamu"/>
        <w:numPr>
          <w:ilvl w:val="0"/>
          <w:numId w:val="12"/>
        </w:numPr>
        <w:ind w:left="0" w:hanging="426"/>
        <w:rPr>
          <w:rFonts w:ascii="Roboto" w:hAnsi="Roboto" w:cs="Roboto"/>
          <w:b/>
          <w:bCs/>
          <w:color w:val="0064A3"/>
          <w:sz w:val="42"/>
          <w:szCs w:val="42"/>
        </w:rPr>
      </w:pPr>
      <w:r>
        <w:rPr>
          <w:rFonts w:ascii="Roboto" w:hAnsi="Roboto" w:cs="Roboto"/>
          <w:b/>
          <w:bCs/>
          <w:color w:val="0064A3"/>
          <w:sz w:val="42"/>
          <w:szCs w:val="42"/>
        </w:rPr>
        <w:t>Verejné obstarávanie</w:t>
      </w:r>
    </w:p>
    <w:p w14:paraId="287FEC30" w14:textId="77777777" w:rsidR="00A1357C" w:rsidRPr="00A1357C" w:rsidRDefault="002758F1" w:rsidP="00A1357C">
      <w:pPr>
        <w:rPr>
          <w:rFonts w:ascii="Roboto" w:hAnsi="Roboto"/>
          <w:sz w:val="14"/>
          <w:szCs w:val="14"/>
        </w:rPr>
      </w:pPr>
      <w:r>
        <w:rPr>
          <w:rFonts w:ascii="Roboto" w:hAnsi="Roboto"/>
          <w:sz w:val="14"/>
          <w:szCs w:val="14"/>
        </w:rPr>
        <w:t>T</w:t>
      </w:r>
      <w:r w:rsidRPr="002758F1">
        <w:rPr>
          <w:rFonts w:ascii="Roboto" w:hAnsi="Roboto"/>
          <w:sz w:val="14"/>
          <w:szCs w:val="14"/>
        </w:rPr>
        <w:t xml:space="preserve">úto </w:t>
      </w:r>
      <w:r>
        <w:rPr>
          <w:rFonts w:ascii="Roboto" w:hAnsi="Roboto"/>
          <w:sz w:val="14"/>
          <w:szCs w:val="14"/>
        </w:rPr>
        <w:t>časť</w:t>
      </w:r>
      <w:r w:rsidRPr="002758F1">
        <w:rPr>
          <w:rFonts w:ascii="Roboto" w:hAnsi="Roboto"/>
          <w:sz w:val="14"/>
          <w:szCs w:val="14"/>
        </w:rPr>
        <w:t xml:space="preserve"> formulára ŽoNFP vyplní žiadateľ v ITMS2014+ samostatne pre každé VO, ktoré vyhlásil, zrealizoval alebo b</w:t>
      </w:r>
      <w:r>
        <w:rPr>
          <w:rFonts w:ascii="Roboto" w:hAnsi="Roboto"/>
          <w:sz w:val="14"/>
          <w:szCs w:val="14"/>
        </w:rPr>
        <w:t>ude realizovať v rámci projektu.</w:t>
      </w:r>
    </w:p>
    <w:tbl>
      <w:tblPr>
        <w:tblStyle w:val="Mriekatabuky"/>
        <w:tblW w:w="10065" w:type="dxa"/>
        <w:jc w:val="center"/>
        <w:tblBorders>
          <w:top w:val="single" w:sz="4" w:space="0" w:color="BFBFBF" w:themeColor="background1" w:themeShade="BF"/>
          <w:left w:val="none" w:sz="0" w:space="0" w:color="auto"/>
          <w:bottom w:val="single" w:sz="4" w:space="0" w:color="BFBFBF" w:themeColor="background1" w:themeShade="BF"/>
          <w:right w:val="none" w:sz="0" w:space="0" w:color="auto"/>
          <w:insideH w:val="single" w:sz="4" w:space="0" w:color="BFBFBF" w:themeColor="background1" w:themeShade="BF"/>
          <w:insideV w:val="single" w:sz="4" w:space="0" w:color="BFBFBF" w:themeColor="background1" w:themeShade="BF"/>
        </w:tblBorders>
        <w:shd w:val="clear" w:color="auto" w:fill="FFFFFF" w:themeFill="background1"/>
        <w:tblLook w:val="04A0" w:firstRow="1" w:lastRow="0" w:firstColumn="1" w:lastColumn="0" w:noHBand="0" w:noVBand="1"/>
      </w:tblPr>
      <w:tblGrid>
        <w:gridCol w:w="2268"/>
        <w:gridCol w:w="2694"/>
        <w:gridCol w:w="2126"/>
        <w:gridCol w:w="2977"/>
      </w:tblGrid>
      <w:tr w:rsidR="00993E8B" w:rsidRPr="00993E8B" w14:paraId="3B7FEE0B" w14:textId="77777777" w:rsidTr="00993E8B">
        <w:trPr>
          <w:jc w:val="center"/>
        </w:trPr>
        <w:tc>
          <w:tcPr>
            <w:tcW w:w="10065" w:type="dxa"/>
            <w:gridSpan w:val="4"/>
            <w:tcBorders>
              <w:top w:val="nil"/>
              <w:right w:val="nil"/>
            </w:tcBorders>
            <w:shd w:val="clear" w:color="auto" w:fill="FFFFFF" w:themeFill="background1"/>
          </w:tcPr>
          <w:p w14:paraId="4E94BF69" w14:textId="77777777" w:rsidR="00993E8B" w:rsidRPr="00993E8B" w:rsidRDefault="00993E8B" w:rsidP="00993E8B">
            <w:pPr>
              <w:rPr>
                <w:rFonts w:ascii="Roboto" w:hAnsi="Roboto"/>
                <w:b/>
                <w:sz w:val="16"/>
                <w:szCs w:val="14"/>
              </w:rPr>
            </w:pPr>
            <w:r w:rsidRPr="00993E8B">
              <w:rPr>
                <w:rFonts w:ascii="Roboto" w:hAnsi="Roboto"/>
                <w:b/>
                <w:sz w:val="16"/>
                <w:szCs w:val="14"/>
              </w:rPr>
              <w:t>Sumár realizovaných VO</w:t>
            </w:r>
          </w:p>
        </w:tc>
      </w:tr>
      <w:tr w:rsidR="00993E8B" w:rsidRPr="004E74C3" w14:paraId="5AA45DF6" w14:textId="77777777" w:rsidTr="00993E8B">
        <w:trPr>
          <w:jc w:val="center"/>
        </w:trPr>
        <w:tc>
          <w:tcPr>
            <w:tcW w:w="2268" w:type="dxa"/>
            <w:tcBorders>
              <w:top w:val="single" w:sz="4" w:space="0" w:color="BFBFBF" w:themeColor="background1" w:themeShade="BF"/>
              <w:right w:val="nil"/>
            </w:tcBorders>
            <w:shd w:val="clear" w:color="auto" w:fill="FFFFFF" w:themeFill="background1"/>
          </w:tcPr>
          <w:p w14:paraId="35DC001A" w14:textId="77777777" w:rsidR="00993E8B" w:rsidRPr="006039A5" w:rsidRDefault="00993E8B" w:rsidP="00993E8B">
            <w:pPr>
              <w:rPr>
                <w:rFonts w:ascii="Roboto" w:hAnsi="Roboto"/>
                <w:b/>
                <w:sz w:val="14"/>
                <w:szCs w:val="14"/>
              </w:rPr>
            </w:pPr>
            <w:r>
              <w:rPr>
                <w:rFonts w:ascii="Roboto" w:hAnsi="Roboto"/>
                <w:b/>
                <w:sz w:val="14"/>
                <w:szCs w:val="14"/>
              </w:rPr>
              <w:t>Počet realizovaných VO</w:t>
            </w:r>
          </w:p>
        </w:tc>
        <w:tc>
          <w:tcPr>
            <w:tcW w:w="2694" w:type="dxa"/>
            <w:tcBorders>
              <w:top w:val="single" w:sz="4" w:space="0" w:color="BFBFBF" w:themeColor="background1" w:themeShade="BF"/>
              <w:left w:val="nil"/>
              <w:right w:val="single" w:sz="4" w:space="0" w:color="BFBFBF" w:themeColor="background1" w:themeShade="BF"/>
            </w:tcBorders>
            <w:shd w:val="clear" w:color="auto" w:fill="FFFFFF" w:themeFill="background1"/>
          </w:tcPr>
          <w:p w14:paraId="53FCB2B2" w14:textId="77777777" w:rsidR="00993E8B" w:rsidRPr="009E6CDF" w:rsidRDefault="00993E8B" w:rsidP="00993E8B">
            <w:pPr>
              <w:rPr>
                <w:rFonts w:ascii="Roboto" w:hAnsi="Roboto"/>
                <w:sz w:val="14"/>
                <w:szCs w:val="14"/>
              </w:rPr>
            </w:pPr>
            <w:r w:rsidRPr="009E6CDF">
              <w:rPr>
                <w:rFonts w:ascii="Roboto" w:hAnsi="Roboto"/>
                <w:sz w:val="14"/>
                <w:szCs w:val="14"/>
              </w:rPr>
              <w:t>(</w:t>
            </w:r>
            <w:r>
              <w:rPr>
                <w:rFonts w:ascii="Roboto" w:hAnsi="Roboto"/>
                <w:sz w:val="14"/>
                <w:szCs w:val="14"/>
              </w:rPr>
              <w:t>167</w:t>
            </w:r>
            <w:r w:rsidRPr="009E6CDF">
              <w:rPr>
                <w:rFonts w:ascii="Roboto" w:hAnsi="Roboto"/>
                <w:sz w:val="14"/>
                <w:szCs w:val="14"/>
              </w:rPr>
              <w:t>)</w:t>
            </w:r>
            <w:r>
              <w:rPr>
                <w:rFonts w:ascii="Roboto" w:hAnsi="Roboto"/>
                <w:sz w:val="14"/>
                <w:szCs w:val="14"/>
              </w:rPr>
              <w:t xml:space="preserve"> </w:t>
            </w:r>
            <w:r w:rsidRPr="001E6CCE">
              <w:rPr>
                <w:rFonts w:ascii="Roboto" w:hAnsi="Roboto"/>
                <w:sz w:val="14"/>
                <w:szCs w:val="14"/>
              </w:rPr>
              <w:t>Generuje automaticky ITMS2014+</w:t>
            </w:r>
            <w:r w:rsidR="00335F3F">
              <w:rPr>
                <w:rFonts w:ascii="Roboto" w:hAnsi="Roboto"/>
                <w:sz w:val="14"/>
                <w:szCs w:val="14"/>
              </w:rPr>
              <w:t xml:space="preserve"> na základe údajov zadaných nižšie</w:t>
            </w:r>
          </w:p>
        </w:tc>
        <w:tc>
          <w:tcPr>
            <w:tcW w:w="2126" w:type="dxa"/>
            <w:tcBorders>
              <w:top w:val="single" w:sz="4" w:space="0" w:color="BFBFBF" w:themeColor="background1" w:themeShade="BF"/>
              <w:left w:val="single" w:sz="4" w:space="0" w:color="BFBFBF" w:themeColor="background1" w:themeShade="BF"/>
              <w:right w:val="nil"/>
            </w:tcBorders>
            <w:shd w:val="clear" w:color="auto" w:fill="FFFFFF" w:themeFill="background1"/>
          </w:tcPr>
          <w:p w14:paraId="20603AEC" w14:textId="77777777" w:rsidR="00993E8B" w:rsidRPr="006039A5" w:rsidRDefault="00993E8B" w:rsidP="00993E8B">
            <w:pPr>
              <w:rPr>
                <w:rFonts w:ascii="Roboto" w:hAnsi="Roboto"/>
                <w:b/>
                <w:sz w:val="14"/>
                <w:szCs w:val="14"/>
              </w:rPr>
            </w:pPr>
            <w:r>
              <w:rPr>
                <w:rFonts w:ascii="Roboto" w:hAnsi="Roboto"/>
                <w:b/>
                <w:sz w:val="14"/>
                <w:szCs w:val="14"/>
              </w:rPr>
              <w:t>Suma VO pre projekt:</w:t>
            </w:r>
          </w:p>
        </w:tc>
        <w:tc>
          <w:tcPr>
            <w:tcW w:w="2977" w:type="dxa"/>
            <w:tcBorders>
              <w:top w:val="single" w:sz="4" w:space="0" w:color="BFBFBF" w:themeColor="background1" w:themeShade="BF"/>
              <w:left w:val="nil"/>
              <w:right w:val="nil"/>
            </w:tcBorders>
            <w:shd w:val="clear" w:color="auto" w:fill="FFFFFF" w:themeFill="background1"/>
          </w:tcPr>
          <w:p w14:paraId="26C12490" w14:textId="77777777" w:rsidR="00993E8B" w:rsidRPr="009E6CDF" w:rsidRDefault="00993E8B" w:rsidP="00993E8B">
            <w:pPr>
              <w:rPr>
                <w:rFonts w:ascii="Roboto" w:hAnsi="Roboto"/>
                <w:sz w:val="14"/>
                <w:szCs w:val="14"/>
              </w:rPr>
            </w:pPr>
            <w:r w:rsidRPr="009E6CDF">
              <w:rPr>
                <w:rFonts w:ascii="Roboto" w:hAnsi="Roboto"/>
                <w:sz w:val="14"/>
                <w:szCs w:val="14"/>
              </w:rPr>
              <w:t>(</w:t>
            </w:r>
            <w:r>
              <w:rPr>
                <w:rFonts w:ascii="Roboto" w:hAnsi="Roboto"/>
                <w:sz w:val="14"/>
                <w:szCs w:val="14"/>
              </w:rPr>
              <w:t>168</w:t>
            </w:r>
            <w:r w:rsidRPr="009E6CDF">
              <w:rPr>
                <w:rFonts w:ascii="Roboto" w:hAnsi="Roboto"/>
                <w:sz w:val="14"/>
                <w:szCs w:val="14"/>
              </w:rPr>
              <w:t>)</w:t>
            </w:r>
            <w:r>
              <w:rPr>
                <w:rFonts w:ascii="Roboto" w:hAnsi="Roboto"/>
                <w:sz w:val="14"/>
                <w:szCs w:val="14"/>
              </w:rPr>
              <w:t xml:space="preserve"> </w:t>
            </w:r>
            <w:r w:rsidRPr="001E6CCE">
              <w:rPr>
                <w:rFonts w:ascii="Roboto" w:hAnsi="Roboto"/>
                <w:sz w:val="14"/>
                <w:szCs w:val="14"/>
              </w:rPr>
              <w:t>Generuje automaticky ITMS2014+</w:t>
            </w:r>
            <w:r w:rsidR="00335F3F">
              <w:rPr>
                <w:rFonts w:ascii="Roboto" w:hAnsi="Roboto"/>
                <w:sz w:val="14"/>
                <w:szCs w:val="14"/>
              </w:rPr>
              <w:t xml:space="preserve"> na základe údajov zadaných nižšie</w:t>
            </w:r>
          </w:p>
        </w:tc>
      </w:tr>
      <w:tr w:rsidR="00993E8B" w:rsidRPr="00993E8B" w14:paraId="4454BF4E" w14:textId="77777777" w:rsidTr="00993E8B">
        <w:trPr>
          <w:trHeight w:val="785"/>
          <w:jc w:val="center"/>
        </w:trPr>
        <w:tc>
          <w:tcPr>
            <w:tcW w:w="10065" w:type="dxa"/>
            <w:gridSpan w:val="4"/>
            <w:tcBorders>
              <w:top w:val="nil"/>
              <w:right w:val="nil"/>
            </w:tcBorders>
            <w:shd w:val="clear" w:color="auto" w:fill="FFFFFF" w:themeFill="background1"/>
            <w:vAlign w:val="bottom"/>
          </w:tcPr>
          <w:p w14:paraId="6EB5824D" w14:textId="77777777" w:rsidR="00993E8B" w:rsidRPr="00993E8B" w:rsidRDefault="00993E8B" w:rsidP="00993E8B">
            <w:pPr>
              <w:rPr>
                <w:rFonts w:ascii="Roboto" w:hAnsi="Roboto"/>
                <w:b/>
                <w:sz w:val="16"/>
                <w:szCs w:val="14"/>
              </w:rPr>
            </w:pPr>
            <w:r w:rsidRPr="00993E8B">
              <w:rPr>
                <w:rFonts w:ascii="Roboto" w:hAnsi="Roboto"/>
                <w:b/>
                <w:sz w:val="16"/>
                <w:szCs w:val="14"/>
              </w:rPr>
              <w:lastRenderedPageBreak/>
              <w:t xml:space="preserve">Sumár </w:t>
            </w:r>
            <w:r>
              <w:rPr>
                <w:rFonts w:ascii="Roboto" w:hAnsi="Roboto"/>
                <w:b/>
                <w:sz w:val="16"/>
                <w:szCs w:val="14"/>
              </w:rPr>
              <w:t>plánovaných</w:t>
            </w:r>
            <w:r w:rsidRPr="00993E8B">
              <w:rPr>
                <w:rFonts w:ascii="Roboto" w:hAnsi="Roboto"/>
                <w:b/>
                <w:sz w:val="16"/>
                <w:szCs w:val="14"/>
              </w:rPr>
              <w:t xml:space="preserve"> VO</w:t>
            </w:r>
          </w:p>
        </w:tc>
      </w:tr>
      <w:tr w:rsidR="00993E8B" w:rsidRPr="004E74C3" w14:paraId="5239C8C8" w14:textId="77777777" w:rsidTr="00993E8B">
        <w:trPr>
          <w:jc w:val="center"/>
        </w:trPr>
        <w:tc>
          <w:tcPr>
            <w:tcW w:w="2268" w:type="dxa"/>
            <w:tcBorders>
              <w:top w:val="single" w:sz="4" w:space="0" w:color="BFBFBF" w:themeColor="background1" w:themeShade="BF"/>
              <w:right w:val="nil"/>
            </w:tcBorders>
            <w:shd w:val="clear" w:color="auto" w:fill="FFFFFF" w:themeFill="background1"/>
          </w:tcPr>
          <w:p w14:paraId="023BEC94" w14:textId="77777777" w:rsidR="00993E8B" w:rsidRPr="006039A5" w:rsidRDefault="00993E8B" w:rsidP="00925038">
            <w:pPr>
              <w:rPr>
                <w:rFonts w:ascii="Roboto" w:hAnsi="Roboto"/>
                <w:b/>
                <w:sz w:val="14"/>
                <w:szCs w:val="14"/>
              </w:rPr>
            </w:pPr>
            <w:r>
              <w:rPr>
                <w:rFonts w:ascii="Roboto" w:hAnsi="Roboto"/>
                <w:b/>
                <w:sz w:val="14"/>
                <w:szCs w:val="14"/>
              </w:rPr>
              <w:t xml:space="preserve">Počet </w:t>
            </w:r>
            <w:r w:rsidR="00925038">
              <w:rPr>
                <w:rFonts w:ascii="Roboto" w:hAnsi="Roboto"/>
                <w:b/>
                <w:sz w:val="14"/>
                <w:szCs w:val="14"/>
              </w:rPr>
              <w:t>plánovaných</w:t>
            </w:r>
            <w:r>
              <w:rPr>
                <w:rFonts w:ascii="Roboto" w:hAnsi="Roboto"/>
                <w:b/>
                <w:sz w:val="14"/>
                <w:szCs w:val="14"/>
              </w:rPr>
              <w:t xml:space="preserve"> VO</w:t>
            </w:r>
          </w:p>
        </w:tc>
        <w:tc>
          <w:tcPr>
            <w:tcW w:w="2694" w:type="dxa"/>
            <w:tcBorders>
              <w:top w:val="single" w:sz="4" w:space="0" w:color="BFBFBF" w:themeColor="background1" w:themeShade="BF"/>
              <w:left w:val="nil"/>
              <w:right w:val="single" w:sz="4" w:space="0" w:color="BFBFBF" w:themeColor="background1" w:themeShade="BF"/>
            </w:tcBorders>
            <w:shd w:val="clear" w:color="auto" w:fill="FFFFFF" w:themeFill="background1"/>
          </w:tcPr>
          <w:p w14:paraId="4FEFAA0E" w14:textId="77777777" w:rsidR="00993E8B" w:rsidRPr="009E6CDF" w:rsidRDefault="00993E8B" w:rsidP="00925038">
            <w:pPr>
              <w:rPr>
                <w:rFonts w:ascii="Roboto" w:hAnsi="Roboto"/>
                <w:sz w:val="14"/>
                <w:szCs w:val="14"/>
              </w:rPr>
            </w:pPr>
            <w:r w:rsidRPr="009E6CDF">
              <w:rPr>
                <w:rFonts w:ascii="Roboto" w:hAnsi="Roboto"/>
                <w:sz w:val="14"/>
                <w:szCs w:val="14"/>
              </w:rPr>
              <w:t>(</w:t>
            </w:r>
            <w:r w:rsidR="00925038">
              <w:rPr>
                <w:rFonts w:ascii="Roboto" w:hAnsi="Roboto"/>
                <w:sz w:val="14"/>
                <w:szCs w:val="14"/>
              </w:rPr>
              <w:t>169</w:t>
            </w:r>
            <w:r w:rsidRPr="009E6CDF">
              <w:rPr>
                <w:rFonts w:ascii="Roboto" w:hAnsi="Roboto"/>
                <w:sz w:val="14"/>
                <w:szCs w:val="14"/>
              </w:rPr>
              <w:t>)</w:t>
            </w:r>
            <w:r>
              <w:rPr>
                <w:rFonts w:ascii="Roboto" w:hAnsi="Roboto"/>
                <w:sz w:val="14"/>
                <w:szCs w:val="14"/>
              </w:rPr>
              <w:t xml:space="preserve"> </w:t>
            </w:r>
            <w:r w:rsidRPr="001E6CCE">
              <w:rPr>
                <w:rFonts w:ascii="Roboto" w:hAnsi="Roboto"/>
                <w:sz w:val="14"/>
                <w:szCs w:val="14"/>
              </w:rPr>
              <w:t>Generuje automaticky ITMS2014+</w:t>
            </w:r>
            <w:r w:rsidR="00335F3F">
              <w:rPr>
                <w:rFonts w:ascii="Roboto" w:hAnsi="Roboto"/>
                <w:sz w:val="14"/>
                <w:szCs w:val="14"/>
              </w:rPr>
              <w:t xml:space="preserve"> na základe údajov zadaných nižšie</w:t>
            </w:r>
          </w:p>
        </w:tc>
        <w:tc>
          <w:tcPr>
            <w:tcW w:w="2126" w:type="dxa"/>
            <w:tcBorders>
              <w:top w:val="single" w:sz="4" w:space="0" w:color="BFBFBF" w:themeColor="background1" w:themeShade="BF"/>
              <w:left w:val="single" w:sz="4" w:space="0" w:color="BFBFBF" w:themeColor="background1" w:themeShade="BF"/>
              <w:right w:val="nil"/>
            </w:tcBorders>
            <w:shd w:val="clear" w:color="auto" w:fill="FFFFFF" w:themeFill="background1"/>
          </w:tcPr>
          <w:p w14:paraId="385BAF15" w14:textId="77777777" w:rsidR="00993E8B" w:rsidRPr="006039A5" w:rsidRDefault="00993E8B" w:rsidP="00993E8B">
            <w:pPr>
              <w:rPr>
                <w:rFonts w:ascii="Roboto" w:hAnsi="Roboto"/>
                <w:b/>
                <w:sz w:val="14"/>
                <w:szCs w:val="14"/>
              </w:rPr>
            </w:pPr>
            <w:r>
              <w:rPr>
                <w:rFonts w:ascii="Roboto" w:hAnsi="Roboto"/>
                <w:b/>
                <w:sz w:val="14"/>
                <w:szCs w:val="14"/>
              </w:rPr>
              <w:t>Suma VO pre projekt:</w:t>
            </w:r>
          </w:p>
        </w:tc>
        <w:tc>
          <w:tcPr>
            <w:tcW w:w="2977" w:type="dxa"/>
            <w:tcBorders>
              <w:top w:val="single" w:sz="4" w:space="0" w:color="BFBFBF" w:themeColor="background1" w:themeShade="BF"/>
              <w:left w:val="nil"/>
              <w:right w:val="nil"/>
            </w:tcBorders>
            <w:shd w:val="clear" w:color="auto" w:fill="FFFFFF" w:themeFill="background1"/>
          </w:tcPr>
          <w:p w14:paraId="30589ADC" w14:textId="77777777" w:rsidR="00993E8B" w:rsidRPr="009E6CDF" w:rsidRDefault="00993E8B" w:rsidP="00925038">
            <w:pPr>
              <w:rPr>
                <w:rFonts w:ascii="Roboto" w:hAnsi="Roboto"/>
                <w:sz w:val="14"/>
                <w:szCs w:val="14"/>
              </w:rPr>
            </w:pPr>
            <w:r w:rsidRPr="009E6CDF">
              <w:rPr>
                <w:rFonts w:ascii="Roboto" w:hAnsi="Roboto"/>
                <w:sz w:val="14"/>
                <w:szCs w:val="14"/>
              </w:rPr>
              <w:t>(</w:t>
            </w:r>
            <w:r w:rsidR="00925038">
              <w:rPr>
                <w:rFonts w:ascii="Roboto" w:hAnsi="Roboto"/>
                <w:sz w:val="14"/>
                <w:szCs w:val="14"/>
              </w:rPr>
              <w:t>170</w:t>
            </w:r>
            <w:r w:rsidRPr="009E6CDF">
              <w:rPr>
                <w:rFonts w:ascii="Roboto" w:hAnsi="Roboto"/>
                <w:sz w:val="14"/>
                <w:szCs w:val="14"/>
              </w:rPr>
              <w:t>)</w:t>
            </w:r>
            <w:r>
              <w:rPr>
                <w:rFonts w:ascii="Roboto" w:hAnsi="Roboto"/>
                <w:sz w:val="14"/>
                <w:szCs w:val="14"/>
              </w:rPr>
              <w:t xml:space="preserve"> </w:t>
            </w:r>
            <w:r w:rsidRPr="001E6CCE">
              <w:rPr>
                <w:rFonts w:ascii="Roboto" w:hAnsi="Roboto"/>
                <w:sz w:val="14"/>
                <w:szCs w:val="14"/>
              </w:rPr>
              <w:t>Generuje automaticky ITMS2014+</w:t>
            </w:r>
            <w:r w:rsidR="00335F3F">
              <w:rPr>
                <w:rFonts w:ascii="Roboto" w:hAnsi="Roboto"/>
                <w:sz w:val="14"/>
                <w:szCs w:val="14"/>
              </w:rPr>
              <w:t xml:space="preserve"> na základe údajov zadaných nižšie</w:t>
            </w:r>
          </w:p>
        </w:tc>
      </w:tr>
    </w:tbl>
    <w:p w14:paraId="0DD878DA" w14:textId="77777777" w:rsidR="00A1357C" w:rsidRPr="00A1357C" w:rsidRDefault="00A1357C" w:rsidP="00A1357C">
      <w:pPr>
        <w:rPr>
          <w:rFonts w:ascii="Roboto" w:hAnsi="Roboto"/>
          <w:sz w:val="14"/>
          <w:szCs w:val="14"/>
        </w:rPr>
      </w:pPr>
    </w:p>
    <w:p w14:paraId="44A0EEA7" w14:textId="77777777" w:rsidR="00925038" w:rsidRDefault="00925038" w:rsidP="00BE6FDA">
      <w:pPr>
        <w:ind w:left="-426"/>
        <w:rPr>
          <w:rFonts w:ascii="Roboto" w:hAnsi="Roboto" w:cs="Roboto"/>
          <w:b/>
          <w:bCs/>
          <w:color w:val="0064A3"/>
          <w:sz w:val="38"/>
          <w:szCs w:val="42"/>
        </w:rPr>
      </w:pPr>
      <w:r w:rsidRPr="00925038">
        <w:rPr>
          <w:rFonts w:ascii="Roboto" w:hAnsi="Roboto" w:cs="Roboto"/>
          <w:b/>
          <w:bCs/>
          <w:color w:val="0064A3"/>
          <w:sz w:val="38"/>
          <w:szCs w:val="42"/>
        </w:rPr>
        <w:t>Verejné obstarávanie 1</w:t>
      </w:r>
    </w:p>
    <w:tbl>
      <w:tblPr>
        <w:tblStyle w:val="Mriekatabuky"/>
        <w:tblW w:w="10065" w:type="dxa"/>
        <w:jc w:val="center"/>
        <w:tblBorders>
          <w:top w:val="single" w:sz="4" w:space="0" w:color="BFBFBF" w:themeColor="background1" w:themeShade="BF"/>
          <w:left w:val="none" w:sz="0" w:space="0" w:color="auto"/>
          <w:bottom w:val="single" w:sz="4" w:space="0" w:color="BFBFBF" w:themeColor="background1" w:themeShade="BF"/>
          <w:right w:val="none" w:sz="0" w:space="0" w:color="auto"/>
          <w:insideH w:val="single" w:sz="4" w:space="0" w:color="BFBFBF" w:themeColor="background1" w:themeShade="BF"/>
          <w:insideV w:val="single" w:sz="4" w:space="0" w:color="BFBFBF" w:themeColor="background1" w:themeShade="BF"/>
        </w:tblBorders>
        <w:shd w:val="clear" w:color="auto" w:fill="FFFFFF" w:themeFill="background1"/>
        <w:tblLook w:val="04A0" w:firstRow="1" w:lastRow="0" w:firstColumn="1" w:lastColumn="0" w:noHBand="0" w:noVBand="1"/>
      </w:tblPr>
      <w:tblGrid>
        <w:gridCol w:w="2268"/>
        <w:gridCol w:w="2694"/>
        <w:gridCol w:w="2126"/>
        <w:gridCol w:w="2977"/>
      </w:tblGrid>
      <w:tr w:rsidR="00925038" w:rsidRPr="004E74C3" w14:paraId="6CE6E769" w14:textId="77777777" w:rsidTr="00925038">
        <w:trPr>
          <w:jc w:val="center"/>
        </w:trPr>
        <w:tc>
          <w:tcPr>
            <w:tcW w:w="2268" w:type="dxa"/>
            <w:tcBorders>
              <w:top w:val="single" w:sz="4" w:space="0" w:color="BFBFBF" w:themeColor="background1" w:themeShade="BF"/>
              <w:bottom w:val="single" w:sz="4" w:space="0" w:color="BFBFBF" w:themeColor="background1" w:themeShade="BF"/>
              <w:right w:val="nil"/>
            </w:tcBorders>
            <w:shd w:val="clear" w:color="auto" w:fill="FFFFFF" w:themeFill="background1"/>
          </w:tcPr>
          <w:p w14:paraId="6CF063FE" w14:textId="77777777" w:rsidR="00925038" w:rsidRPr="00FC2433" w:rsidRDefault="00925038" w:rsidP="00887191">
            <w:pPr>
              <w:rPr>
                <w:rFonts w:ascii="Roboto" w:hAnsi="Roboto"/>
                <w:b/>
                <w:sz w:val="14"/>
                <w:szCs w:val="14"/>
              </w:rPr>
            </w:pPr>
            <w:r w:rsidRPr="00FC2433">
              <w:rPr>
                <w:rFonts w:ascii="Roboto" w:hAnsi="Roboto"/>
                <w:b/>
                <w:sz w:val="14"/>
                <w:szCs w:val="14"/>
              </w:rPr>
              <w:t>Názov VO:</w:t>
            </w:r>
          </w:p>
        </w:tc>
        <w:tc>
          <w:tcPr>
            <w:tcW w:w="7797" w:type="dxa"/>
            <w:gridSpan w:val="3"/>
            <w:tcBorders>
              <w:top w:val="single" w:sz="4" w:space="0" w:color="BFBFBF" w:themeColor="background1" w:themeShade="BF"/>
              <w:left w:val="nil"/>
              <w:bottom w:val="single" w:sz="4" w:space="0" w:color="BFBFBF" w:themeColor="background1" w:themeShade="BF"/>
              <w:right w:val="nil"/>
            </w:tcBorders>
            <w:shd w:val="clear" w:color="auto" w:fill="FFFFFF" w:themeFill="background1"/>
          </w:tcPr>
          <w:p w14:paraId="5D38F39E" w14:textId="197EFA2C" w:rsidR="00925038" w:rsidRPr="00FC2433" w:rsidRDefault="00925038" w:rsidP="004F1DDF">
            <w:pPr>
              <w:rPr>
                <w:rFonts w:ascii="Roboto" w:hAnsi="Roboto"/>
                <w:sz w:val="14"/>
                <w:szCs w:val="14"/>
              </w:rPr>
            </w:pPr>
            <w:r w:rsidRPr="00FC2433">
              <w:rPr>
                <w:rFonts w:ascii="Roboto" w:hAnsi="Roboto"/>
                <w:sz w:val="14"/>
                <w:szCs w:val="14"/>
              </w:rPr>
              <w:t>(171)</w:t>
            </w:r>
            <w:r w:rsidR="00335F3F" w:rsidRPr="00FC2433">
              <w:rPr>
                <w:rFonts w:ascii="Roboto" w:hAnsi="Roboto"/>
                <w:sz w:val="14"/>
                <w:szCs w:val="14"/>
              </w:rPr>
              <w:t xml:space="preserve"> </w:t>
            </w:r>
            <w:r w:rsidR="002758F1" w:rsidRPr="00FC2433">
              <w:rPr>
                <w:rFonts w:ascii="Roboto" w:hAnsi="Roboto"/>
                <w:sz w:val="14"/>
                <w:szCs w:val="14"/>
              </w:rPr>
              <w:t>Žiadateľ uvedie názov VO vrátane čísla oznámenia o vyhlásení VO/čísla výzvy na predloženie ponúk (čísla žiadateľ uvádza aj v prípade ukončeného VO), resp. v prípade plánovaného VO, uvedie jeho predpokladaný názov</w:t>
            </w:r>
            <w:r w:rsidR="00F52123" w:rsidRPr="00FC2433">
              <w:rPr>
                <w:rFonts w:ascii="Roboto" w:hAnsi="Roboto"/>
                <w:sz w:val="14"/>
                <w:szCs w:val="14"/>
              </w:rPr>
              <w:t xml:space="preserve"> </w:t>
            </w:r>
          </w:p>
        </w:tc>
      </w:tr>
      <w:tr w:rsidR="00925038" w:rsidRPr="004E74C3" w14:paraId="7444EEBC" w14:textId="77777777" w:rsidTr="00925038">
        <w:trPr>
          <w:jc w:val="center"/>
        </w:trPr>
        <w:tc>
          <w:tcPr>
            <w:tcW w:w="2268" w:type="dxa"/>
            <w:tcBorders>
              <w:top w:val="single" w:sz="4" w:space="0" w:color="BFBFBF" w:themeColor="background1" w:themeShade="BF"/>
              <w:bottom w:val="single" w:sz="4" w:space="0" w:color="BFBFBF" w:themeColor="background1" w:themeShade="BF"/>
              <w:right w:val="nil"/>
            </w:tcBorders>
            <w:shd w:val="clear" w:color="auto" w:fill="FFFFFF" w:themeFill="background1"/>
          </w:tcPr>
          <w:p w14:paraId="7148A060" w14:textId="77777777" w:rsidR="00925038" w:rsidRDefault="00925038" w:rsidP="00887191">
            <w:pPr>
              <w:rPr>
                <w:rFonts w:ascii="Roboto" w:hAnsi="Roboto"/>
                <w:b/>
                <w:sz w:val="14"/>
                <w:szCs w:val="14"/>
              </w:rPr>
            </w:pPr>
            <w:r>
              <w:rPr>
                <w:rFonts w:ascii="Roboto" w:hAnsi="Roboto"/>
                <w:b/>
                <w:sz w:val="14"/>
                <w:szCs w:val="14"/>
              </w:rPr>
              <w:t>Opis predmetu VO:</w:t>
            </w:r>
          </w:p>
        </w:tc>
        <w:tc>
          <w:tcPr>
            <w:tcW w:w="7797" w:type="dxa"/>
            <w:gridSpan w:val="3"/>
            <w:tcBorders>
              <w:top w:val="single" w:sz="4" w:space="0" w:color="BFBFBF" w:themeColor="background1" w:themeShade="BF"/>
              <w:left w:val="nil"/>
              <w:bottom w:val="single" w:sz="4" w:space="0" w:color="BFBFBF" w:themeColor="background1" w:themeShade="BF"/>
              <w:right w:val="nil"/>
            </w:tcBorders>
            <w:shd w:val="clear" w:color="auto" w:fill="FFFFFF" w:themeFill="background1"/>
          </w:tcPr>
          <w:p w14:paraId="0A3D7F2F" w14:textId="77777777" w:rsidR="00925038" w:rsidRPr="009E6CDF" w:rsidRDefault="00925038" w:rsidP="00887191">
            <w:pPr>
              <w:rPr>
                <w:rFonts w:ascii="Roboto" w:hAnsi="Roboto"/>
                <w:sz w:val="14"/>
                <w:szCs w:val="14"/>
              </w:rPr>
            </w:pPr>
            <w:r>
              <w:rPr>
                <w:rFonts w:ascii="Roboto" w:hAnsi="Roboto"/>
                <w:sz w:val="14"/>
                <w:szCs w:val="14"/>
              </w:rPr>
              <w:t>(172)</w:t>
            </w:r>
            <w:r w:rsidR="00335F3F">
              <w:rPr>
                <w:rFonts w:ascii="Roboto" w:hAnsi="Roboto"/>
                <w:sz w:val="14"/>
                <w:szCs w:val="14"/>
              </w:rPr>
              <w:t xml:space="preserve"> </w:t>
            </w:r>
            <w:r w:rsidR="00335F3F" w:rsidRPr="00335F3F">
              <w:rPr>
                <w:rFonts w:ascii="Roboto" w:hAnsi="Roboto"/>
                <w:sz w:val="14"/>
                <w:szCs w:val="14"/>
              </w:rPr>
              <w:t>Žiadateľ stručne uvedie opis predmetu VO</w:t>
            </w:r>
            <w:r w:rsidR="002758F1">
              <w:rPr>
                <w:rFonts w:ascii="Roboto" w:hAnsi="Roboto"/>
                <w:sz w:val="14"/>
                <w:szCs w:val="14"/>
              </w:rPr>
              <w:t xml:space="preserve">. </w:t>
            </w:r>
            <w:r w:rsidR="002758F1" w:rsidRPr="002758F1">
              <w:rPr>
                <w:rFonts w:ascii="Roboto" w:hAnsi="Roboto"/>
                <w:sz w:val="14"/>
                <w:szCs w:val="14"/>
              </w:rPr>
              <w:t>Ak je zákazka rozdelená na časti, žiadateľ časti zákazky vymenuje.</w:t>
            </w:r>
          </w:p>
        </w:tc>
      </w:tr>
      <w:tr w:rsidR="00925038" w:rsidRPr="004E74C3" w14:paraId="758897AB" w14:textId="77777777" w:rsidTr="00925038">
        <w:trPr>
          <w:jc w:val="center"/>
        </w:trPr>
        <w:tc>
          <w:tcPr>
            <w:tcW w:w="2268" w:type="dxa"/>
            <w:tcBorders>
              <w:top w:val="single" w:sz="4" w:space="0" w:color="BFBFBF" w:themeColor="background1" w:themeShade="BF"/>
              <w:bottom w:val="single" w:sz="4" w:space="0" w:color="BFBFBF" w:themeColor="background1" w:themeShade="BF"/>
              <w:right w:val="nil"/>
            </w:tcBorders>
            <w:shd w:val="clear" w:color="auto" w:fill="FFFFFF" w:themeFill="background1"/>
          </w:tcPr>
          <w:p w14:paraId="13879923" w14:textId="77777777" w:rsidR="00925038" w:rsidRDefault="00925038" w:rsidP="00887191">
            <w:pPr>
              <w:rPr>
                <w:rFonts w:ascii="Roboto" w:hAnsi="Roboto"/>
                <w:b/>
                <w:sz w:val="14"/>
                <w:szCs w:val="14"/>
              </w:rPr>
            </w:pPr>
            <w:r>
              <w:rPr>
                <w:rFonts w:ascii="Roboto" w:hAnsi="Roboto"/>
                <w:b/>
                <w:sz w:val="14"/>
                <w:szCs w:val="14"/>
              </w:rPr>
              <w:t>Metóda podľa finančného limitu</w:t>
            </w:r>
          </w:p>
        </w:tc>
        <w:tc>
          <w:tcPr>
            <w:tcW w:w="2694" w:type="dxa"/>
            <w:tcBorders>
              <w:top w:val="single" w:sz="4" w:space="0" w:color="BFBFBF" w:themeColor="background1" w:themeShade="BF"/>
              <w:left w:val="nil"/>
              <w:bottom w:val="single" w:sz="4" w:space="0" w:color="BFBFBF" w:themeColor="background1" w:themeShade="BF"/>
              <w:right w:val="single" w:sz="4" w:space="0" w:color="BFBFBF" w:themeColor="background1" w:themeShade="BF"/>
            </w:tcBorders>
            <w:shd w:val="clear" w:color="auto" w:fill="FFFFFF" w:themeFill="background1"/>
          </w:tcPr>
          <w:p w14:paraId="336FAEC9" w14:textId="17F38DF1" w:rsidR="00925038" w:rsidRPr="009E6CDF" w:rsidRDefault="00925038" w:rsidP="0082334A">
            <w:pPr>
              <w:rPr>
                <w:rFonts w:ascii="Roboto" w:hAnsi="Roboto"/>
                <w:sz w:val="14"/>
                <w:szCs w:val="14"/>
              </w:rPr>
            </w:pPr>
            <w:r>
              <w:rPr>
                <w:rFonts w:ascii="Roboto" w:hAnsi="Roboto"/>
                <w:sz w:val="14"/>
                <w:szCs w:val="14"/>
              </w:rPr>
              <w:t>(173)</w:t>
            </w:r>
            <w:r w:rsidR="00335F3F">
              <w:rPr>
                <w:rFonts w:ascii="Roboto" w:hAnsi="Roboto"/>
                <w:sz w:val="14"/>
                <w:szCs w:val="14"/>
              </w:rPr>
              <w:t xml:space="preserve"> </w:t>
            </w:r>
            <w:r w:rsidR="0082334A" w:rsidRPr="0082334A">
              <w:rPr>
                <w:rFonts w:ascii="Roboto" w:hAnsi="Roboto"/>
                <w:sz w:val="14"/>
                <w:szCs w:val="14"/>
              </w:rPr>
              <w:t xml:space="preserve">Generuje automaticky ITMS2014+ </w:t>
            </w:r>
            <w:r w:rsidR="0082334A">
              <w:rPr>
                <w:rFonts w:ascii="Roboto" w:hAnsi="Roboto"/>
                <w:sz w:val="14"/>
                <w:szCs w:val="14"/>
              </w:rPr>
              <w:t xml:space="preserve">- </w:t>
            </w:r>
            <w:r w:rsidR="002758F1" w:rsidRPr="002758F1">
              <w:rPr>
                <w:rFonts w:ascii="Roboto" w:hAnsi="Roboto"/>
                <w:sz w:val="14"/>
                <w:szCs w:val="14"/>
              </w:rPr>
              <w:t>v</w:t>
            </w:r>
            <w:r w:rsidR="0082334A">
              <w:rPr>
                <w:rFonts w:ascii="Roboto" w:hAnsi="Roboto"/>
                <w:sz w:val="14"/>
                <w:szCs w:val="14"/>
              </w:rPr>
              <w:t>ýber</w:t>
            </w:r>
            <w:r w:rsidR="002758F1" w:rsidRPr="002758F1">
              <w:rPr>
                <w:rFonts w:ascii="Roboto" w:hAnsi="Roboto"/>
                <w:sz w:val="14"/>
                <w:szCs w:val="14"/>
              </w:rPr>
              <w:t xml:space="preserve"> z preddefinovaného číselníka (nadlimitná, podlimitná alebo iná zákazka)</w:t>
            </w:r>
          </w:p>
        </w:tc>
        <w:tc>
          <w:tcPr>
            <w:tcW w:w="2126" w:type="dxa"/>
            <w:tcBorders>
              <w:top w:val="single" w:sz="4" w:space="0" w:color="BFBFBF" w:themeColor="background1" w:themeShade="BF"/>
              <w:left w:val="single" w:sz="4" w:space="0" w:color="BFBFBF" w:themeColor="background1" w:themeShade="BF"/>
              <w:bottom w:val="single" w:sz="4" w:space="0" w:color="BFBFBF" w:themeColor="background1" w:themeShade="BF"/>
              <w:right w:val="nil"/>
            </w:tcBorders>
            <w:shd w:val="clear" w:color="auto" w:fill="FFFFFF" w:themeFill="background1"/>
          </w:tcPr>
          <w:p w14:paraId="5E911289" w14:textId="77777777" w:rsidR="00925038" w:rsidRDefault="00925038" w:rsidP="00887191">
            <w:pPr>
              <w:rPr>
                <w:rFonts w:ascii="Roboto" w:hAnsi="Roboto"/>
                <w:b/>
                <w:sz w:val="14"/>
                <w:szCs w:val="14"/>
              </w:rPr>
            </w:pPr>
            <w:r>
              <w:rPr>
                <w:rFonts w:ascii="Roboto" w:hAnsi="Roboto"/>
                <w:b/>
                <w:sz w:val="14"/>
                <w:szCs w:val="14"/>
              </w:rPr>
              <w:t>Celková hodnota zákazky:</w:t>
            </w:r>
          </w:p>
        </w:tc>
        <w:tc>
          <w:tcPr>
            <w:tcW w:w="2977" w:type="dxa"/>
            <w:tcBorders>
              <w:top w:val="single" w:sz="4" w:space="0" w:color="BFBFBF" w:themeColor="background1" w:themeShade="BF"/>
              <w:left w:val="nil"/>
              <w:bottom w:val="single" w:sz="4" w:space="0" w:color="BFBFBF" w:themeColor="background1" w:themeShade="BF"/>
              <w:right w:val="nil"/>
            </w:tcBorders>
            <w:shd w:val="clear" w:color="auto" w:fill="FFFFFF" w:themeFill="background1"/>
          </w:tcPr>
          <w:p w14:paraId="7E80F07A" w14:textId="77777777" w:rsidR="00925038" w:rsidRDefault="00925038" w:rsidP="002758F1">
            <w:pPr>
              <w:rPr>
                <w:rFonts w:ascii="Roboto" w:hAnsi="Roboto"/>
                <w:sz w:val="14"/>
                <w:szCs w:val="14"/>
              </w:rPr>
            </w:pPr>
            <w:r>
              <w:rPr>
                <w:rFonts w:ascii="Roboto" w:hAnsi="Roboto"/>
                <w:sz w:val="14"/>
                <w:szCs w:val="14"/>
              </w:rPr>
              <w:t>(174)</w:t>
            </w:r>
            <w:r w:rsidR="00335F3F">
              <w:rPr>
                <w:rFonts w:ascii="Roboto" w:hAnsi="Roboto"/>
                <w:sz w:val="14"/>
                <w:szCs w:val="14"/>
              </w:rPr>
              <w:t xml:space="preserve"> </w:t>
            </w:r>
            <w:r w:rsidR="002758F1">
              <w:rPr>
                <w:rFonts w:ascii="Roboto" w:hAnsi="Roboto"/>
                <w:sz w:val="14"/>
                <w:szCs w:val="14"/>
              </w:rPr>
              <w:t>Vypĺňa žiadateľ.</w:t>
            </w:r>
          </w:p>
          <w:p w14:paraId="339668F0" w14:textId="77777777" w:rsidR="002758F1" w:rsidRPr="002758F1" w:rsidRDefault="002758F1" w:rsidP="002758F1">
            <w:pPr>
              <w:spacing w:after="0" w:line="240" w:lineRule="auto"/>
              <w:rPr>
                <w:rFonts w:ascii="Roboto" w:hAnsi="Roboto"/>
                <w:sz w:val="14"/>
                <w:szCs w:val="14"/>
              </w:rPr>
            </w:pPr>
            <w:r w:rsidRPr="002758F1">
              <w:rPr>
                <w:rFonts w:ascii="Roboto" w:hAnsi="Roboto"/>
                <w:sz w:val="14"/>
                <w:szCs w:val="14"/>
              </w:rPr>
              <w:t>Žiadateľ uvedie v prípade:</w:t>
            </w:r>
          </w:p>
          <w:p w14:paraId="2C449954" w14:textId="77777777" w:rsidR="002758F1" w:rsidRPr="002758F1" w:rsidRDefault="002758F1" w:rsidP="002758F1">
            <w:pPr>
              <w:pStyle w:val="Odsekzoznamu"/>
              <w:numPr>
                <w:ilvl w:val="0"/>
                <w:numId w:val="16"/>
              </w:numPr>
              <w:spacing w:after="0" w:line="240" w:lineRule="auto"/>
              <w:ind w:left="459"/>
              <w:rPr>
                <w:rFonts w:ascii="Roboto" w:hAnsi="Roboto"/>
                <w:sz w:val="14"/>
                <w:szCs w:val="14"/>
              </w:rPr>
            </w:pPr>
            <w:r w:rsidRPr="002758F1">
              <w:rPr>
                <w:rFonts w:ascii="Roboto" w:hAnsi="Roboto"/>
                <w:sz w:val="14"/>
                <w:szCs w:val="14"/>
              </w:rPr>
              <w:t>plánovaného VO - odhad predpokladanej hodnoty zákazky</w:t>
            </w:r>
          </w:p>
          <w:p w14:paraId="5EBAF2B2" w14:textId="77777777" w:rsidR="002758F1" w:rsidRPr="002758F1" w:rsidRDefault="002758F1" w:rsidP="002758F1">
            <w:pPr>
              <w:pStyle w:val="Odsekzoznamu"/>
              <w:numPr>
                <w:ilvl w:val="0"/>
                <w:numId w:val="16"/>
              </w:numPr>
              <w:spacing w:after="0" w:line="240" w:lineRule="auto"/>
              <w:ind w:left="459"/>
              <w:rPr>
                <w:rFonts w:ascii="Roboto" w:hAnsi="Roboto"/>
                <w:sz w:val="14"/>
                <w:szCs w:val="14"/>
              </w:rPr>
            </w:pPr>
            <w:r w:rsidRPr="002758F1">
              <w:rPr>
                <w:rFonts w:ascii="Roboto" w:hAnsi="Roboto"/>
                <w:sz w:val="14"/>
                <w:szCs w:val="14"/>
              </w:rPr>
              <w:t xml:space="preserve">vyhláseného VO - predpokladanú hodnotu zákazky, </w:t>
            </w:r>
          </w:p>
          <w:p w14:paraId="44FD85EF" w14:textId="77777777" w:rsidR="002758F1" w:rsidRPr="002758F1" w:rsidRDefault="002758F1" w:rsidP="002758F1">
            <w:pPr>
              <w:pStyle w:val="Odsekzoznamu"/>
              <w:numPr>
                <w:ilvl w:val="0"/>
                <w:numId w:val="16"/>
              </w:numPr>
              <w:spacing w:after="0" w:line="240" w:lineRule="auto"/>
              <w:ind w:left="459"/>
              <w:rPr>
                <w:rFonts w:ascii="Roboto" w:hAnsi="Roboto"/>
                <w:sz w:val="14"/>
                <w:szCs w:val="14"/>
              </w:rPr>
            </w:pPr>
            <w:r w:rsidRPr="002758F1">
              <w:rPr>
                <w:rFonts w:ascii="Roboto" w:hAnsi="Roboto"/>
                <w:sz w:val="14"/>
                <w:szCs w:val="14"/>
              </w:rPr>
              <w:t>ukončeného procesu VO - výslednú sumu z ponuky úspešného uchádzača.</w:t>
            </w:r>
          </w:p>
          <w:p w14:paraId="4D07F18C" w14:textId="77777777" w:rsidR="002758F1" w:rsidRDefault="002758F1" w:rsidP="002758F1">
            <w:pPr>
              <w:spacing w:after="0" w:line="240" w:lineRule="auto"/>
              <w:rPr>
                <w:rFonts w:ascii="Roboto" w:hAnsi="Roboto"/>
                <w:sz w:val="14"/>
                <w:szCs w:val="14"/>
              </w:rPr>
            </w:pPr>
          </w:p>
          <w:p w14:paraId="66BEBBD8" w14:textId="77777777" w:rsidR="001623C5" w:rsidRDefault="001623C5" w:rsidP="001623C5">
            <w:pPr>
              <w:spacing w:after="0" w:line="240" w:lineRule="auto"/>
              <w:rPr>
                <w:rFonts w:ascii="Roboto" w:hAnsi="Roboto"/>
                <w:sz w:val="14"/>
                <w:szCs w:val="14"/>
              </w:rPr>
            </w:pPr>
            <w:r w:rsidRPr="002758F1">
              <w:rPr>
                <w:rFonts w:ascii="Roboto" w:hAnsi="Roboto"/>
                <w:sz w:val="14"/>
                <w:szCs w:val="14"/>
              </w:rPr>
              <w:t>Celková hodnota zákazky je stanovená ako hodnota s DPH, ak DPH je zahrnutá vo výšk</w:t>
            </w:r>
            <w:r>
              <w:rPr>
                <w:rFonts w:ascii="Roboto" w:hAnsi="Roboto"/>
                <w:sz w:val="14"/>
                <w:szCs w:val="14"/>
              </w:rPr>
              <w:t>e oprávneného výdavku projektu.</w:t>
            </w:r>
          </w:p>
          <w:p w14:paraId="44CA6BE4" w14:textId="17E752F6" w:rsidR="002758F1" w:rsidRDefault="002758F1" w:rsidP="002758F1">
            <w:pPr>
              <w:spacing w:after="0" w:line="240" w:lineRule="auto"/>
              <w:rPr>
                <w:rFonts w:ascii="Roboto" w:hAnsi="Roboto"/>
                <w:sz w:val="14"/>
                <w:szCs w:val="14"/>
              </w:rPr>
            </w:pPr>
            <w:r>
              <w:rPr>
                <w:rFonts w:ascii="Roboto" w:hAnsi="Roboto"/>
                <w:sz w:val="14"/>
                <w:szCs w:val="14"/>
              </w:rPr>
              <w:t>.</w:t>
            </w:r>
          </w:p>
          <w:p w14:paraId="2499D01D" w14:textId="77777777" w:rsidR="002758F1" w:rsidRPr="002758F1" w:rsidRDefault="002758F1" w:rsidP="002758F1">
            <w:pPr>
              <w:spacing w:after="0" w:line="240" w:lineRule="auto"/>
              <w:rPr>
                <w:rFonts w:ascii="Roboto" w:hAnsi="Roboto"/>
                <w:sz w:val="14"/>
                <w:szCs w:val="14"/>
              </w:rPr>
            </w:pPr>
          </w:p>
          <w:p w14:paraId="3BD1AA8C" w14:textId="77777777" w:rsidR="002758F1" w:rsidRPr="009E6CDF" w:rsidRDefault="002758F1" w:rsidP="002758F1">
            <w:pPr>
              <w:spacing w:after="0" w:line="240" w:lineRule="auto"/>
              <w:rPr>
                <w:rFonts w:ascii="Roboto" w:hAnsi="Roboto"/>
                <w:sz w:val="14"/>
                <w:szCs w:val="14"/>
              </w:rPr>
            </w:pPr>
            <w:r w:rsidRPr="002758F1">
              <w:rPr>
                <w:rFonts w:ascii="Roboto" w:hAnsi="Roboto"/>
                <w:sz w:val="14"/>
                <w:szCs w:val="14"/>
              </w:rPr>
              <w:t>Uvádza sa hodnota celého VO bez ohľadu na to, či bolo zrealizované len na aktivity projektu alebo zahŕňa aj tovary/práce/služby, ktoré nebudú realizované v rámci projektu.</w:t>
            </w:r>
          </w:p>
        </w:tc>
      </w:tr>
      <w:tr w:rsidR="00925038" w:rsidRPr="004E74C3" w14:paraId="32D59CE3" w14:textId="77777777" w:rsidTr="00665777">
        <w:trPr>
          <w:jc w:val="center"/>
        </w:trPr>
        <w:tc>
          <w:tcPr>
            <w:tcW w:w="2268" w:type="dxa"/>
            <w:tcBorders>
              <w:top w:val="single" w:sz="4" w:space="0" w:color="BFBFBF" w:themeColor="background1" w:themeShade="BF"/>
              <w:bottom w:val="single" w:sz="4" w:space="0" w:color="BFBFBF" w:themeColor="background1" w:themeShade="BF"/>
              <w:right w:val="nil"/>
            </w:tcBorders>
            <w:shd w:val="clear" w:color="auto" w:fill="FFFFFF" w:themeFill="background1"/>
          </w:tcPr>
          <w:p w14:paraId="142F8105" w14:textId="77777777" w:rsidR="00925038" w:rsidRDefault="00925038" w:rsidP="00887191">
            <w:pPr>
              <w:rPr>
                <w:rFonts w:ascii="Roboto" w:hAnsi="Roboto"/>
                <w:b/>
                <w:sz w:val="14"/>
                <w:szCs w:val="14"/>
              </w:rPr>
            </w:pPr>
            <w:r>
              <w:rPr>
                <w:rFonts w:ascii="Roboto" w:hAnsi="Roboto"/>
                <w:b/>
                <w:sz w:val="14"/>
                <w:szCs w:val="14"/>
              </w:rPr>
              <w:t>Postup obstarávania:</w:t>
            </w:r>
          </w:p>
        </w:tc>
        <w:tc>
          <w:tcPr>
            <w:tcW w:w="2694" w:type="dxa"/>
            <w:tcBorders>
              <w:top w:val="single" w:sz="4" w:space="0" w:color="BFBFBF" w:themeColor="background1" w:themeShade="BF"/>
              <w:left w:val="nil"/>
              <w:bottom w:val="single" w:sz="4" w:space="0" w:color="BFBFBF" w:themeColor="background1" w:themeShade="BF"/>
              <w:right w:val="single" w:sz="4" w:space="0" w:color="BFBFBF" w:themeColor="background1" w:themeShade="BF"/>
            </w:tcBorders>
            <w:shd w:val="clear" w:color="auto" w:fill="FFFFFF" w:themeFill="background1"/>
          </w:tcPr>
          <w:p w14:paraId="1BFFF79B" w14:textId="348F5C0B" w:rsidR="002758F1" w:rsidRDefault="00925038" w:rsidP="002758F1">
            <w:pPr>
              <w:rPr>
                <w:rFonts w:ascii="Roboto" w:hAnsi="Roboto"/>
                <w:sz w:val="14"/>
                <w:szCs w:val="14"/>
              </w:rPr>
            </w:pPr>
            <w:r>
              <w:rPr>
                <w:rFonts w:ascii="Roboto" w:hAnsi="Roboto"/>
                <w:sz w:val="14"/>
                <w:szCs w:val="14"/>
              </w:rPr>
              <w:t>(175)</w:t>
            </w:r>
            <w:r w:rsidR="002758F1">
              <w:rPr>
                <w:rFonts w:ascii="Roboto" w:hAnsi="Roboto"/>
                <w:sz w:val="14"/>
                <w:szCs w:val="14"/>
              </w:rPr>
              <w:t xml:space="preserve"> </w:t>
            </w:r>
            <w:r w:rsidR="00604903" w:rsidRPr="0082334A">
              <w:rPr>
                <w:rFonts w:ascii="Roboto" w:hAnsi="Roboto"/>
                <w:sz w:val="14"/>
                <w:szCs w:val="14"/>
              </w:rPr>
              <w:t xml:space="preserve">Generuje automaticky ITMS2014+ </w:t>
            </w:r>
            <w:r w:rsidR="00604903">
              <w:rPr>
                <w:rFonts w:ascii="Roboto" w:hAnsi="Roboto"/>
                <w:sz w:val="14"/>
                <w:szCs w:val="14"/>
              </w:rPr>
              <w:t xml:space="preserve">- </w:t>
            </w:r>
            <w:r w:rsidR="00604903" w:rsidRPr="002758F1">
              <w:rPr>
                <w:rFonts w:ascii="Roboto" w:hAnsi="Roboto"/>
                <w:sz w:val="14"/>
                <w:szCs w:val="14"/>
              </w:rPr>
              <w:t>v</w:t>
            </w:r>
            <w:r w:rsidR="00604903">
              <w:rPr>
                <w:rFonts w:ascii="Roboto" w:hAnsi="Roboto"/>
                <w:sz w:val="14"/>
                <w:szCs w:val="14"/>
              </w:rPr>
              <w:t>ýber</w:t>
            </w:r>
            <w:r w:rsidR="00604903" w:rsidRPr="002758F1">
              <w:rPr>
                <w:rFonts w:ascii="Roboto" w:hAnsi="Roboto"/>
                <w:sz w:val="14"/>
                <w:szCs w:val="14"/>
              </w:rPr>
              <w:t xml:space="preserve"> z preddefinovaného číselníka </w:t>
            </w:r>
            <w:r w:rsidR="002758F1" w:rsidRPr="002758F1">
              <w:rPr>
                <w:rFonts w:ascii="Roboto" w:hAnsi="Roboto"/>
                <w:sz w:val="14"/>
                <w:szCs w:val="14"/>
              </w:rPr>
              <w:t>(postup obstarávania je potrebné uvádzať v súlade s právnou úpravou zákona, ktorá bola platná v čase začatia VO t.j. obdobia uvedené v riadku Začiatok VO).</w:t>
            </w:r>
          </w:p>
        </w:tc>
        <w:tc>
          <w:tcPr>
            <w:tcW w:w="2126" w:type="dxa"/>
            <w:tcBorders>
              <w:top w:val="single" w:sz="4" w:space="0" w:color="BFBFBF" w:themeColor="background1" w:themeShade="BF"/>
              <w:left w:val="single" w:sz="4" w:space="0" w:color="BFBFBF" w:themeColor="background1" w:themeShade="BF"/>
              <w:bottom w:val="single" w:sz="4" w:space="0" w:color="BFBFBF" w:themeColor="background1" w:themeShade="BF"/>
              <w:right w:val="nil"/>
            </w:tcBorders>
            <w:shd w:val="clear" w:color="auto" w:fill="FFFFFF" w:themeFill="background1"/>
          </w:tcPr>
          <w:p w14:paraId="45CAB5AC" w14:textId="77777777" w:rsidR="00925038" w:rsidRDefault="00665777" w:rsidP="00887191">
            <w:pPr>
              <w:rPr>
                <w:rFonts w:ascii="Roboto" w:hAnsi="Roboto"/>
                <w:b/>
                <w:sz w:val="14"/>
                <w:szCs w:val="14"/>
              </w:rPr>
            </w:pPr>
            <w:r>
              <w:rPr>
                <w:rFonts w:ascii="Roboto" w:hAnsi="Roboto"/>
                <w:b/>
                <w:sz w:val="14"/>
                <w:szCs w:val="14"/>
              </w:rPr>
              <w:t>Začiatok VO:</w:t>
            </w:r>
          </w:p>
        </w:tc>
        <w:tc>
          <w:tcPr>
            <w:tcW w:w="2977" w:type="dxa"/>
            <w:tcBorders>
              <w:top w:val="single" w:sz="4" w:space="0" w:color="BFBFBF" w:themeColor="background1" w:themeShade="BF"/>
              <w:left w:val="nil"/>
              <w:bottom w:val="single" w:sz="4" w:space="0" w:color="BFBFBF" w:themeColor="background1" w:themeShade="BF"/>
              <w:right w:val="nil"/>
            </w:tcBorders>
            <w:shd w:val="clear" w:color="auto" w:fill="FFFFFF" w:themeFill="background1"/>
          </w:tcPr>
          <w:p w14:paraId="0CA86273" w14:textId="413F2CA1" w:rsidR="00925038" w:rsidRDefault="00665777" w:rsidP="00ED2089">
            <w:pPr>
              <w:rPr>
                <w:rFonts w:ascii="Roboto" w:hAnsi="Roboto"/>
                <w:sz w:val="14"/>
                <w:szCs w:val="14"/>
              </w:rPr>
            </w:pPr>
            <w:r>
              <w:rPr>
                <w:rFonts w:ascii="Roboto" w:hAnsi="Roboto"/>
                <w:sz w:val="14"/>
                <w:szCs w:val="14"/>
              </w:rPr>
              <w:t>(176)</w:t>
            </w:r>
            <w:r w:rsidR="002758F1">
              <w:rPr>
                <w:rFonts w:ascii="Roboto" w:hAnsi="Roboto"/>
                <w:sz w:val="14"/>
                <w:szCs w:val="14"/>
              </w:rPr>
              <w:t xml:space="preserve"> </w:t>
            </w:r>
            <w:r w:rsidR="002758F1" w:rsidRPr="002758F1">
              <w:rPr>
                <w:rFonts w:ascii="Roboto" w:hAnsi="Roboto"/>
                <w:sz w:val="14"/>
                <w:szCs w:val="14"/>
              </w:rPr>
              <w:t xml:space="preserve">Vypĺňa žiadateľ - Uvádza sa </w:t>
            </w:r>
            <w:r w:rsidR="00F169A6" w:rsidRPr="002758F1">
              <w:rPr>
                <w:rFonts w:ascii="Roboto" w:hAnsi="Roboto"/>
                <w:sz w:val="14"/>
                <w:szCs w:val="14"/>
              </w:rPr>
              <w:t>reálny dátum VO</w:t>
            </w:r>
            <w:r w:rsidR="00F169A6">
              <w:rPr>
                <w:rFonts w:ascii="Roboto" w:hAnsi="Roboto"/>
                <w:sz w:val="14"/>
                <w:szCs w:val="14"/>
              </w:rPr>
              <w:t>, ktoré už bolo vyhlásené, resp. </w:t>
            </w:r>
            <w:r w:rsidR="002758F1" w:rsidRPr="002758F1">
              <w:rPr>
                <w:rFonts w:ascii="Roboto" w:hAnsi="Roboto"/>
                <w:sz w:val="14"/>
                <w:szCs w:val="14"/>
              </w:rPr>
              <w:t>predpokladan</w:t>
            </w:r>
            <w:r w:rsidR="00ED2089">
              <w:rPr>
                <w:rFonts w:ascii="Roboto" w:hAnsi="Roboto"/>
                <w:sz w:val="14"/>
                <w:szCs w:val="14"/>
              </w:rPr>
              <w:t xml:space="preserve">é obdobie </w:t>
            </w:r>
            <w:r w:rsidR="002758F1" w:rsidRPr="002758F1">
              <w:rPr>
                <w:rFonts w:ascii="Roboto" w:hAnsi="Roboto"/>
                <w:sz w:val="14"/>
                <w:szCs w:val="14"/>
              </w:rPr>
              <w:t>vyhlásenia VO</w:t>
            </w:r>
            <w:r w:rsidR="00CA3FD3" w:rsidRPr="00B53856">
              <w:rPr>
                <w:rFonts w:ascii="Arial Narrow" w:hAnsi="Arial Narrow"/>
                <w:sz w:val="18"/>
                <w:szCs w:val="18"/>
              </w:rPr>
              <w:t xml:space="preserve"> </w:t>
            </w:r>
            <w:r w:rsidR="00CA3FD3" w:rsidRPr="00CA3FD3">
              <w:rPr>
                <w:rFonts w:ascii="Roboto" w:hAnsi="Roboto"/>
                <w:sz w:val="14"/>
                <w:szCs w:val="14"/>
              </w:rPr>
              <w:t>v prípade plánovaného VO</w:t>
            </w:r>
            <w:r w:rsidR="00CA3FD3" w:rsidRPr="00B53856">
              <w:rPr>
                <w:rFonts w:ascii="Arial Narrow" w:hAnsi="Arial Narrow"/>
                <w:sz w:val="18"/>
                <w:szCs w:val="18"/>
              </w:rPr>
              <w:t xml:space="preserve"> </w:t>
            </w:r>
            <w:r w:rsidR="00F169A6">
              <w:rPr>
                <w:rFonts w:ascii="Roboto" w:hAnsi="Roboto"/>
                <w:sz w:val="14"/>
                <w:szCs w:val="14"/>
              </w:rPr>
              <w:t>.</w:t>
            </w:r>
          </w:p>
        </w:tc>
      </w:tr>
      <w:tr w:rsidR="00665777" w:rsidRPr="004E74C3" w14:paraId="4F077FB7" w14:textId="77777777" w:rsidTr="00665777">
        <w:trPr>
          <w:jc w:val="center"/>
        </w:trPr>
        <w:tc>
          <w:tcPr>
            <w:tcW w:w="2268" w:type="dxa"/>
            <w:tcBorders>
              <w:top w:val="single" w:sz="4" w:space="0" w:color="BFBFBF" w:themeColor="background1" w:themeShade="BF"/>
              <w:bottom w:val="single" w:sz="4" w:space="0" w:color="BFBFBF" w:themeColor="background1" w:themeShade="BF"/>
              <w:right w:val="nil"/>
            </w:tcBorders>
            <w:shd w:val="clear" w:color="auto" w:fill="FFFFFF" w:themeFill="background1"/>
          </w:tcPr>
          <w:p w14:paraId="47F07267" w14:textId="7EEABAD1" w:rsidR="00665777" w:rsidRDefault="00665777" w:rsidP="00887191">
            <w:pPr>
              <w:rPr>
                <w:rFonts w:ascii="Roboto" w:hAnsi="Roboto"/>
                <w:b/>
                <w:sz w:val="14"/>
                <w:szCs w:val="14"/>
              </w:rPr>
            </w:pPr>
            <w:r>
              <w:rPr>
                <w:rFonts w:ascii="Roboto" w:hAnsi="Roboto"/>
                <w:b/>
                <w:sz w:val="14"/>
                <w:szCs w:val="14"/>
              </w:rPr>
              <w:t>Stav VO</w:t>
            </w:r>
            <w:r w:rsidR="003A28E7">
              <w:rPr>
                <w:rFonts w:ascii="Roboto" w:hAnsi="Roboto"/>
                <w:b/>
                <w:sz w:val="14"/>
                <w:szCs w:val="14"/>
              </w:rPr>
              <w:t>:</w:t>
            </w:r>
          </w:p>
        </w:tc>
        <w:tc>
          <w:tcPr>
            <w:tcW w:w="2694" w:type="dxa"/>
            <w:tcBorders>
              <w:top w:val="single" w:sz="4" w:space="0" w:color="BFBFBF" w:themeColor="background1" w:themeShade="BF"/>
              <w:left w:val="nil"/>
              <w:bottom w:val="single" w:sz="4" w:space="0" w:color="BFBFBF" w:themeColor="background1" w:themeShade="BF"/>
              <w:right w:val="single" w:sz="4" w:space="0" w:color="BFBFBF" w:themeColor="background1" w:themeShade="BF"/>
            </w:tcBorders>
            <w:shd w:val="clear" w:color="auto" w:fill="FFFFFF" w:themeFill="background1"/>
          </w:tcPr>
          <w:p w14:paraId="67A08571" w14:textId="77777777" w:rsidR="00C3562F" w:rsidRPr="002758F1" w:rsidRDefault="00C3562F" w:rsidP="00C3562F">
            <w:pPr>
              <w:rPr>
                <w:rFonts w:ascii="Roboto" w:hAnsi="Roboto"/>
                <w:sz w:val="14"/>
                <w:szCs w:val="14"/>
              </w:rPr>
            </w:pPr>
            <w:r>
              <w:rPr>
                <w:rFonts w:ascii="Roboto" w:hAnsi="Roboto"/>
                <w:sz w:val="14"/>
                <w:szCs w:val="14"/>
              </w:rPr>
              <w:t xml:space="preserve">(177) </w:t>
            </w:r>
            <w:r w:rsidRPr="002758F1">
              <w:rPr>
                <w:rFonts w:ascii="Roboto" w:hAnsi="Roboto"/>
                <w:sz w:val="14"/>
                <w:szCs w:val="14"/>
              </w:rPr>
              <w:t>Žiadateľ vyberie z prednastavených možností stavu VO ku dňu predloženia ŽoNFP</w:t>
            </w:r>
            <w:r>
              <w:rPr>
                <w:rFonts w:ascii="Roboto" w:hAnsi="Roboto"/>
                <w:sz w:val="14"/>
                <w:szCs w:val="14"/>
              </w:rPr>
              <w:t>:</w:t>
            </w:r>
          </w:p>
          <w:p w14:paraId="142C3697" w14:textId="77777777" w:rsidR="00C3562F" w:rsidRPr="00122ABD" w:rsidRDefault="00C3562F" w:rsidP="00C3562F">
            <w:pPr>
              <w:pStyle w:val="Odsekzoznamu"/>
              <w:numPr>
                <w:ilvl w:val="0"/>
                <w:numId w:val="17"/>
              </w:numPr>
              <w:spacing w:after="0" w:line="240" w:lineRule="auto"/>
              <w:rPr>
                <w:rFonts w:ascii="Roboto" w:hAnsi="Roboto"/>
                <w:sz w:val="14"/>
                <w:szCs w:val="14"/>
              </w:rPr>
            </w:pPr>
            <w:r w:rsidRPr="00122ABD">
              <w:rPr>
                <w:rFonts w:ascii="Roboto" w:hAnsi="Roboto"/>
                <w:sz w:val="14"/>
                <w:szCs w:val="14"/>
              </w:rPr>
              <w:t xml:space="preserve">proces VO nezačatý, </w:t>
            </w:r>
          </w:p>
          <w:p w14:paraId="7F36FFF7" w14:textId="77777777" w:rsidR="00C3562F" w:rsidRPr="00122ABD" w:rsidRDefault="00C3562F" w:rsidP="00C3562F">
            <w:pPr>
              <w:pStyle w:val="Odsekzoznamu"/>
              <w:numPr>
                <w:ilvl w:val="0"/>
                <w:numId w:val="17"/>
              </w:numPr>
              <w:spacing w:after="0" w:line="240" w:lineRule="auto"/>
              <w:rPr>
                <w:rFonts w:ascii="Roboto" w:hAnsi="Roboto"/>
                <w:sz w:val="14"/>
                <w:szCs w:val="14"/>
              </w:rPr>
            </w:pPr>
            <w:r w:rsidRPr="00122ABD">
              <w:rPr>
                <w:rFonts w:ascii="Roboto" w:hAnsi="Roboto"/>
                <w:sz w:val="14"/>
                <w:szCs w:val="14"/>
              </w:rPr>
              <w:t xml:space="preserve">VO v príprave, </w:t>
            </w:r>
          </w:p>
          <w:p w14:paraId="7C06A103" w14:textId="77777777" w:rsidR="00C3562F" w:rsidRPr="00122ABD" w:rsidRDefault="00C3562F" w:rsidP="00C3562F">
            <w:pPr>
              <w:pStyle w:val="Odsekzoznamu"/>
              <w:numPr>
                <w:ilvl w:val="0"/>
                <w:numId w:val="17"/>
              </w:numPr>
              <w:spacing w:after="0" w:line="240" w:lineRule="auto"/>
              <w:rPr>
                <w:rFonts w:ascii="Roboto" w:hAnsi="Roboto"/>
                <w:sz w:val="14"/>
                <w:szCs w:val="14"/>
              </w:rPr>
            </w:pPr>
            <w:r w:rsidRPr="00122ABD">
              <w:rPr>
                <w:rFonts w:ascii="Roboto" w:hAnsi="Roboto"/>
                <w:sz w:val="14"/>
                <w:szCs w:val="14"/>
              </w:rPr>
              <w:t xml:space="preserve">VO vyhlásené, </w:t>
            </w:r>
          </w:p>
          <w:p w14:paraId="255BDAB7" w14:textId="77777777" w:rsidR="00C3562F" w:rsidRPr="00122ABD" w:rsidRDefault="00C3562F" w:rsidP="00C3562F">
            <w:pPr>
              <w:pStyle w:val="Odsekzoznamu"/>
              <w:numPr>
                <w:ilvl w:val="0"/>
                <w:numId w:val="17"/>
              </w:numPr>
              <w:spacing w:after="0" w:line="240" w:lineRule="auto"/>
              <w:rPr>
                <w:rFonts w:ascii="Roboto" w:hAnsi="Roboto"/>
                <w:sz w:val="14"/>
                <w:szCs w:val="14"/>
              </w:rPr>
            </w:pPr>
            <w:r w:rsidRPr="00122ABD">
              <w:rPr>
                <w:rFonts w:ascii="Roboto" w:hAnsi="Roboto"/>
                <w:sz w:val="14"/>
                <w:szCs w:val="14"/>
              </w:rPr>
              <w:t xml:space="preserve">VO po predložení ponúk pred podpisom zmluvy s úspešným uchádzačom, </w:t>
            </w:r>
          </w:p>
          <w:p w14:paraId="2512CC13" w14:textId="478EE50C" w:rsidR="001B1564" w:rsidRPr="00954812" w:rsidRDefault="00C3562F" w:rsidP="00954812">
            <w:pPr>
              <w:spacing w:after="0" w:line="240" w:lineRule="auto"/>
              <w:rPr>
                <w:rFonts w:ascii="Roboto" w:hAnsi="Roboto"/>
                <w:sz w:val="14"/>
                <w:szCs w:val="14"/>
              </w:rPr>
            </w:pPr>
            <w:r w:rsidRPr="00122ABD">
              <w:rPr>
                <w:rFonts w:ascii="Roboto" w:hAnsi="Roboto"/>
                <w:sz w:val="14"/>
                <w:szCs w:val="14"/>
              </w:rPr>
              <w:t>VO po podpise zmluvy s úspešným uchádzačom)</w:t>
            </w:r>
          </w:p>
        </w:tc>
        <w:tc>
          <w:tcPr>
            <w:tcW w:w="2126" w:type="dxa"/>
            <w:tcBorders>
              <w:top w:val="single" w:sz="4" w:space="0" w:color="BFBFBF" w:themeColor="background1" w:themeShade="BF"/>
              <w:left w:val="single" w:sz="4" w:space="0" w:color="BFBFBF" w:themeColor="background1" w:themeShade="BF"/>
              <w:bottom w:val="single" w:sz="4" w:space="0" w:color="BFBFBF" w:themeColor="background1" w:themeShade="BF"/>
              <w:right w:val="nil"/>
            </w:tcBorders>
            <w:shd w:val="clear" w:color="auto" w:fill="FFFFFF" w:themeFill="background1"/>
          </w:tcPr>
          <w:p w14:paraId="5D2BBBC8" w14:textId="77777777" w:rsidR="00665777" w:rsidRDefault="00665777" w:rsidP="00887191">
            <w:pPr>
              <w:rPr>
                <w:rFonts w:ascii="Roboto" w:hAnsi="Roboto"/>
                <w:b/>
                <w:sz w:val="14"/>
                <w:szCs w:val="14"/>
              </w:rPr>
            </w:pPr>
            <w:r>
              <w:rPr>
                <w:rFonts w:ascii="Roboto" w:hAnsi="Roboto"/>
                <w:b/>
                <w:sz w:val="14"/>
                <w:szCs w:val="14"/>
              </w:rPr>
              <w:t>Ukončenie VO:</w:t>
            </w:r>
          </w:p>
        </w:tc>
        <w:tc>
          <w:tcPr>
            <w:tcW w:w="2977" w:type="dxa"/>
            <w:tcBorders>
              <w:top w:val="single" w:sz="4" w:space="0" w:color="BFBFBF" w:themeColor="background1" w:themeShade="BF"/>
              <w:left w:val="nil"/>
              <w:bottom w:val="single" w:sz="4" w:space="0" w:color="BFBFBF" w:themeColor="background1" w:themeShade="BF"/>
              <w:right w:val="nil"/>
            </w:tcBorders>
            <w:shd w:val="clear" w:color="auto" w:fill="FFFFFF" w:themeFill="background1"/>
          </w:tcPr>
          <w:p w14:paraId="71CFE169" w14:textId="28747246" w:rsidR="00665777" w:rsidRDefault="00665777" w:rsidP="00ED2089">
            <w:pPr>
              <w:rPr>
                <w:rFonts w:ascii="Roboto" w:hAnsi="Roboto"/>
                <w:sz w:val="14"/>
                <w:szCs w:val="14"/>
              </w:rPr>
            </w:pPr>
            <w:r>
              <w:rPr>
                <w:rFonts w:ascii="Roboto" w:hAnsi="Roboto"/>
                <w:sz w:val="14"/>
                <w:szCs w:val="14"/>
              </w:rPr>
              <w:t>(178)</w:t>
            </w:r>
            <w:r w:rsidR="002758F1">
              <w:rPr>
                <w:rFonts w:ascii="Roboto" w:hAnsi="Roboto"/>
                <w:sz w:val="14"/>
                <w:szCs w:val="14"/>
              </w:rPr>
              <w:t xml:space="preserve"> </w:t>
            </w:r>
            <w:r w:rsidR="002758F1" w:rsidRPr="002758F1">
              <w:rPr>
                <w:rFonts w:ascii="Roboto" w:hAnsi="Roboto"/>
                <w:sz w:val="14"/>
                <w:szCs w:val="14"/>
              </w:rPr>
              <w:t>Vypĺňa žiadateľ - Uvádza sa predpokladan</w:t>
            </w:r>
            <w:r w:rsidR="00ED2089">
              <w:rPr>
                <w:rFonts w:ascii="Roboto" w:hAnsi="Roboto"/>
                <w:sz w:val="14"/>
                <w:szCs w:val="14"/>
              </w:rPr>
              <w:t>é obdobie</w:t>
            </w:r>
            <w:r w:rsidR="002758F1" w:rsidRPr="002758F1">
              <w:rPr>
                <w:rFonts w:ascii="Roboto" w:hAnsi="Roboto"/>
                <w:sz w:val="14"/>
                <w:szCs w:val="14"/>
              </w:rPr>
              <w:t xml:space="preserve"> ukončenia VO, resp. reálny dátum podpisu zmluvy s úspešným uchádzačom v prípade ukončeného VO.</w:t>
            </w:r>
          </w:p>
        </w:tc>
      </w:tr>
      <w:tr w:rsidR="002758F1" w:rsidRPr="004E74C3" w14:paraId="0A4E7178" w14:textId="77777777" w:rsidTr="002758F1">
        <w:trPr>
          <w:jc w:val="center"/>
        </w:trPr>
        <w:tc>
          <w:tcPr>
            <w:tcW w:w="2268" w:type="dxa"/>
            <w:tcBorders>
              <w:top w:val="single" w:sz="4" w:space="0" w:color="BFBFBF" w:themeColor="background1" w:themeShade="BF"/>
              <w:right w:val="nil"/>
            </w:tcBorders>
            <w:shd w:val="clear" w:color="auto" w:fill="FFFFFF" w:themeFill="background1"/>
          </w:tcPr>
          <w:p w14:paraId="6DBB7202" w14:textId="28E535BC" w:rsidR="002758F1" w:rsidRDefault="002758F1" w:rsidP="00887191">
            <w:pPr>
              <w:rPr>
                <w:rFonts w:ascii="Roboto" w:hAnsi="Roboto"/>
                <w:b/>
                <w:sz w:val="14"/>
                <w:szCs w:val="14"/>
              </w:rPr>
            </w:pPr>
            <w:r>
              <w:rPr>
                <w:rFonts w:ascii="Roboto" w:hAnsi="Roboto"/>
                <w:b/>
                <w:sz w:val="14"/>
                <w:szCs w:val="14"/>
              </w:rPr>
              <w:t>Poznámka:</w:t>
            </w:r>
          </w:p>
        </w:tc>
        <w:tc>
          <w:tcPr>
            <w:tcW w:w="7797" w:type="dxa"/>
            <w:gridSpan w:val="3"/>
            <w:tcBorders>
              <w:top w:val="single" w:sz="4" w:space="0" w:color="BFBFBF" w:themeColor="background1" w:themeShade="BF"/>
              <w:left w:val="nil"/>
              <w:right w:val="nil"/>
            </w:tcBorders>
            <w:shd w:val="clear" w:color="auto" w:fill="FFFFFF" w:themeFill="background1"/>
          </w:tcPr>
          <w:p w14:paraId="4B11B175" w14:textId="77777777" w:rsidR="002758F1" w:rsidRDefault="002758F1" w:rsidP="00122ABD">
            <w:pPr>
              <w:rPr>
                <w:rFonts w:ascii="Roboto" w:hAnsi="Roboto"/>
                <w:sz w:val="14"/>
                <w:szCs w:val="14"/>
              </w:rPr>
            </w:pPr>
            <w:r>
              <w:rPr>
                <w:rFonts w:ascii="Roboto" w:hAnsi="Roboto"/>
                <w:sz w:val="14"/>
                <w:szCs w:val="14"/>
              </w:rPr>
              <w:t xml:space="preserve">(179) </w:t>
            </w:r>
            <w:r w:rsidRPr="002758F1">
              <w:rPr>
                <w:rFonts w:ascii="Roboto" w:hAnsi="Roboto"/>
                <w:sz w:val="14"/>
                <w:szCs w:val="14"/>
              </w:rPr>
              <w:t>Vypĺňa žiadateľ</w:t>
            </w:r>
            <w:r w:rsidR="00122ABD">
              <w:rPr>
                <w:rFonts w:ascii="Roboto" w:hAnsi="Roboto"/>
                <w:sz w:val="14"/>
                <w:szCs w:val="14"/>
              </w:rPr>
              <w:t>.</w:t>
            </w:r>
          </w:p>
          <w:p w14:paraId="00D1C3BA" w14:textId="02FB2BC0" w:rsidR="00122ABD" w:rsidRDefault="00122ABD" w:rsidP="00B05BA1">
            <w:pPr>
              <w:rPr>
                <w:rFonts w:ascii="Roboto" w:hAnsi="Roboto"/>
                <w:sz w:val="14"/>
                <w:szCs w:val="14"/>
              </w:rPr>
            </w:pPr>
            <w:r w:rsidRPr="006718EB">
              <w:rPr>
                <w:rFonts w:ascii="Roboto" w:hAnsi="Roboto"/>
                <w:sz w:val="14"/>
                <w:szCs w:val="14"/>
              </w:rPr>
              <w:t xml:space="preserve">Žiadateľ </w:t>
            </w:r>
            <w:r w:rsidR="0052746E" w:rsidRPr="006718EB">
              <w:rPr>
                <w:rFonts w:ascii="Roboto" w:hAnsi="Roboto"/>
                <w:sz w:val="14"/>
                <w:szCs w:val="14"/>
              </w:rPr>
              <w:t>môže uviesť</w:t>
            </w:r>
            <w:r w:rsidRPr="006718EB">
              <w:rPr>
                <w:rFonts w:ascii="Roboto" w:hAnsi="Roboto"/>
                <w:sz w:val="14"/>
                <w:szCs w:val="14"/>
              </w:rPr>
              <w:t>, či</w:t>
            </w:r>
            <w:r w:rsidRPr="00122ABD">
              <w:rPr>
                <w:rFonts w:ascii="Roboto" w:hAnsi="Roboto"/>
                <w:sz w:val="14"/>
                <w:szCs w:val="14"/>
              </w:rPr>
              <w:t xml:space="preserve"> bolo, resp. či bude uplatnené zelené VO a ak áno, ako a v akej oblasti (tovary, služby, práce – napr. znížená spotreba energie, znížená spotreba vody, znížená spotreba surovín /neudržateľných zdrojov/, znížené množstvo nebezpečných látok pre životné prostredie, znížená tvorba znečisťujúcich látok, vyššie využitie OZE, environmentálne nakladanie s odpadmi, využitie recyklovaných / recyklovateľných materiálov, znížený vplyv na biodiverzitu, atď.).</w:t>
            </w:r>
            <w:r w:rsidR="002C348D" w:rsidRPr="00A64AC1">
              <w:rPr>
                <w:rFonts w:ascii="Arial Narrow" w:hAnsi="Arial Narrow"/>
                <w:b/>
                <w:sz w:val="18"/>
                <w:szCs w:val="18"/>
              </w:rPr>
              <w:t xml:space="preserve"> </w:t>
            </w:r>
          </w:p>
        </w:tc>
      </w:tr>
    </w:tbl>
    <w:p w14:paraId="7E63B33A" w14:textId="71AEEEB2" w:rsidR="00665777" w:rsidRDefault="00665777" w:rsidP="00665777">
      <w:pPr>
        <w:rPr>
          <w:rFonts w:ascii="Roboto" w:hAnsi="Roboto"/>
          <w:sz w:val="14"/>
          <w:szCs w:val="14"/>
        </w:rPr>
      </w:pPr>
    </w:p>
    <w:tbl>
      <w:tblPr>
        <w:tblStyle w:val="Mriekatabuky"/>
        <w:tblW w:w="10065" w:type="dxa"/>
        <w:jc w:val="center"/>
        <w:tblBorders>
          <w:top w:val="single" w:sz="4" w:space="0" w:color="BFBFBF" w:themeColor="background1" w:themeShade="BF"/>
          <w:left w:val="none" w:sz="0" w:space="0" w:color="auto"/>
          <w:bottom w:val="single" w:sz="4" w:space="0" w:color="BFBFBF" w:themeColor="background1" w:themeShade="BF"/>
          <w:right w:val="none" w:sz="0" w:space="0" w:color="auto"/>
          <w:insideH w:val="single" w:sz="4" w:space="0" w:color="BFBFBF" w:themeColor="background1" w:themeShade="BF"/>
          <w:insideV w:val="single" w:sz="4" w:space="0" w:color="BFBFBF" w:themeColor="background1" w:themeShade="BF"/>
        </w:tblBorders>
        <w:shd w:val="clear" w:color="auto" w:fill="FFFFFF" w:themeFill="background1"/>
        <w:tblLook w:val="04A0" w:firstRow="1" w:lastRow="0" w:firstColumn="1" w:lastColumn="0" w:noHBand="0" w:noVBand="1"/>
      </w:tblPr>
      <w:tblGrid>
        <w:gridCol w:w="2268"/>
        <w:gridCol w:w="2410"/>
        <w:gridCol w:w="2187"/>
        <w:gridCol w:w="3200"/>
      </w:tblGrid>
      <w:tr w:rsidR="00665777" w:rsidRPr="004E74C3" w14:paraId="0CAEEE19" w14:textId="77777777" w:rsidTr="002758F1">
        <w:trPr>
          <w:jc w:val="center"/>
        </w:trPr>
        <w:tc>
          <w:tcPr>
            <w:tcW w:w="10065" w:type="dxa"/>
            <w:gridSpan w:val="4"/>
            <w:tcBorders>
              <w:top w:val="single" w:sz="4" w:space="0" w:color="auto"/>
              <w:bottom w:val="single" w:sz="4" w:space="0" w:color="BFBFBF" w:themeColor="background1" w:themeShade="BF"/>
              <w:right w:val="nil"/>
            </w:tcBorders>
            <w:shd w:val="clear" w:color="auto" w:fill="FFFFFF" w:themeFill="background1"/>
          </w:tcPr>
          <w:p w14:paraId="51DFAAF9" w14:textId="77777777" w:rsidR="00665777" w:rsidRPr="009E6CDF" w:rsidRDefault="00665777" w:rsidP="00887191">
            <w:pPr>
              <w:rPr>
                <w:rFonts w:ascii="Roboto" w:hAnsi="Roboto"/>
                <w:sz w:val="14"/>
                <w:szCs w:val="14"/>
              </w:rPr>
            </w:pPr>
            <w:r>
              <w:rPr>
                <w:rFonts w:ascii="Roboto" w:hAnsi="Roboto"/>
                <w:b/>
                <w:sz w:val="14"/>
                <w:szCs w:val="14"/>
              </w:rPr>
              <w:t>Zoznam aktivít pre VO 1</w:t>
            </w:r>
          </w:p>
        </w:tc>
      </w:tr>
      <w:tr w:rsidR="00665777" w:rsidRPr="004E74C3" w14:paraId="4212CD1E" w14:textId="77777777" w:rsidTr="002758F1">
        <w:trPr>
          <w:jc w:val="center"/>
        </w:trPr>
        <w:tc>
          <w:tcPr>
            <w:tcW w:w="2268" w:type="dxa"/>
            <w:tcBorders>
              <w:top w:val="single" w:sz="4" w:space="0" w:color="BFBFBF" w:themeColor="background1" w:themeShade="BF"/>
              <w:bottom w:val="single" w:sz="4" w:space="0" w:color="BFBFBF" w:themeColor="background1" w:themeShade="BF"/>
              <w:right w:val="nil"/>
            </w:tcBorders>
            <w:shd w:val="clear" w:color="auto" w:fill="FFFFFF" w:themeFill="background1"/>
          </w:tcPr>
          <w:p w14:paraId="2DF0EE2E" w14:textId="77777777" w:rsidR="00665777" w:rsidRPr="00665777" w:rsidRDefault="00665777" w:rsidP="00665777">
            <w:pPr>
              <w:jc w:val="center"/>
              <w:rPr>
                <w:rFonts w:ascii="Roboto" w:hAnsi="Roboto"/>
                <w:b/>
                <w:sz w:val="14"/>
                <w:szCs w:val="14"/>
              </w:rPr>
            </w:pPr>
            <w:r w:rsidRPr="00665777">
              <w:rPr>
                <w:rFonts w:ascii="Roboto" w:hAnsi="Roboto"/>
                <w:b/>
                <w:sz w:val="14"/>
                <w:szCs w:val="14"/>
              </w:rPr>
              <w:t>Aktivita</w:t>
            </w:r>
          </w:p>
        </w:tc>
        <w:tc>
          <w:tcPr>
            <w:tcW w:w="2410" w:type="dxa"/>
            <w:tcBorders>
              <w:top w:val="single" w:sz="4" w:space="0" w:color="BFBFBF" w:themeColor="background1" w:themeShade="BF"/>
              <w:left w:val="nil"/>
              <w:bottom w:val="single" w:sz="4" w:space="0" w:color="BFBFBF" w:themeColor="background1" w:themeShade="BF"/>
              <w:right w:val="nil"/>
            </w:tcBorders>
            <w:shd w:val="clear" w:color="auto" w:fill="FFFFFF" w:themeFill="background1"/>
          </w:tcPr>
          <w:p w14:paraId="0EEE1DED" w14:textId="77777777" w:rsidR="00665777" w:rsidRPr="00665777" w:rsidRDefault="00665777" w:rsidP="00665777">
            <w:pPr>
              <w:jc w:val="center"/>
              <w:rPr>
                <w:rFonts w:ascii="Roboto" w:hAnsi="Roboto"/>
                <w:b/>
                <w:sz w:val="14"/>
                <w:szCs w:val="14"/>
              </w:rPr>
            </w:pPr>
            <w:r w:rsidRPr="00665777">
              <w:rPr>
                <w:rFonts w:ascii="Roboto" w:hAnsi="Roboto"/>
                <w:b/>
                <w:sz w:val="14"/>
                <w:szCs w:val="14"/>
              </w:rPr>
              <w:t>Konkrétny cieľ</w:t>
            </w:r>
          </w:p>
        </w:tc>
        <w:tc>
          <w:tcPr>
            <w:tcW w:w="2187" w:type="dxa"/>
            <w:tcBorders>
              <w:top w:val="single" w:sz="4" w:space="0" w:color="BFBFBF" w:themeColor="background1" w:themeShade="BF"/>
              <w:left w:val="nil"/>
              <w:bottom w:val="single" w:sz="4" w:space="0" w:color="BFBFBF" w:themeColor="background1" w:themeShade="BF"/>
              <w:right w:val="nil"/>
            </w:tcBorders>
            <w:shd w:val="clear" w:color="auto" w:fill="FFFFFF" w:themeFill="background1"/>
          </w:tcPr>
          <w:p w14:paraId="5FFEBDF3" w14:textId="77777777" w:rsidR="00665777" w:rsidRPr="00665777" w:rsidRDefault="00665777" w:rsidP="00665777">
            <w:pPr>
              <w:jc w:val="center"/>
              <w:rPr>
                <w:rFonts w:ascii="Roboto" w:hAnsi="Roboto"/>
                <w:b/>
                <w:sz w:val="14"/>
                <w:szCs w:val="14"/>
              </w:rPr>
            </w:pPr>
            <w:r w:rsidRPr="00665777">
              <w:rPr>
                <w:rFonts w:ascii="Roboto" w:hAnsi="Roboto"/>
                <w:b/>
                <w:sz w:val="14"/>
                <w:szCs w:val="14"/>
              </w:rPr>
              <w:t>Subjekt</w:t>
            </w:r>
          </w:p>
        </w:tc>
        <w:tc>
          <w:tcPr>
            <w:tcW w:w="3200" w:type="dxa"/>
            <w:tcBorders>
              <w:top w:val="single" w:sz="4" w:space="0" w:color="BFBFBF" w:themeColor="background1" w:themeShade="BF"/>
              <w:left w:val="nil"/>
              <w:bottom w:val="single" w:sz="4" w:space="0" w:color="BFBFBF" w:themeColor="background1" w:themeShade="BF"/>
              <w:right w:val="nil"/>
            </w:tcBorders>
            <w:shd w:val="clear" w:color="auto" w:fill="FFFFFF" w:themeFill="background1"/>
          </w:tcPr>
          <w:p w14:paraId="4AC9FD9A" w14:textId="77777777" w:rsidR="00665777" w:rsidRPr="00665777" w:rsidRDefault="00665777" w:rsidP="00665777">
            <w:pPr>
              <w:jc w:val="center"/>
              <w:rPr>
                <w:rFonts w:ascii="Roboto" w:hAnsi="Roboto"/>
                <w:b/>
                <w:sz w:val="14"/>
                <w:szCs w:val="14"/>
              </w:rPr>
            </w:pPr>
            <w:r w:rsidRPr="00665777">
              <w:rPr>
                <w:rFonts w:ascii="Roboto" w:hAnsi="Roboto"/>
                <w:b/>
                <w:sz w:val="14"/>
                <w:szCs w:val="14"/>
              </w:rPr>
              <w:t>Hodnota na aktivitu projektu z celkovej hodnoty zákazy</w:t>
            </w:r>
          </w:p>
        </w:tc>
      </w:tr>
      <w:tr w:rsidR="00665777" w:rsidRPr="00665777" w14:paraId="689EB227" w14:textId="77777777" w:rsidTr="002758F1">
        <w:trPr>
          <w:jc w:val="center"/>
        </w:trPr>
        <w:tc>
          <w:tcPr>
            <w:tcW w:w="2268" w:type="dxa"/>
            <w:tcBorders>
              <w:top w:val="single" w:sz="4" w:space="0" w:color="BFBFBF" w:themeColor="background1" w:themeShade="BF"/>
              <w:bottom w:val="single" w:sz="4" w:space="0" w:color="BFBFBF" w:themeColor="background1" w:themeShade="BF"/>
              <w:right w:val="nil"/>
            </w:tcBorders>
            <w:shd w:val="clear" w:color="auto" w:fill="FFFFFF" w:themeFill="background1"/>
          </w:tcPr>
          <w:p w14:paraId="6653DF5F" w14:textId="77777777" w:rsidR="00665777" w:rsidRPr="00665777" w:rsidRDefault="00665777" w:rsidP="00122ABD">
            <w:pPr>
              <w:rPr>
                <w:rFonts w:ascii="Roboto" w:hAnsi="Roboto"/>
                <w:sz w:val="14"/>
                <w:szCs w:val="14"/>
              </w:rPr>
            </w:pPr>
            <w:r w:rsidRPr="00665777">
              <w:rPr>
                <w:rFonts w:ascii="Roboto" w:hAnsi="Roboto"/>
                <w:sz w:val="14"/>
                <w:szCs w:val="14"/>
              </w:rPr>
              <w:t>(180)</w:t>
            </w:r>
            <w:r w:rsidR="002758F1">
              <w:rPr>
                <w:rFonts w:ascii="Roboto" w:hAnsi="Roboto"/>
                <w:sz w:val="14"/>
                <w:szCs w:val="14"/>
              </w:rPr>
              <w:t xml:space="preserve"> </w:t>
            </w:r>
            <w:r w:rsidR="002758F1" w:rsidRPr="002758F1">
              <w:rPr>
                <w:rFonts w:ascii="Roboto" w:hAnsi="Roboto"/>
                <w:sz w:val="14"/>
                <w:szCs w:val="14"/>
              </w:rPr>
              <w:t xml:space="preserve">Vypĺňa žiadateľ - Výber z harmonogramu aktivít (uvádzajú sa všetky aktivity, ku </w:t>
            </w:r>
            <w:r w:rsidR="00122ABD">
              <w:rPr>
                <w:rFonts w:ascii="Roboto" w:hAnsi="Roboto"/>
                <w:sz w:val="14"/>
                <w:szCs w:val="14"/>
              </w:rPr>
              <w:t>ktorým sa predmetné</w:t>
            </w:r>
            <w:r w:rsidR="002758F1" w:rsidRPr="002758F1">
              <w:rPr>
                <w:rFonts w:ascii="Roboto" w:hAnsi="Roboto"/>
                <w:sz w:val="14"/>
                <w:szCs w:val="14"/>
              </w:rPr>
              <w:t xml:space="preserve"> VO </w:t>
            </w:r>
            <w:r w:rsidR="00122ABD">
              <w:rPr>
                <w:rFonts w:ascii="Roboto" w:hAnsi="Roboto"/>
                <w:sz w:val="14"/>
                <w:szCs w:val="14"/>
              </w:rPr>
              <w:t xml:space="preserve">viaže </w:t>
            </w:r>
            <w:r w:rsidR="002758F1" w:rsidRPr="002758F1">
              <w:rPr>
                <w:rFonts w:ascii="Roboto" w:hAnsi="Roboto"/>
                <w:sz w:val="14"/>
                <w:szCs w:val="14"/>
              </w:rPr>
              <w:t>– hlavné aj podporné)</w:t>
            </w:r>
          </w:p>
        </w:tc>
        <w:tc>
          <w:tcPr>
            <w:tcW w:w="2410" w:type="dxa"/>
            <w:tcBorders>
              <w:top w:val="single" w:sz="4" w:space="0" w:color="BFBFBF" w:themeColor="background1" w:themeShade="BF"/>
              <w:left w:val="nil"/>
              <w:bottom w:val="single" w:sz="4" w:space="0" w:color="BFBFBF" w:themeColor="background1" w:themeShade="BF"/>
              <w:right w:val="nil"/>
            </w:tcBorders>
            <w:shd w:val="clear" w:color="auto" w:fill="FFFFFF" w:themeFill="background1"/>
          </w:tcPr>
          <w:p w14:paraId="3AAD39CC" w14:textId="77777777" w:rsidR="00665777" w:rsidRPr="00665777" w:rsidRDefault="00665777" w:rsidP="002758F1">
            <w:pPr>
              <w:rPr>
                <w:rFonts w:ascii="Roboto" w:hAnsi="Roboto"/>
                <w:sz w:val="14"/>
                <w:szCs w:val="14"/>
              </w:rPr>
            </w:pPr>
            <w:r w:rsidRPr="00665777">
              <w:rPr>
                <w:rFonts w:ascii="Roboto" w:hAnsi="Roboto"/>
                <w:sz w:val="14"/>
                <w:szCs w:val="14"/>
              </w:rPr>
              <w:t>(181)</w:t>
            </w:r>
            <w:r w:rsidR="002758F1">
              <w:rPr>
                <w:rFonts w:ascii="Roboto" w:hAnsi="Roboto"/>
                <w:sz w:val="14"/>
                <w:szCs w:val="14"/>
              </w:rPr>
              <w:t xml:space="preserve"> </w:t>
            </w:r>
            <w:r w:rsidR="002758F1" w:rsidRPr="001E6CCE">
              <w:rPr>
                <w:rFonts w:ascii="Roboto" w:hAnsi="Roboto"/>
                <w:sz w:val="14"/>
                <w:szCs w:val="14"/>
              </w:rPr>
              <w:t>Generuje automaticky ITMS2014+</w:t>
            </w:r>
          </w:p>
        </w:tc>
        <w:tc>
          <w:tcPr>
            <w:tcW w:w="2187" w:type="dxa"/>
            <w:tcBorders>
              <w:top w:val="single" w:sz="4" w:space="0" w:color="BFBFBF" w:themeColor="background1" w:themeShade="BF"/>
              <w:left w:val="nil"/>
              <w:bottom w:val="single" w:sz="4" w:space="0" w:color="BFBFBF" w:themeColor="background1" w:themeShade="BF"/>
              <w:right w:val="nil"/>
            </w:tcBorders>
            <w:shd w:val="clear" w:color="auto" w:fill="FFFFFF" w:themeFill="background1"/>
          </w:tcPr>
          <w:p w14:paraId="228F0B5F" w14:textId="77777777" w:rsidR="00665777" w:rsidRPr="00665777" w:rsidRDefault="00665777" w:rsidP="002758F1">
            <w:pPr>
              <w:rPr>
                <w:rFonts w:ascii="Roboto" w:hAnsi="Roboto"/>
                <w:sz w:val="14"/>
                <w:szCs w:val="14"/>
              </w:rPr>
            </w:pPr>
            <w:r w:rsidRPr="00665777">
              <w:rPr>
                <w:rFonts w:ascii="Roboto" w:hAnsi="Roboto"/>
                <w:sz w:val="14"/>
                <w:szCs w:val="14"/>
              </w:rPr>
              <w:t>(182)</w:t>
            </w:r>
            <w:r w:rsidR="002758F1">
              <w:rPr>
                <w:rFonts w:ascii="Roboto" w:hAnsi="Roboto"/>
                <w:sz w:val="14"/>
                <w:szCs w:val="14"/>
              </w:rPr>
              <w:t xml:space="preserve"> </w:t>
            </w:r>
            <w:r w:rsidR="002758F1" w:rsidRPr="001E6CCE">
              <w:rPr>
                <w:rFonts w:ascii="Roboto" w:hAnsi="Roboto"/>
                <w:sz w:val="14"/>
                <w:szCs w:val="14"/>
              </w:rPr>
              <w:t>Generuje automaticky ITMS2014+</w:t>
            </w:r>
          </w:p>
        </w:tc>
        <w:tc>
          <w:tcPr>
            <w:tcW w:w="3200" w:type="dxa"/>
            <w:tcBorders>
              <w:top w:val="single" w:sz="4" w:space="0" w:color="BFBFBF" w:themeColor="background1" w:themeShade="BF"/>
              <w:left w:val="nil"/>
              <w:bottom w:val="single" w:sz="4" w:space="0" w:color="BFBFBF" w:themeColor="background1" w:themeShade="BF"/>
              <w:right w:val="nil"/>
            </w:tcBorders>
            <w:shd w:val="clear" w:color="auto" w:fill="FFFFFF" w:themeFill="background1"/>
          </w:tcPr>
          <w:p w14:paraId="64B40131" w14:textId="77777777" w:rsidR="00665777" w:rsidRPr="00665777" w:rsidRDefault="00665777" w:rsidP="002758F1">
            <w:pPr>
              <w:rPr>
                <w:rFonts w:ascii="Roboto" w:hAnsi="Roboto"/>
                <w:sz w:val="14"/>
                <w:szCs w:val="14"/>
              </w:rPr>
            </w:pPr>
            <w:r w:rsidRPr="00665777">
              <w:rPr>
                <w:rFonts w:ascii="Roboto" w:hAnsi="Roboto"/>
                <w:sz w:val="14"/>
                <w:szCs w:val="14"/>
              </w:rPr>
              <w:t>(183)</w:t>
            </w:r>
            <w:r w:rsidR="002758F1">
              <w:rPr>
                <w:rFonts w:ascii="Roboto" w:hAnsi="Roboto"/>
                <w:sz w:val="14"/>
                <w:szCs w:val="14"/>
              </w:rPr>
              <w:t xml:space="preserve"> </w:t>
            </w:r>
            <w:r w:rsidR="002758F1" w:rsidRPr="002758F1">
              <w:rPr>
                <w:rFonts w:ascii="Roboto" w:hAnsi="Roboto"/>
                <w:sz w:val="14"/>
                <w:szCs w:val="14"/>
              </w:rPr>
              <w:t>V prípade, ak je celé VO vyhlasované v plnej výške len pre účely realizácie projektu, žiadateľ uvedie sumu totožnú s celkovou hodnotou zákazky. V prípade, ak je pre realizáciu aktivity vyžívané verejné obstarávanie len z časti, uvádza sa relevantná časť hodnoty zákazky.</w:t>
            </w:r>
          </w:p>
        </w:tc>
      </w:tr>
    </w:tbl>
    <w:p w14:paraId="2B257DF3" w14:textId="77777777" w:rsidR="00665777" w:rsidRDefault="00665777" w:rsidP="00665777">
      <w:pPr>
        <w:rPr>
          <w:rFonts w:ascii="Roboto" w:hAnsi="Roboto"/>
          <w:sz w:val="14"/>
          <w:szCs w:val="14"/>
        </w:rPr>
      </w:pPr>
    </w:p>
    <w:p w14:paraId="585DAFD0" w14:textId="77777777" w:rsidR="00665777" w:rsidRPr="00665777" w:rsidRDefault="00665777" w:rsidP="00665777">
      <w:pPr>
        <w:rPr>
          <w:rFonts w:ascii="Roboto" w:hAnsi="Roboto"/>
          <w:sz w:val="14"/>
          <w:szCs w:val="14"/>
        </w:rPr>
      </w:pPr>
    </w:p>
    <w:p w14:paraId="1D2EA4EB" w14:textId="77777777" w:rsidR="00665777" w:rsidRDefault="001452E1" w:rsidP="00BE6FDA">
      <w:pPr>
        <w:pStyle w:val="Odsekzoznamu"/>
        <w:numPr>
          <w:ilvl w:val="0"/>
          <w:numId w:val="12"/>
        </w:numPr>
        <w:ind w:left="142" w:hanging="644"/>
        <w:rPr>
          <w:rFonts w:ascii="Roboto" w:hAnsi="Roboto" w:cs="Roboto"/>
          <w:b/>
          <w:bCs/>
          <w:color w:val="0064A3"/>
          <w:sz w:val="42"/>
          <w:szCs w:val="42"/>
        </w:rPr>
      </w:pPr>
      <w:r>
        <w:rPr>
          <w:rFonts w:ascii="Roboto" w:hAnsi="Roboto" w:cs="Roboto"/>
          <w:b/>
          <w:bCs/>
          <w:color w:val="0064A3"/>
          <w:sz w:val="42"/>
          <w:szCs w:val="42"/>
        </w:rPr>
        <w:t>Identifikácia rizík a prostriedky na ich elimináciu</w:t>
      </w:r>
    </w:p>
    <w:p w14:paraId="2179837F" w14:textId="77777777" w:rsidR="00BE6FDA" w:rsidRPr="00BE6FDA" w:rsidRDefault="00BE6FDA" w:rsidP="00BE6FDA">
      <w:pPr>
        <w:ind w:left="-426"/>
        <w:rPr>
          <w:rFonts w:ascii="Roboto" w:hAnsi="Roboto"/>
          <w:b/>
          <w:sz w:val="20"/>
          <w:szCs w:val="14"/>
        </w:rPr>
      </w:pPr>
      <w:r w:rsidRPr="00BE6FDA">
        <w:rPr>
          <w:rFonts w:ascii="Roboto" w:hAnsi="Roboto"/>
          <w:b/>
          <w:sz w:val="20"/>
          <w:szCs w:val="14"/>
        </w:rPr>
        <w:t>Riziko 1</w:t>
      </w:r>
    </w:p>
    <w:tbl>
      <w:tblPr>
        <w:tblStyle w:val="Mriekatabuky"/>
        <w:tblW w:w="10065" w:type="dxa"/>
        <w:jc w:val="center"/>
        <w:tblBorders>
          <w:top w:val="single" w:sz="4" w:space="0" w:color="BFBFBF" w:themeColor="background1" w:themeShade="BF"/>
          <w:left w:val="none" w:sz="0" w:space="0" w:color="auto"/>
          <w:bottom w:val="single" w:sz="4" w:space="0" w:color="BFBFBF" w:themeColor="background1" w:themeShade="BF"/>
          <w:right w:val="none" w:sz="0" w:space="0" w:color="auto"/>
          <w:insideH w:val="single" w:sz="4" w:space="0" w:color="BFBFBF" w:themeColor="background1" w:themeShade="BF"/>
          <w:insideV w:val="single" w:sz="4" w:space="0" w:color="BFBFBF" w:themeColor="background1" w:themeShade="BF"/>
        </w:tblBorders>
        <w:shd w:val="clear" w:color="auto" w:fill="FFFFFF" w:themeFill="background1"/>
        <w:tblLook w:val="04A0" w:firstRow="1" w:lastRow="0" w:firstColumn="1" w:lastColumn="0" w:noHBand="0" w:noVBand="1"/>
      </w:tblPr>
      <w:tblGrid>
        <w:gridCol w:w="2268"/>
        <w:gridCol w:w="7797"/>
      </w:tblGrid>
      <w:tr w:rsidR="00BE6FDA" w:rsidRPr="004E74C3" w14:paraId="6D3FF42C" w14:textId="77777777" w:rsidTr="00887191">
        <w:trPr>
          <w:jc w:val="center"/>
        </w:trPr>
        <w:tc>
          <w:tcPr>
            <w:tcW w:w="2268" w:type="dxa"/>
            <w:tcBorders>
              <w:top w:val="single" w:sz="4" w:space="0" w:color="BFBFBF" w:themeColor="background1" w:themeShade="BF"/>
              <w:bottom w:val="single" w:sz="4" w:space="0" w:color="BFBFBF" w:themeColor="background1" w:themeShade="BF"/>
              <w:right w:val="nil"/>
            </w:tcBorders>
            <w:shd w:val="clear" w:color="auto" w:fill="FFFFFF" w:themeFill="background1"/>
          </w:tcPr>
          <w:p w14:paraId="4DB6547C" w14:textId="77777777" w:rsidR="00BE6FDA" w:rsidRPr="006039A5" w:rsidRDefault="00BE6FDA" w:rsidP="00122ABD">
            <w:pPr>
              <w:spacing w:after="0"/>
              <w:rPr>
                <w:rFonts w:ascii="Roboto" w:hAnsi="Roboto"/>
                <w:b/>
                <w:sz w:val="14"/>
                <w:szCs w:val="14"/>
              </w:rPr>
            </w:pPr>
            <w:r>
              <w:rPr>
                <w:rFonts w:ascii="Roboto" w:hAnsi="Roboto"/>
                <w:b/>
                <w:sz w:val="14"/>
                <w:szCs w:val="14"/>
              </w:rPr>
              <w:t>Názov rizika:</w:t>
            </w:r>
          </w:p>
        </w:tc>
        <w:tc>
          <w:tcPr>
            <w:tcW w:w="7797" w:type="dxa"/>
            <w:tcBorders>
              <w:top w:val="single" w:sz="4" w:space="0" w:color="BFBFBF" w:themeColor="background1" w:themeShade="BF"/>
              <w:left w:val="nil"/>
              <w:bottom w:val="single" w:sz="4" w:space="0" w:color="BFBFBF" w:themeColor="background1" w:themeShade="BF"/>
              <w:right w:val="nil"/>
            </w:tcBorders>
            <w:shd w:val="clear" w:color="auto" w:fill="FFFFFF" w:themeFill="background1"/>
          </w:tcPr>
          <w:p w14:paraId="66D3FF79" w14:textId="77777777" w:rsidR="00122ABD" w:rsidRDefault="00BE6FDA" w:rsidP="00122ABD">
            <w:pPr>
              <w:spacing w:after="0" w:line="240" w:lineRule="auto"/>
              <w:rPr>
                <w:rFonts w:ascii="Roboto" w:hAnsi="Roboto"/>
                <w:sz w:val="14"/>
                <w:szCs w:val="14"/>
              </w:rPr>
            </w:pPr>
            <w:r w:rsidRPr="009E6CDF">
              <w:rPr>
                <w:rFonts w:ascii="Roboto" w:hAnsi="Roboto"/>
                <w:sz w:val="14"/>
                <w:szCs w:val="14"/>
              </w:rPr>
              <w:t>(</w:t>
            </w:r>
            <w:r>
              <w:rPr>
                <w:rFonts w:ascii="Roboto" w:hAnsi="Roboto"/>
                <w:sz w:val="14"/>
                <w:szCs w:val="14"/>
              </w:rPr>
              <w:t>184</w:t>
            </w:r>
            <w:r w:rsidRPr="009E6CDF">
              <w:rPr>
                <w:rFonts w:ascii="Roboto" w:hAnsi="Roboto"/>
                <w:sz w:val="14"/>
                <w:szCs w:val="14"/>
              </w:rPr>
              <w:t>)</w:t>
            </w:r>
            <w:r w:rsidR="00122ABD">
              <w:rPr>
                <w:rFonts w:ascii="Roboto" w:hAnsi="Roboto"/>
                <w:sz w:val="14"/>
                <w:szCs w:val="14"/>
              </w:rPr>
              <w:t xml:space="preserve"> </w:t>
            </w:r>
            <w:r w:rsidR="00122ABD" w:rsidRPr="00122ABD">
              <w:rPr>
                <w:rFonts w:ascii="Roboto" w:hAnsi="Roboto"/>
                <w:sz w:val="14"/>
                <w:szCs w:val="14"/>
              </w:rPr>
              <w:t>Vypĺňa žiadateľ</w:t>
            </w:r>
            <w:r w:rsidR="00122ABD">
              <w:rPr>
                <w:rFonts w:ascii="Roboto" w:hAnsi="Roboto"/>
                <w:sz w:val="14"/>
                <w:szCs w:val="14"/>
              </w:rPr>
              <w:t xml:space="preserve">. </w:t>
            </w:r>
          </w:p>
          <w:p w14:paraId="6DFCAA68" w14:textId="77777777" w:rsidR="00122ABD" w:rsidRDefault="00122ABD" w:rsidP="00122ABD">
            <w:pPr>
              <w:spacing w:after="0" w:line="240" w:lineRule="auto"/>
              <w:rPr>
                <w:rFonts w:ascii="Roboto" w:hAnsi="Roboto"/>
                <w:sz w:val="14"/>
                <w:szCs w:val="14"/>
              </w:rPr>
            </w:pPr>
          </w:p>
          <w:p w14:paraId="112255BD" w14:textId="77777777" w:rsidR="00BE6FDA" w:rsidRPr="009E6CDF" w:rsidRDefault="00122ABD" w:rsidP="00122ABD">
            <w:pPr>
              <w:spacing w:after="0" w:line="240" w:lineRule="auto"/>
              <w:rPr>
                <w:rFonts w:ascii="Roboto" w:hAnsi="Roboto"/>
                <w:sz w:val="14"/>
                <w:szCs w:val="14"/>
              </w:rPr>
            </w:pPr>
            <w:r>
              <w:rPr>
                <w:rFonts w:ascii="Roboto" w:hAnsi="Roboto"/>
                <w:sz w:val="14"/>
                <w:szCs w:val="14"/>
              </w:rPr>
              <w:t>Žiadateľ uvedie výstižný názov rizika.</w:t>
            </w:r>
          </w:p>
        </w:tc>
      </w:tr>
      <w:tr w:rsidR="00BE6FDA" w:rsidRPr="004E74C3" w14:paraId="218E1E21" w14:textId="77777777" w:rsidTr="00887191">
        <w:trPr>
          <w:jc w:val="center"/>
        </w:trPr>
        <w:tc>
          <w:tcPr>
            <w:tcW w:w="2268" w:type="dxa"/>
            <w:tcBorders>
              <w:top w:val="single" w:sz="4" w:space="0" w:color="BFBFBF" w:themeColor="background1" w:themeShade="BF"/>
              <w:bottom w:val="single" w:sz="4" w:space="0" w:color="BFBFBF" w:themeColor="background1" w:themeShade="BF"/>
              <w:right w:val="nil"/>
            </w:tcBorders>
            <w:shd w:val="clear" w:color="auto" w:fill="FFFFFF" w:themeFill="background1"/>
          </w:tcPr>
          <w:p w14:paraId="498724E2" w14:textId="77777777" w:rsidR="00BE6FDA" w:rsidRDefault="00BE6FDA" w:rsidP="00122ABD">
            <w:pPr>
              <w:spacing w:after="0"/>
              <w:rPr>
                <w:rFonts w:ascii="Roboto" w:hAnsi="Roboto"/>
                <w:b/>
                <w:sz w:val="14"/>
                <w:szCs w:val="14"/>
              </w:rPr>
            </w:pPr>
            <w:r>
              <w:rPr>
                <w:rFonts w:ascii="Roboto" w:hAnsi="Roboto"/>
                <w:b/>
                <w:sz w:val="14"/>
                <w:szCs w:val="14"/>
              </w:rPr>
              <w:t>Popis rizika</w:t>
            </w:r>
          </w:p>
        </w:tc>
        <w:tc>
          <w:tcPr>
            <w:tcW w:w="7797" w:type="dxa"/>
            <w:tcBorders>
              <w:top w:val="single" w:sz="4" w:space="0" w:color="BFBFBF" w:themeColor="background1" w:themeShade="BF"/>
              <w:left w:val="nil"/>
              <w:bottom w:val="single" w:sz="4" w:space="0" w:color="BFBFBF" w:themeColor="background1" w:themeShade="BF"/>
              <w:right w:val="nil"/>
            </w:tcBorders>
            <w:shd w:val="clear" w:color="auto" w:fill="FFFFFF" w:themeFill="background1"/>
          </w:tcPr>
          <w:p w14:paraId="609ED754" w14:textId="77777777" w:rsidR="00122ABD" w:rsidRDefault="00BE6FDA" w:rsidP="00122ABD">
            <w:pPr>
              <w:spacing w:after="0" w:line="240" w:lineRule="auto"/>
              <w:rPr>
                <w:rFonts w:ascii="Roboto" w:hAnsi="Roboto"/>
                <w:sz w:val="14"/>
                <w:szCs w:val="14"/>
              </w:rPr>
            </w:pPr>
            <w:r>
              <w:rPr>
                <w:rFonts w:ascii="Roboto" w:hAnsi="Roboto"/>
                <w:sz w:val="14"/>
                <w:szCs w:val="14"/>
              </w:rPr>
              <w:t>(185)</w:t>
            </w:r>
            <w:r w:rsidR="00122ABD">
              <w:rPr>
                <w:rFonts w:ascii="Roboto" w:hAnsi="Roboto"/>
                <w:sz w:val="14"/>
                <w:szCs w:val="14"/>
              </w:rPr>
              <w:t xml:space="preserve"> </w:t>
            </w:r>
            <w:r w:rsidR="00122ABD" w:rsidRPr="00122ABD">
              <w:rPr>
                <w:rFonts w:ascii="Roboto" w:hAnsi="Roboto"/>
                <w:sz w:val="14"/>
                <w:szCs w:val="14"/>
              </w:rPr>
              <w:t>Vypĺňa žiadateľ</w:t>
            </w:r>
            <w:r w:rsidR="00122ABD">
              <w:rPr>
                <w:rFonts w:ascii="Roboto" w:hAnsi="Roboto"/>
                <w:sz w:val="14"/>
                <w:szCs w:val="14"/>
              </w:rPr>
              <w:t>.</w:t>
            </w:r>
          </w:p>
          <w:p w14:paraId="48B79A91" w14:textId="77777777" w:rsidR="00122ABD" w:rsidRDefault="00122ABD" w:rsidP="00122ABD">
            <w:pPr>
              <w:spacing w:after="0" w:line="240" w:lineRule="auto"/>
              <w:rPr>
                <w:rFonts w:ascii="Roboto" w:hAnsi="Roboto"/>
                <w:sz w:val="14"/>
                <w:szCs w:val="14"/>
              </w:rPr>
            </w:pPr>
          </w:p>
          <w:p w14:paraId="6BF7974C" w14:textId="77777777" w:rsidR="00BE6FDA" w:rsidRDefault="00122ABD" w:rsidP="002D7DCC">
            <w:pPr>
              <w:spacing w:after="0" w:line="240" w:lineRule="auto"/>
              <w:rPr>
                <w:rFonts w:ascii="Roboto" w:hAnsi="Roboto"/>
                <w:sz w:val="14"/>
                <w:szCs w:val="14"/>
              </w:rPr>
            </w:pPr>
            <w:r w:rsidRPr="00122ABD">
              <w:rPr>
                <w:rFonts w:ascii="Roboto" w:hAnsi="Roboto"/>
                <w:sz w:val="14"/>
                <w:szCs w:val="14"/>
              </w:rPr>
              <w:t>Žiadateľ identifikuje hlavné riziká, ktoré by mohli mať vplyv na realizáciu projektu, priradí im relevantnú závažnosť a popíše opatrenia, ktoré sú plánované na jeho elimináciu</w:t>
            </w:r>
            <w:r w:rsidR="00B624DB">
              <w:rPr>
                <w:rFonts w:ascii="Roboto" w:hAnsi="Roboto"/>
                <w:sz w:val="14"/>
                <w:szCs w:val="14"/>
              </w:rPr>
              <w:t xml:space="preserve">. </w:t>
            </w:r>
            <w:r w:rsidR="00B624DB" w:rsidRPr="00B624DB">
              <w:rPr>
                <w:rFonts w:ascii="Roboto" w:hAnsi="Roboto"/>
                <w:sz w:val="14"/>
                <w:szCs w:val="14"/>
              </w:rPr>
              <w:t xml:space="preserve">Žiadateľ o NFP v tejto časti uvádza riziká projektu </w:t>
            </w:r>
            <w:r w:rsidR="00B624DB">
              <w:rPr>
                <w:rFonts w:ascii="Roboto" w:hAnsi="Roboto"/>
                <w:sz w:val="14"/>
                <w:szCs w:val="14"/>
              </w:rPr>
              <w:t>napr. za tieto oblasti: právne a personálne riziká, ekonomické riziká,</w:t>
            </w:r>
            <w:r w:rsidR="00B624DB" w:rsidRPr="00B624DB">
              <w:rPr>
                <w:rFonts w:ascii="Roboto" w:hAnsi="Roboto"/>
                <w:sz w:val="14"/>
                <w:szCs w:val="14"/>
              </w:rPr>
              <w:t xml:space="preserve"> riziká z ne</w:t>
            </w:r>
            <w:r w:rsidR="00B624DB">
              <w:rPr>
                <w:rFonts w:ascii="Roboto" w:hAnsi="Roboto"/>
                <w:sz w:val="14"/>
                <w:szCs w:val="14"/>
              </w:rPr>
              <w:t>dosiahnutia cieľových hodnôt,</w:t>
            </w:r>
            <w:r w:rsidR="00B624DB" w:rsidRPr="00B624DB">
              <w:rPr>
                <w:rFonts w:ascii="Roboto" w:hAnsi="Roboto"/>
                <w:sz w:val="14"/>
                <w:szCs w:val="14"/>
              </w:rPr>
              <w:t xml:space="preserve"> riziká o</w:t>
            </w:r>
            <w:r w:rsidR="00B624DB">
              <w:rPr>
                <w:rFonts w:ascii="Roboto" w:hAnsi="Roboto"/>
                <w:sz w:val="14"/>
                <w:szCs w:val="14"/>
              </w:rPr>
              <w:t>meškania s realizáciou projektu a pod.</w:t>
            </w:r>
            <w:r w:rsidR="00511119">
              <w:rPr>
                <w:rFonts w:ascii="Roboto" w:hAnsi="Roboto"/>
                <w:sz w:val="14"/>
                <w:szCs w:val="14"/>
              </w:rPr>
              <w:t xml:space="preserve"> </w:t>
            </w:r>
          </w:p>
          <w:p w14:paraId="46B1797A" w14:textId="147423EA" w:rsidR="002D7DCC" w:rsidRPr="009E6CDF" w:rsidRDefault="002D7DCC" w:rsidP="002D7DCC">
            <w:pPr>
              <w:spacing w:after="0" w:line="240" w:lineRule="auto"/>
              <w:rPr>
                <w:rFonts w:ascii="Roboto" w:hAnsi="Roboto"/>
                <w:sz w:val="14"/>
                <w:szCs w:val="14"/>
              </w:rPr>
            </w:pPr>
          </w:p>
        </w:tc>
      </w:tr>
      <w:tr w:rsidR="00BE6FDA" w:rsidRPr="004E74C3" w14:paraId="3AEDD043" w14:textId="77777777" w:rsidTr="00887191">
        <w:trPr>
          <w:jc w:val="center"/>
        </w:trPr>
        <w:tc>
          <w:tcPr>
            <w:tcW w:w="2268" w:type="dxa"/>
            <w:tcBorders>
              <w:top w:val="single" w:sz="4" w:space="0" w:color="BFBFBF" w:themeColor="background1" w:themeShade="BF"/>
              <w:bottom w:val="single" w:sz="4" w:space="0" w:color="BFBFBF" w:themeColor="background1" w:themeShade="BF"/>
              <w:right w:val="nil"/>
            </w:tcBorders>
            <w:shd w:val="clear" w:color="auto" w:fill="FFFFFF" w:themeFill="background1"/>
          </w:tcPr>
          <w:p w14:paraId="6426A58A" w14:textId="77777777" w:rsidR="00BE6FDA" w:rsidRDefault="00BE6FDA" w:rsidP="00122ABD">
            <w:pPr>
              <w:spacing w:after="0"/>
              <w:rPr>
                <w:rFonts w:ascii="Roboto" w:hAnsi="Roboto"/>
                <w:b/>
                <w:sz w:val="14"/>
                <w:szCs w:val="14"/>
              </w:rPr>
            </w:pPr>
            <w:r>
              <w:rPr>
                <w:rFonts w:ascii="Roboto" w:hAnsi="Roboto"/>
                <w:b/>
                <w:sz w:val="14"/>
                <w:szCs w:val="14"/>
              </w:rPr>
              <w:t>Závažnosť:</w:t>
            </w:r>
          </w:p>
        </w:tc>
        <w:tc>
          <w:tcPr>
            <w:tcW w:w="7797" w:type="dxa"/>
            <w:tcBorders>
              <w:top w:val="single" w:sz="4" w:space="0" w:color="BFBFBF" w:themeColor="background1" w:themeShade="BF"/>
              <w:left w:val="nil"/>
              <w:bottom w:val="single" w:sz="4" w:space="0" w:color="BFBFBF" w:themeColor="background1" w:themeShade="BF"/>
              <w:right w:val="nil"/>
            </w:tcBorders>
            <w:shd w:val="clear" w:color="auto" w:fill="FFFFFF" w:themeFill="background1"/>
          </w:tcPr>
          <w:p w14:paraId="39A978E6" w14:textId="77777777" w:rsidR="00122ABD" w:rsidRDefault="00BE6FDA" w:rsidP="00122ABD">
            <w:pPr>
              <w:spacing w:after="0" w:line="240" w:lineRule="auto"/>
              <w:rPr>
                <w:rFonts w:ascii="Roboto" w:hAnsi="Roboto"/>
                <w:sz w:val="14"/>
                <w:szCs w:val="14"/>
              </w:rPr>
            </w:pPr>
            <w:r>
              <w:rPr>
                <w:rFonts w:ascii="Roboto" w:hAnsi="Roboto"/>
                <w:sz w:val="14"/>
                <w:szCs w:val="14"/>
              </w:rPr>
              <w:t>(186)</w:t>
            </w:r>
            <w:r w:rsidR="00122ABD">
              <w:rPr>
                <w:rFonts w:ascii="Roboto" w:hAnsi="Roboto"/>
                <w:sz w:val="14"/>
                <w:szCs w:val="14"/>
              </w:rPr>
              <w:t xml:space="preserve"> </w:t>
            </w:r>
            <w:r w:rsidR="00122ABD" w:rsidRPr="00122ABD">
              <w:rPr>
                <w:rFonts w:ascii="Roboto" w:hAnsi="Roboto"/>
                <w:sz w:val="14"/>
                <w:szCs w:val="14"/>
              </w:rPr>
              <w:t>Vypĺňa žiadateľ</w:t>
            </w:r>
            <w:r w:rsidR="00122ABD">
              <w:rPr>
                <w:rFonts w:ascii="Roboto" w:hAnsi="Roboto"/>
                <w:sz w:val="14"/>
                <w:szCs w:val="14"/>
              </w:rPr>
              <w:t xml:space="preserve">. </w:t>
            </w:r>
          </w:p>
          <w:p w14:paraId="358FDA42" w14:textId="77777777" w:rsidR="00122ABD" w:rsidRDefault="00122ABD" w:rsidP="00122ABD">
            <w:pPr>
              <w:spacing w:after="0" w:line="240" w:lineRule="auto"/>
              <w:rPr>
                <w:rFonts w:ascii="Roboto" w:hAnsi="Roboto"/>
                <w:sz w:val="14"/>
                <w:szCs w:val="14"/>
              </w:rPr>
            </w:pPr>
          </w:p>
          <w:p w14:paraId="6AB4F37C" w14:textId="77777777" w:rsidR="00BE6FDA" w:rsidRDefault="00122ABD" w:rsidP="00122ABD">
            <w:pPr>
              <w:spacing w:after="0" w:line="240" w:lineRule="auto"/>
              <w:rPr>
                <w:rFonts w:ascii="Roboto" w:hAnsi="Roboto"/>
                <w:sz w:val="14"/>
                <w:szCs w:val="14"/>
              </w:rPr>
            </w:pPr>
            <w:r w:rsidRPr="00122ABD">
              <w:rPr>
                <w:rFonts w:ascii="Roboto" w:hAnsi="Roboto"/>
                <w:sz w:val="14"/>
                <w:szCs w:val="14"/>
              </w:rPr>
              <w:t>Žiadateľ vyberie z preddefinovaného číselníka príslušnú závažnosť</w:t>
            </w:r>
            <w:r>
              <w:rPr>
                <w:rFonts w:ascii="Roboto" w:hAnsi="Roboto"/>
                <w:sz w:val="14"/>
                <w:szCs w:val="14"/>
              </w:rPr>
              <w:t xml:space="preserve"> (nízka, stredná alebo vysoká)</w:t>
            </w:r>
            <w:r w:rsidRPr="00122ABD">
              <w:rPr>
                <w:rFonts w:ascii="Roboto" w:hAnsi="Roboto"/>
                <w:sz w:val="14"/>
                <w:szCs w:val="14"/>
              </w:rPr>
              <w:t>.</w:t>
            </w:r>
          </w:p>
        </w:tc>
      </w:tr>
      <w:tr w:rsidR="00BE6FDA" w:rsidRPr="004E74C3" w14:paraId="4CE60B39" w14:textId="77777777" w:rsidTr="00887191">
        <w:trPr>
          <w:jc w:val="center"/>
        </w:trPr>
        <w:tc>
          <w:tcPr>
            <w:tcW w:w="2268" w:type="dxa"/>
            <w:tcBorders>
              <w:top w:val="single" w:sz="4" w:space="0" w:color="BFBFBF" w:themeColor="background1" w:themeShade="BF"/>
              <w:bottom w:val="single" w:sz="4" w:space="0" w:color="BFBFBF" w:themeColor="background1" w:themeShade="BF"/>
              <w:right w:val="nil"/>
            </w:tcBorders>
            <w:shd w:val="clear" w:color="auto" w:fill="FFFFFF" w:themeFill="background1"/>
          </w:tcPr>
          <w:p w14:paraId="505B699D" w14:textId="77777777" w:rsidR="00BE6FDA" w:rsidRDefault="00BE6FDA" w:rsidP="00122ABD">
            <w:pPr>
              <w:spacing w:after="0"/>
              <w:rPr>
                <w:rFonts w:ascii="Roboto" w:hAnsi="Roboto"/>
                <w:b/>
                <w:sz w:val="14"/>
                <w:szCs w:val="14"/>
              </w:rPr>
            </w:pPr>
            <w:r>
              <w:rPr>
                <w:rFonts w:ascii="Roboto" w:hAnsi="Roboto"/>
                <w:b/>
                <w:sz w:val="14"/>
                <w:szCs w:val="14"/>
              </w:rPr>
              <w:t>Opatrenia na elimináciu rizika:</w:t>
            </w:r>
          </w:p>
        </w:tc>
        <w:tc>
          <w:tcPr>
            <w:tcW w:w="7797" w:type="dxa"/>
            <w:tcBorders>
              <w:top w:val="single" w:sz="4" w:space="0" w:color="BFBFBF" w:themeColor="background1" w:themeShade="BF"/>
              <w:left w:val="nil"/>
              <w:bottom w:val="single" w:sz="4" w:space="0" w:color="BFBFBF" w:themeColor="background1" w:themeShade="BF"/>
              <w:right w:val="nil"/>
            </w:tcBorders>
            <w:shd w:val="clear" w:color="auto" w:fill="FFFFFF" w:themeFill="background1"/>
          </w:tcPr>
          <w:p w14:paraId="5DEF8C9E" w14:textId="77777777" w:rsidR="00BE6FDA" w:rsidRDefault="00BE6FDA" w:rsidP="00122ABD">
            <w:pPr>
              <w:spacing w:after="0" w:line="240" w:lineRule="auto"/>
              <w:rPr>
                <w:rFonts w:ascii="Roboto" w:hAnsi="Roboto"/>
                <w:sz w:val="14"/>
                <w:szCs w:val="14"/>
              </w:rPr>
            </w:pPr>
            <w:r>
              <w:rPr>
                <w:rFonts w:ascii="Roboto" w:hAnsi="Roboto"/>
                <w:sz w:val="14"/>
                <w:szCs w:val="14"/>
              </w:rPr>
              <w:t>(187)</w:t>
            </w:r>
            <w:r w:rsidR="00122ABD">
              <w:rPr>
                <w:rFonts w:ascii="Roboto" w:hAnsi="Roboto"/>
                <w:sz w:val="14"/>
                <w:szCs w:val="14"/>
              </w:rPr>
              <w:t xml:space="preserve"> </w:t>
            </w:r>
            <w:r w:rsidR="00122ABD" w:rsidRPr="00122ABD">
              <w:rPr>
                <w:rFonts w:ascii="Roboto" w:hAnsi="Roboto"/>
                <w:sz w:val="14"/>
                <w:szCs w:val="14"/>
              </w:rPr>
              <w:t>Vypĺňa žiadateľ</w:t>
            </w:r>
            <w:r w:rsidR="00122ABD">
              <w:rPr>
                <w:rFonts w:ascii="Roboto" w:hAnsi="Roboto"/>
                <w:sz w:val="14"/>
                <w:szCs w:val="14"/>
              </w:rPr>
              <w:t>.</w:t>
            </w:r>
          </w:p>
          <w:p w14:paraId="49F26868" w14:textId="77777777" w:rsidR="00122ABD" w:rsidRDefault="00122ABD" w:rsidP="00122ABD">
            <w:pPr>
              <w:spacing w:after="0" w:line="240" w:lineRule="auto"/>
              <w:rPr>
                <w:rFonts w:ascii="Roboto" w:hAnsi="Roboto"/>
                <w:sz w:val="14"/>
                <w:szCs w:val="14"/>
              </w:rPr>
            </w:pPr>
          </w:p>
          <w:p w14:paraId="739C43E8" w14:textId="0CE64ABA" w:rsidR="00122ABD" w:rsidRDefault="00122ABD" w:rsidP="0036101E">
            <w:pPr>
              <w:spacing w:after="0" w:line="240" w:lineRule="auto"/>
              <w:rPr>
                <w:rFonts w:ascii="Roboto" w:hAnsi="Roboto"/>
                <w:sz w:val="14"/>
                <w:szCs w:val="14"/>
              </w:rPr>
            </w:pPr>
            <w:r w:rsidRPr="00122ABD">
              <w:rPr>
                <w:rFonts w:ascii="Roboto" w:hAnsi="Roboto"/>
                <w:sz w:val="14"/>
                <w:szCs w:val="14"/>
              </w:rPr>
              <w:t>Žiadateľ popíše</w:t>
            </w:r>
            <w:r w:rsidR="00B624DB">
              <w:rPr>
                <w:rFonts w:ascii="Roboto" w:hAnsi="Roboto"/>
                <w:sz w:val="14"/>
                <w:szCs w:val="14"/>
              </w:rPr>
              <w:t xml:space="preserve"> opatrenia na elimináciu rizika </w:t>
            </w:r>
          </w:p>
        </w:tc>
      </w:tr>
    </w:tbl>
    <w:p w14:paraId="304971EF" w14:textId="0E89C000" w:rsidR="00665777" w:rsidRDefault="00665777" w:rsidP="00665777">
      <w:pPr>
        <w:rPr>
          <w:rFonts w:ascii="Roboto" w:hAnsi="Roboto"/>
          <w:sz w:val="14"/>
          <w:szCs w:val="14"/>
        </w:rPr>
      </w:pPr>
    </w:p>
    <w:p w14:paraId="0CA4AAB4" w14:textId="77777777" w:rsidR="00BE6FDA" w:rsidRDefault="001452E1" w:rsidP="00BE6FDA">
      <w:pPr>
        <w:pStyle w:val="Odsekzoznamu"/>
        <w:numPr>
          <w:ilvl w:val="0"/>
          <w:numId w:val="12"/>
        </w:numPr>
        <w:ind w:left="142" w:hanging="644"/>
        <w:rPr>
          <w:rFonts w:ascii="Roboto" w:hAnsi="Roboto" w:cs="Roboto"/>
          <w:b/>
          <w:bCs/>
          <w:color w:val="0064A3"/>
          <w:sz w:val="42"/>
          <w:szCs w:val="42"/>
        </w:rPr>
      </w:pPr>
      <w:r>
        <w:rPr>
          <w:rFonts w:ascii="Roboto" w:hAnsi="Roboto" w:cs="Roboto"/>
          <w:b/>
          <w:bCs/>
          <w:color w:val="0064A3"/>
          <w:sz w:val="42"/>
          <w:szCs w:val="42"/>
        </w:rPr>
        <w:t>Zoznam povinných príloh žiadosti o</w:t>
      </w:r>
      <w:r w:rsidR="00BE6FDA">
        <w:rPr>
          <w:rFonts w:ascii="Roboto" w:hAnsi="Roboto" w:cs="Roboto"/>
          <w:b/>
          <w:bCs/>
          <w:color w:val="0064A3"/>
          <w:sz w:val="42"/>
          <w:szCs w:val="42"/>
        </w:rPr>
        <w:t> </w:t>
      </w:r>
      <w:r>
        <w:rPr>
          <w:rFonts w:ascii="Roboto" w:hAnsi="Roboto" w:cs="Roboto"/>
          <w:b/>
          <w:bCs/>
          <w:color w:val="0064A3"/>
          <w:sz w:val="42"/>
          <w:szCs w:val="42"/>
        </w:rPr>
        <w:t>NFP</w:t>
      </w:r>
    </w:p>
    <w:p w14:paraId="24357CCE" w14:textId="214C5972" w:rsidR="00BE6FDA" w:rsidRDefault="00122ABD" w:rsidP="00BE6FDA">
      <w:pPr>
        <w:rPr>
          <w:rFonts w:ascii="Roboto" w:hAnsi="Roboto"/>
          <w:sz w:val="14"/>
          <w:szCs w:val="14"/>
        </w:rPr>
      </w:pPr>
      <w:r w:rsidRPr="00122ABD">
        <w:rPr>
          <w:rFonts w:ascii="Roboto" w:hAnsi="Roboto"/>
          <w:sz w:val="14"/>
          <w:szCs w:val="14"/>
        </w:rPr>
        <w:t>Zoznam obsahuje reálne predkladané prílohy k ŽoNFP, pričom k jednej podmienke môže prislúchať viacero príloh a</w:t>
      </w:r>
      <w:r>
        <w:rPr>
          <w:rFonts w:ascii="Roboto" w:hAnsi="Roboto"/>
          <w:sz w:val="14"/>
          <w:szCs w:val="14"/>
        </w:rPr>
        <w:t> </w:t>
      </w:r>
      <w:r w:rsidRPr="00122ABD">
        <w:rPr>
          <w:rFonts w:ascii="Roboto" w:hAnsi="Roboto"/>
          <w:sz w:val="14"/>
          <w:szCs w:val="14"/>
        </w:rPr>
        <w:t>naopak</w:t>
      </w:r>
      <w:r>
        <w:rPr>
          <w:rFonts w:ascii="Roboto" w:hAnsi="Roboto"/>
          <w:sz w:val="14"/>
          <w:szCs w:val="14"/>
        </w:rPr>
        <w:t>.</w:t>
      </w:r>
      <w:r w:rsidR="004373C3">
        <w:rPr>
          <w:rFonts w:ascii="Roboto" w:hAnsi="Roboto"/>
          <w:sz w:val="14"/>
          <w:szCs w:val="14"/>
        </w:rPr>
        <w:t xml:space="preserve"> </w:t>
      </w:r>
      <w:r w:rsidR="004373C3" w:rsidRPr="004373C3">
        <w:rPr>
          <w:rFonts w:ascii="Roboto" w:hAnsi="Roboto"/>
          <w:sz w:val="14"/>
          <w:szCs w:val="14"/>
        </w:rPr>
        <w:t>Def</w:t>
      </w:r>
      <w:r w:rsidR="00AE5FF4">
        <w:rPr>
          <w:rFonts w:ascii="Roboto" w:hAnsi="Roboto"/>
          <w:sz w:val="14"/>
          <w:szCs w:val="14"/>
        </w:rPr>
        <w:t xml:space="preserve">inovanie možných príloh vykoná </w:t>
      </w:r>
      <w:r w:rsidR="00AE5FF4" w:rsidRPr="009C7606">
        <w:rPr>
          <w:rFonts w:ascii="Roboto" w:hAnsi="Roboto"/>
          <w:sz w:val="14"/>
          <w:szCs w:val="14"/>
        </w:rPr>
        <w:t>S</w:t>
      </w:r>
      <w:r w:rsidR="004373C3" w:rsidRPr="009C7606">
        <w:rPr>
          <w:rFonts w:ascii="Roboto" w:hAnsi="Roboto"/>
          <w:sz w:val="14"/>
          <w:szCs w:val="14"/>
        </w:rPr>
        <w:t>O</w:t>
      </w:r>
      <w:r w:rsidR="004373C3" w:rsidRPr="004373C3">
        <w:rPr>
          <w:rFonts w:ascii="Roboto" w:hAnsi="Roboto"/>
          <w:sz w:val="14"/>
          <w:szCs w:val="14"/>
        </w:rPr>
        <w:t xml:space="preserve"> pri zadávaní výzvy do ITMS2014+</w:t>
      </w:r>
    </w:p>
    <w:tbl>
      <w:tblPr>
        <w:tblStyle w:val="Mriekatabuky"/>
        <w:tblW w:w="10587" w:type="dxa"/>
        <w:tblInd w:w="-431" w:type="dxa"/>
        <w:shd w:val="clear" w:color="auto" w:fill="FFFFFF" w:themeFill="background1"/>
        <w:tblLook w:val="04A0" w:firstRow="1" w:lastRow="0" w:firstColumn="1" w:lastColumn="0" w:noHBand="0" w:noVBand="1"/>
      </w:tblPr>
      <w:tblGrid>
        <w:gridCol w:w="3970"/>
        <w:gridCol w:w="4536"/>
        <w:gridCol w:w="2081"/>
      </w:tblGrid>
      <w:tr w:rsidR="00445692" w:rsidRPr="00E654BA" w14:paraId="140AA442" w14:textId="5408B823" w:rsidTr="001C1E75">
        <w:trPr>
          <w:trHeight w:val="369"/>
        </w:trPr>
        <w:tc>
          <w:tcPr>
            <w:tcW w:w="3970" w:type="dxa"/>
          </w:tcPr>
          <w:p w14:paraId="1D18F7EB" w14:textId="77777777" w:rsidR="00445692" w:rsidRPr="00445692" w:rsidRDefault="00445692" w:rsidP="00445692">
            <w:pPr>
              <w:pStyle w:val="Odsekzoznamu"/>
              <w:autoSpaceDE w:val="0"/>
              <w:autoSpaceDN w:val="0"/>
              <w:spacing w:before="60" w:after="60" w:line="240" w:lineRule="auto"/>
              <w:ind w:left="0"/>
              <w:contextualSpacing w:val="0"/>
              <w:jc w:val="left"/>
              <w:rPr>
                <w:rFonts w:ascii="Roboto" w:hAnsi="Roboto"/>
                <w:b/>
                <w:sz w:val="14"/>
                <w:szCs w:val="14"/>
              </w:rPr>
            </w:pPr>
            <w:r w:rsidRPr="00445692">
              <w:rPr>
                <w:rFonts w:ascii="Roboto" w:hAnsi="Roboto"/>
                <w:b/>
                <w:sz w:val="14"/>
                <w:szCs w:val="14"/>
              </w:rPr>
              <w:t>Názov PPP</w:t>
            </w:r>
          </w:p>
          <w:p w14:paraId="4A06480C" w14:textId="567EEFF1" w:rsidR="00445692" w:rsidRPr="00445692" w:rsidRDefault="00445692" w:rsidP="00445692">
            <w:pPr>
              <w:pStyle w:val="Odsekzoznamu"/>
              <w:autoSpaceDE w:val="0"/>
              <w:autoSpaceDN w:val="0"/>
              <w:spacing w:before="60" w:after="60" w:line="240" w:lineRule="auto"/>
              <w:ind w:left="0"/>
              <w:contextualSpacing w:val="0"/>
              <w:jc w:val="left"/>
              <w:rPr>
                <w:rFonts w:ascii="Roboto" w:hAnsi="Roboto"/>
                <w:sz w:val="14"/>
                <w:szCs w:val="14"/>
              </w:rPr>
            </w:pPr>
            <w:r w:rsidRPr="00445692">
              <w:rPr>
                <w:rFonts w:ascii="Roboto" w:hAnsi="Roboto"/>
                <w:sz w:val="14"/>
                <w:szCs w:val="14"/>
              </w:rPr>
              <w:t>(188) Generuje automaticky ITMS2014+</w:t>
            </w:r>
          </w:p>
        </w:tc>
        <w:tc>
          <w:tcPr>
            <w:tcW w:w="4536" w:type="dxa"/>
          </w:tcPr>
          <w:p w14:paraId="0EF5E7D8" w14:textId="77777777" w:rsidR="00445692" w:rsidRPr="00445692" w:rsidRDefault="00445692" w:rsidP="00445692">
            <w:pPr>
              <w:pStyle w:val="Odsekzoznamu"/>
              <w:spacing w:before="60" w:after="60" w:line="240" w:lineRule="auto"/>
              <w:ind w:left="-17"/>
              <w:contextualSpacing w:val="0"/>
              <w:rPr>
                <w:rFonts w:ascii="Roboto" w:hAnsi="Roboto"/>
                <w:b/>
                <w:sz w:val="14"/>
                <w:szCs w:val="14"/>
              </w:rPr>
            </w:pPr>
            <w:r w:rsidRPr="00445692">
              <w:rPr>
                <w:rFonts w:ascii="Roboto" w:hAnsi="Roboto"/>
                <w:b/>
                <w:sz w:val="14"/>
                <w:szCs w:val="14"/>
              </w:rPr>
              <w:t>Názov prílohy</w:t>
            </w:r>
          </w:p>
          <w:p w14:paraId="6E06C042" w14:textId="0ACC0BEF" w:rsidR="00445692" w:rsidRPr="00445692" w:rsidRDefault="00445692" w:rsidP="00445692">
            <w:pPr>
              <w:pStyle w:val="Odsekzoznamu"/>
              <w:spacing w:before="60" w:after="60" w:line="240" w:lineRule="auto"/>
              <w:ind w:left="-17"/>
              <w:contextualSpacing w:val="0"/>
              <w:rPr>
                <w:rFonts w:ascii="Roboto" w:hAnsi="Roboto"/>
                <w:sz w:val="14"/>
                <w:szCs w:val="14"/>
              </w:rPr>
            </w:pPr>
            <w:r w:rsidRPr="00445692">
              <w:rPr>
                <w:rFonts w:ascii="Roboto" w:hAnsi="Roboto"/>
                <w:sz w:val="14"/>
                <w:szCs w:val="14"/>
              </w:rPr>
              <w:t>(188) Generuje automaticky ITMS2014+</w:t>
            </w:r>
          </w:p>
        </w:tc>
        <w:tc>
          <w:tcPr>
            <w:tcW w:w="2081" w:type="dxa"/>
          </w:tcPr>
          <w:p w14:paraId="50F287B8" w14:textId="77777777" w:rsidR="00445692" w:rsidRPr="00445692" w:rsidRDefault="00445692" w:rsidP="00445692">
            <w:pPr>
              <w:spacing w:before="60" w:after="60" w:line="240" w:lineRule="auto"/>
              <w:jc w:val="left"/>
              <w:rPr>
                <w:rFonts w:ascii="Roboto" w:hAnsi="Roboto"/>
                <w:b/>
                <w:sz w:val="14"/>
                <w:szCs w:val="14"/>
              </w:rPr>
            </w:pPr>
            <w:r w:rsidRPr="00445692">
              <w:rPr>
                <w:rFonts w:ascii="Roboto" w:hAnsi="Roboto"/>
                <w:b/>
                <w:sz w:val="14"/>
                <w:szCs w:val="14"/>
              </w:rPr>
              <w:t>Názov dokumentu</w:t>
            </w:r>
          </w:p>
          <w:p w14:paraId="6D8CF62C" w14:textId="7F412852" w:rsidR="00445692" w:rsidRPr="00440224" w:rsidRDefault="00445692" w:rsidP="00445692">
            <w:pPr>
              <w:spacing w:before="60" w:after="60" w:line="240" w:lineRule="auto"/>
              <w:jc w:val="left"/>
              <w:rPr>
                <w:rFonts w:ascii="Roboto" w:hAnsi="Roboto"/>
                <w:sz w:val="14"/>
                <w:szCs w:val="14"/>
              </w:rPr>
            </w:pPr>
            <w:r w:rsidRPr="00445692">
              <w:rPr>
                <w:rFonts w:ascii="Roboto" w:hAnsi="Roboto"/>
                <w:sz w:val="14"/>
                <w:szCs w:val="14"/>
              </w:rPr>
              <w:t>(189) Generuje automaticky ITMS2014+ pri nahrávaní príloh do ITMS</w:t>
            </w:r>
          </w:p>
        </w:tc>
      </w:tr>
      <w:tr w:rsidR="00445692" w:rsidRPr="00E654BA" w14:paraId="43155703" w14:textId="77777777" w:rsidTr="001C1E75">
        <w:trPr>
          <w:trHeight w:val="369"/>
        </w:trPr>
        <w:tc>
          <w:tcPr>
            <w:tcW w:w="3970" w:type="dxa"/>
            <w:vAlign w:val="center"/>
          </w:tcPr>
          <w:p w14:paraId="27C28283" w14:textId="65C8003E" w:rsidR="00445692" w:rsidRPr="000F29C6" w:rsidRDefault="00CE6DD1" w:rsidP="00320A71">
            <w:pPr>
              <w:pStyle w:val="Odsekzoznamu"/>
              <w:numPr>
                <w:ilvl w:val="0"/>
                <w:numId w:val="33"/>
              </w:numPr>
              <w:autoSpaceDE w:val="0"/>
              <w:autoSpaceDN w:val="0"/>
              <w:spacing w:before="60" w:after="60" w:line="240" w:lineRule="auto"/>
              <w:ind w:left="215" w:hanging="215"/>
              <w:contextualSpacing w:val="0"/>
              <w:jc w:val="left"/>
              <w:rPr>
                <w:rFonts w:ascii="Roboto" w:hAnsi="Roboto"/>
                <w:sz w:val="14"/>
                <w:szCs w:val="14"/>
              </w:rPr>
            </w:pPr>
            <w:r>
              <w:rPr>
                <w:rFonts w:ascii="Roboto" w:hAnsi="Roboto"/>
                <w:sz w:val="14"/>
                <w:szCs w:val="14"/>
              </w:rPr>
              <w:t>Právna forma</w:t>
            </w:r>
            <w:r w:rsidR="003624EC">
              <w:rPr>
                <w:rFonts w:ascii="Roboto" w:hAnsi="Roboto"/>
                <w:sz w:val="14"/>
                <w:szCs w:val="14"/>
              </w:rPr>
              <w:t xml:space="preserve"> </w:t>
            </w:r>
            <w:r w:rsidR="003624EC">
              <w:rPr>
                <w:rFonts w:ascii="Roboto" w:hAnsi="Roboto"/>
                <w:i/>
                <w:sz w:val="14"/>
                <w:szCs w:val="14"/>
              </w:rPr>
              <w:t>(PPP č. 1</w:t>
            </w:r>
            <w:r w:rsidR="003624EC" w:rsidRPr="00353F21">
              <w:rPr>
                <w:rFonts w:ascii="Roboto" w:hAnsi="Roboto"/>
                <w:i/>
                <w:sz w:val="14"/>
                <w:szCs w:val="14"/>
              </w:rPr>
              <w:t xml:space="preserve"> výzvy)</w:t>
            </w:r>
          </w:p>
        </w:tc>
        <w:tc>
          <w:tcPr>
            <w:tcW w:w="4536" w:type="dxa"/>
            <w:vAlign w:val="center"/>
          </w:tcPr>
          <w:p w14:paraId="6C15AA0A" w14:textId="28491E68" w:rsidR="00445692" w:rsidRPr="00AF4E79" w:rsidRDefault="005C4CE4" w:rsidP="005C4CE4">
            <w:pPr>
              <w:spacing w:before="60" w:after="60" w:line="240" w:lineRule="auto"/>
              <w:rPr>
                <w:rFonts w:ascii="Roboto" w:hAnsi="Roboto"/>
                <w:sz w:val="14"/>
                <w:szCs w:val="14"/>
              </w:rPr>
            </w:pPr>
            <w:r>
              <w:rPr>
                <w:rFonts w:ascii="Roboto" w:hAnsi="Roboto"/>
                <w:sz w:val="14"/>
                <w:szCs w:val="14"/>
              </w:rPr>
              <w:t xml:space="preserve">Príloha č. 1 ŽoNFP - </w:t>
            </w:r>
            <w:r w:rsidRPr="005C4CE4">
              <w:rPr>
                <w:rFonts w:ascii="Roboto" w:hAnsi="Roboto"/>
                <w:sz w:val="14"/>
                <w:szCs w:val="14"/>
              </w:rPr>
              <w:t>P</w:t>
            </w:r>
            <w:r>
              <w:rPr>
                <w:rFonts w:ascii="Roboto" w:hAnsi="Roboto"/>
                <w:sz w:val="14"/>
                <w:szCs w:val="14"/>
              </w:rPr>
              <w:t xml:space="preserve">lnomocenstvo </w:t>
            </w:r>
            <w:r w:rsidRPr="005C4CE4">
              <w:rPr>
                <w:rFonts w:ascii="Roboto" w:hAnsi="Roboto"/>
                <w:sz w:val="14"/>
                <w:szCs w:val="14"/>
              </w:rPr>
              <w:t>(ak relevantné)</w:t>
            </w:r>
          </w:p>
        </w:tc>
        <w:tc>
          <w:tcPr>
            <w:tcW w:w="2081" w:type="dxa"/>
          </w:tcPr>
          <w:p w14:paraId="1629224B" w14:textId="77777777" w:rsidR="00445692" w:rsidRPr="00440224" w:rsidRDefault="00445692" w:rsidP="00445692">
            <w:pPr>
              <w:jc w:val="left"/>
              <w:rPr>
                <w:rFonts w:ascii="Roboto" w:hAnsi="Roboto"/>
                <w:sz w:val="14"/>
                <w:szCs w:val="14"/>
              </w:rPr>
            </w:pPr>
          </w:p>
        </w:tc>
      </w:tr>
      <w:tr w:rsidR="00445692" w:rsidRPr="00E654BA" w14:paraId="07DCB0DB" w14:textId="1144DABB" w:rsidTr="001C1E75">
        <w:trPr>
          <w:trHeight w:val="330"/>
        </w:trPr>
        <w:tc>
          <w:tcPr>
            <w:tcW w:w="3970" w:type="dxa"/>
          </w:tcPr>
          <w:p w14:paraId="774C2A40" w14:textId="6B7D5939" w:rsidR="00445692" w:rsidRPr="00440224" w:rsidRDefault="00445692" w:rsidP="00320A71">
            <w:pPr>
              <w:pStyle w:val="Odsekzoznamu"/>
              <w:numPr>
                <w:ilvl w:val="0"/>
                <w:numId w:val="33"/>
              </w:numPr>
              <w:autoSpaceDE w:val="0"/>
              <w:autoSpaceDN w:val="0"/>
              <w:spacing w:before="60" w:after="60" w:line="240" w:lineRule="auto"/>
              <w:ind w:left="215" w:hanging="215"/>
              <w:contextualSpacing w:val="0"/>
              <w:jc w:val="left"/>
              <w:rPr>
                <w:rFonts w:ascii="Roboto" w:hAnsi="Roboto"/>
                <w:sz w:val="14"/>
                <w:szCs w:val="14"/>
              </w:rPr>
            </w:pPr>
            <w:r w:rsidRPr="00440224">
              <w:rPr>
                <w:rFonts w:ascii="Roboto" w:hAnsi="Roboto"/>
                <w:sz w:val="14"/>
                <w:szCs w:val="14"/>
              </w:rPr>
              <w:t>Podmienka</w:t>
            </w:r>
            <w:r w:rsidRPr="00320A71">
              <w:rPr>
                <w:rFonts w:ascii="Roboto" w:hAnsi="Roboto"/>
                <w:sz w:val="14"/>
                <w:szCs w:val="14"/>
              </w:rPr>
              <w:t xml:space="preserve"> </w:t>
            </w:r>
            <w:r w:rsidRPr="002756C6">
              <w:rPr>
                <w:rFonts w:ascii="Roboto" w:hAnsi="Roboto"/>
                <w:sz w:val="14"/>
                <w:szCs w:val="14"/>
              </w:rPr>
              <w:t>nebyť dlžníkom na daniach</w:t>
            </w:r>
            <w:r w:rsidR="009A2BDC">
              <w:rPr>
                <w:rFonts w:ascii="Roboto" w:hAnsi="Roboto"/>
                <w:sz w:val="14"/>
                <w:szCs w:val="14"/>
              </w:rPr>
              <w:t>,</w:t>
            </w:r>
            <w:r w:rsidRPr="002756C6">
              <w:rPr>
                <w:rFonts w:ascii="Roboto" w:hAnsi="Roboto"/>
                <w:sz w:val="14"/>
                <w:szCs w:val="14"/>
              </w:rPr>
              <w:t xml:space="preserve"> vedených miestne príslušným daňovým úradom</w:t>
            </w:r>
            <w:r w:rsidR="003624EC">
              <w:rPr>
                <w:rFonts w:ascii="Roboto" w:hAnsi="Roboto"/>
                <w:sz w:val="14"/>
                <w:szCs w:val="14"/>
              </w:rPr>
              <w:t xml:space="preserve"> </w:t>
            </w:r>
            <w:r w:rsidR="003624EC">
              <w:rPr>
                <w:rFonts w:ascii="Roboto" w:hAnsi="Roboto"/>
                <w:i/>
                <w:sz w:val="14"/>
                <w:szCs w:val="14"/>
              </w:rPr>
              <w:t>(PPP č. 2</w:t>
            </w:r>
            <w:r w:rsidR="003624EC" w:rsidRPr="00353F21">
              <w:rPr>
                <w:rFonts w:ascii="Roboto" w:hAnsi="Roboto"/>
                <w:i/>
                <w:sz w:val="14"/>
                <w:szCs w:val="14"/>
              </w:rPr>
              <w:t xml:space="preserve"> výzvy)</w:t>
            </w:r>
          </w:p>
        </w:tc>
        <w:tc>
          <w:tcPr>
            <w:tcW w:w="4536" w:type="dxa"/>
          </w:tcPr>
          <w:p w14:paraId="3FFDD4E2" w14:textId="77777777" w:rsidR="00445692" w:rsidRPr="00440224" w:rsidRDefault="00445692" w:rsidP="00320A71">
            <w:pPr>
              <w:spacing w:before="60" w:after="60" w:line="240" w:lineRule="auto"/>
              <w:jc w:val="left"/>
              <w:rPr>
                <w:rFonts w:ascii="Roboto" w:hAnsi="Roboto"/>
                <w:sz w:val="14"/>
                <w:szCs w:val="14"/>
              </w:rPr>
            </w:pPr>
            <w:r w:rsidRPr="00440224">
              <w:rPr>
                <w:rFonts w:ascii="Roboto" w:hAnsi="Roboto"/>
                <w:sz w:val="14"/>
                <w:szCs w:val="14"/>
              </w:rPr>
              <w:t>Bez osobitnej prílohy</w:t>
            </w:r>
          </w:p>
        </w:tc>
        <w:tc>
          <w:tcPr>
            <w:tcW w:w="2081" w:type="dxa"/>
          </w:tcPr>
          <w:p w14:paraId="1987E8F0" w14:textId="77777777" w:rsidR="00445692" w:rsidRPr="00440224" w:rsidRDefault="00445692" w:rsidP="00445692">
            <w:pPr>
              <w:jc w:val="left"/>
              <w:rPr>
                <w:rFonts w:ascii="Roboto" w:hAnsi="Roboto"/>
                <w:sz w:val="14"/>
                <w:szCs w:val="14"/>
              </w:rPr>
            </w:pPr>
          </w:p>
        </w:tc>
      </w:tr>
      <w:tr w:rsidR="00445692" w:rsidRPr="00E654BA" w14:paraId="3BD5D14C" w14:textId="2641614D" w:rsidTr="001C1E75">
        <w:trPr>
          <w:trHeight w:val="330"/>
        </w:trPr>
        <w:tc>
          <w:tcPr>
            <w:tcW w:w="3970" w:type="dxa"/>
          </w:tcPr>
          <w:p w14:paraId="3879715D" w14:textId="703CF3CC" w:rsidR="00445692" w:rsidRPr="00440224" w:rsidRDefault="00445692" w:rsidP="00320A71">
            <w:pPr>
              <w:pStyle w:val="Odsekzoznamu"/>
              <w:numPr>
                <w:ilvl w:val="0"/>
                <w:numId w:val="33"/>
              </w:numPr>
              <w:autoSpaceDE w:val="0"/>
              <w:autoSpaceDN w:val="0"/>
              <w:spacing w:before="60" w:after="60" w:line="240" w:lineRule="auto"/>
              <w:ind w:left="215" w:hanging="215"/>
              <w:contextualSpacing w:val="0"/>
              <w:jc w:val="left"/>
              <w:rPr>
                <w:rFonts w:ascii="Roboto" w:hAnsi="Roboto"/>
                <w:sz w:val="14"/>
                <w:szCs w:val="14"/>
              </w:rPr>
            </w:pPr>
            <w:r w:rsidRPr="00440224">
              <w:rPr>
                <w:rFonts w:ascii="Roboto" w:hAnsi="Roboto"/>
                <w:sz w:val="14"/>
                <w:szCs w:val="14"/>
              </w:rPr>
              <w:t>Podmienka</w:t>
            </w:r>
            <w:r>
              <w:rPr>
                <w:rFonts w:ascii="Roboto" w:hAnsi="Roboto"/>
                <w:sz w:val="14"/>
                <w:szCs w:val="14"/>
              </w:rPr>
              <w:t xml:space="preserve"> nebyť</w:t>
            </w:r>
            <w:r w:rsidRPr="00440224">
              <w:rPr>
                <w:rFonts w:ascii="Roboto" w:hAnsi="Roboto"/>
                <w:sz w:val="14"/>
                <w:szCs w:val="14"/>
              </w:rPr>
              <w:t xml:space="preserve"> dlžníkom poistného na zdravotnom poistení</w:t>
            </w:r>
            <w:r w:rsidR="003624EC">
              <w:rPr>
                <w:rFonts w:ascii="Roboto" w:hAnsi="Roboto"/>
                <w:sz w:val="14"/>
                <w:szCs w:val="14"/>
              </w:rPr>
              <w:t xml:space="preserve"> </w:t>
            </w:r>
            <w:r w:rsidR="003624EC">
              <w:rPr>
                <w:rFonts w:ascii="Roboto" w:hAnsi="Roboto"/>
                <w:i/>
                <w:sz w:val="14"/>
                <w:szCs w:val="14"/>
              </w:rPr>
              <w:t>(PPP č. 3</w:t>
            </w:r>
            <w:r w:rsidR="003624EC" w:rsidRPr="00353F21">
              <w:rPr>
                <w:rFonts w:ascii="Roboto" w:hAnsi="Roboto"/>
                <w:i/>
                <w:sz w:val="14"/>
                <w:szCs w:val="14"/>
              </w:rPr>
              <w:t xml:space="preserve"> výzvy)</w:t>
            </w:r>
          </w:p>
        </w:tc>
        <w:tc>
          <w:tcPr>
            <w:tcW w:w="4536" w:type="dxa"/>
          </w:tcPr>
          <w:p w14:paraId="25FED248" w14:textId="77777777" w:rsidR="00445692" w:rsidRPr="00440224" w:rsidRDefault="00445692" w:rsidP="00320A71">
            <w:pPr>
              <w:spacing w:before="60" w:after="60" w:line="240" w:lineRule="auto"/>
              <w:jc w:val="left"/>
              <w:rPr>
                <w:rFonts w:ascii="Roboto" w:hAnsi="Roboto"/>
                <w:sz w:val="14"/>
                <w:szCs w:val="14"/>
              </w:rPr>
            </w:pPr>
            <w:r w:rsidRPr="00440224">
              <w:rPr>
                <w:rFonts w:ascii="Roboto" w:hAnsi="Roboto"/>
                <w:sz w:val="14"/>
                <w:szCs w:val="14"/>
              </w:rPr>
              <w:t>Bez osobitnej prílohy</w:t>
            </w:r>
          </w:p>
        </w:tc>
        <w:tc>
          <w:tcPr>
            <w:tcW w:w="2081" w:type="dxa"/>
          </w:tcPr>
          <w:p w14:paraId="353E9067" w14:textId="77777777" w:rsidR="00445692" w:rsidRPr="00440224" w:rsidRDefault="00445692" w:rsidP="00445692">
            <w:pPr>
              <w:jc w:val="left"/>
              <w:rPr>
                <w:rFonts w:ascii="Roboto" w:hAnsi="Roboto"/>
                <w:sz w:val="14"/>
                <w:szCs w:val="14"/>
              </w:rPr>
            </w:pPr>
          </w:p>
        </w:tc>
      </w:tr>
      <w:tr w:rsidR="00445692" w:rsidRPr="00E654BA" w14:paraId="514B1BEC" w14:textId="5454590E" w:rsidTr="001C1E75">
        <w:trPr>
          <w:trHeight w:val="330"/>
        </w:trPr>
        <w:tc>
          <w:tcPr>
            <w:tcW w:w="3970" w:type="dxa"/>
          </w:tcPr>
          <w:p w14:paraId="14CB32D8" w14:textId="13CA2870" w:rsidR="00445692" w:rsidRPr="00440224" w:rsidRDefault="00445692" w:rsidP="00320A71">
            <w:pPr>
              <w:pStyle w:val="Odsekzoznamu"/>
              <w:numPr>
                <w:ilvl w:val="0"/>
                <w:numId w:val="33"/>
              </w:numPr>
              <w:autoSpaceDE w:val="0"/>
              <w:autoSpaceDN w:val="0"/>
              <w:spacing w:before="60" w:after="60" w:line="240" w:lineRule="auto"/>
              <w:ind w:left="215" w:hanging="215"/>
              <w:contextualSpacing w:val="0"/>
              <w:jc w:val="left"/>
              <w:rPr>
                <w:rFonts w:ascii="Roboto" w:hAnsi="Roboto"/>
                <w:sz w:val="14"/>
                <w:szCs w:val="14"/>
              </w:rPr>
            </w:pPr>
            <w:r w:rsidRPr="00440224">
              <w:rPr>
                <w:rFonts w:ascii="Roboto" w:hAnsi="Roboto"/>
                <w:sz w:val="14"/>
                <w:szCs w:val="14"/>
              </w:rPr>
              <w:t>Podmienka</w:t>
            </w:r>
            <w:r>
              <w:rPr>
                <w:rFonts w:ascii="Roboto" w:hAnsi="Roboto"/>
                <w:sz w:val="14"/>
                <w:szCs w:val="14"/>
              </w:rPr>
              <w:t xml:space="preserve"> nebyť</w:t>
            </w:r>
            <w:r w:rsidRPr="00440224">
              <w:rPr>
                <w:rFonts w:ascii="Roboto" w:hAnsi="Roboto"/>
                <w:sz w:val="14"/>
                <w:szCs w:val="14"/>
              </w:rPr>
              <w:t xml:space="preserve"> dlžníkom na sociálnom poistení</w:t>
            </w:r>
            <w:r w:rsidR="003624EC">
              <w:rPr>
                <w:rFonts w:ascii="Roboto" w:hAnsi="Roboto"/>
                <w:sz w:val="14"/>
                <w:szCs w:val="14"/>
              </w:rPr>
              <w:t xml:space="preserve"> </w:t>
            </w:r>
            <w:r w:rsidR="003624EC">
              <w:rPr>
                <w:rFonts w:ascii="Roboto" w:hAnsi="Roboto"/>
                <w:i/>
                <w:sz w:val="14"/>
                <w:szCs w:val="14"/>
              </w:rPr>
              <w:t>(PPP č. 4</w:t>
            </w:r>
            <w:r w:rsidR="003624EC" w:rsidRPr="00353F21">
              <w:rPr>
                <w:rFonts w:ascii="Roboto" w:hAnsi="Roboto"/>
                <w:i/>
                <w:sz w:val="14"/>
                <w:szCs w:val="14"/>
              </w:rPr>
              <w:t xml:space="preserve"> výzvy)</w:t>
            </w:r>
          </w:p>
        </w:tc>
        <w:tc>
          <w:tcPr>
            <w:tcW w:w="4536" w:type="dxa"/>
          </w:tcPr>
          <w:p w14:paraId="526A40F7" w14:textId="77777777" w:rsidR="00445692" w:rsidRPr="00440224" w:rsidRDefault="00445692" w:rsidP="00320A71">
            <w:pPr>
              <w:spacing w:before="60" w:after="60" w:line="240" w:lineRule="auto"/>
              <w:jc w:val="left"/>
              <w:rPr>
                <w:rFonts w:ascii="Roboto" w:hAnsi="Roboto"/>
                <w:sz w:val="14"/>
                <w:szCs w:val="14"/>
              </w:rPr>
            </w:pPr>
            <w:r w:rsidRPr="00440224">
              <w:rPr>
                <w:rFonts w:ascii="Roboto" w:hAnsi="Roboto"/>
                <w:sz w:val="14"/>
                <w:szCs w:val="14"/>
              </w:rPr>
              <w:t>Bez osobitnej prílohy</w:t>
            </w:r>
          </w:p>
        </w:tc>
        <w:tc>
          <w:tcPr>
            <w:tcW w:w="2081" w:type="dxa"/>
          </w:tcPr>
          <w:p w14:paraId="42E95ABB" w14:textId="77777777" w:rsidR="00445692" w:rsidRPr="00440224" w:rsidRDefault="00445692" w:rsidP="00445692">
            <w:pPr>
              <w:jc w:val="left"/>
              <w:rPr>
                <w:rFonts w:ascii="Roboto" w:hAnsi="Roboto"/>
                <w:sz w:val="14"/>
                <w:szCs w:val="14"/>
              </w:rPr>
            </w:pPr>
          </w:p>
        </w:tc>
      </w:tr>
      <w:tr w:rsidR="009A2BDC" w:rsidRPr="00E654BA" w14:paraId="3B3F5551" w14:textId="77777777" w:rsidTr="001C1E75">
        <w:trPr>
          <w:trHeight w:val="330"/>
        </w:trPr>
        <w:tc>
          <w:tcPr>
            <w:tcW w:w="3970" w:type="dxa"/>
          </w:tcPr>
          <w:p w14:paraId="04728CC7" w14:textId="02937C27" w:rsidR="009A2BDC" w:rsidRPr="00440224" w:rsidRDefault="005F45A4" w:rsidP="00320A71">
            <w:pPr>
              <w:pStyle w:val="Odsekzoznamu"/>
              <w:numPr>
                <w:ilvl w:val="0"/>
                <w:numId w:val="33"/>
              </w:numPr>
              <w:autoSpaceDE w:val="0"/>
              <w:autoSpaceDN w:val="0"/>
              <w:spacing w:before="60" w:after="60" w:line="240" w:lineRule="auto"/>
              <w:ind w:left="215" w:hanging="215"/>
              <w:contextualSpacing w:val="0"/>
              <w:jc w:val="left"/>
              <w:rPr>
                <w:rFonts w:ascii="Roboto" w:hAnsi="Roboto"/>
                <w:sz w:val="14"/>
                <w:szCs w:val="14"/>
              </w:rPr>
            </w:pPr>
            <w:r w:rsidRPr="00D54F14">
              <w:rPr>
                <w:rFonts w:ascii="Roboto" w:hAnsi="Roboto"/>
                <w:sz w:val="14"/>
                <w:szCs w:val="14"/>
              </w:rPr>
              <w:t>Podmienka, že žiadateľ nie je podnikom v ťažkostiach</w:t>
            </w:r>
            <w:r w:rsidRPr="00D23B8A">
              <w:rPr>
                <w:rFonts w:ascii="Roboto" w:hAnsi="Roboto"/>
                <w:sz w:val="14"/>
                <w:szCs w:val="14"/>
              </w:rPr>
              <w:t xml:space="preserve">  </w:t>
            </w:r>
            <w:r w:rsidR="003624EC">
              <w:rPr>
                <w:rFonts w:ascii="Roboto" w:hAnsi="Roboto"/>
                <w:i/>
                <w:sz w:val="14"/>
                <w:szCs w:val="14"/>
              </w:rPr>
              <w:t>(PPP č. 5</w:t>
            </w:r>
            <w:r w:rsidR="003624EC" w:rsidRPr="00353F21">
              <w:rPr>
                <w:rFonts w:ascii="Roboto" w:hAnsi="Roboto"/>
                <w:i/>
                <w:sz w:val="14"/>
                <w:szCs w:val="14"/>
              </w:rPr>
              <w:t xml:space="preserve"> výzvy)</w:t>
            </w:r>
          </w:p>
        </w:tc>
        <w:tc>
          <w:tcPr>
            <w:tcW w:w="4536" w:type="dxa"/>
          </w:tcPr>
          <w:p w14:paraId="398F660A" w14:textId="28934830" w:rsidR="009A2BDC" w:rsidRPr="00440224" w:rsidRDefault="005C4CE4" w:rsidP="00320A71">
            <w:pPr>
              <w:spacing w:before="60" w:after="60" w:line="240" w:lineRule="auto"/>
              <w:jc w:val="left"/>
              <w:rPr>
                <w:rFonts w:ascii="Roboto" w:hAnsi="Roboto"/>
                <w:sz w:val="14"/>
                <w:szCs w:val="14"/>
              </w:rPr>
            </w:pPr>
            <w:r>
              <w:rPr>
                <w:rFonts w:ascii="Roboto" w:hAnsi="Roboto"/>
                <w:sz w:val="14"/>
                <w:szCs w:val="14"/>
              </w:rPr>
              <w:t>Bez osobitej prílohy</w:t>
            </w:r>
          </w:p>
        </w:tc>
        <w:tc>
          <w:tcPr>
            <w:tcW w:w="2081" w:type="dxa"/>
          </w:tcPr>
          <w:p w14:paraId="4D4A6CDE" w14:textId="77777777" w:rsidR="009A2BDC" w:rsidRPr="00440224" w:rsidRDefault="009A2BDC" w:rsidP="00445692">
            <w:pPr>
              <w:jc w:val="left"/>
              <w:rPr>
                <w:rFonts w:ascii="Roboto" w:hAnsi="Roboto"/>
                <w:sz w:val="14"/>
                <w:szCs w:val="14"/>
              </w:rPr>
            </w:pPr>
          </w:p>
        </w:tc>
      </w:tr>
      <w:tr w:rsidR="00445692" w:rsidRPr="00E654BA" w14:paraId="72A11A0F" w14:textId="77777777" w:rsidTr="001C1E75">
        <w:trPr>
          <w:trHeight w:val="127"/>
        </w:trPr>
        <w:tc>
          <w:tcPr>
            <w:tcW w:w="3970" w:type="dxa"/>
          </w:tcPr>
          <w:p w14:paraId="2CECCA51" w14:textId="43C47C50" w:rsidR="00445692" w:rsidRPr="00D54F14" w:rsidRDefault="00445692" w:rsidP="00320A71">
            <w:pPr>
              <w:pStyle w:val="Odsekzoznamu"/>
              <w:numPr>
                <w:ilvl w:val="0"/>
                <w:numId w:val="33"/>
              </w:numPr>
              <w:autoSpaceDE w:val="0"/>
              <w:autoSpaceDN w:val="0"/>
              <w:spacing w:before="60" w:after="60" w:line="240" w:lineRule="auto"/>
              <w:ind w:left="215" w:hanging="215"/>
              <w:contextualSpacing w:val="0"/>
              <w:jc w:val="left"/>
              <w:rPr>
                <w:rFonts w:ascii="Roboto" w:hAnsi="Roboto"/>
                <w:sz w:val="14"/>
                <w:szCs w:val="14"/>
              </w:rPr>
            </w:pPr>
            <w:r w:rsidRPr="00D54F14">
              <w:rPr>
                <w:rFonts w:ascii="Roboto" w:hAnsi="Roboto"/>
                <w:sz w:val="14"/>
                <w:szCs w:val="14"/>
              </w:rPr>
              <w:t xml:space="preserve">Podmienka zákazu vedenia </w:t>
            </w:r>
            <w:r w:rsidR="004830ED">
              <w:rPr>
                <w:rFonts w:ascii="Roboto" w:hAnsi="Roboto"/>
                <w:sz w:val="14"/>
                <w:szCs w:val="14"/>
              </w:rPr>
              <w:t xml:space="preserve">výkonu </w:t>
            </w:r>
            <w:r w:rsidRPr="00D54F14">
              <w:rPr>
                <w:rFonts w:ascii="Roboto" w:hAnsi="Roboto"/>
                <w:sz w:val="14"/>
                <w:szCs w:val="14"/>
              </w:rPr>
              <w:t>rozhodnutia voči žiadateľovi</w:t>
            </w:r>
            <w:r w:rsidR="003624EC">
              <w:rPr>
                <w:rFonts w:ascii="Roboto" w:hAnsi="Roboto"/>
                <w:sz w:val="14"/>
                <w:szCs w:val="14"/>
              </w:rPr>
              <w:t xml:space="preserve"> </w:t>
            </w:r>
            <w:r w:rsidR="003624EC">
              <w:rPr>
                <w:rFonts w:ascii="Roboto" w:hAnsi="Roboto"/>
                <w:i/>
                <w:sz w:val="14"/>
                <w:szCs w:val="14"/>
              </w:rPr>
              <w:t>(PPP č. 6</w:t>
            </w:r>
            <w:r w:rsidR="003624EC" w:rsidRPr="00353F21">
              <w:rPr>
                <w:rFonts w:ascii="Roboto" w:hAnsi="Roboto"/>
                <w:i/>
                <w:sz w:val="14"/>
                <w:szCs w:val="14"/>
              </w:rPr>
              <w:t xml:space="preserve"> výzvy)</w:t>
            </w:r>
          </w:p>
        </w:tc>
        <w:tc>
          <w:tcPr>
            <w:tcW w:w="4536" w:type="dxa"/>
          </w:tcPr>
          <w:p w14:paraId="131A6018" w14:textId="7D689727" w:rsidR="00445692" w:rsidRPr="00440224" w:rsidRDefault="00445692" w:rsidP="00320A71">
            <w:pPr>
              <w:pStyle w:val="Odsekzoznamu"/>
              <w:spacing w:before="60" w:after="60" w:line="240" w:lineRule="auto"/>
              <w:ind w:left="0"/>
              <w:contextualSpacing w:val="0"/>
              <w:jc w:val="left"/>
              <w:rPr>
                <w:rFonts w:ascii="Roboto" w:hAnsi="Roboto"/>
                <w:sz w:val="14"/>
                <w:szCs w:val="14"/>
              </w:rPr>
            </w:pPr>
            <w:r w:rsidRPr="00440224">
              <w:rPr>
                <w:rFonts w:ascii="Roboto" w:hAnsi="Roboto"/>
                <w:sz w:val="14"/>
                <w:szCs w:val="14"/>
              </w:rPr>
              <w:t>Bez osobitnej prílohy</w:t>
            </w:r>
          </w:p>
        </w:tc>
        <w:tc>
          <w:tcPr>
            <w:tcW w:w="2081" w:type="dxa"/>
          </w:tcPr>
          <w:p w14:paraId="75E523F3" w14:textId="77777777" w:rsidR="00445692" w:rsidRPr="00440224" w:rsidRDefault="00445692" w:rsidP="00445692">
            <w:pPr>
              <w:pStyle w:val="Odsekzoznamu"/>
              <w:ind w:left="0"/>
              <w:contextualSpacing w:val="0"/>
              <w:jc w:val="left"/>
              <w:rPr>
                <w:rFonts w:ascii="Roboto" w:hAnsi="Roboto"/>
                <w:sz w:val="14"/>
                <w:szCs w:val="14"/>
              </w:rPr>
            </w:pPr>
          </w:p>
        </w:tc>
      </w:tr>
      <w:tr w:rsidR="00445692" w:rsidRPr="00E654BA" w14:paraId="4B89EC52" w14:textId="77777777" w:rsidTr="001C1E75">
        <w:trPr>
          <w:trHeight w:val="161"/>
        </w:trPr>
        <w:tc>
          <w:tcPr>
            <w:tcW w:w="3970" w:type="dxa"/>
          </w:tcPr>
          <w:p w14:paraId="2AA46059" w14:textId="03FEB808" w:rsidR="00445692" w:rsidRPr="00440224" w:rsidRDefault="005F45A4" w:rsidP="00320A71">
            <w:pPr>
              <w:pStyle w:val="Odsekzoznamu"/>
              <w:numPr>
                <w:ilvl w:val="0"/>
                <w:numId w:val="33"/>
              </w:numPr>
              <w:autoSpaceDE w:val="0"/>
              <w:autoSpaceDN w:val="0"/>
              <w:spacing w:before="60" w:after="60" w:line="240" w:lineRule="auto"/>
              <w:ind w:left="215" w:hanging="215"/>
              <w:contextualSpacing w:val="0"/>
              <w:jc w:val="left"/>
              <w:rPr>
                <w:rFonts w:ascii="Roboto" w:hAnsi="Roboto"/>
                <w:sz w:val="14"/>
                <w:szCs w:val="14"/>
              </w:rPr>
            </w:pPr>
            <w:r w:rsidRPr="00D54F14">
              <w:rPr>
                <w:rFonts w:ascii="Roboto" w:hAnsi="Roboto"/>
                <w:sz w:val="14"/>
                <w:szCs w:val="14"/>
              </w:rPr>
              <w:t>Podmienka finančnej spôsobilosti spolufinancovania projektu</w:t>
            </w:r>
            <w:r w:rsidR="003624EC">
              <w:rPr>
                <w:rFonts w:ascii="Roboto" w:hAnsi="Roboto"/>
                <w:sz w:val="14"/>
                <w:szCs w:val="14"/>
              </w:rPr>
              <w:t xml:space="preserve"> </w:t>
            </w:r>
            <w:r w:rsidR="003624EC">
              <w:rPr>
                <w:rFonts w:ascii="Roboto" w:hAnsi="Roboto"/>
                <w:i/>
                <w:sz w:val="14"/>
                <w:szCs w:val="14"/>
              </w:rPr>
              <w:t>(PPP č. 7</w:t>
            </w:r>
            <w:r w:rsidR="003624EC" w:rsidRPr="00353F21">
              <w:rPr>
                <w:rFonts w:ascii="Roboto" w:hAnsi="Roboto"/>
                <w:i/>
                <w:sz w:val="14"/>
                <w:szCs w:val="14"/>
              </w:rPr>
              <w:t xml:space="preserve"> výzvy)</w:t>
            </w:r>
          </w:p>
        </w:tc>
        <w:tc>
          <w:tcPr>
            <w:tcW w:w="4536" w:type="dxa"/>
          </w:tcPr>
          <w:p w14:paraId="54444F77" w14:textId="77777777" w:rsidR="00445692" w:rsidRDefault="005F45A4" w:rsidP="005C4CE4">
            <w:pPr>
              <w:pStyle w:val="Odsekzoznamu"/>
              <w:spacing w:before="60" w:after="60" w:line="240" w:lineRule="auto"/>
              <w:ind w:left="0"/>
              <w:contextualSpacing w:val="0"/>
              <w:jc w:val="left"/>
              <w:rPr>
                <w:rFonts w:ascii="Roboto" w:hAnsi="Roboto"/>
                <w:sz w:val="14"/>
                <w:szCs w:val="14"/>
              </w:rPr>
            </w:pPr>
            <w:r>
              <w:rPr>
                <w:rFonts w:ascii="Roboto" w:hAnsi="Roboto"/>
                <w:sz w:val="14"/>
                <w:szCs w:val="14"/>
              </w:rPr>
              <w:t>Príloha č. 4</w:t>
            </w:r>
            <w:r w:rsidRPr="00D54F14">
              <w:rPr>
                <w:rFonts w:ascii="Roboto" w:hAnsi="Roboto"/>
                <w:sz w:val="14"/>
                <w:szCs w:val="14"/>
              </w:rPr>
              <w:t xml:space="preserve"> ŽoNFP – </w:t>
            </w:r>
            <w:r w:rsidR="005C4CE4" w:rsidRPr="005C4CE4">
              <w:rPr>
                <w:rFonts w:ascii="Roboto" w:hAnsi="Roboto"/>
                <w:sz w:val="14"/>
                <w:szCs w:val="14"/>
              </w:rPr>
              <w:t xml:space="preserve">Uznesenie zastupiteľstva o finančnej spôsobilosti </w:t>
            </w:r>
            <w:r w:rsidR="00DE6F89">
              <w:rPr>
                <w:rFonts w:ascii="Roboto" w:hAnsi="Roboto"/>
                <w:sz w:val="14"/>
                <w:szCs w:val="14"/>
              </w:rPr>
              <w:t>(ak relevantné)</w:t>
            </w:r>
          </w:p>
          <w:p w14:paraId="397868F3" w14:textId="3C47D31F" w:rsidR="00437D35" w:rsidRPr="00437D35" w:rsidRDefault="00437D35" w:rsidP="00437D35">
            <w:pPr>
              <w:pStyle w:val="Odsekzoznamu"/>
              <w:spacing w:before="60" w:after="60" w:line="240" w:lineRule="auto"/>
              <w:ind w:left="0"/>
              <w:jc w:val="left"/>
              <w:rPr>
                <w:rFonts w:ascii="Roboto" w:hAnsi="Roboto"/>
                <w:sz w:val="14"/>
                <w:szCs w:val="14"/>
              </w:rPr>
            </w:pPr>
            <w:r w:rsidRPr="00437D35">
              <w:rPr>
                <w:rFonts w:ascii="Roboto" w:hAnsi="Roboto"/>
                <w:sz w:val="14"/>
                <w:szCs w:val="14"/>
              </w:rPr>
              <w:t xml:space="preserve">a / alebo </w:t>
            </w:r>
          </w:p>
          <w:p w14:paraId="7F110753" w14:textId="058D23D0" w:rsidR="00437D35" w:rsidRPr="00440224" w:rsidRDefault="00437D35" w:rsidP="00437D35">
            <w:pPr>
              <w:pStyle w:val="Odsekzoznamu"/>
              <w:spacing w:before="60" w:after="60" w:line="240" w:lineRule="auto"/>
              <w:ind w:left="0"/>
              <w:jc w:val="left"/>
              <w:rPr>
                <w:rFonts w:ascii="Roboto" w:hAnsi="Roboto"/>
                <w:sz w:val="14"/>
                <w:szCs w:val="14"/>
              </w:rPr>
            </w:pPr>
            <w:r w:rsidRPr="00437D35">
              <w:rPr>
                <w:rFonts w:ascii="Roboto" w:hAnsi="Roboto"/>
                <w:sz w:val="14"/>
                <w:szCs w:val="14"/>
              </w:rPr>
              <w:t>Formulár ŽoNFP</w:t>
            </w:r>
            <w:r>
              <w:rPr>
                <w:rFonts w:ascii="Roboto" w:hAnsi="Roboto"/>
                <w:sz w:val="14"/>
                <w:szCs w:val="14"/>
              </w:rPr>
              <w:t xml:space="preserve"> </w:t>
            </w:r>
            <w:r w:rsidRPr="00437D35">
              <w:rPr>
                <w:rFonts w:ascii="Roboto" w:hAnsi="Roboto"/>
                <w:sz w:val="14"/>
                <w:szCs w:val="14"/>
              </w:rPr>
              <w:t>(ak relevantné)</w:t>
            </w:r>
          </w:p>
        </w:tc>
        <w:tc>
          <w:tcPr>
            <w:tcW w:w="2081" w:type="dxa"/>
          </w:tcPr>
          <w:p w14:paraId="4B5308EB" w14:textId="77777777" w:rsidR="00445692" w:rsidRPr="00440224" w:rsidRDefault="00445692" w:rsidP="00445692">
            <w:pPr>
              <w:pStyle w:val="Odsekzoznamu"/>
              <w:ind w:left="0"/>
              <w:contextualSpacing w:val="0"/>
              <w:jc w:val="left"/>
              <w:rPr>
                <w:rFonts w:ascii="Roboto" w:hAnsi="Roboto"/>
                <w:sz w:val="14"/>
                <w:szCs w:val="14"/>
              </w:rPr>
            </w:pPr>
          </w:p>
        </w:tc>
      </w:tr>
      <w:tr w:rsidR="00445692" w:rsidRPr="00E654BA" w14:paraId="663D12DA" w14:textId="31DC4DE7" w:rsidTr="001C1E75">
        <w:trPr>
          <w:trHeight w:val="330"/>
        </w:trPr>
        <w:tc>
          <w:tcPr>
            <w:tcW w:w="3970" w:type="dxa"/>
          </w:tcPr>
          <w:p w14:paraId="0FCD3B75" w14:textId="3B54A4CF" w:rsidR="00445692" w:rsidRPr="00440224" w:rsidRDefault="005F45A4" w:rsidP="00320A71">
            <w:pPr>
              <w:pStyle w:val="Odsekzoznamu"/>
              <w:numPr>
                <w:ilvl w:val="0"/>
                <w:numId w:val="33"/>
              </w:numPr>
              <w:autoSpaceDE w:val="0"/>
              <w:autoSpaceDN w:val="0"/>
              <w:spacing w:before="60" w:after="60" w:line="240" w:lineRule="auto"/>
              <w:ind w:left="215" w:hanging="215"/>
              <w:contextualSpacing w:val="0"/>
              <w:jc w:val="left"/>
              <w:rPr>
                <w:rFonts w:ascii="Roboto" w:hAnsi="Roboto"/>
                <w:sz w:val="14"/>
                <w:szCs w:val="14"/>
              </w:rPr>
            </w:pPr>
            <w:r w:rsidRPr="00D54F14">
              <w:rPr>
                <w:rFonts w:ascii="Roboto" w:hAnsi="Roboto"/>
                <w:sz w:val="14"/>
                <w:szCs w:val="14"/>
              </w:rPr>
              <w:t xml:space="preserve">Podmienka, že žiadateľ má schválený program rozvoja </w:t>
            </w:r>
            <w:r>
              <w:rPr>
                <w:rFonts w:ascii="Roboto" w:hAnsi="Roboto"/>
                <w:sz w:val="14"/>
                <w:szCs w:val="14"/>
              </w:rPr>
              <w:t xml:space="preserve">obce </w:t>
            </w:r>
            <w:r w:rsidRPr="00D54F14">
              <w:rPr>
                <w:rFonts w:ascii="Roboto" w:hAnsi="Roboto"/>
                <w:sz w:val="14"/>
                <w:szCs w:val="14"/>
              </w:rPr>
              <w:t>a príslušnú územnoplánovaciu dokumentáciu v súlade s ustanovením § 7 ods. 6  a 8 ods. 6 / §8a ods. 4 zákona o podpore regionálneho rozvoja</w:t>
            </w:r>
            <w:r w:rsidR="003624EC">
              <w:rPr>
                <w:rFonts w:ascii="Roboto" w:hAnsi="Roboto"/>
                <w:sz w:val="14"/>
                <w:szCs w:val="14"/>
              </w:rPr>
              <w:t xml:space="preserve"> </w:t>
            </w:r>
            <w:r w:rsidR="003624EC">
              <w:rPr>
                <w:rFonts w:ascii="Roboto" w:hAnsi="Roboto"/>
                <w:i/>
                <w:sz w:val="14"/>
                <w:szCs w:val="14"/>
              </w:rPr>
              <w:t>(PPP č. 8</w:t>
            </w:r>
            <w:r w:rsidR="003624EC" w:rsidRPr="00353F21">
              <w:rPr>
                <w:rFonts w:ascii="Roboto" w:hAnsi="Roboto"/>
                <w:i/>
                <w:sz w:val="14"/>
                <w:szCs w:val="14"/>
              </w:rPr>
              <w:t xml:space="preserve"> výzvy)</w:t>
            </w:r>
          </w:p>
        </w:tc>
        <w:tc>
          <w:tcPr>
            <w:tcW w:w="4536" w:type="dxa"/>
          </w:tcPr>
          <w:p w14:paraId="4DF08D41" w14:textId="7EBE6C1A" w:rsidR="005F45A4" w:rsidRDefault="005F45A4" w:rsidP="005F45A4">
            <w:pPr>
              <w:spacing w:before="60" w:after="60" w:line="240" w:lineRule="auto"/>
              <w:rPr>
                <w:rFonts w:ascii="Roboto" w:hAnsi="Roboto"/>
                <w:sz w:val="14"/>
                <w:szCs w:val="14"/>
              </w:rPr>
            </w:pPr>
            <w:r>
              <w:rPr>
                <w:rFonts w:ascii="Roboto" w:hAnsi="Roboto"/>
                <w:sz w:val="14"/>
                <w:szCs w:val="14"/>
              </w:rPr>
              <w:t>Príloha č. 5</w:t>
            </w:r>
            <w:r w:rsidRPr="00D54F14">
              <w:rPr>
                <w:rFonts w:ascii="Roboto" w:hAnsi="Roboto"/>
                <w:sz w:val="14"/>
                <w:szCs w:val="14"/>
              </w:rPr>
              <w:t xml:space="preserve"> ŽoNFP - Uznesenie </w:t>
            </w:r>
            <w:r>
              <w:rPr>
                <w:rFonts w:ascii="Roboto" w:hAnsi="Roboto"/>
                <w:sz w:val="14"/>
                <w:szCs w:val="14"/>
              </w:rPr>
              <w:t xml:space="preserve">zastupiteľstva </w:t>
            </w:r>
            <w:r w:rsidRPr="00D54F14">
              <w:rPr>
                <w:rFonts w:ascii="Roboto" w:hAnsi="Roboto"/>
                <w:sz w:val="14"/>
                <w:szCs w:val="14"/>
              </w:rPr>
              <w:t xml:space="preserve">o schválení programu rozvoja </w:t>
            </w:r>
            <w:r w:rsidR="005C4CE4">
              <w:rPr>
                <w:rFonts w:ascii="Roboto" w:hAnsi="Roboto"/>
                <w:sz w:val="14"/>
                <w:szCs w:val="14"/>
              </w:rPr>
              <w:t xml:space="preserve">obce </w:t>
            </w:r>
            <w:r w:rsidRPr="00D54F14">
              <w:rPr>
                <w:rFonts w:ascii="Roboto" w:hAnsi="Roboto"/>
                <w:sz w:val="14"/>
                <w:szCs w:val="14"/>
              </w:rPr>
              <w:t>a príslušnej územnoplánovacej dokumentácie</w:t>
            </w:r>
            <w:r>
              <w:rPr>
                <w:rFonts w:ascii="Roboto" w:hAnsi="Roboto"/>
                <w:sz w:val="14"/>
                <w:szCs w:val="14"/>
              </w:rPr>
              <w:t xml:space="preserve"> (ak relevantné)</w:t>
            </w:r>
          </w:p>
          <w:p w14:paraId="4F6EBC5D" w14:textId="07CA6CA6" w:rsidR="00445692" w:rsidRPr="00440224" w:rsidRDefault="00445692" w:rsidP="005F45A4">
            <w:pPr>
              <w:spacing w:before="60" w:after="60" w:line="240" w:lineRule="auto"/>
              <w:rPr>
                <w:rFonts w:ascii="Roboto" w:hAnsi="Roboto"/>
                <w:sz w:val="14"/>
                <w:szCs w:val="14"/>
              </w:rPr>
            </w:pPr>
          </w:p>
        </w:tc>
        <w:tc>
          <w:tcPr>
            <w:tcW w:w="2081" w:type="dxa"/>
          </w:tcPr>
          <w:p w14:paraId="6BA57147" w14:textId="77777777" w:rsidR="00445692" w:rsidRPr="00440224" w:rsidRDefault="00445692" w:rsidP="00445692">
            <w:pPr>
              <w:rPr>
                <w:rFonts w:ascii="Roboto" w:hAnsi="Roboto"/>
                <w:sz w:val="14"/>
                <w:szCs w:val="14"/>
              </w:rPr>
            </w:pPr>
          </w:p>
        </w:tc>
      </w:tr>
      <w:tr w:rsidR="00445692" w:rsidRPr="00E654BA" w14:paraId="671C1039" w14:textId="2B94C3A5" w:rsidTr="001C1E75">
        <w:trPr>
          <w:trHeight w:val="1360"/>
        </w:trPr>
        <w:tc>
          <w:tcPr>
            <w:tcW w:w="3970" w:type="dxa"/>
          </w:tcPr>
          <w:p w14:paraId="50091195" w14:textId="3CEBF07B" w:rsidR="00445692" w:rsidRPr="00440224" w:rsidRDefault="00445692" w:rsidP="00320A71">
            <w:pPr>
              <w:pStyle w:val="Odsekzoznamu"/>
              <w:numPr>
                <w:ilvl w:val="0"/>
                <w:numId w:val="33"/>
              </w:numPr>
              <w:autoSpaceDE w:val="0"/>
              <w:autoSpaceDN w:val="0"/>
              <w:spacing w:before="60" w:after="60" w:line="240" w:lineRule="auto"/>
              <w:ind w:left="215" w:hanging="215"/>
              <w:contextualSpacing w:val="0"/>
              <w:jc w:val="left"/>
              <w:rPr>
                <w:rFonts w:ascii="Roboto" w:hAnsi="Roboto"/>
                <w:sz w:val="14"/>
                <w:szCs w:val="14"/>
              </w:rPr>
            </w:pPr>
            <w:r w:rsidRPr="00440224">
              <w:rPr>
                <w:rFonts w:ascii="Roboto" w:hAnsi="Roboto"/>
                <w:sz w:val="14"/>
                <w:szCs w:val="14"/>
              </w:rPr>
              <w:t xml:space="preserve"> </w:t>
            </w:r>
            <w:r w:rsidRPr="00D54F14">
              <w:rPr>
                <w:rFonts w:ascii="Roboto" w:hAnsi="Roboto"/>
                <w:sz w:val="14"/>
                <w:szCs w:val="14"/>
              </w:rPr>
              <w:t>Podmienka, že žiadateľ ani jeho štatutárny orgán, ani žiadny člen štatutárneho orgánu, ani prokurista/i, ani osoba splnomocnená zastupovať žiadateľa v konaní o ŽoNFP neboli právoplatne odsúdení za trestný čin korupcie, za trestný čin poškodzovania finančných záujmov Európskej únie, za trestný čin legalizácie príjmu z trestnej činnosti, za trestný čin založenia, zosnovania a podporovania zločineckej skupiny, alebo za trestný čin machinácie pri verejnom obstarávaní a verejnej dražbe</w:t>
            </w:r>
            <w:r w:rsidR="003624EC">
              <w:rPr>
                <w:rFonts w:ascii="Roboto" w:hAnsi="Roboto"/>
                <w:sz w:val="14"/>
                <w:szCs w:val="14"/>
              </w:rPr>
              <w:t xml:space="preserve"> </w:t>
            </w:r>
            <w:r w:rsidR="003624EC">
              <w:rPr>
                <w:rFonts w:ascii="Roboto" w:hAnsi="Roboto"/>
                <w:i/>
                <w:sz w:val="14"/>
                <w:szCs w:val="14"/>
              </w:rPr>
              <w:t>(PPP č. 9</w:t>
            </w:r>
            <w:r w:rsidR="003624EC" w:rsidRPr="00353F21">
              <w:rPr>
                <w:rFonts w:ascii="Roboto" w:hAnsi="Roboto"/>
                <w:i/>
                <w:sz w:val="14"/>
                <w:szCs w:val="14"/>
              </w:rPr>
              <w:t xml:space="preserve"> výzvy)</w:t>
            </w:r>
          </w:p>
        </w:tc>
        <w:tc>
          <w:tcPr>
            <w:tcW w:w="4536" w:type="dxa"/>
          </w:tcPr>
          <w:p w14:paraId="06F4598C" w14:textId="6A73D20F" w:rsidR="00445692" w:rsidRPr="00440224" w:rsidRDefault="00445692" w:rsidP="00320A71">
            <w:pPr>
              <w:spacing w:before="60" w:after="60" w:line="240" w:lineRule="auto"/>
              <w:rPr>
                <w:rFonts w:ascii="Roboto" w:hAnsi="Roboto"/>
                <w:sz w:val="14"/>
                <w:szCs w:val="14"/>
              </w:rPr>
            </w:pPr>
            <w:r w:rsidRPr="001E3E1B">
              <w:rPr>
                <w:rFonts w:ascii="Arial Narrow" w:hAnsi="Arial Narrow"/>
                <w:sz w:val="18"/>
                <w:szCs w:val="18"/>
              </w:rPr>
              <w:t xml:space="preserve"> </w:t>
            </w:r>
            <w:r w:rsidR="005C4CE4">
              <w:rPr>
                <w:rFonts w:ascii="Roboto" w:hAnsi="Roboto"/>
                <w:sz w:val="14"/>
                <w:szCs w:val="14"/>
              </w:rPr>
              <w:t>Príloha č. 2</w:t>
            </w:r>
            <w:r w:rsidRPr="00D54F14">
              <w:rPr>
                <w:rFonts w:ascii="Roboto" w:hAnsi="Roboto"/>
                <w:sz w:val="14"/>
                <w:szCs w:val="14"/>
              </w:rPr>
              <w:t xml:space="preserve"> ŽoNFP – Výpis z registra</w:t>
            </w:r>
            <w:r w:rsidRPr="001E3E1B">
              <w:rPr>
                <w:rFonts w:ascii="Arial Narrow" w:hAnsi="Arial Narrow"/>
                <w:sz w:val="18"/>
                <w:szCs w:val="18"/>
              </w:rPr>
              <w:t xml:space="preserve"> </w:t>
            </w:r>
            <w:r w:rsidRPr="00D54F14">
              <w:rPr>
                <w:rFonts w:ascii="Roboto" w:hAnsi="Roboto"/>
                <w:sz w:val="14"/>
                <w:szCs w:val="14"/>
              </w:rPr>
              <w:t>trestov</w:t>
            </w:r>
            <w:r w:rsidR="005F45A4">
              <w:rPr>
                <w:rFonts w:ascii="Roboto" w:hAnsi="Roboto"/>
                <w:sz w:val="14"/>
                <w:szCs w:val="14"/>
              </w:rPr>
              <w:t xml:space="preserve"> (ak relevantné) </w:t>
            </w:r>
            <w:r w:rsidR="00EB1DF8">
              <w:rPr>
                <w:rFonts w:ascii="Roboto" w:hAnsi="Roboto"/>
                <w:sz w:val="14"/>
                <w:szCs w:val="14"/>
              </w:rPr>
              <w:t xml:space="preserve">/ </w:t>
            </w:r>
            <w:r w:rsidR="00EB1DF8" w:rsidRPr="00EB1DF8">
              <w:rPr>
                <w:rFonts w:ascii="Roboto" w:hAnsi="Roboto"/>
                <w:sz w:val="14"/>
                <w:szCs w:val="14"/>
              </w:rPr>
              <w:t>Udelenie súhlasu pre poskytnutie výpisu z registra trestov  (ak relevantné)</w:t>
            </w:r>
          </w:p>
        </w:tc>
        <w:tc>
          <w:tcPr>
            <w:tcW w:w="2081" w:type="dxa"/>
          </w:tcPr>
          <w:p w14:paraId="052248B1" w14:textId="77777777" w:rsidR="00445692" w:rsidRPr="00440224" w:rsidRDefault="00445692" w:rsidP="00445692">
            <w:pPr>
              <w:rPr>
                <w:rFonts w:ascii="Roboto" w:hAnsi="Roboto"/>
                <w:sz w:val="14"/>
                <w:szCs w:val="14"/>
              </w:rPr>
            </w:pPr>
          </w:p>
        </w:tc>
      </w:tr>
      <w:tr w:rsidR="00445692" w:rsidRPr="00707D44" w14:paraId="7C91BBC5" w14:textId="033D85AC" w:rsidTr="001C1E75">
        <w:trPr>
          <w:trHeight w:val="639"/>
        </w:trPr>
        <w:tc>
          <w:tcPr>
            <w:tcW w:w="3970" w:type="dxa"/>
          </w:tcPr>
          <w:p w14:paraId="0BA66771" w14:textId="0E1A293A" w:rsidR="00445692" w:rsidRPr="006A79B9" w:rsidRDefault="006A79B9" w:rsidP="00320A71">
            <w:pPr>
              <w:pStyle w:val="Odsekzoznamu"/>
              <w:numPr>
                <w:ilvl w:val="0"/>
                <w:numId w:val="33"/>
              </w:numPr>
              <w:autoSpaceDE w:val="0"/>
              <w:autoSpaceDN w:val="0"/>
              <w:spacing w:before="60" w:after="60" w:line="240" w:lineRule="auto"/>
              <w:ind w:left="215" w:hanging="215"/>
              <w:contextualSpacing w:val="0"/>
              <w:jc w:val="left"/>
              <w:rPr>
                <w:rFonts w:ascii="Roboto" w:hAnsi="Roboto"/>
                <w:sz w:val="14"/>
                <w:szCs w:val="14"/>
              </w:rPr>
            </w:pPr>
            <w:r w:rsidRPr="006A79B9">
              <w:rPr>
                <w:rFonts w:ascii="Roboto" w:hAnsi="Roboto"/>
                <w:bCs/>
                <w:sz w:val="14"/>
                <w:szCs w:val="14"/>
              </w:rPr>
              <w:t>Podmienka, že hlavné aktivity projektu sú vo vecnom súlade s oprávnenými aktivitami OP ĽZ</w:t>
            </w:r>
            <w:r w:rsidR="003624EC">
              <w:rPr>
                <w:rFonts w:ascii="Roboto" w:hAnsi="Roboto"/>
                <w:bCs/>
                <w:sz w:val="14"/>
                <w:szCs w:val="14"/>
              </w:rPr>
              <w:t xml:space="preserve"> </w:t>
            </w:r>
            <w:r w:rsidR="003624EC">
              <w:rPr>
                <w:rFonts w:ascii="Roboto" w:hAnsi="Roboto"/>
                <w:i/>
                <w:sz w:val="14"/>
                <w:szCs w:val="14"/>
              </w:rPr>
              <w:t>(PPP č. 1</w:t>
            </w:r>
            <w:r w:rsidR="00437D35">
              <w:rPr>
                <w:rFonts w:ascii="Roboto" w:hAnsi="Roboto"/>
                <w:i/>
                <w:sz w:val="14"/>
                <w:szCs w:val="14"/>
              </w:rPr>
              <w:t>3</w:t>
            </w:r>
            <w:r w:rsidR="003624EC" w:rsidRPr="00353F21">
              <w:rPr>
                <w:rFonts w:ascii="Roboto" w:hAnsi="Roboto"/>
                <w:i/>
                <w:sz w:val="14"/>
                <w:szCs w:val="14"/>
              </w:rPr>
              <w:t xml:space="preserve"> výzvy)</w:t>
            </w:r>
          </w:p>
        </w:tc>
        <w:tc>
          <w:tcPr>
            <w:tcW w:w="4536" w:type="dxa"/>
          </w:tcPr>
          <w:p w14:paraId="18332150" w14:textId="0DC64DB4" w:rsidR="00445692" w:rsidRPr="00440224" w:rsidRDefault="00F45B98" w:rsidP="006A79B9">
            <w:pPr>
              <w:spacing w:before="60" w:after="60" w:line="240" w:lineRule="auto"/>
              <w:jc w:val="left"/>
              <w:rPr>
                <w:rFonts w:ascii="Roboto" w:hAnsi="Roboto"/>
                <w:sz w:val="14"/>
                <w:szCs w:val="14"/>
              </w:rPr>
            </w:pPr>
            <w:r w:rsidRPr="00440224">
              <w:rPr>
                <w:rFonts w:ascii="Roboto" w:hAnsi="Roboto"/>
                <w:sz w:val="14"/>
                <w:szCs w:val="14"/>
              </w:rPr>
              <w:t>Bez osobitnej prílohy</w:t>
            </w:r>
          </w:p>
        </w:tc>
        <w:tc>
          <w:tcPr>
            <w:tcW w:w="2081" w:type="dxa"/>
          </w:tcPr>
          <w:p w14:paraId="6A3DC8A3" w14:textId="77777777" w:rsidR="00445692" w:rsidRPr="00440224" w:rsidRDefault="00445692" w:rsidP="00445692">
            <w:pPr>
              <w:rPr>
                <w:rFonts w:ascii="Roboto" w:hAnsi="Roboto"/>
                <w:sz w:val="14"/>
                <w:szCs w:val="14"/>
              </w:rPr>
            </w:pPr>
          </w:p>
        </w:tc>
      </w:tr>
      <w:tr w:rsidR="00445692" w:rsidRPr="00E654BA" w14:paraId="41B83A58" w14:textId="7E4E8139" w:rsidTr="001C1E75">
        <w:trPr>
          <w:trHeight w:val="330"/>
        </w:trPr>
        <w:tc>
          <w:tcPr>
            <w:tcW w:w="3970" w:type="dxa"/>
          </w:tcPr>
          <w:p w14:paraId="7DDD803B" w14:textId="1CAC4487" w:rsidR="00445692" w:rsidRPr="00440224" w:rsidRDefault="00445692" w:rsidP="00691153">
            <w:pPr>
              <w:pStyle w:val="Odsekzoznamu"/>
              <w:numPr>
                <w:ilvl w:val="0"/>
                <w:numId w:val="33"/>
              </w:numPr>
              <w:autoSpaceDE w:val="0"/>
              <w:autoSpaceDN w:val="0"/>
              <w:spacing w:before="60" w:after="60" w:line="240" w:lineRule="auto"/>
              <w:ind w:left="215" w:hanging="215"/>
              <w:contextualSpacing w:val="0"/>
              <w:jc w:val="left"/>
              <w:rPr>
                <w:rFonts w:ascii="Roboto" w:hAnsi="Roboto"/>
                <w:sz w:val="14"/>
                <w:szCs w:val="14"/>
              </w:rPr>
            </w:pPr>
            <w:r w:rsidRPr="007A139E">
              <w:rPr>
                <w:rFonts w:ascii="Roboto" w:hAnsi="Roboto"/>
                <w:sz w:val="14"/>
                <w:szCs w:val="14"/>
              </w:rPr>
              <w:t xml:space="preserve">Podmienka, že žiadateľ neukončil fyzickú realizáciu všetkých </w:t>
            </w:r>
            <w:r w:rsidR="00691153">
              <w:rPr>
                <w:rFonts w:ascii="Roboto" w:hAnsi="Roboto"/>
                <w:sz w:val="14"/>
                <w:szCs w:val="14"/>
              </w:rPr>
              <w:t>hlavných</w:t>
            </w:r>
            <w:r w:rsidRPr="007A139E">
              <w:rPr>
                <w:rFonts w:ascii="Roboto" w:hAnsi="Roboto"/>
                <w:sz w:val="14"/>
                <w:szCs w:val="14"/>
              </w:rPr>
              <w:t xml:space="preserve"> aktivít projektu pred predložením ŽoNFP</w:t>
            </w:r>
            <w:r w:rsidR="003624EC">
              <w:rPr>
                <w:rFonts w:ascii="Roboto" w:hAnsi="Roboto"/>
                <w:sz w:val="14"/>
                <w:szCs w:val="14"/>
              </w:rPr>
              <w:t xml:space="preserve"> </w:t>
            </w:r>
            <w:r w:rsidR="003624EC">
              <w:rPr>
                <w:rFonts w:ascii="Roboto" w:hAnsi="Roboto"/>
                <w:i/>
                <w:sz w:val="14"/>
                <w:szCs w:val="14"/>
              </w:rPr>
              <w:t>(PPP č. 1</w:t>
            </w:r>
            <w:r w:rsidR="00437D35">
              <w:rPr>
                <w:rFonts w:ascii="Roboto" w:hAnsi="Roboto"/>
                <w:i/>
                <w:sz w:val="14"/>
                <w:szCs w:val="14"/>
              </w:rPr>
              <w:t>4</w:t>
            </w:r>
            <w:r w:rsidR="003624EC" w:rsidRPr="00353F21">
              <w:rPr>
                <w:rFonts w:ascii="Roboto" w:hAnsi="Roboto"/>
                <w:i/>
                <w:sz w:val="14"/>
                <w:szCs w:val="14"/>
              </w:rPr>
              <w:t xml:space="preserve"> </w:t>
            </w:r>
            <w:r w:rsidR="003624EC" w:rsidRPr="00353F21">
              <w:rPr>
                <w:rFonts w:ascii="Roboto" w:hAnsi="Roboto"/>
                <w:i/>
                <w:sz w:val="14"/>
                <w:szCs w:val="14"/>
              </w:rPr>
              <w:lastRenderedPageBreak/>
              <w:t>výzvy)</w:t>
            </w:r>
          </w:p>
        </w:tc>
        <w:tc>
          <w:tcPr>
            <w:tcW w:w="4536" w:type="dxa"/>
          </w:tcPr>
          <w:p w14:paraId="07FAF5E6" w14:textId="02F8D69F" w:rsidR="00445692" w:rsidRPr="00440224" w:rsidRDefault="00445692" w:rsidP="00320A71">
            <w:pPr>
              <w:spacing w:before="60" w:after="60" w:line="240" w:lineRule="auto"/>
              <w:jc w:val="left"/>
              <w:rPr>
                <w:rFonts w:ascii="Roboto" w:hAnsi="Roboto"/>
                <w:sz w:val="14"/>
                <w:szCs w:val="14"/>
              </w:rPr>
            </w:pPr>
            <w:r w:rsidRPr="00440224">
              <w:rPr>
                <w:rFonts w:ascii="Roboto" w:hAnsi="Roboto"/>
                <w:sz w:val="14"/>
                <w:szCs w:val="14"/>
              </w:rPr>
              <w:lastRenderedPageBreak/>
              <w:t>Bez osobitnej prílohy</w:t>
            </w:r>
          </w:p>
        </w:tc>
        <w:tc>
          <w:tcPr>
            <w:tcW w:w="2081" w:type="dxa"/>
          </w:tcPr>
          <w:p w14:paraId="24C061FE" w14:textId="77777777" w:rsidR="00445692" w:rsidRPr="00440224" w:rsidRDefault="00445692" w:rsidP="00445692">
            <w:pPr>
              <w:jc w:val="left"/>
              <w:rPr>
                <w:rFonts w:ascii="Roboto" w:hAnsi="Roboto"/>
                <w:sz w:val="14"/>
                <w:szCs w:val="14"/>
              </w:rPr>
            </w:pPr>
          </w:p>
        </w:tc>
      </w:tr>
      <w:tr w:rsidR="00445692" w:rsidRPr="00E654BA" w14:paraId="4F393287" w14:textId="1911C108" w:rsidTr="001C1E75">
        <w:trPr>
          <w:trHeight w:val="330"/>
        </w:trPr>
        <w:tc>
          <w:tcPr>
            <w:tcW w:w="3970" w:type="dxa"/>
          </w:tcPr>
          <w:p w14:paraId="186828B6" w14:textId="17CDBA33" w:rsidR="00445692" w:rsidRPr="00440224" w:rsidRDefault="00FD062D" w:rsidP="00FD062D">
            <w:pPr>
              <w:pStyle w:val="Odsekzoznamu"/>
              <w:numPr>
                <w:ilvl w:val="0"/>
                <w:numId w:val="33"/>
              </w:numPr>
              <w:autoSpaceDE w:val="0"/>
              <w:autoSpaceDN w:val="0"/>
              <w:spacing w:before="60" w:after="60" w:line="240" w:lineRule="auto"/>
              <w:ind w:left="215" w:hanging="215"/>
              <w:contextualSpacing w:val="0"/>
              <w:jc w:val="left"/>
              <w:rPr>
                <w:rFonts w:ascii="Roboto" w:hAnsi="Roboto"/>
                <w:sz w:val="14"/>
                <w:szCs w:val="14"/>
              </w:rPr>
            </w:pPr>
            <w:r w:rsidRPr="00FD062D">
              <w:rPr>
                <w:rFonts w:ascii="Roboto" w:hAnsi="Roboto"/>
                <w:sz w:val="14"/>
                <w:szCs w:val="14"/>
              </w:rPr>
              <w:lastRenderedPageBreak/>
              <w:t>Podmienka oprávnenosti miesta realizácie projektu</w:t>
            </w:r>
            <w:r w:rsidR="003624EC">
              <w:rPr>
                <w:rFonts w:ascii="Roboto" w:hAnsi="Roboto"/>
                <w:sz w:val="14"/>
                <w:szCs w:val="14"/>
              </w:rPr>
              <w:t xml:space="preserve"> </w:t>
            </w:r>
            <w:r w:rsidR="003624EC">
              <w:rPr>
                <w:rFonts w:ascii="Roboto" w:hAnsi="Roboto"/>
                <w:i/>
                <w:sz w:val="14"/>
                <w:szCs w:val="14"/>
              </w:rPr>
              <w:t>(PPP č. 1</w:t>
            </w:r>
            <w:r w:rsidR="00437D35">
              <w:rPr>
                <w:rFonts w:ascii="Roboto" w:hAnsi="Roboto"/>
                <w:i/>
                <w:sz w:val="14"/>
                <w:szCs w:val="14"/>
              </w:rPr>
              <w:t>6</w:t>
            </w:r>
            <w:r w:rsidR="003624EC">
              <w:rPr>
                <w:rFonts w:ascii="Roboto" w:hAnsi="Roboto"/>
                <w:i/>
                <w:sz w:val="14"/>
                <w:szCs w:val="14"/>
              </w:rPr>
              <w:t xml:space="preserve"> </w:t>
            </w:r>
            <w:r w:rsidR="003624EC" w:rsidRPr="00353F21">
              <w:rPr>
                <w:rFonts w:ascii="Roboto" w:hAnsi="Roboto"/>
                <w:i/>
                <w:sz w:val="14"/>
                <w:szCs w:val="14"/>
              </w:rPr>
              <w:t>výzvy)</w:t>
            </w:r>
          </w:p>
        </w:tc>
        <w:tc>
          <w:tcPr>
            <w:tcW w:w="4536" w:type="dxa"/>
          </w:tcPr>
          <w:p w14:paraId="6EEE838A" w14:textId="77777777" w:rsidR="00445692" w:rsidRPr="00440224" w:rsidRDefault="00445692" w:rsidP="00320A71">
            <w:pPr>
              <w:spacing w:before="60" w:after="60" w:line="240" w:lineRule="auto"/>
              <w:rPr>
                <w:rFonts w:ascii="Roboto" w:hAnsi="Roboto"/>
                <w:sz w:val="14"/>
                <w:szCs w:val="14"/>
              </w:rPr>
            </w:pPr>
            <w:r w:rsidRPr="00440224">
              <w:rPr>
                <w:rFonts w:ascii="Roboto" w:hAnsi="Roboto"/>
                <w:sz w:val="14"/>
                <w:szCs w:val="14"/>
              </w:rPr>
              <w:t>Bez osobitnej prílohy</w:t>
            </w:r>
            <w:r w:rsidRPr="00440224" w:rsidDel="00E86F41">
              <w:rPr>
                <w:rFonts w:ascii="Roboto" w:hAnsi="Roboto"/>
                <w:sz w:val="14"/>
                <w:szCs w:val="14"/>
              </w:rPr>
              <w:t xml:space="preserve"> </w:t>
            </w:r>
          </w:p>
        </w:tc>
        <w:tc>
          <w:tcPr>
            <w:tcW w:w="2081" w:type="dxa"/>
          </w:tcPr>
          <w:p w14:paraId="59270B06" w14:textId="77777777" w:rsidR="00445692" w:rsidRPr="00440224" w:rsidRDefault="00445692" w:rsidP="00445692">
            <w:pPr>
              <w:rPr>
                <w:rFonts w:ascii="Roboto" w:hAnsi="Roboto"/>
                <w:sz w:val="14"/>
                <w:szCs w:val="14"/>
              </w:rPr>
            </w:pPr>
          </w:p>
        </w:tc>
      </w:tr>
      <w:tr w:rsidR="00F27D2D" w:rsidRPr="00E654BA" w14:paraId="05C0DB5B" w14:textId="77777777" w:rsidTr="001C1E75">
        <w:trPr>
          <w:trHeight w:val="330"/>
        </w:trPr>
        <w:tc>
          <w:tcPr>
            <w:tcW w:w="3970" w:type="dxa"/>
          </w:tcPr>
          <w:p w14:paraId="019FC707" w14:textId="4A6CF11F" w:rsidR="00F27D2D" w:rsidRPr="00FD062D" w:rsidRDefault="00F27D2D" w:rsidP="00FD062D">
            <w:pPr>
              <w:pStyle w:val="Odsekzoznamu"/>
              <w:numPr>
                <w:ilvl w:val="0"/>
                <w:numId w:val="33"/>
              </w:numPr>
              <w:autoSpaceDE w:val="0"/>
              <w:autoSpaceDN w:val="0"/>
              <w:spacing w:before="60" w:after="60" w:line="240" w:lineRule="auto"/>
              <w:ind w:left="215" w:hanging="215"/>
              <w:contextualSpacing w:val="0"/>
              <w:jc w:val="left"/>
              <w:rPr>
                <w:rFonts w:ascii="Roboto" w:hAnsi="Roboto"/>
                <w:sz w:val="14"/>
                <w:szCs w:val="14"/>
              </w:rPr>
            </w:pPr>
            <w:r>
              <w:rPr>
                <w:rFonts w:ascii="Roboto" w:hAnsi="Roboto"/>
                <w:sz w:val="14"/>
                <w:szCs w:val="14"/>
              </w:rPr>
              <w:t>Podmienka oprávnenosti cieľovej skupiny projektu</w:t>
            </w:r>
            <w:r w:rsidR="003624EC">
              <w:rPr>
                <w:rFonts w:ascii="Roboto" w:hAnsi="Roboto"/>
                <w:sz w:val="14"/>
                <w:szCs w:val="14"/>
              </w:rPr>
              <w:t xml:space="preserve"> </w:t>
            </w:r>
            <w:r w:rsidR="003624EC">
              <w:rPr>
                <w:rFonts w:ascii="Roboto" w:hAnsi="Roboto"/>
                <w:i/>
                <w:sz w:val="14"/>
                <w:szCs w:val="14"/>
              </w:rPr>
              <w:t>(PPP č. 1</w:t>
            </w:r>
            <w:r w:rsidR="00437D35">
              <w:rPr>
                <w:rFonts w:ascii="Roboto" w:hAnsi="Roboto"/>
                <w:i/>
                <w:sz w:val="14"/>
                <w:szCs w:val="14"/>
              </w:rPr>
              <w:t>7</w:t>
            </w:r>
            <w:r w:rsidR="003624EC">
              <w:rPr>
                <w:rFonts w:ascii="Roboto" w:hAnsi="Roboto"/>
                <w:i/>
                <w:sz w:val="14"/>
                <w:szCs w:val="14"/>
              </w:rPr>
              <w:t xml:space="preserve"> </w:t>
            </w:r>
            <w:r w:rsidR="003624EC" w:rsidRPr="00353F21">
              <w:rPr>
                <w:rFonts w:ascii="Roboto" w:hAnsi="Roboto"/>
                <w:i/>
                <w:sz w:val="14"/>
                <w:szCs w:val="14"/>
              </w:rPr>
              <w:t>výzvy)</w:t>
            </w:r>
          </w:p>
        </w:tc>
        <w:tc>
          <w:tcPr>
            <w:tcW w:w="4536" w:type="dxa"/>
          </w:tcPr>
          <w:p w14:paraId="69A300AD" w14:textId="04BC92B7" w:rsidR="00F27D2D" w:rsidRPr="00440224" w:rsidRDefault="00F45B98" w:rsidP="00320A71">
            <w:pPr>
              <w:spacing w:before="60" w:after="60" w:line="240" w:lineRule="auto"/>
              <w:rPr>
                <w:rFonts w:ascii="Roboto" w:hAnsi="Roboto"/>
                <w:sz w:val="14"/>
                <w:szCs w:val="14"/>
              </w:rPr>
            </w:pPr>
            <w:r w:rsidRPr="00440224">
              <w:rPr>
                <w:rFonts w:ascii="Roboto" w:hAnsi="Roboto"/>
                <w:sz w:val="14"/>
                <w:szCs w:val="14"/>
              </w:rPr>
              <w:t>Bez osobitnej prílohy</w:t>
            </w:r>
          </w:p>
        </w:tc>
        <w:tc>
          <w:tcPr>
            <w:tcW w:w="2081" w:type="dxa"/>
          </w:tcPr>
          <w:p w14:paraId="2D5DE256" w14:textId="77777777" w:rsidR="00F27D2D" w:rsidRPr="00440224" w:rsidRDefault="00F27D2D" w:rsidP="00445692">
            <w:pPr>
              <w:rPr>
                <w:rFonts w:ascii="Roboto" w:hAnsi="Roboto"/>
                <w:sz w:val="14"/>
                <w:szCs w:val="14"/>
              </w:rPr>
            </w:pPr>
          </w:p>
        </w:tc>
      </w:tr>
      <w:tr w:rsidR="00445692" w:rsidRPr="00E654BA" w14:paraId="12862363" w14:textId="1450CE32" w:rsidTr="001C1E75">
        <w:trPr>
          <w:trHeight w:val="330"/>
        </w:trPr>
        <w:tc>
          <w:tcPr>
            <w:tcW w:w="3970" w:type="dxa"/>
          </w:tcPr>
          <w:p w14:paraId="60544660" w14:textId="506B0DC0" w:rsidR="00445692" w:rsidRPr="00440224" w:rsidRDefault="0064384C" w:rsidP="00320A71">
            <w:pPr>
              <w:pStyle w:val="Odsekzoznamu"/>
              <w:numPr>
                <w:ilvl w:val="0"/>
                <w:numId w:val="33"/>
              </w:numPr>
              <w:autoSpaceDE w:val="0"/>
              <w:autoSpaceDN w:val="0"/>
              <w:spacing w:before="60" w:after="60" w:line="240" w:lineRule="auto"/>
              <w:ind w:left="215" w:hanging="215"/>
              <w:contextualSpacing w:val="0"/>
              <w:jc w:val="left"/>
              <w:rPr>
                <w:rFonts w:ascii="Roboto" w:hAnsi="Roboto"/>
                <w:sz w:val="14"/>
                <w:szCs w:val="14"/>
              </w:rPr>
            </w:pPr>
            <w:r>
              <w:rPr>
                <w:rFonts w:ascii="Roboto" w:hAnsi="Roboto"/>
                <w:sz w:val="14"/>
                <w:szCs w:val="14"/>
              </w:rPr>
              <w:t>Podmienka</w:t>
            </w:r>
            <w:r w:rsidR="006F24C6">
              <w:rPr>
                <w:rFonts w:ascii="Roboto" w:hAnsi="Roboto"/>
                <w:sz w:val="14"/>
                <w:szCs w:val="14"/>
              </w:rPr>
              <w:t xml:space="preserve"> splnenia kritérií na</w:t>
            </w:r>
            <w:r w:rsidR="00445692" w:rsidRPr="007A139E">
              <w:rPr>
                <w:rFonts w:ascii="Roboto" w:hAnsi="Roboto"/>
                <w:sz w:val="14"/>
                <w:szCs w:val="14"/>
              </w:rPr>
              <w:t xml:space="preserve"> výber projektov</w:t>
            </w:r>
            <w:r w:rsidR="003624EC">
              <w:rPr>
                <w:rFonts w:ascii="Roboto" w:hAnsi="Roboto"/>
                <w:sz w:val="14"/>
                <w:szCs w:val="14"/>
              </w:rPr>
              <w:t xml:space="preserve"> </w:t>
            </w:r>
            <w:r w:rsidR="003624EC">
              <w:rPr>
                <w:rFonts w:ascii="Roboto" w:hAnsi="Roboto"/>
                <w:i/>
                <w:sz w:val="14"/>
                <w:szCs w:val="14"/>
              </w:rPr>
              <w:t>(PPP č. 1</w:t>
            </w:r>
            <w:r w:rsidR="00437D35">
              <w:rPr>
                <w:rFonts w:ascii="Roboto" w:hAnsi="Roboto"/>
                <w:i/>
                <w:sz w:val="14"/>
                <w:szCs w:val="14"/>
              </w:rPr>
              <w:t>8</w:t>
            </w:r>
            <w:r w:rsidR="003624EC" w:rsidRPr="00353F21">
              <w:rPr>
                <w:rFonts w:ascii="Roboto" w:hAnsi="Roboto"/>
                <w:i/>
                <w:sz w:val="14"/>
                <w:szCs w:val="14"/>
              </w:rPr>
              <w:t xml:space="preserve"> výzvy)</w:t>
            </w:r>
          </w:p>
        </w:tc>
        <w:tc>
          <w:tcPr>
            <w:tcW w:w="4536" w:type="dxa"/>
          </w:tcPr>
          <w:p w14:paraId="19854966" w14:textId="5C5C66BF" w:rsidR="00FD062D" w:rsidRPr="00FD062D" w:rsidRDefault="00FD062D" w:rsidP="00FD062D">
            <w:pPr>
              <w:spacing w:before="60" w:after="60" w:line="240" w:lineRule="auto"/>
              <w:rPr>
                <w:rFonts w:ascii="Roboto" w:hAnsi="Roboto"/>
                <w:sz w:val="14"/>
                <w:szCs w:val="14"/>
              </w:rPr>
            </w:pPr>
            <w:r w:rsidRPr="00FD062D">
              <w:rPr>
                <w:rFonts w:ascii="Roboto" w:hAnsi="Roboto"/>
                <w:sz w:val="14"/>
                <w:szCs w:val="14"/>
              </w:rPr>
              <w:t xml:space="preserve">Príloha č. 3 </w:t>
            </w:r>
            <w:r>
              <w:rPr>
                <w:rFonts w:ascii="Roboto" w:hAnsi="Roboto"/>
                <w:sz w:val="14"/>
                <w:szCs w:val="14"/>
              </w:rPr>
              <w:t xml:space="preserve">ŽoNFP - </w:t>
            </w:r>
            <w:r w:rsidRPr="00FD062D">
              <w:rPr>
                <w:rFonts w:ascii="Roboto" w:hAnsi="Roboto"/>
                <w:sz w:val="14"/>
                <w:szCs w:val="14"/>
              </w:rPr>
              <w:t xml:space="preserve">Ukazovatele finančnej situácie </w:t>
            </w:r>
          </w:p>
          <w:p w14:paraId="1C1CA8D8" w14:textId="5BBCBD3A" w:rsidR="00445692" w:rsidRPr="00440224" w:rsidRDefault="00AE141D" w:rsidP="00AE141D">
            <w:pPr>
              <w:spacing w:before="60" w:after="60" w:line="240" w:lineRule="auto"/>
              <w:rPr>
                <w:rFonts w:ascii="Roboto" w:hAnsi="Roboto"/>
                <w:sz w:val="14"/>
                <w:szCs w:val="14"/>
              </w:rPr>
            </w:pPr>
            <w:r>
              <w:rPr>
                <w:rFonts w:ascii="Roboto" w:hAnsi="Roboto"/>
                <w:sz w:val="14"/>
                <w:szCs w:val="14"/>
              </w:rPr>
              <w:t>Príloha č. 6</w:t>
            </w:r>
            <w:r w:rsidR="00FD062D" w:rsidRPr="00FD062D">
              <w:rPr>
                <w:rFonts w:ascii="Roboto" w:hAnsi="Roboto"/>
                <w:sz w:val="14"/>
                <w:szCs w:val="14"/>
              </w:rPr>
              <w:t xml:space="preserve"> </w:t>
            </w:r>
            <w:r w:rsidR="00FD062D">
              <w:rPr>
                <w:rFonts w:ascii="Roboto" w:hAnsi="Roboto"/>
                <w:sz w:val="14"/>
                <w:szCs w:val="14"/>
              </w:rPr>
              <w:t xml:space="preserve">ŽoNF - </w:t>
            </w:r>
            <w:r w:rsidR="00FD062D" w:rsidRPr="00FD062D">
              <w:rPr>
                <w:rFonts w:ascii="Roboto" w:hAnsi="Roboto"/>
                <w:sz w:val="14"/>
                <w:szCs w:val="14"/>
              </w:rPr>
              <w:t>Špecifikácia oprávnených vý</w:t>
            </w:r>
            <w:r w:rsidR="00F45B98">
              <w:rPr>
                <w:rFonts w:ascii="Roboto" w:hAnsi="Roboto"/>
                <w:sz w:val="14"/>
                <w:szCs w:val="14"/>
              </w:rPr>
              <w:t xml:space="preserve">davkov a spôsob ich stanovenia </w:t>
            </w:r>
          </w:p>
        </w:tc>
        <w:tc>
          <w:tcPr>
            <w:tcW w:w="2081" w:type="dxa"/>
          </w:tcPr>
          <w:p w14:paraId="7B0304DD" w14:textId="77777777" w:rsidR="00445692" w:rsidRPr="00440224" w:rsidRDefault="00445692" w:rsidP="00445692">
            <w:pPr>
              <w:tabs>
                <w:tab w:val="left" w:pos="66"/>
              </w:tabs>
              <w:ind w:right="-137" w:hanging="47"/>
              <w:rPr>
                <w:rFonts w:ascii="Roboto" w:hAnsi="Roboto"/>
                <w:sz w:val="14"/>
                <w:szCs w:val="14"/>
              </w:rPr>
            </w:pPr>
          </w:p>
        </w:tc>
      </w:tr>
      <w:tr w:rsidR="00445692" w:rsidRPr="00AB182D" w14:paraId="6DA91891" w14:textId="2FDFA5CB" w:rsidTr="001C1E75">
        <w:trPr>
          <w:trHeight w:val="90"/>
        </w:trPr>
        <w:tc>
          <w:tcPr>
            <w:tcW w:w="3970" w:type="dxa"/>
          </w:tcPr>
          <w:p w14:paraId="3560A042" w14:textId="054358E3" w:rsidR="00445692" w:rsidRPr="00E712E2" w:rsidRDefault="00E712E2" w:rsidP="00DE6F89">
            <w:pPr>
              <w:pStyle w:val="Odsekzoznamu"/>
              <w:numPr>
                <w:ilvl w:val="0"/>
                <w:numId w:val="33"/>
              </w:numPr>
              <w:autoSpaceDE w:val="0"/>
              <w:autoSpaceDN w:val="0"/>
              <w:spacing w:before="60" w:after="60" w:line="240" w:lineRule="auto"/>
              <w:ind w:left="215" w:hanging="215"/>
              <w:contextualSpacing w:val="0"/>
              <w:jc w:val="left"/>
              <w:rPr>
                <w:rFonts w:ascii="Roboto" w:hAnsi="Roboto"/>
                <w:sz w:val="14"/>
                <w:szCs w:val="14"/>
              </w:rPr>
            </w:pPr>
            <w:r w:rsidRPr="00E712E2">
              <w:rPr>
                <w:rFonts w:ascii="Roboto" w:hAnsi="Roboto"/>
                <w:sz w:val="14"/>
                <w:szCs w:val="14"/>
              </w:rPr>
              <w:t>Podmienka neporušenia zákazu nelegálneho zamestnávania</w:t>
            </w:r>
            <w:r w:rsidR="003624EC">
              <w:rPr>
                <w:rFonts w:ascii="Roboto" w:hAnsi="Roboto"/>
                <w:sz w:val="14"/>
                <w:szCs w:val="14"/>
              </w:rPr>
              <w:t xml:space="preserve"> </w:t>
            </w:r>
            <w:r w:rsidR="00DE6F89">
              <w:rPr>
                <w:rFonts w:ascii="Roboto" w:hAnsi="Roboto"/>
                <w:sz w:val="14"/>
                <w:szCs w:val="14"/>
              </w:rPr>
              <w:t>štátnych príslušníkov tretích krajín</w:t>
            </w:r>
            <w:r w:rsidR="00DE6F89">
              <w:rPr>
                <w:rFonts w:ascii="Roboto" w:hAnsi="Roboto"/>
                <w:i/>
                <w:sz w:val="14"/>
                <w:szCs w:val="14"/>
              </w:rPr>
              <w:t xml:space="preserve"> </w:t>
            </w:r>
            <w:r w:rsidR="003624EC">
              <w:rPr>
                <w:rFonts w:ascii="Roboto" w:hAnsi="Roboto"/>
                <w:i/>
                <w:sz w:val="14"/>
                <w:szCs w:val="14"/>
              </w:rPr>
              <w:t>(PPP č. 1</w:t>
            </w:r>
            <w:r w:rsidR="00437D35">
              <w:rPr>
                <w:rFonts w:ascii="Roboto" w:hAnsi="Roboto"/>
                <w:i/>
                <w:sz w:val="14"/>
                <w:szCs w:val="14"/>
              </w:rPr>
              <w:t>9</w:t>
            </w:r>
            <w:r w:rsidR="003624EC" w:rsidRPr="00353F21">
              <w:rPr>
                <w:rFonts w:ascii="Roboto" w:hAnsi="Roboto"/>
                <w:i/>
                <w:sz w:val="14"/>
                <w:szCs w:val="14"/>
              </w:rPr>
              <w:t xml:space="preserve"> výzvy)</w:t>
            </w:r>
          </w:p>
        </w:tc>
        <w:tc>
          <w:tcPr>
            <w:tcW w:w="4536" w:type="dxa"/>
          </w:tcPr>
          <w:p w14:paraId="56F0C457" w14:textId="77777777" w:rsidR="00445692" w:rsidRPr="00440224" w:rsidRDefault="00445692" w:rsidP="00320A71">
            <w:pPr>
              <w:spacing w:before="60" w:after="60" w:line="240" w:lineRule="auto"/>
              <w:rPr>
                <w:rFonts w:ascii="Roboto" w:hAnsi="Roboto"/>
                <w:sz w:val="14"/>
                <w:szCs w:val="14"/>
              </w:rPr>
            </w:pPr>
            <w:r w:rsidRPr="00440224">
              <w:rPr>
                <w:rFonts w:ascii="Roboto" w:hAnsi="Roboto"/>
                <w:sz w:val="14"/>
                <w:szCs w:val="14"/>
              </w:rPr>
              <w:t>Bez osobitnej prílohy</w:t>
            </w:r>
          </w:p>
        </w:tc>
        <w:tc>
          <w:tcPr>
            <w:tcW w:w="2081" w:type="dxa"/>
          </w:tcPr>
          <w:p w14:paraId="31E81C36" w14:textId="77777777" w:rsidR="00445692" w:rsidRPr="00440224" w:rsidRDefault="00445692" w:rsidP="00445692">
            <w:pPr>
              <w:rPr>
                <w:rFonts w:ascii="Roboto" w:hAnsi="Roboto"/>
                <w:sz w:val="14"/>
                <w:szCs w:val="14"/>
              </w:rPr>
            </w:pPr>
          </w:p>
        </w:tc>
      </w:tr>
      <w:tr w:rsidR="00445692" w:rsidRPr="00E654BA" w14:paraId="0777EBF0" w14:textId="3CC4A6CE" w:rsidTr="001C1E75">
        <w:trPr>
          <w:trHeight w:val="330"/>
        </w:trPr>
        <w:tc>
          <w:tcPr>
            <w:tcW w:w="3970" w:type="dxa"/>
          </w:tcPr>
          <w:p w14:paraId="741553D0" w14:textId="03B5AC93" w:rsidR="00445692" w:rsidRPr="00440224" w:rsidRDefault="00E712E2" w:rsidP="00320A71">
            <w:pPr>
              <w:pStyle w:val="Odsekzoznamu"/>
              <w:numPr>
                <w:ilvl w:val="0"/>
                <w:numId w:val="33"/>
              </w:numPr>
              <w:autoSpaceDE w:val="0"/>
              <w:autoSpaceDN w:val="0"/>
              <w:spacing w:before="60" w:after="60" w:line="240" w:lineRule="auto"/>
              <w:ind w:left="215" w:hanging="215"/>
              <w:contextualSpacing w:val="0"/>
              <w:jc w:val="left"/>
              <w:rPr>
                <w:rFonts w:ascii="Roboto" w:hAnsi="Roboto"/>
                <w:sz w:val="14"/>
                <w:szCs w:val="14"/>
              </w:rPr>
            </w:pPr>
            <w:r>
              <w:rPr>
                <w:rFonts w:ascii="Roboto" w:hAnsi="Roboto"/>
                <w:sz w:val="14"/>
                <w:szCs w:val="14"/>
              </w:rPr>
              <w:t>Podmienka týkajúca sa štátnej pomoci a vyplývajúca</w:t>
            </w:r>
            <w:r w:rsidRPr="00B7080D">
              <w:rPr>
                <w:rFonts w:ascii="Roboto" w:hAnsi="Roboto"/>
                <w:sz w:val="14"/>
                <w:szCs w:val="14"/>
              </w:rPr>
              <w:t xml:space="preserve"> zo schém štátnej pomoci/pomoci de minimis</w:t>
            </w:r>
            <w:r w:rsidR="003624EC">
              <w:rPr>
                <w:rFonts w:ascii="Roboto" w:hAnsi="Roboto"/>
                <w:sz w:val="14"/>
                <w:szCs w:val="14"/>
              </w:rPr>
              <w:t xml:space="preserve"> </w:t>
            </w:r>
            <w:r w:rsidR="003624EC">
              <w:rPr>
                <w:rFonts w:ascii="Roboto" w:hAnsi="Roboto"/>
                <w:i/>
                <w:sz w:val="14"/>
                <w:szCs w:val="14"/>
              </w:rPr>
              <w:t xml:space="preserve">(PPP č. </w:t>
            </w:r>
            <w:r w:rsidR="00437D35">
              <w:rPr>
                <w:rFonts w:ascii="Roboto" w:hAnsi="Roboto"/>
                <w:i/>
                <w:sz w:val="14"/>
                <w:szCs w:val="14"/>
              </w:rPr>
              <w:t>20</w:t>
            </w:r>
            <w:r w:rsidR="003624EC" w:rsidRPr="00353F21">
              <w:rPr>
                <w:rFonts w:ascii="Roboto" w:hAnsi="Roboto"/>
                <w:i/>
                <w:sz w:val="14"/>
                <w:szCs w:val="14"/>
              </w:rPr>
              <w:t xml:space="preserve"> výzvy)</w:t>
            </w:r>
          </w:p>
        </w:tc>
        <w:tc>
          <w:tcPr>
            <w:tcW w:w="4536" w:type="dxa"/>
          </w:tcPr>
          <w:p w14:paraId="32E49D6B" w14:textId="4CE3DE61" w:rsidR="00445692" w:rsidRPr="00440224" w:rsidRDefault="00AE141D" w:rsidP="00E712E2">
            <w:pPr>
              <w:pStyle w:val="Default"/>
              <w:spacing w:before="60" w:after="60"/>
              <w:rPr>
                <w:rFonts w:ascii="Roboto" w:hAnsi="Roboto"/>
                <w:sz w:val="14"/>
                <w:szCs w:val="14"/>
              </w:rPr>
            </w:pPr>
            <w:r w:rsidRPr="00440224">
              <w:rPr>
                <w:rFonts w:ascii="Roboto" w:hAnsi="Roboto"/>
                <w:sz w:val="14"/>
                <w:szCs w:val="14"/>
              </w:rPr>
              <w:t>Bez osobitnej prílohy</w:t>
            </w:r>
          </w:p>
        </w:tc>
        <w:tc>
          <w:tcPr>
            <w:tcW w:w="2081" w:type="dxa"/>
          </w:tcPr>
          <w:p w14:paraId="5F400686" w14:textId="77777777" w:rsidR="00445692" w:rsidRPr="00440224" w:rsidRDefault="00445692" w:rsidP="00445692">
            <w:pPr>
              <w:rPr>
                <w:rFonts w:ascii="Roboto" w:hAnsi="Roboto"/>
                <w:sz w:val="14"/>
                <w:szCs w:val="14"/>
              </w:rPr>
            </w:pPr>
          </w:p>
        </w:tc>
      </w:tr>
      <w:tr w:rsidR="00445692" w:rsidRPr="00E654BA" w14:paraId="45D4126A" w14:textId="0DF6C235" w:rsidTr="001C1E75">
        <w:trPr>
          <w:trHeight w:val="330"/>
        </w:trPr>
        <w:tc>
          <w:tcPr>
            <w:tcW w:w="3970" w:type="dxa"/>
          </w:tcPr>
          <w:p w14:paraId="1DE563EA" w14:textId="6BAA280A" w:rsidR="00445692" w:rsidRPr="00440224" w:rsidRDefault="00536AA3" w:rsidP="003624EC">
            <w:pPr>
              <w:pStyle w:val="Odsekzoznamu"/>
              <w:numPr>
                <w:ilvl w:val="0"/>
                <w:numId w:val="33"/>
              </w:numPr>
              <w:autoSpaceDE w:val="0"/>
              <w:autoSpaceDN w:val="0"/>
              <w:spacing w:before="60" w:after="60" w:line="240" w:lineRule="auto"/>
              <w:ind w:left="215" w:hanging="215"/>
              <w:contextualSpacing w:val="0"/>
              <w:jc w:val="left"/>
              <w:rPr>
                <w:rFonts w:ascii="Roboto" w:hAnsi="Roboto"/>
                <w:sz w:val="14"/>
                <w:szCs w:val="14"/>
              </w:rPr>
            </w:pPr>
            <w:r w:rsidRPr="00536AA3">
              <w:rPr>
                <w:rFonts w:ascii="Roboto" w:hAnsi="Roboto"/>
                <w:sz w:val="14"/>
                <w:szCs w:val="14"/>
              </w:rPr>
              <w:t>Podmienka oprávnenosti z hľadiska súladu s horizontálnymi princípmi</w:t>
            </w:r>
            <w:r w:rsidR="003624EC">
              <w:rPr>
                <w:rFonts w:ascii="Roboto" w:hAnsi="Roboto"/>
                <w:sz w:val="14"/>
                <w:szCs w:val="14"/>
              </w:rPr>
              <w:t xml:space="preserve"> </w:t>
            </w:r>
            <w:r w:rsidR="003624EC">
              <w:rPr>
                <w:rFonts w:ascii="Roboto" w:hAnsi="Roboto"/>
                <w:i/>
                <w:sz w:val="14"/>
                <w:szCs w:val="14"/>
              </w:rPr>
              <w:t>(PPP č. 2</w:t>
            </w:r>
            <w:r w:rsidR="00437D35">
              <w:rPr>
                <w:rFonts w:ascii="Roboto" w:hAnsi="Roboto"/>
                <w:i/>
                <w:sz w:val="14"/>
                <w:szCs w:val="14"/>
              </w:rPr>
              <w:t>5</w:t>
            </w:r>
            <w:r w:rsidR="003624EC" w:rsidRPr="00353F21">
              <w:rPr>
                <w:rFonts w:ascii="Roboto" w:hAnsi="Roboto"/>
                <w:i/>
                <w:sz w:val="14"/>
                <w:szCs w:val="14"/>
              </w:rPr>
              <w:t xml:space="preserve"> výzvy)</w:t>
            </w:r>
          </w:p>
        </w:tc>
        <w:tc>
          <w:tcPr>
            <w:tcW w:w="4536" w:type="dxa"/>
          </w:tcPr>
          <w:p w14:paraId="0436CFF1" w14:textId="750744F3" w:rsidR="00445692" w:rsidRPr="00440224" w:rsidRDefault="00445692" w:rsidP="00320A71">
            <w:pPr>
              <w:spacing w:before="60" w:after="60" w:line="240" w:lineRule="auto"/>
              <w:rPr>
                <w:rFonts w:ascii="Roboto" w:hAnsi="Roboto"/>
                <w:sz w:val="14"/>
                <w:szCs w:val="14"/>
              </w:rPr>
            </w:pPr>
            <w:r w:rsidRPr="00440224">
              <w:rPr>
                <w:rFonts w:ascii="Roboto" w:hAnsi="Roboto"/>
                <w:sz w:val="14"/>
                <w:szCs w:val="14"/>
              </w:rPr>
              <w:t>Bez osobitnej prílohy</w:t>
            </w:r>
          </w:p>
        </w:tc>
        <w:tc>
          <w:tcPr>
            <w:tcW w:w="2081" w:type="dxa"/>
          </w:tcPr>
          <w:p w14:paraId="4E851D3C" w14:textId="77777777" w:rsidR="00445692" w:rsidRPr="00440224" w:rsidRDefault="00445692" w:rsidP="00445692">
            <w:pPr>
              <w:rPr>
                <w:rFonts w:ascii="Roboto" w:hAnsi="Roboto"/>
                <w:sz w:val="14"/>
                <w:szCs w:val="14"/>
              </w:rPr>
            </w:pPr>
          </w:p>
        </w:tc>
      </w:tr>
      <w:tr w:rsidR="00445692" w:rsidRPr="00E654BA" w14:paraId="34D99F9E" w14:textId="77777777" w:rsidTr="001C1E75">
        <w:trPr>
          <w:trHeight w:val="330"/>
        </w:trPr>
        <w:tc>
          <w:tcPr>
            <w:tcW w:w="3970" w:type="dxa"/>
          </w:tcPr>
          <w:p w14:paraId="745178D9" w14:textId="79CF0103" w:rsidR="00445692" w:rsidRPr="00440224" w:rsidRDefault="00536AA3" w:rsidP="00320A71">
            <w:pPr>
              <w:pStyle w:val="Odsekzoznamu"/>
              <w:numPr>
                <w:ilvl w:val="0"/>
                <w:numId w:val="33"/>
              </w:numPr>
              <w:autoSpaceDE w:val="0"/>
              <w:autoSpaceDN w:val="0"/>
              <w:spacing w:before="60" w:after="60" w:line="240" w:lineRule="auto"/>
              <w:ind w:left="215" w:hanging="215"/>
              <w:contextualSpacing w:val="0"/>
              <w:jc w:val="left"/>
              <w:rPr>
                <w:rFonts w:ascii="Roboto" w:hAnsi="Roboto"/>
                <w:sz w:val="14"/>
                <w:szCs w:val="14"/>
              </w:rPr>
            </w:pPr>
            <w:r w:rsidRPr="00536AA3">
              <w:rPr>
                <w:rFonts w:ascii="Roboto" w:hAnsi="Roboto"/>
                <w:sz w:val="14"/>
                <w:szCs w:val="14"/>
              </w:rPr>
              <w:t>Podmienka poskytnutia príspevku z hľadiska maximálnej a minimálnej výšky pomoci</w:t>
            </w:r>
            <w:r w:rsidR="003624EC">
              <w:rPr>
                <w:rFonts w:ascii="Roboto" w:hAnsi="Roboto"/>
                <w:sz w:val="14"/>
                <w:szCs w:val="14"/>
              </w:rPr>
              <w:t xml:space="preserve"> </w:t>
            </w:r>
            <w:r w:rsidR="003624EC">
              <w:rPr>
                <w:rFonts w:ascii="Roboto" w:hAnsi="Roboto"/>
                <w:i/>
                <w:sz w:val="14"/>
                <w:szCs w:val="14"/>
              </w:rPr>
              <w:t>(PPP č. 2</w:t>
            </w:r>
            <w:r w:rsidR="00437D35">
              <w:rPr>
                <w:rFonts w:ascii="Roboto" w:hAnsi="Roboto"/>
                <w:i/>
                <w:sz w:val="14"/>
                <w:szCs w:val="14"/>
              </w:rPr>
              <w:t>6</w:t>
            </w:r>
            <w:r w:rsidR="003624EC" w:rsidRPr="00353F21">
              <w:rPr>
                <w:rFonts w:ascii="Roboto" w:hAnsi="Roboto"/>
                <w:i/>
                <w:sz w:val="14"/>
                <w:szCs w:val="14"/>
              </w:rPr>
              <w:t xml:space="preserve"> výzvy)</w:t>
            </w:r>
          </w:p>
        </w:tc>
        <w:tc>
          <w:tcPr>
            <w:tcW w:w="4536" w:type="dxa"/>
          </w:tcPr>
          <w:p w14:paraId="7496201B" w14:textId="2CBC7D7A" w:rsidR="00445692" w:rsidRPr="00536AA3" w:rsidRDefault="00AE141D" w:rsidP="00536AA3">
            <w:pPr>
              <w:tabs>
                <w:tab w:val="left" w:pos="66"/>
              </w:tabs>
              <w:autoSpaceDE w:val="0"/>
              <w:autoSpaceDN w:val="0"/>
              <w:spacing w:before="60" w:after="60" w:line="240" w:lineRule="auto"/>
              <w:jc w:val="left"/>
              <w:rPr>
                <w:rFonts w:ascii="Roboto" w:hAnsi="Roboto"/>
                <w:sz w:val="14"/>
                <w:szCs w:val="14"/>
              </w:rPr>
            </w:pPr>
            <w:r>
              <w:rPr>
                <w:rFonts w:ascii="Roboto" w:hAnsi="Roboto"/>
                <w:sz w:val="14"/>
                <w:szCs w:val="14"/>
              </w:rPr>
              <w:t>Príloha č. 6</w:t>
            </w:r>
            <w:r w:rsidR="00536AA3" w:rsidRPr="00536AA3">
              <w:rPr>
                <w:rFonts w:ascii="Roboto" w:hAnsi="Roboto"/>
                <w:sz w:val="14"/>
                <w:szCs w:val="14"/>
              </w:rPr>
              <w:t xml:space="preserve"> </w:t>
            </w:r>
            <w:r w:rsidR="00536AA3">
              <w:rPr>
                <w:rFonts w:ascii="Roboto" w:hAnsi="Roboto"/>
                <w:sz w:val="14"/>
                <w:szCs w:val="14"/>
              </w:rPr>
              <w:t>ŽoNFP -</w:t>
            </w:r>
            <w:r w:rsidR="00536AA3" w:rsidRPr="00536AA3">
              <w:rPr>
                <w:rFonts w:ascii="Roboto" w:hAnsi="Roboto"/>
                <w:sz w:val="14"/>
                <w:szCs w:val="14"/>
              </w:rPr>
              <w:t xml:space="preserve"> Špecifikácia oprávnených výdavkov a spôsob ich stanovenia</w:t>
            </w:r>
          </w:p>
        </w:tc>
        <w:tc>
          <w:tcPr>
            <w:tcW w:w="2081" w:type="dxa"/>
          </w:tcPr>
          <w:p w14:paraId="3E5A9A2E" w14:textId="77777777" w:rsidR="00445692" w:rsidRPr="00440224" w:rsidRDefault="00445692" w:rsidP="00445692">
            <w:pPr>
              <w:rPr>
                <w:rFonts w:ascii="Roboto" w:hAnsi="Roboto"/>
                <w:sz w:val="14"/>
                <w:szCs w:val="14"/>
              </w:rPr>
            </w:pPr>
          </w:p>
        </w:tc>
      </w:tr>
      <w:tr w:rsidR="00445692" w:rsidRPr="00E654BA" w14:paraId="7988EE5E" w14:textId="77777777" w:rsidTr="001C1E75">
        <w:trPr>
          <w:trHeight w:val="330"/>
        </w:trPr>
        <w:tc>
          <w:tcPr>
            <w:tcW w:w="3970" w:type="dxa"/>
          </w:tcPr>
          <w:p w14:paraId="044D2352" w14:textId="1566DA30" w:rsidR="00445692" w:rsidRPr="00440224" w:rsidRDefault="00445692" w:rsidP="00320A71">
            <w:pPr>
              <w:pStyle w:val="Odsekzoznamu"/>
              <w:numPr>
                <w:ilvl w:val="0"/>
                <w:numId w:val="33"/>
              </w:numPr>
              <w:autoSpaceDE w:val="0"/>
              <w:autoSpaceDN w:val="0"/>
              <w:spacing w:before="60" w:after="60" w:line="240" w:lineRule="auto"/>
              <w:ind w:left="215" w:hanging="215"/>
              <w:contextualSpacing w:val="0"/>
              <w:jc w:val="left"/>
              <w:rPr>
                <w:rFonts w:ascii="Roboto" w:hAnsi="Roboto"/>
                <w:sz w:val="14"/>
                <w:szCs w:val="14"/>
              </w:rPr>
            </w:pPr>
            <w:r w:rsidRPr="008D65CF">
              <w:rPr>
                <w:rFonts w:ascii="Roboto" w:hAnsi="Roboto"/>
                <w:sz w:val="14"/>
                <w:szCs w:val="14"/>
              </w:rPr>
              <w:t>Podmienky poskytnutia príspevku z hľadiska definovania merateľných ukazovateľov projektu</w:t>
            </w:r>
            <w:r w:rsidR="003624EC">
              <w:rPr>
                <w:rFonts w:ascii="Roboto" w:hAnsi="Roboto"/>
                <w:sz w:val="14"/>
                <w:szCs w:val="14"/>
              </w:rPr>
              <w:t xml:space="preserve"> </w:t>
            </w:r>
            <w:r w:rsidR="003624EC">
              <w:rPr>
                <w:rFonts w:ascii="Roboto" w:hAnsi="Roboto"/>
                <w:i/>
                <w:sz w:val="14"/>
                <w:szCs w:val="14"/>
              </w:rPr>
              <w:t>(PPP č. 2</w:t>
            </w:r>
            <w:r w:rsidR="00437D35">
              <w:rPr>
                <w:rFonts w:ascii="Roboto" w:hAnsi="Roboto"/>
                <w:i/>
                <w:sz w:val="14"/>
                <w:szCs w:val="14"/>
              </w:rPr>
              <w:t>7</w:t>
            </w:r>
            <w:r w:rsidR="003624EC" w:rsidRPr="00353F21">
              <w:rPr>
                <w:rFonts w:ascii="Roboto" w:hAnsi="Roboto"/>
                <w:i/>
                <w:sz w:val="14"/>
                <w:szCs w:val="14"/>
              </w:rPr>
              <w:t xml:space="preserve"> výzvy)</w:t>
            </w:r>
          </w:p>
        </w:tc>
        <w:tc>
          <w:tcPr>
            <w:tcW w:w="4536" w:type="dxa"/>
          </w:tcPr>
          <w:p w14:paraId="1E50AA9A" w14:textId="2C243FA2" w:rsidR="00445692" w:rsidRPr="00440224" w:rsidRDefault="00445692" w:rsidP="00320A71">
            <w:pPr>
              <w:spacing w:before="60" w:after="60" w:line="240" w:lineRule="auto"/>
              <w:rPr>
                <w:rFonts w:ascii="Roboto" w:hAnsi="Roboto"/>
                <w:sz w:val="14"/>
                <w:szCs w:val="14"/>
              </w:rPr>
            </w:pPr>
            <w:r w:rsidRPr="00440224">
              <w:rPr>
                <w:rFonts w:ascii="Roboto" w:hAnsi="Roboto"/>
                <w:sz w:val="14"/>
                <w:szCs w:val="14"/>
              </w:rPr>
              <w:t>Bez osobitnej prílohy</w:t>
            </w:r>
          </w:p>
        </w:tc>
        <w:tc>
          <w:tcPr>
            <w:tcW w:w="2081" w:type="dxa"/>
          </w:tcPr>
          <w:p w14:paraId="17AD9710" w14:textId="77777777" w:rsidR="00445692" w:rsidRPr="00440224" w:rsidRDefault="00445692" w:rsidP="00445692">
            <w:pPr>
              <w:rPr>
                <w:rFonts w:ascii="Roboto" w:hAnsi="Roboto"/>
                <w:sz w:val="14"/>
                <w:szCs w:val="14"/>
              </w:rPr>
            </w:pPr>
          </w:p>
        </w:tc>
      </w:tr>
      <w:tr w:rsidR="00661A8C" w:rsidRPr="00E654BA" w14:paraId="69705540" w14:textId="77777777" w:rsidTr="001C1E75">
        <w:trPr>
          <w:trHeight w:val="330"/>
        </w:trPr>
        <w:tc>
          <w:tcPr>
            <w:tcW w:w="3970" w:type="dxa"/>
          </w:tcPr>
          <w:p w14:paraId="622D34E2" w14:textId="25CD0DEC" w:rsidR="00661A8C" w:rsidRPr="00661A8C" w:rsidRDefault="00661A8C" w:rsidP="00691153">
            <w:pPr>
              <w:pStyle w:val="Odsekzoznamu"/>
              <w:numPr>
                <w:ilvl w:val="0"/>
                <w:numId w:val="33"/>
              </w:numPr>
              <w:autoSpaceDE w:val="0"/>
              <w:autoSpaceDN w:val="0"/>
              <w:spacing w:before="60" w:after="60" w:line="240" w:lineRule="auto"/>
              <w:ind w:left="215" w:hanging="215"/>
              <w:contextualSpacing w:val="0"/>
              <w:jc w:val="left"/>
              <w:rPr>
                <w:rFonts w:ascii="Roboto" w:hAnsi="Roboto"/>
                <w:sz w:val="14"/>
                <w:szCs w:val="14"/>
              </w:rPr>
            </w:pPr>
            <w:r w:rsidRPr="00661A8C">
              <w:rPr>
                <w:rFonts w:ascii="Roboto" w:hAnsi="Roboto"/>
                <w:sz w:val="14"/>
                <w:szCs w:val="14"/>
              </w:rPr>
              <w:t>Podmienka súladu projektu s princípmi desegregácie, degetoizácie a</w:t>
            </w:r>
            <w:r w:rsidR="003624EC">
              <w:rPr>
                <w:rFonts w:ascii="Roboto" w:hAnsi="Roboto"/>
                <w:sz w:val="14"/>
                <w:szCs w:val="14"/>
              </w:rPr>
              <w:t> </w:t>
            </w:r>
            <w:r w:rsidRPr="00661A8C">
              <w:rPr>
                <w:rFonts w:ascii="Roboto" w:hAnsi="Roboto"/>
                <w:sz w:val="14"/>
                <w:szCs w:val="14"/>
              </w:rPr>
              <w:t>destigmatizácie</w:t>
            </w:r>
            <w:r w:rsidR="003624EC">
              <w:rPr>
                <w:rFonts w:ascii="Roboto" w:hAnsi="Roboto"/>
                <w:sz w:val="14"/>
                <w:szCs w:val="14"/>
              </w:rPr>
              <w:t xml:space="preserve"> </w:t>
            </w:r>
            <w:r w:rsidR="003624EC">
              <w:rPr>
                <w:rFonts w:ascii="Roboto" w:hAnsi="Roboto"/>
                <w:i/>
                <w:sz w:val="14"/>
                <w:szCs w:val="14"/>
              </w:rPr>
              <w:t>(PPP č. 2</w:t>
            </w:r>
            <w:r w:rsidR="00437D35">
              <w:rPr>
                <w:rFonts w:ascii="Roboto" w:hAnsi="Roboto"/>
                <w:i/>
                <w:sz w:val="14"/>
                <w:szCs w:val="14"/>
              </w:rPr>
              <w:t>9</w:t>
            </w:r>
            <w:r w:rsidR="003624EC" w:rsidRPr="00353F21">
              <w:rPr>
                <w:rFonts w:ascii="Roboto" w:hAnsi="Roboto"/>
                <w:i/>
                <w:sz w:val="14"/>
                <w:szCs w:val="14"/>
              </w:rPr>
              <w:t xml:space="preserve"> výzvy)</w:t>
            </w:r>
          </w:p>
        </w:tc>
        <w:tc>
          <w:tcPr>
            <w:tcW w:w="4536" w:type="dxa"/>
          </w:tcPr>
          <w:p w14:paraId="7B52AA53" w14:textId="50DF9075" w:rsidR="00661A8C" w:rsidRPr="00440224" w:rsidRDefault="00661A8C" w:rsidP="00320A71">
            <w:pPr>
              <w:spacing w:before="60" w:after="60" w:line="240" w:lineRule="auto"/>
              <w:rPr>
                <w:rFonts w:ascii="Roboto" w:hAnsi="Roboto"/>
                <w:sz w:val="14"/>
                <w:szCs w:val="14"/>
              </w:rPr>
            </w:pPr>
            <w:r w:rsidRPr="00440224">
              <w:rPr>
                <w:rFonts w:ascii="Roboto" w:hAnsi="Roboto"/>
                <w:sz w:val="14"/>
                <w:szCs w:val="14"/>
              </w:rPr>
              <w:t>Bez osobitnej prílohy</w:t>
            </w:r>
          </w:p>
        </w:tc>
        <w:tc>
          <w:tcPr>
            <w:tcW w:w="2081" w:type="dxa"/>
          </w:tcPr>
          <w:p w14:paraId="2D5D2565" w14:textId="77777777" w:rsidR="00661A8C" w:rsidRPr="00440224" w:rsidRDefault="00661A8C" w:rsidP="00445692">
            <w:pPr>
              <w:rPr>
                <w:rFonts w:ascii="Roboto" w:hAnsi="Roboto"/>
                <w:sz w:val="14"/>
                <w:szCs w:val="14"/>
              </w:rPr>
            </w:pPr>
          </w:p>
        </w:tc>
      </w:tr>
      <w:tr w:rsidR="003624EC" w:rsidRPr="00E654BA" w14:paraId="03EA4752" w14:textId="77777777" w:rsidTr="001C1E75">
        <w:trPr>
          <w:trHeight w:val="330"/>
        </w:trPr>
        <w:tc>
          <w:tcPr>
            <w:tcW w:w="3970" w:type="dxa"/>
          </w:tcPr>
          <w:p w14:paraId="3777A7FE" w14:textId="469BF033" w:rsidR="003624EC" w:rsidRDefault="003624EC" w:rsidP="00691153">
            <w:pPr>
              <w:pStyle w:val="Odsekzoznamu"/>
              <w:numPr>
                <w:ilvl w:val="0"/>
                <w:numId w:val="33"/>
              </w:numPr>
              <w:autoSpaceDE w:val="0"/>
              <w:autoSpaceDN w:val="0"/>
              <w:spacing w:before="60" w:after="60" w:line="240" w:lineRule="auto"/>
              <w:ind w:left="215" w:hanging="215"/>
              <w:contextualSpacing w:val="0"/>
              <w:jc w:val="left"/>
              <w:rPr>
                <w:rFonts w:ascii="Roboto" w:hAnsi="Roboto"/>
                <w:sz w:val="14"/>
                <w:szCs w:val="14"/>
              </w:rPr>
            </w:pPr>
            <w:r w:rsidRPr="00F45B98">
              <w:rPr>
                <w:rFonts w:ascii="Roboto" w:hAnsi="Roboto"/>
                <w:sz w:val="14"/>
                <w:szCs w:val="14"/>
              </w:rPr>
              <w:t>Podmienka, že výdavky projektu sú oprávnené a nárokovaná výška výdavkov je oprávnená na financovanie z OP ĽZ</w:t>
            </w:r>
            <w:r>
              <w:rPr>
                <w:rFonts w:ascii="Roboto" w:hAnsi="Roboto"/>
                <w:sz w:val="14"/>
                <w:szCs w:val="14"/>
              </w:rPr>
              <w:t xml:space="preserve"> </w:t>
            </w:r>
            <w:r>
              <w:rPr>
                <w:rFonts w:ascii="Roboto" w:hAnsi="Roboto"/>
                <w:i/>
                <w:sz w:val="14"/>
                <w:szCs w:val="14"/>
              </w:rPr>
              <w:t>(PPP č. 3</w:t>
            </w:r>
            <w:r w:rsidR="00437D35">
              <w:rPr>
                <w:rFonts w:ascii="Roboto" w:hAnsi="Roboto"/>
                <w:i/>
                <w:sz w:val="14"/>
                <w:szCs w:val="14"/>
              </w:rPr>
              <w:t>2</w:t>
            </w:r>
            <w:r w:rsidRPr="00353F21">
              <w:rPr>
                <w:rFonts w:ascii="Roboto" w:hAnsi="Roboto"/>
                <w:i/>
                <w:sz w:val="14"/>
                <w:szCs w:val="14"/>
              </w:rPr>
              <w:t xml:space="preserve"> výzvy)</w:t>
            </w:r>
          </w:p>
        </w:tc>
        <w:tc>
          <w:tcPr>
            <w:tcW w:w="4536" w:type="dxa"/>
          </w:tcPr>
          <w:p w14:paraId="04749557" w14:textId="13D105C1" w:rsidR="003624EC" w:rsidRPr="00440224" w:rsidRDefault="003624EC" w:rsidP="00320A71">
            <w:pPr>
              <w:spacing w:before="60" w:after="60" w:line="240" w:lineRule="auto"/>
              <w:rPr>
                <w:rFonts w:ascii="Roboto" w:hAnsi="Roboto"/>
                <w:sz w:val="14"/>
                <w:szCs w:val="14"/>
              </w:rPr>
            </w:pPr>
            <w:r w:rsidRPr="00F45B98">
              <w:rPr>
                <w:rFonts w:ascii="Roboto" w:hAnsi="Roboto"/>
                <w:sz w:val="14"/>
                <w:szCs w:val="14"/>
              </w:rPr>
              <w:t>Príloha č.6 ŽoNFP - Špecifikácia oprávnených výdavkov a spôsob ich stanovenia</w:t>
            </w:r>
          </w:p>
        </w:tc>
        <w:tc>
          <w:tcPr>
            <w:tcW w:w="2081" w:type="dxa"/>
          </w:tcPr>
          <w:p w14:paraId="0791EAD3" w14:textId="77777777" w:rsidR="003624EC" w:rsidRPr="00440224" w:rsidRDefault="003624EC" w:rsidP="00445692">
            <w:pPr>
              <w:rPr>
                <w:rFonts w:ascii="Roboto" w:hAnsi="Roboto"/>
                <w:sz w:val="14"/>
                <w:szCs w:val="14"/>
              </w:rPr>
            </w:pPr>
          </w:p>
        </w:tc>
      </w:tr>
      <w:tr w:rsidR="009C180D" w:rsidRPr="00E654BA" w14:paraId="4B27D0FE" w14:textId="77777777" w:rsidTr="001C1E75">
        <w:trPr>
          <w:trHeight w:val="330"/>
        </w:trPr>
        <w:tc>
          <w:tcPr>
            <w:tcW w:w="3970" w:type="dxa"/>
          </w:tcPr>
          <w:p w14:paraId="07A1E68A" w14:textId="675AA9B8" w:rsidR="009C180D" w:rsidRPr="00661A8C" w:rsidRDefault="00F45B98" w:rsidP="00F45B98">
            <w:pPr>
              <w:pStyle w:val="Odsekzoznamu"/>
              <w:numPr>
                <w:ilvl w:val="0"/>
                <w:numId w:val="33"/>
              </w:numPr>
              <w:autoSpaceDE w:val="0"/>
              <w:autoSpaceDN w:val="0"/>
              <w:spacing w:before="60" w:after="60" w:line="240" w:lineRule="auto"/>
              <w:ind w:left="289" w:hanging="289"/>
              <w:contextualSpacing w:val="0"/>
              <w:jc w:val="left"/>
              <w:rPr>
                <w:rFonts w:ascii="Roboto" w:hAnsi="Roboto"/>
                <w:sz w:val="14"/>
                <w:szCs w:val="14"/>
              </w:rPr>
            </w:pPr>
            <w:r w:rsidRPr="00F45B98">
              <w:rPr>
                <w:rFonts w:ascii="Roboto" w:hAnsi="Roboto"/>
                <w:sz w:val="14"/>
                <w:szCs w:val="14"/>
              </w:rPr>
              <w:t>Podmienka poskytnutia príspevku z hľadiska časovej oprávnenosti realizácie projektu</w:t>
            </w:r>
            <w:r w:rsidR="003624EC">
              <w:rPr>
                <w:rFonts w:ascii="Roboto" w:hAnsi="Roboto"/>
                <w:sz w:val="14"/>
                <w:szCs w:val="14"/>
              </w:rPr>
              <w:t xml:space="preserve"> </w:t>
            </w:r>
            <w:r w:rsidR="003624EC">
              <w:rPr>
                <w:rFonts w:ascii="Roboto" w:hAnsi="Roboto"/>
                <w:i/>
                <w:sz w:val="14"/>
                <w:szCs w:val="14"/>
              </w:rPr>
              <w:t>(PPP č. 3</w:t>
            </w:r>
            <w:r w:rsidR="00437D35">
              <w:rPr>
                <w:rFonts w:ascii="Roboto" w:hAnsi="Roboto"/>
                <w:i/>
                <w:sz w:val="14"/>
                <w:szCs w:val="14"/>
              </w:rPr>
              <w:t>5</w:t>
            </w:r>
            <w:r w:rsidR="003624EC" w:rsidRPr="00353F21">
              <w:rPr>
                <w:rFonts w:ascii="Roboto" w:hAnsi="Roboto"/>
                <w:i/>
                <w:sz w:val="14"/>
                <w:szCs w:val="14"/>
              </w:rPr>
              <w:t xml:space="preserve"> výzvy)</w:t>
            </w:r>
          </w:p>
        </w:tc>
        <w:tc>
          <w:tcPr>
            <w:tcW w:w="4536" w:type="dxa"/>
          </w:tcPr>
          <w:p w14:paraId="691600FD" w14:textId="7AF251DC" w:rsidR="009C180D" w:rsidRPr="00440224" w:rsidRDefault="009C180D" w:rsidP="00320A71">
            <w:pPr>
              <w:spacing w:before="60" w:after="60" w:line="240" w:lineRule="auto"/>
              <w:rPr>
                <w:rFonts w:ascii="Roboto" w:hAnsi="Roboto"/>
                <w:sz w:val="14"/>
                <w:szCs w:val="14"/>
              </w:rPr>
            </w:pPr>
            <w:r w:rsidRPr="00440224">
              <w:rPr>
                <w:rFonts w:ascii="Roboto" w:hAnsi="Roboto"/>
                <w:sz w:val="14"/>
                <w:szCs w:val="14"/>
              </w:rPr>
              <w:t>Bez osobitnej prílohy</w:t>
            </w:r>
          </w:p>
        </w:tc>
        <w:tc>
          <w:tcPr>
            <w:tcW w:w="2081" w:type="dxa"/>
          </w:tcPr>
          <w:p w14:paraId="0C30E758" w14:textId="77777777" w:rsidR="009C180D" w:rsidRPr="00440224" w:rsidRDefault="009C180D" w:rsidP="00445692">
            <w:pPr>
              <w:rPr>
                <w:rFonts w:ascii="Roboto" w:hAnsi="Roboto"/>
                <w:sz w:val="14"/>
                <w:szCs w:val="14"/>
              </w:rPr>
            </w:pPr>
          </w:p>
        </w:tc>
      </w:tr>
    </w:tbl>
    <w:p w14:paraId="69EFBA0B" w14:textId="7886AD17" w:rsidR="00BE6FDA" w:rsidRPr="00BE6FDA" w:rsidRDefault="00BE6FDA" w:rsidP="00BE6FDA">
      <w:pPr>
        <w:rPr>
          <w:rFonts w:ascii="Roboto" w:hAnsi="Roboto"/>
          <w:sz w:val="14"/>
          <w:szCs w:val="14"/>
        </w:rPr>
      </w:pPr>
    </w:p>
    <w:p w14:paraId="2CC1379A" w14:textId="77777777" w:rsidR="001452E1" w:rsidRDefault="001452E1" w:rsidP="00BE6FDA">
      <w:pPr>
        <w:pStyle w:val="Odsekzoznamu"/>
        <w:numPr>
          <w:ilvl w:val="0"/>
          <w:numId w:val="12"/>
        </w:numPr>
        <w:ind w:left="142" w:hanging="644"/>
        <w:rPr>
          <w:rFonts w:ascii="Roboto" w:hAnsi="Roboto" w:cs="Roboto"/>
          <w:b/>
          <w:bCs/>
          <w:color w:val="0064A3"/>
          <w:sz w:val="42"/>
          <w:szCs w:val="42"/>
        </w:rPr>
      </w:pPr>
      <w:r>
        <w:rPr>
          <w:rFonts w:ascii="Roboto" w:hAnsi="Roboto" w:cs="Roboto"/>
          <w:b/>
          <w:bCs/>
          <w:color w:val="0064A3"/>
          <w:sz w:val="42"/>
          <w:szCs w:val="42"/>
        </w:rPr>
        <w:t>Čestné vyhlásenie žiadateľa</w:t>
      </w:r>
    </w:p>
    <w:p w14:paraId="58681A0C" w14:textId="7435960F" w:rsidR="00765530" w:rsidRDefault="00765530" w:rsidP="00765530">
      <w:pPr>
        <w:spacing w:after="0" w:line="240" w:lineRule="auto"/>
        <w:rPr>
          <w:rFonts w:ascii="Roboto" w:hAnsi="Roboto"/>
          <w:sz w:val="14"/>
          <w:szCs w:val="14"/>
        </w:rPr>
      </w:pPr>
      <w:r>
        <w:rPr>
          <w:rFonts w:ascii="Roboto" w:hAnsi="Roboto"/>
          <w:sz w:val="14"/>
          <w:szCs w:val="14"/>
        </w:rPr>
        <w:t xml:space="preserve">(190) </w:t>
      </w:r>
      <w:r w:rsidRPr="00765530">
        <w:rPr>
          <w:rFonts w:ascii="Roboto" w:hAnsi="Roboto"/>
          <w:sz w:val="14"/>
          <w:szCs w:val="14"/>
        </w:rPr>
        <w:t>Automaticky vyplnené (prvá časť textu čestného vyhlásenia, preddefinovaný text v ITMS2014+)</w:t>
      </w:r>
    </w:p>
    <w:p w14:paraId="3EB65708" w14:textId="77777777" w:rsidR="00765530" w:rsidRDefault="00765530" w:rsidP="00765530">
      <w:pPr>
        <w:spacing w:after="0" w:line="240" w:lineRule="auto"/>
        <w:rPr>
          <w:rFonts w:ascii="Roboto" w:hAnsi="Roboto"/>
          <w:sz w:val="14"/>
          <w:szCs w:val="14"/>
        </w:rPr>
      </w:pPr>
    </w:p>
    <w:p w14:paraId="17D9B94C" w14:textId="77777777" w:rsidR="007C0BDF" w:rsidRDefault="00BE6FDA" w:rsidP="00765530">
      <w:pPr>
        <w:spacing w:after="0" w:line="240" w:lineRule="auto"/>
        <w:rPr>
          <w:rFonts w:ascii="Roboto" w:hAnsi="Roboto"/>
          <w:sz w:val="14"/>
          <w:szCs w:val="14"/>
        </w:rPr>
      </w:pPr>
      <w:r w:rsidRPr="00440224">
        <w:rPr>
          <w:rFonts w:ascii="Roboto" w:hAnsi="Roboto"/>
          <w:sz w:val="14"/>
          <w:szCs w:val="14"/>
        </w:rPr>
        <w:t>Ja, dolupodpísaný žiadateľ (štatutárny orgán žiadateľa) čestne vyhlasujem, že:</w:t>
      </w:r>
    </w:p>
    <w:p w14:paraId="1AE104CB" w14:textId="16A6493E" w:rsidR="00BE6FDA" w:rsidRPr="007C0BDF" w:rsidRDefault="00BE6FDA" w:rsidP="007C0BDF">
      <w:pPr>
        <w:numPr>
          <w:ilvl w:val="0"/>
          <w:numId w:val="14"/>
        </w:numPr>
        <w:spacing w:before="100" w:beforeAutospacing="1" w:after="100" w:afterAutospacing="1" w:line="240" w:lineRule="auto"/>
        <w:rPr>
          <w:rFonts w:ascii="Roboto" w:hAnsi="Roboto"/>
          <w:sz w:val="14"/>
          <w:szCs w:val="14"/>
        </w:rPr>
      </w:pPr>
      <w:r w:rsidRPr="007C0BDF">
        <w:rPr>
          <w:rFonts w:ascii="Roboto" w:hAnsi="Roboto"/>
          <w:sz w:val="14"/>
          <w:szCs w:val="14"/>
        </w:rPr>
        <w:t>všetky informácie obsiahnuté v žiadosti o nenávratný finančný príspevok a všetkých jej prílohách sú úplné, pravdivé a správne,</w:t>
      </w:r>
    </w:p>
    <w:p w14:paraId="4581AAF9" w14:textId="77777777" w:rsidR="00BE6FDA" w:rsidRPr="00440224" w:rsidRDefault="00BE6FDA" w:rsidP="007C0BDF">
      <w:pPr>
        <w:numPr>
          <w:ilvl w:val="0"/>
          <w:numId w:val="14"/>
        </w:numPr>
        <w:spacing w:before="100" w:beforeAutospacing="1" w:after="100" w:afterAutospacing="1" w:line="240" w:lineRule="auto"/>
        <w:rPr>
          <w:rFonts w:ascii="Roboto" w:hAnsi="Roboto"/>
          <w:sz w:val="14"/>
          <w:szCs w:val="14"/>
        </w:rPr>
      </w:pPr>
      <w:r w:rsidRPr="00440224">
        <w:rPr>
          <w:rFonts w:ascii="Roboto" w:hAnsi="Roboto"/>
          <w:sz w:val="14"/>
          <w:szCs w:val="14"/>
        </w:rPr>
        <w:t>projekt je v súlade s princípmi rovnosti mužov a žien a nediskriminácie podľa článku 7 nariadenia o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  (ďalej len ,,všeobecné nariadenie“) a v súlade s princípom udržateľného rozvoja podľa článku 8 všeobecného nariadenia,</w:t>
      </w:r>
    </w:p>
    <w:p w14:paraId="1A88FA63" w14:textId="77777777" w:rsidR="00BE6FDA" w:rsidRPr="00D23B8A" w:rsidRDefault="00BE6FDA" w:rsidP="007C0BDF">
      <w:pPr>
        <w:numPr>
          <w:ilvl w:val="0"/>
          <w:numId w:val="14"/>
        </w:numPr>
        <w:spacing w:before="100" w:beforeAutospacing="1" w:after="100" w:afterAutospacing="1" w:line="240" w:lineRule="auto"/>
        <w:rPr>
          <w:rFonts w:ascii="Roboto" w:hAnsi="Roboto"/>
          <w:sz w:val="14"/>
          <w:szCs w:val="14"/>
        </w:rPr>
      </w:pPr>
      <w:r w:rsidRPr="00D23B8A">
        <w:rPr>
          <w:rFonts w:ascii="Roboto" w:hAnsi="Roboto"/>
          <w:sz w:val="14"/>
          <w:szCs w:val="14"/>
        </w:rPr>
        <w:t>zabezpečím finančné prostriedky na spolufinancovanie projektu tak, aby nebola ohrozená jeho implementácia,</w:t>
      </w:r>
    </w:p>
    <w:p w14:paraId="13FA58F9" w14:textId="77777777" w:rsidR="00BE6FDA" w:rsidRPr="00440224" w:rsidRDefault="00BE6FDA" w:rsidP="007C0BDF">
      <w:pPr>
        <w:numPr>
          <w:ilvl w:val="0"/>
          <w:numId w:val="14"/>
        </w:numPr>
        <w:spacing w:before="100" w:beforeAutospacing="1" w:after="100" w:afterAutospacing="1" w:line="240" w:lineRule="auto"/>
        <w:rPr>
          <w:rFonts w:ascii="Roboto" w:hAnsi="Roboto"/>
          <w:sz w:val="14"/>
          <w:szCs w:val="14"/>
        </w:rPr>
      </w:pPr>
      <w:r w:rsidRPr="00440224">
        <w:rPr>
          <w:rFonts w:ascii="Roboto" w:hAnsi="Roboto"/>
          <w:sz w:val="14"/>
          <w:szCs w:val="14"/>
        </w:rPr>
        <w:t>na oprávnené výdavky uvedené v projekte nežiadam o inú pomoc, resp. požadovanie inej pomoci je v súlade s pravidlami kumulácie ustanovenými v príslušných právnych predpisov poskytovania štátnej pomoci a na tieto výdavky v minulosti nebol poskytnutý príspevok z verejných prostriedkov ani z Recyklačného fondu,</w:t>
      </w:r>
    </w:p>
    <w:p w14:paraId="0633F3FF" w14:textId="77777777" w:rsidR="00BE6FDA" w:rsidRPr="00440224" w:rsidRDefault="00BE6FDA" w:rsidP="007C0BDF">
      <w:pPr>
        <w:numPr>
          <w:ilvl w:val="0"/>
          <w:numId w:val="14"/>
        </w:numPr>
        <w:spacing w:before="100" w:beforeAutospacing="1" w:after="100" w:afterAutospacing="1" w:line="240" w:lineRule="auto"/>
        <w:rPr>
          <w:rFonts w:ascii="Roboto" w:hAnsi="Roboto"/>
          <w:sz w:val="14"/>
          <w:szCs w:val="14"/>
        </w:rPr>
      </w:pPr>
      <w:r w:rsidRPr="00440224">
        <w:rPr>
          <w:rFonts w:ascii="Roboto" w:hAnsi="Roboto"/>
          <w:sz w:val="14"/>
          <w:szCs w:val="14"/>
        </w:rPr>
        <w:t>spĺňam podmienky poskytnutia príspevku uvedené v príslušnej výzve,</w:t>
      </w:r>
    </w:p>
    <w:p w14:paraId="12241F35" w14:textId="77777777" w:rsidR="00BE6FDA" w:rsidRPr="00440224" w:rsidRDefault="00BE6FDA" w:rsidP="007C0BDF">
      <w:pPr>
        <w:numPr>
          <w:ilvl w:val="0"/>
          <w:numId w:val="14"/>
        </w:numPr>
        <w:spacing w:before="100" w:beforeAutospacing="1" w:after="100" w:afterAutospacing="1" w:line="240" w:lineRule="auto"/>
        <w:rPr>
          <w:rFonts w:ascii="Roboto" w:hAnsi="Roboto"/>
          <w:sz w:val="14"/>
          <w:szCs w:val="14"/>
        </w:rPr>
      </w:pPr>
      <w:r w:rsidRPr="00440224">
        <w:rPr>
          <w:rFonts w:ascii="Roboto" w:hAnsi="Roboto"/>
          <w:sz w:val="14"/>
          <w:szCs w:val="14"/>
        </w:rPr>
        <w:t>údaje uvedené v žiadosti o NFP sú identické s údajmi odoslanými prostredníctvom verejnej časti portálu ITMS2014+,</w:t>
      </w:r>
    </w:p>
    <w:p w14:paraId="0ECDF61F" w14:textId="77777777" w:rsidR="00BE6FDA" w:rsidRPr="00440224" w:rsidRDefault="00BE6FDA" w:rsidP="007C0BDF">
      <w:pPr>
        <w:numPr>
          <w:ilvl w:val="0"/>
          <w:numId w:val="14"/>
        </w:numPr>
        <w:spacing w:before="100" w:beforeAutospacing="1" w:after="100" w:afterAutospacing="1" w:line="240" w:lineRule="auto"/>
        <w:rPr>
          <w:rFonts w:ascii="Roboto" w:hAnsi="Roboto"/>
          <w:sz w:val="14"/>
          <w:szCs w:val="14"/>
        </w:rPr>
      </w:pPr>
      <w:r w:rsidRPr="00440224">
        <w:rPr>
          <w:rFonts w:ascii="Roboto" w:hAnsi="Roboto"/>
          <w:sz w:val="14"/>
          <w:szCs w:val="14"/>
        </w:rPr>
        <w:t>som si vedomý skutočnosti, že na NFP nie je právny nárok,</w:t>
      </w:r>
    </w:p>
    <w:p w14:paraId="0E67A9C7" w14:textId="3EB5EE3C" w:rsidR="00BE6FDA" w:rsidRPr="00440224" w:rsidRDefault="00BE6FDA" w:rsidP="007C0BDF">
      <w:pPr>
        <w:numPr>
          <w:ilvl w:val="0"/>
          <w:numId w:val="14"/>
        </w:numPr>
        <w:spacing w:before="100" w:beforeAutospacing="1" w:after="100" w:afterAutospacing="1" w:line="240" w:lineRule="auto"/>
        <w:rPr>
          <w:rFonts w:ascii="Roboto" w:hAnsi="Roboto"/>
          <w:sz w:val="14"/>
          <w:szCs w:val="14"/>
        </w:rPr>
      </w:pPr>
      <w:r w:rsidRPr="00440224">
        <w:rPr>
          <w:rFonts w:ascii="Roboto" w:hAnsi="Roboto"/>
          <w:sz w:val="14"/>
          <w:szCs w:val="14"/>
        </w:rPr>
        <w:t>som si vedomý zodpovednosti za predloženie úplných a správnych údajov, pričom beriem na vedomie, že preukázanie opaku je spojené s rizikom možných následkov v rámci konania o žiadosti o NFP a/alebo implementácie projektu (napr. možnosť mimoriadneho ukončenia zmluvného vzťahu, vznik neoprávnených výdavkov).</w:t>
      </w:r>
    </w:p>
    <w:p w14:paraId="39E8F8B5" w14:textId="5475FCDE" w:rsidR="00BE6FDA" w:rsidRDefault="00BE6FDA" w:rsidP="00CE61D2">
      <w:pPr>
        <w:spacing w:after="120"/>
        <w:rPr>
          <w:rFonts w:ascii="Roboto" w:hAnsi="Roboto"/>
          <w:sz w:val="14"/>
          <w:szCs w:val="14"/>
        </w:rPr>
      </w:pPr>
      <w:r w:rsidRPr="00FF37C2">
        <w:rPr>
          <w:rFonts w:ascii="Roboto" w:hAnsi="Roboto"/>
          <w:sz w:val="14"/>
          <w:szCs w:val="14"/>
        </w:rPr>
        <w:t xml:space="preserve">Zaväzujem sa bezodkladne písomne informovať poskytovateľa o všetkých zmenách, ktoré sa týkajú uvedených údajov a skutočností. Súhlasím so správou, spracovaním a uchovávaním všetkých uvedených osobných údajov </w:t>
      </w:r>
      <w:r w:rsidR="00951FCE" w:rsidRPr="002D7DCC">
        <w:rPr>
          <w:rFonts w:ascii="Roboto" w:hAnsi="Roboto"/>
          <w:sz w:val="14"/>
          <w:szCs w:val="14"/>
        </w:rPr>
        <w:t>podľa § 47 zákona č. 292/2014 Z. z. o príspevku poskytovanom z európskych štrukturálnych a investičných fondov a o zmene a doplnení niektorých zákonov.</w:t>
      </w:r>
    </w:p>
    <w:p w14:paraId="72D916FC" w14:textId="77777777" w:rsidR="00BB4E45" w:rsidRDefault="00BB4E45" w:rsidP="00BE6FDA">
      <w:pPr>
        <w:spacing w:after="0"/>
        <w:rPr>
          <w:rFonts w:ascii="Roboto" w:hAnsi="Roboto"/>
          <w:sz w:val="14"/>
          <w:szCs w:val="14"/>
        </w:rPr>
      </w:pPr>
    </w:p>
    <w:p w14:paraId="5476F108" w14:textId="0A9AD594" w:rsidR="00765530" w:rsidRDefault="00765530" w:rsidP="00CE61D2">
      <w:pPr>
        <w:spacing w:after="120"/>
        <w:jc w:val="left"/>
        <w:rPr>
          <w:rFonts w:ascii="Roboto" w:hAnsi="Roboto"/>
          <w:sz w:val="14"/>
          <w:szCs w:val="14"/>
        </w:rPr>
      </w:pPr>
      <w:r>
        <w:rPr>
          <w:rFonts w:ascii="Roboto" w:hAnsi="Roboto"/>
          <w:sz w:val="14"/>
          <w:szCs w:val="14"/>
        </w:rPr>
        <w:t>(191)</w:t>
      </w:r>
      <w:r w:rsidR="00CE61D2">
        <w:rPr>
          <w:rFonts w:ascii="Roboto" w:hAnsi="Roboto"/>
          <w:sz w:val="14"/>
          <w:szCs w:val="14"/>
        </w:rPr>
        <w:t xml:space="preserve"> </w:t>
      </w:r>
      <w:r w:rsidR="00CE61D2" w:rsidRPr="00CE61D2">
        <w:rPr>
          <w:rFonts w:ascii="Roboto" w:hAnsi="Roboto"/>
          <w:sz w:val="14"/>
          <w:szCs w:val="14"/>
        </w:rPr>
        <w:t>Automaticky vyplnené - druhá časť textu čestného vyhláse</w:t>
      </w:r>
      <w:r w:rsidR="00CE61D2">
        <w:rPr>
          <w:rFonts w:ascii="Roboto" w:hAnsi="Roboto"/>
          <w:sz w:val="14"/>
          <w:szCs w:val="14"/>
        </w:rPr>
        <w:t>nia  je editovateľná zo strany S</w:t>
      </w:r>
      <w:r w:rsidR="00CE61D2" w:rsidRPr="00CE61D2">
        <w:rPr>
          <w:rFonts w:ascii="Roboto" w:hAnsi="Roboto"/>
          <w:sz w:val="14"/>
          <w:szCs w:val="14"/>
        </w:rPr>
        <w:t>O v ITMS2014+ a znenie vyhlásení na preukázanie podmie</w:t>
      </w:r>
      <w:r w:rsidR="00CE61D2">
        <w:rPr>
          <w:rFonts w:ascii="Roboto" w:hAnsi="Roboto"/>
          <w:sz w:val="14"/>
          <w:szCs w:val="14"/>
        </w:rPr>
        <w:t>nok poskytnutia príspevku S</w:t>
      </w:r>
      <w:r w:rsidR="00CE61D2" w:rsidRPr="00CE61D2">
        <w:rPr>
          <w:rFonts w:ascii="Roboto" w:hAnsi="Roboto"/>
          <w:sz w:val="14"/>
          <w:szCs w:val="14"/>
        </w:rPr>
        <w:t>O uprav</w:t>
      </w:r>
      <w:r w:rsidR="00AE5FF4">
        <w:rPr>
          <w:rFonts w:ascii="Roboto" w:hAnsi="Roboto"/>
          <w:sz w:val="14"/>
          <w:szCs w:val="14"/>
        </w:rPr>
        <w:t>il</w:t>
      </w:r>
      <w:r w:rsidR="00CE61D2" w:rsidRPr="00CE61D2">
        <w:rPr>
          <w:rFonts w:ascii="Roboto" w:hAnsi="Roboto"/>
          <w:sz w:val="14"/>
          <w:szCs w:val="14"/>
        </w:rPr>
        <w:t xml:space="preserve"> pri zadávaní výzvy</w:t>
      </w:r>
    </w:p>
    <w:p w14:paraId="60793D4A" w14:textId="77777777" w:rsidR="00BB4E45" w:rsidRPr="00440224" w:rsidRDefault="00BB4E45" w:rsidP="00BB4E45">
      <w:pPr>
        <w:jc w:val="left"/>
        <w:rPr>
          <w:rFonts w:ascii="Roboto" w:hAnsi="Roboto"/>
          <w:sz w:val="14"/>
          <w:szCs w:val="14"/>
        </w:rPr>
      </w:pPr>
      <w:r w:rsidRPr="00440224">
        <w:rPr>
          <w:rFonts w:ascii="Roboto" w:hAnsi="Roboto"/>
          <w:sz w:val="14"/>
          <w:szCs w:val="14"/>
        </w:rPr>
        <w:t xml:space="preserve">Ja, dolupodpísaný žiadateľ (štatutárny orgán žiadateľa) </w:t>
      </w:r>
      <w:r>
        <w:rPr>
          <w:rFonts w:ascii="Roboto" w:hAnsi="Roboto"/>
          <w:sz w:val="14"/>
          <w:szCs w:val="14"/>
        </w:rPr>
        <w:t xml:space="preserve">zároveň </w:t>
      </w:r>
      <w:r w:rsidRPr="00440224">
        <w:rPr>
          <w:rFonts w:ascii="Roboto" w:hAnsi="Roboto"/>
          <w:sz w:val="14"/>
          <w:szCs w:val="14"/>
        </w:rPr>
        <w:t>čestne vyhlasujem, že:</w:t>
      </w:r>
    </w:p>
    <w:p w14:paraId="04E9A935" w14:textId="77777777" w:rsidR="00BB4E45" w:rsidRPr="00BB4E45" w:rsidRDefault="00BB4E45" w:rsidP="007C0BDF">
      <w:pPr>
        <w:numPr>
          <w:ilvl w:val="0"/>
          <w:numId w:val="14"/>
        </w:numPr>
        <w:spacing w:before="100" w:beforeAutospacing="1" w:after="100" w:afterAutospacing="1" w:line="240" w:lineRule="auto"/>
        <w:rPr>
          <w:rFonts w:ascii="Roboto" w:hAnsi="Roboto"/>
          <w:sz w:val="14"/>
          <w:szCs w:val="14"/>
        </w:rPr>
      </w:pPr>
      <w:r w:rsidRPr="00BB4E45">
        <w:rPr>
          <w:rFonts w:ascii="Roboto" w:hAnsi="Roboto"/>
          <w:sz w:val="14"/>
          <w:szCs w:val="14"/>
        </w:rPr>
        <w:t>nie som dlžníkom na daniach, vedených miestne príslušným daňovým úradom,</w:t>
      </w:r>
    </w:p>
    <w:p w14:paraId="130CFB46" w14:textId="77777777" w:rsidR="00BB4E45" w:rsidRPr="00BB4E45" w:rsidRDefault="00BB4E45" w:rsidP="007C0BDF">
      <w:pPr>
        <w:numPr>
          <w:ilvl w:val="0"/>
          <w:numId w:val="14"/>
        </w:numPr>
        <w:spacing w:before="100" w:beforeAutospacing="1" w:after="100" w:afterAutospacing="1" w:line="240" w:lineRule="auto"/>
        <w:rPr>
          <w:rFonts w:ascii="Roboto" w:hAnsi="Roboto"/>
          <w:sz w:val="14"/>
          <w:szCs w:val="14"/>
        </w:rPr>
      </w:pPr>
      <w:r w:rsidRPr="00BB4E45">
        <w:rPr>
          <w:rFonts w:ascii="Roboto" w:hAnsi="Roboto"/>
          <w:sz w:val="14"/>
          <w:szCs w:val="14"/>
        </w:rPr>
        <w:t>nie som dlžníkom poistného na zdravotnom poistení,</w:t>
      </w:r>
    </w:p>
    <w:p w14:paraId="74105590" w14:textId="77777777" w:rsidR="00BB4E45" w:rsidRPr="00BB4E45" w:rsidRDefault="00BB4E45" w:rsidP="007C0BDF">
      <w:pPr>
        <w:numPr>
          <w:ilvl w:val="0"/>
          <w:numId w:val="14"/>
        </w:numPr>
        <w:spacing w:before="100" w:beforeAutospacing="1" w:after="100" w:afterAutospacing="1" w:line="240" w:lineRule="auto"/>
        <w:rPr>
          <w:rFonts w:ascii="Roboto" w:hAnsi="Roboto"/>
          <w:sz w:val="14"/>
          <w:szCs w:val="14"/>
        </w:rPr>
      </w:pPr>
      <w:r w:rsidRPr="00BB4E45">
        <w:rPr>
          <w:rFonts w:ascii="Roboto" w:hAnsi="Roboto"/>
          <w:sz w:val="14"/>
          <w:szCs w:val="14"/>
        </w:rPr>
        <w:t>nie som dlžníkom na sociálnom poistení,</w:t>
      </w:r>
    </w:p>
    <w:p w14:paraId="31AF6ACD" w14:textId="46767EB0" w:rsidR="00BB4E45" w:rsidRPr="00BB4E45" w:rsidRDefault="00BB4E45" w:rsidP="007C0BDF">
      <w:pPr>
        <w:numPr>
          <w:ilvl w:val="0"/>
          <w:numId w:val="14"/>
        </w:numPr>
        <w:spacing w:before="100" w:beforeAutospacing="1" w:after="100" w:afterAutospacing="1" w:line="240" w:lineRule="auto"/>
        <w:rPr>
          <w:rFonts w:ascii="Roboto" w:hAnsi="Roboto"/>
          <w:sz w:val="14"/>
          <w:szCs w:val="14"/>
        </w:rPr>
      </w:pPr>
      <w:r w:rsidRPr="00BB4E45">
        <w:rPr>
          <w:rFonts w:ascii="Roboto" w:hAnsi="Roboto"/>
          <w:sz w:val="14"/>
          <w:szCs w:val="14"/>
        </w:rPr>
        <w:t xml:space="preserve">som neporušil zákaz nelegálneho zamestnávania </w:t>
      </w:r>
      <w:r w:rsidR="00244AF0">
        <w:rPr>
          <w:rFonts w:ascii="Roboto" w:hAnsi="Roboto"/>
          <w:sz w:val="14"/>
          <w:szCs w:val="14"/>
        </w:rPr>
        <w:t xml:space="preserve">štátnych príslušníkov tretích krajín </w:t>
      </w:r>
      <w:r w:rsidRPr="00BB4E45">
        <w:rPr>
          <w:rFonts w:ascii="Roboto" w:hAnsi="Roboto"/>
          <w:sz w:val="14"/>
          <w:szCs w:val="14"/>
        </w:rPr>
        <w:t>za obdobie 5 rokov predchádzajúcich podaniu ŽoNFP,</w:t>
      </w:r>
    </w:p>
    <w:p w14:paraId="4FECDD80" w14:textId="7D09515F" w:rsidR="000B4626" w:rsidRDefault="000B4626" w:rsidP="007C0BDF">
      <w:pPr>
        <w:numPr>
          <w:ilvl w:val="0"/>
          <w:numId w:val="14"/>
        </w:numPr>
        <w:spacing w:before="100" w:beforeAutospacing="1" w:after="100" w:afterAutospacing="1" w:line="240" w:lineRule="auto"/>
        <w:rPr>
          <w:rFonts w:ascii="Roboto" w:hAnsi="Roboto"/>
          <w:sz w:val="14"/>
          <w:szCs w:val="14"/>
        </w:rPr>
      </w:pPr>
      <w:r w:rsidRPr="000B4626">
        <w:rPr>
          <w:rFonts w:ascii="Roboto" w:hAnsi="Roboto"/>
          <w:sz w:val="14"/>
          <w:szCs w:val="14"/>
        </w:rPr>
        <w:lastRenderedPageBreak/>
        <w:t>ku dňu predloženia ŽoNFP nebola realizácia hlavnej aktivity projektu fyzicky ukončená</w:t>
      </w:r>
      <w:r>
        <w:rPr>
          <w:rFonts w:ascii="Roboto" w:hAnsi="Roboto"/>
          <w:sz w:val="14"/>
          <w:szCs w:val="14"/>
        </w:rPr>
        <w:t>,</w:t>
      </w:r>
    </w:p>
    <w:p w14:paraId="18840F60" w14:textId="30B655C8" w:rsidR="00CE61D2" w:rsidRDefault="00CE61D2" w:rsidP="00CE61D2">
      <w:pPr>
        <w:pStyle w:val="Odsekzoznamu"/>
        <w:numPr>
          <w:ilvl w:val="0"/>
          <w:numId w:val="14"/>
        </w:numPr>
        <w:spacing w:after="0"/>
        <w:ind w:left="714" w:hanging="357"/>
        <w:rPr>
          <w:rFonts w:ascii="Roboto" w:hAnsi="Roboto"/>
          <w:sz w:val="14"/>
          <w:szCs w:val="14"/>
        </w:rPr>
      </w:pPr>
      <w:r w:rsidRPr="00CE61D2">
        <w:rPr>
          <w:rFonts w:ascii="Roboto" w:hAnsi="Roboto"/>
          <w:sz w:val="14"/>
          <w:szCs w:val="14"/>
        </w:rPr>
        <w:t xml:space="preserve">voči mne nie je vedený výkon rozhodnutia, </w:t>
      </w:r>
    </w:p>
    <w:p w14:paraId="05C8A3AB" w14:textId="7011A39A" w:rsidR="00F3293F" w:rsidRDefault="00F3293F" w:rsidP="00F3293F">
      <w:pPr>
        <w:pStyle w:val="Odsekzoznamu"/>
        <w:numPr>
          <w:ilvl w:val="0"/>
          <w:numId w:val="14"/>
        </w:numPr>
        <w:spacing w:after="0"/>
        <w:ind w:left="714" w:hanging="357"/>
        <w:rPr>
          <w:rFonts w:ascii="Roboto" w:hAnsi="Roboto"/>
          <w:sz w:val="14"/>
          <w:szCs w:val="14"/>
        </w:rPr>
      </w:pPr>
      <w:r>
        <w:rPr>
          <w:rFonts w:ascii="Roboto" w:hAnsi="Roboto"/>
          <w:sz w:val="14"/>
          <w:szCs w:val="14"/>
        </w:rPr>
        <w:t>nie som obcou v nútenej správe,</w:t>
      </w:r>
    </w:p>
    <w:p w14:paraId="7EB3F4D0" w14:textId="77777777" w:rsidR="00F3293F" w:rsidRPr="003C50C6" w:rsidRDefault="00F3293F" w:rsidP="00F3293F">
      <w:pPr>
        <w:numPr>
          <w:ilvl w:val="0"/>
          <w:numId w:val="14"/>
        </w:numPr>
        <w:spacing w:after="0" w:line="240" w:lineRule="auto"/>
        <w:rPr>
          <w:rFonts w:ascii="Roboto" w:hAnsi="Roboto"/>
          <w:sz w:val="14"/>
          <w:szCs w:val="14"/>
        </w:rPr>
      </w:pPr>
      <w:r w:rsidRPr="003C50C6">
        <w:rPr>
          <w:rFonts w:ascii="Roboto" w:hAnsi="Roboto"/>
          <w:sz w:val="14"/>
          <w:szCs w:val="14"/>
        </w:rPr>
        <w:t>žiadateľ ani jeho štatutárny orgán, ani žiadny člen štatutárneho orgánu ani  osoba splnomocnená zastupovať žiadateľa v konaní  o ŽoNFP  neboli právoplatne odsúdení za niektorý z nasledujúcich trestných činov:</w:t>
      </w:r>
    </w:p>
    <w:p w14:paraId="58C3BE4E" w14:textId="1DE09ACB" w:rsidR="00F3293F" w:rsidRPr="003C50C6" w:rsidRDefault="00F3293F" w:rsidP="00F3293F">
      <w:pPr>
        <w:spacing w:after="0" w:line="240" w:lineRule="auto"/>
        <w:ind w:left="720"/>
        <w:rPr>
          <w:rFonts w:ascii="Roboto" w:hAnsi="Roboto"/>
          <w:sz w:val="14"/>
          <w:szCs w:val="14"/>
        </w:rPr>
      </w:pPr>
      <w:r w:rsidRPr="003C50C6">
        <w:rPr>
          <w:rFonts w:ascii="Roboto" w:hAnsi="Roboto"/>
          <w:sz w:val="14"/>
          <w:szCs w:val="14"/>
        </w:rPr>
        <w:t xml:space="preserve">a) trestný čin poškodzovania finančných záujmov ES </w:t>
      </w:r>
    </w:p>
    <w:p w14:paraId="6868A228" w14:textId="4C9F2920" w:rsidR="00F3293F" w:rsidRPr="003C50C6" w:rsidRDefault="00F3293F" w:rsidP="00F3293F">
      <w:pPr>
        <w:spacing w:after="0" w:line="240" w:lineRule="auto"/>
        <w:ind w:left="720"/>
        <w:rPr>
          <w:rFonts w:ascii="Roboto" w:hAnsi="Roboto"/>
          <w:sz w:val="14"/>
          <w:szCs w:val="14"/>
        </w:rPr>
      </w:pPr>
      <w:r w:rsidRPr="003C50C6">
        <w:rPr>
          <w:rFonts w:ascii="Roboto" w:hAnsi="Roboto"/>
          <w:sz w:val="14"/>
          <w:szCs w:val="14"/>
        </w:rPr>
        <w:t xml:space="preserve">b) niektorý z trestných činov korupcie </w:t>
      </w:r>
    </w:p>
    <w:p w14:paraId="1121C0FC" w14:textId="10F98021" w:rsidR="00F3293F" w:rsidRPr="003C50C6" w:rsidRDefault="00F3293F" w:rsidP="00F3293F">
      <w:pPr>
        <w:spacing w:after="0" w:line="240" w:lineRule="auto"/>
        <w:ind w:left="720"/>
        <w:rPr>
          <w:rFonts w:ascii="Roboto" w:hAnsi="Roboto"/>
          <w:sz w:val="14"/>
          <w:szCs w:val="14"/>
        </w:rPr>
      </w:pPr>
      <w:r w:rsidRPr="003C50C6">
        <w:rPr>
          <w:rFonts w:ascii="Roboto" w:hAnsi="Roboto"/>
          <w:sz w:val="14"/>
          <w:szCs w:val="14"/>
        </w:rPr>
        <w:t xml:space="preserve">c) trestný čin legalizácie príjmu z trestnej činnosti </w:t>
      </w:r>
    </w:p>
    <w:p w14:paraId="56F53EF7" w14:textId="4EB51AC0" w:rsidR="00F3293F" w:rsidRPr="003C50C6" w:rsidRDefault="00F3293F" w:rsidP="00F3293F">
      <w:pPr>
        <w:spacing w:after="0" w:line="240" w:lineRule="auto"/>
        <w:ind w:left="720"/>
        <w:rPr>
          <w:rFonts w:ascii="Roboto" w:hAnsi="Roboto"/>
          <w:sz w:val="14"/>
          <w:szCs w:val="14"/>
        </w:rPr>
      </w:pPr>
      <w:r w:rsidRPr="003C50C6">
        <w:rPr>
          <w:rFonts w:ascii="Roboto" w:hAnsi="Roboto"/>
          <w:sz w:val="14"/>
          <w:szCs w:val="14"/>
        </w:rPr>
        <w:t xml:space="preserve">d) trestný čin založenia, zosnovania a podporovania zločineckej skupiny </w:t>
      </w:r>
    </w:p>
    <w:p w14:paraId="5C9FEF80" w14:textId="14D00A66" w:rsidR="00F3293F" w:rsidRDefault="00F3293F" w:rsidP="00F3293F">
      <w:pPr>
        <w:spacing w:after="0" w:line="240" w:lineRule="auto"/>
        <w:ind w:left="720"/>
        <w:rPr>
          <w:rFonts w:ascii="Roboto" w:hAnsi="Roboto"/>
          <w:sz w:val="14"/>
          <w:szCs w:val="14"/>
        </w:rPr>
      </w:pPr>
      <w:r w:rsidRPr="003C50C6">
        <w:rPr>
          <w:rFonts w:ascii="Roboto" w:hAnsi="Roboto"/>
          <w:sz w:val="14"/>
          <w:szCs w:val="14"/>
        </w:rPr>
        <w:t>e) machinácie pri verejnom obstarávaní a verejnej dražbe</w:t>
      </w:r>
      <w:r>
        <w:rPr>
          <w:rFonts w:ascii="Roboto" w:hAnsi="Roboto"/>
          <w:sz w:val="14"/>
          <w:szCs w:val="14"/>
        </w:rPr>
        <w:t>,</w:t>
      </w:r>
    </w:p>
    <w:p w14:paraId="7CED2521" w14:textId="6E822CFD" w:rsidR="002B5939" w:rsidRDefault="00F3293F" w:rsidP="00CF5A77">
      <w:pPr>
        <w:pStyle w:val="Odsekzoznamu"/>
        <w:spacing w:after="0"/>
        <w:rPr>
          <w:rFonts w:ascii="Roboto" w:hAnsi="Roboto"/>
          <w:sz w:val="14"/>
          <w:szCs w:val="14"/>
        </w:rPr>
      </w:pPr>
      <w:r w:rsidRPr="00F3293F">
        <w:rPr>
          <w:rFonts w:ascii="Roboto" w:hAnsi="Roboto"/>
          <w:sz w:val="14"/>
          <w:szCs w:val="14"/>
        </w:rPr>
        <w:t>,</w:t>
      </w:r>
    </w:p>
    <w:p w14:paraId="6F590BFE" w14:textId="0D933D63" w:rsidR="000C3706" w:rsidRPr="000C3706" w:rsidRDefault="000C3706" w:rsidP="000C3706">
      <w:pPr>
        <w:pStyle w:val="Odsekzoznamu"/>
        <w:numPr>
          <w:ilvl w:val="0"/>
          <w:numId w:val="14"/>
        </w:numPr>
        <w:spacing w:after="0"/>
        <w:ind w:left="714" w:hanging="357"/>
        <w:rPr>
          <w:rFonts w:ascii="Roboto" w:hAnsi="Roboto"/>
          <w:sz w:val="14"/>
          <w:szCs w:val="14"/>
        </w:rPr>
      </w:pPr>
      <w:r w:rsidRPr="002B5939">
        <w:rPr>
          <w:rFonts w:ascii="Roboto" w:hAnsi="Roboto" w:cstheme="minorHAnsi"/>
          <w:sz w:val="14"/>
          <w:szCs w:val="14"/>
        </w:rPr>
        <w:t>projekt je v súlade s princípmi podpory rovnosti mužov a žien a nediskriminácie podľa článku 7 nariadenia Európskeho parlamentu a Rady (EÚ) č. 1303/2013 zo 17. decembra 2013, a zabezpečím podmienky pre rovnakú dostupnosť pre všetkých, tak aby nedochádzalo k vylučovaniu ľudí na základe rodu, veku, rasy, etnika, zdravotného postihnutia a pod. a to nasledovným spôsobom</w:t>
      </w:r>
      <w:r w:rsidRPr="002B5939">
        <w:rPr>
          <w:rFonts w:ascii="Roboto" w:hAnsi="Roboto" w:cstheme="minorHAnsi"/>
          <w:sz w:val="14"/>
          <w:szCs w:val="14"/>
          <w:lang w:eastAsia="sk-SK"/>
        </w:rPr>
        <w:t xml:space="preserve">: </w:t>
      </w:r>
    </w:p>
    <w:p w14:paraId="6A30AFED" w14:textId="77777777" w:rsidR="00E76071" w:rsidRDefault="00E76071" w:rsidP="000C3706">
      <w:pPr>
        <w:pStyle w:val="Odsekzoznamu"/>
        <w:spacing w:after="0"/>
        <w:rPr>
          <w:rFonts w:ascii="Roboto" w:hAnsi="Roboto"/>
          <w:sz w:val="14"/>
          <w:szCs w:val="14"/>
        </w:rPr>
      </w:pPr>
      <w:r>
        <w:rPr>
          <w:rFonts w:ascii="Roboto" w:hAnsi="Roboto"/>
          <w:sz w:val="14"/>
          <w:szCs w:val="14"/>
        </w:rPr>
        <w:t>a</w:t>
      </w:r>
      <w:r w:rsidR="000C3706">
        <w:rPr>
          <w:rFonts w:ascii="Roboto" w:hAnsi="Roboto"/>
          <w:sz w:val="14"/>
          <w:szCs w:val="14"/>
        </w:rPr>
        <w:t xml:space="preserve">) </w:t>
      </w:r>
      <w:r w:rsidR="000C3706" w:rsidRPr="000C3706">
        <w:rPr>
          <w:rFonts w:ascii="Roboto" w:hAnsi="Roboto"/>
          <w:sz w:val="14"/>
          <w:szCs w:val="14"/>
        </w:rPr>
        <w:t>pri realizácii stavieb, v ktorých budú zamestnávané osoby budú rešpektované platné právne predpisy   SR a v maximálnej možnej miere budú zabezpečené bezbariérové pracovné priestory  pre osoby so zdravotným postihnutím tak, aby tieto  nepredstavovali obmedzenia pre prácu osôb so zdravotným postihnutím, resp. nezakladali podmienky pre zamestnanie výlučne osôb bez zdravotného postihnutia,.</w:t>
      </w:r>
    </w:p>
    <w:p w14:paraId="24B2541F" w14:textId="68DA18CC" w:rsidR="000C3706" w:rsidRPr="000C3706" w:rsidRDefault="000C3706" w:rsidP="000C3706">
      <w:pPr>
        <w:pStyle w:val="Odsekzoznamu"/>
        <w:spacing w:after="0"/>
        <w:rPr>
          <w:rFonts w:ascii="Roboto" w:hAnsi="Roboto"/>
          <w:sz w:val="14"/>
          <w:szCs w:val="14"/>
        </w:rPr>
      </w:pPr>
      <w:r>
        <w:rPr>
          <w:rFonts w:ascii="Roboto" w:hAnsi="Roboto"/>
          <w:sz w:val="14"/>
          <w:szCs w:val="14"/>
        </w:rPr>
        <w:t xml:space="preserve">b) </w:t>
      </w:r>
      <w:r w:rsidRPr="000C3706">
        <w:rPr>
          <w:rFonts w:ascii="Roboto" w:hAnsi="Roboto"/>
          <w:sz w:val="14"/>
          <w:szCs w:val="14"/>
        </w:rPr>
        <w:t>pri výbere zamestnancov v rámci realizácie projektu bude dodržaný princíp rovnosti mužov a  žien  a nediskriminácia a tieto princípy budú zohľadnené v podmienkach na výber zamestnancov,</w:t>
      </w:r>
    </w:p>
    <w:p w14:paraId="68520067" w14:textId="298A4059" w:rsidR="000C3706" w:rsidRPr="000C3706" w:rsidRDefault="000C3706" w:rsidP="000C3706">
      <w:pPr>
        <w:pStyle w:val="Odsekzoznamu"/>
        <w:spacing w:after="0"/>
        <w:rPr>
          <w:rFonts w:ascii="Roboto" w:hAnsi="Roboto"/>
          <w:sz w:val="14"/>
          <w:szCs w:val="14"/>
        </w:rPr>
      </w:pPr>
      <w:r w:rsidRPr="000C3706">
        <w:rPr>
          <w:rFonts w:ascii="Roboto" w:hAnsi="Roboto"/>
          <w:sz w:val="14"/>
          <w:szCs w:val="14"/>
        </w:rPr>
        <w:t>c)     pri zadávaní podmienok verejného obstarávania nebudú podmienky definované tak, aby mohlo dôjsť k nerovným príležitostiam pri výbere dodávateľa (napr. horšie možnosti pre etnické menšiny,  osoby so zdravotným postihnutím) a aby nedochádzalo k nerovnakému zaobchádzaniu pri finančnom ohodnotení (napr. nižšie mzdy žien – rodový mzdový rozdiel),</w:t>
      </w:r>
    </w:p>
    <w:p w14:paraId="6EC8D8D4" w14:textId="185A10C1" w:rsidR="000C3706" w:rsidRPr="000C3706" w:rsidRDefault="000C3706" w:rsidP="000C3706">
      <w:pPr>
        <w:pStyle w:val="Odsekzoznamu"/>
        <w:spacing w:before="100" w:beforeAutospacing="1" w:after="100" w:afterAutospacing="1" w:line="240" w:lineRule="auto"/>
        <w:rPr>
          <w:rFonts w:ascii="Roboto" w:hAnsi="Roboto"/>
          <w:sz w:val="14"/>
          <w:szCs w:val="14"/>
        </w:rPr>
      </w:pPr>
      <w:r w:rsidRPr="000C3706">
        <w:rPr>
          <w:rFonts w:ascii="Roboto" w:hAnsi="Roboto"/>
          <w:sz w:val="14"/>
          <w:szCs w:val="14"/>
        </w:rPr>
        <w:t>d)  v rámci mzdového ohodnotenia oprávnených zamestnancov nedochádzalo k nerovnému odmeňovaniu za rovnakú prácu na základe rodu alebo príslušnosti k akejkoľvek znevýhodnenej skupine osôb.</w:t>
      </w:r>
    </w:p>
    <w:p w14:paraId="384BEE02" w14:textId="7F3C0CA4" w:rsidR="002E6C08" w:rsidRDefault="002E6C08" w:rsidP="002B688D">
      <w:pPr>
        <w:numPr>
          <w:ilvl w:val="0"/>
          <w:numId w:val="14"/>
        </w:numPr>
        <w:spacing w:before="100" w:beforeAutospacing="1" w:after="100" w:afterAutospacing="1" w:line="240" w:lineRule="auto"/>
        <w:rPr>
          <w:rFonts w:ascii="Roboto" w:hAnsi="Roboto"/>
          <w:sz w:val="14"/>
          <w:szCs w:val="14"/>
        </w:rPr>
      </w:pPr>
      <w:r>
        <w:rPr>
          <w:rFonts w:ascii="Roboto" w:hAnsi="Roboto"/>
          <w:sz w:val="14"/>
          <w:szCs w:val="14"/>
        </w:rPr>
        <w:t>kópia</w:t>
      </w:r>
      <w:r w:rsidRPr="000F29C6">
        <w:rPr>
          <w:rFonts w:ascii="Roboto" w:hAnsi="Roboto"/>
          <w:sz w:val="14"/>
          <w:szCs w:val="14"/>
        </w:rPr>
        <w:t xml:space="preserve"> dokumentácie ŽoNFP je zhodná s originálom dokumentácie ŽoNFP predkladanej v listinnej podobe</w:t>
      </w:r>
      <w:r w:rsidR="00F45B98">
        <w:rPr>
          <w:rFonts w:ascii="Roboto" w:hAnsi="Roboto"/>
          <w:sz w:val="14"/>
          <w:szCs w:val="14"/>
        </w:rPr>
        <w:t xml:space="preserve"> </w:t>
      </w:r>
      <w:r w:rsidR="00F45B98" w:rsidRPr="00F45B98">
        <w:rPr>
          <w:rFonts w:ascii="Roboto" w:hAnsi="Roboto"/>
          <w:i/>
          <w:sz w:val="14"/>
          <w:szCs w:val="14"/>
        </w:rPr>
        <w:t>(</w:t>
      </w:r>
    </w:p>
    <w:p w14:paraId="1AC4CD75" w14:textId="1663358E" w:rsidR="007A766A" w:rsidRDefault="007A766A" w:rsidP="007A766A">
      <w:pPr>
        <w:numPr>
          <w:ilvl w:val="0"/>
          <w:numId w:val="14"/>
        </w:numPr>
        <w:spacing w:after="0" w:line="240" w:lineRule="auto"/>
        <w:ind w:left="714" w:hanging="357"/>
        <w:rPr>
          <w:rFonts w:ascii="Roboto" w:hAnsi="Roboto"/>
          <w:sz w:val="14"/>
          <w:szCs w:val="14"/>
        </w:rPr>
      </w:pPr>
      <w:r w:rsidRPr="007A766A">
        <w:rPr>
          <w:rFonts w:ascii="Roboto" w:hAnsi="Roboto"/>
          <w:sz w:val="14"/>
          <w:szCs w:val="14"/>
        </w:rPr>
        <w:t xml:space="preserve">som si vedomý, že dodržiavanie </w:t>
      </w:r>
      <w:r>
        <w:rPr>
          <w:rFonts w:ascii="Roboto" w:hAnsi="Roboto"/>
          <w:sz w:val="14"/>
          <w:szCs w:val="14"/>
        </w:rPr>
        <w:t>nižšie</w:t>
      </w:r>
      <w:r w:rsidRPr="007A766A">
        <w:rPr>
          <w:rFonts w:ascii="Roboto" w:hAnsi="Roboto"/>
          <w:sz w:val="14"/>
          <w:szCs w:val="14"/>
        </w:rPr>
        <w:t xml:space="preserve"> uvedených povinností môže SO v súčinnosti s gestorom HP UR, príp. s inými oprávnenými orgánmi verejnej správy overiť na začiatku projektu, počas implementácie projektu, pri ukončení projektu aj v období udržateľnosti projektu</w:t>
      </w:r>
      <w:r>
        <w:rPr>
          <w:rFonts w:ascii="Roboto" w:hAnsi="Roboto"/>
          <w:sz w:val="14"/>
          <w:szCs w:val="14"/>
        </w:rPr>
        <w:t>:</w:t>
      </w:r>
    </w:p>
    <w:p w14:paraId="4EBCDBBD" w14:textId="7ED3BA69" w:rsidR="00703968" w:rsidRPr="007A766A" w:rsidRDefault="007A766A" w:rsidP="007A766A">
      <w:pPr>
        <w:pStyle w:val="Odsekzoznamu"/>
        <w:spacing w:after="120"/>
        <w:ind w:left="851" w:hanging="142"/>
        <w:rPr>
          <w:rFonts w:ascii="Roboto" w:hAnsi="Roboto" w:cstheme="minorHAnsi"/>
          <w:sz w:val="14"/>
          <w:szCs w:val="14"/>
          <w:lang w:eastAsia="sk-SK"/>
        </w:rPr>
      </w:pPr>
      <w:r w:rsidRPr="007A766A">
        <w:rPr>
          <w:rFonts w:ascii="Roboto" w:hAnsi="Roboto" w:cstheme="minorHAnsi"/>
          <w:sz w:val="14"/>
          <w:szCs w:val="14"/>
          <w:lang w:eastAsia="sk-SK"/>
        </w:rPr>
        <w:t xml:space="preserve">a) </w:t>
      </w:r>
      <w:r w:rsidR="00703968" w:rsidRPr="007A766A">
        <w:rPr>
          <w:rFonts w:ascii="Roboto" w:hAnsi="Roboto" w:cstheme="minorHAnsi"/>
          <w:sz w:val="14"/>
          <w:szCs w:val="14"/>
          <w:lang w:eastAsia="sk-SK"/>
        </w:rPr>
        <w:t>ak svojou činnosťou, resp. opomenutím konania spôsobím poškodenie životného prostredia, vykonám na vlastné náklady také opatrenia, ktoré predchádzajú znečisťovaniu alebo poškodzovaniu životného prostredia, prípadne tieto nežiaduce negatívne vplyvy vlastnej činnosti minimalizujú na úroveň, ktorá je prípustná z hľadiska osobitných predpisov (prípustné limity znečisťovania ovzdušia, vody, pôdy a pod.);</w:t>
      </w:r>
    </w:p>
    <w:p w14:paraId="3E46BF65" w14:textId="0A7770D5" w:rsidR="00703968" w:rsidRPr="007A766A" w:rsidRDefault="007A766A" w:rsidP="007A766A">
      <w:pPr>
        <w:pStyle w:val="Odsekzoznamu"/>
        <w:spacing w:after="120"/>
        <w:ind w:left="851" w:hanging="142"/>
        <w:rPr>
          <w:rFonts w:ascii="Roboto" w:hAnsi="Roboto" w:cstheme="minorHAnsi"/>
          <w:sz w:val="14"/>
          <w:szCs w:val="14"/>
          <w:lang w:eastAsia="sk-SK"/>
        </w:rPr>
      </w:pPr>
      <w:r w:rsidRPr="007A766A">
        <w:rPr>
          <w:rFonts w:ascii="Roboto" w:hAnsi="Roboto" w:cstheme="minorHAnsi"/>
          <w:sz w:val="14"/>
          <w:szCs w:val="14"/>
          <w:lang w:eastAsia="sk-SK"/>
        </w:rPr>
        <w:t xml:space="preserve">b) </w:t>
      </w:r>
      <w:r w:rsidR="00703968" w:rsidRPr="007A766A">
        <w:rPr>
          <w:rFonts w:ascii="Roboto" w:hAnsi="Roboto" w:cstheme="minorHAnsi"/>
          <w:sz w:val="14"/>
          <w:szCs w:val="14"/>
          <w:lang w:eastAsia="sk-SK"/>
        </w:rPr>
        <w:t xml:space="preserve">ak spôsobím závažné poškodenie alebo znečistenie životného prostredia, v súlade s príslušným všeobecne záväzným právnym predpisom na vlastné náklady toto znečistenie,  prípadne poškodenie, odstránim a uvediem životné prostredie do pôvodného stavu, prípadne do stavu, ktorý v čo najmenšej miere poškodzuje životné prostredie a znečisťuje jednotlivé jeho zložky;  </w:t>
      </w:r>
    </w:p>
    <w:p w14:paraId="37DB05BA" w14:textId="1FD93A14" w:rsidR="004E2262" w:rsidRPr="005D5F6A" w:rsidRDefault="007A766A" w:rsidP="005D5F6A">
      <w:pPr>
        <w:pStyle w:val="Odsekzoznamu"/>
        <w:spacing w:after="120"/>
        <w:ind w:left="851" w:hanging="142"/>
        <w:rPr>
          <w:rFonts w:ascii="Roboto" w:hAnsi="Roboto" w:cstheme="minorHAnsi"/>
          <w:sz w:val="14"/>
          <w:szCs w:val="14"/>
          <w:lang w:eastAsia="sk-SK"/>
        </w:rPr>
      </w:pPr>
      <w:r w:rsidRPr="007A766A">
        <w:rPr>
          <w:rFonts w:ascii="Roboto" w:hAnsi="Roboto" w:cstheme="minorHAnsi"/>
          <w:sz w:val="14"/>
          <w:szCs w:val="14"/>
          <w:lang w:eastAsia="sk-SK"/>
        </w:rPr>
        <w:t xml:space="preserve">c) </w:t>
      </w:r>
      <w:r w:rsidR="00703968" w:rsidRPr="007A766A">
        <w:rPr>
          <w:rFonts w:ascii="Roboto" w:hAnsi="Roboto" w:cstheme="minorHAnsi"/>
          <w:sz w:val="14"/>
          <w:szCs w:val="14"/>
          <w:lang w:eastAsia="sk-SK"/>
        </w:rPr>
        <w:t>po ukončení realizácie aktivít projektu budem informovať SO, či boli voči nemu uplatnené ekonomické alebo fiškálne nástroje, najmä pokuty a poplatky resp. iné sankčné mechanizmy podľa uplatňovania zásady „znečisťovateľ platí“;</w:t>
      </w:r>
    </w:p>
    <w:p w14:paraId="1CFA86AA" w14:textId="142F79AA" w:rsidR="00BB4E45" w:rsidRDefault="002E0950" w:rsidP="002E0950">
      <w:pPr>
        <w:spacing w:after="0"/>
        <w:rPr>
          <w:rFonts w:ascii="Roboto" w:hAnsi="Roboto" w:cs="Roboto"/>
          <w:color w:val="000000"/>
          <w:sz w:val="14"/>
          <w:szCs w:val="14"/>
        </w:rPr>
      </w:pPr>
      <w:r w:rsidRPr="002E0950">
        <w:rPr>
          <w:rFonts w:ascii="Roboto" w:hAnsi="Roboto" w:cs="Roboto"/>
          <w:color w:val="000000"/>
          <w:sz w:val="14"/>
          <w:szCs w:val="14"/>
        </w:rPr>
        <w:t>(192)</w:t>
      </w:r>
      <w:r w:rsidRPr="002E0950">
        <w:t xml:space="preserve"> </w:t>
      </w:r>
      <w:r w:rsidRPr="002E0950">
        <w:rPr>
          <w:rFonts w:ascii="Roboto" w:hAnsi="Roboto" w:cs="Roboto"/>
          <w:color w:val="000000"/>
          <w:sz w:val="14"/>
          <w:szCs w:val="14"/>
        </w:rPr>
        <w:t>Vypĺňa žiadateľ – žiadateľ vyberie z možností v prípade, ak sú relevantné.</w:t>
      </w:r>
    </w:p>
    <w:p w14:paraId="21B75690" w14:textId="3DBDFAF2" w:rsidR="00CF5A77" w:rsidRDefault="004A0D9A" w:rsidP="004A0D9A">
      <w:pPr>
        <w:pStyle w:val="Odsekzoznamu"/>
        <w:numPr>
          <w:ilvl w:val="0"/>
          <w:numId w:val="14"/>
        </w:numPr>
        <w:spacing w:before="120" w:after="120" w:line="240" w:lineRule="auto"/>
        <w:rPr>
          <w:rFonts w:ascii="Roboto" w:hAnsi="Roboto" w:cstheme="minorHAnsi"/>
          <w:color w:val="000000" w:themeColor="text1"/>
          <w:sz w:val="14"/>
          <w:szCs w:val="14"/>
        </w:rPr>
      </w:pPr>
      <w:r w:rsidRPr="0085410A">
        <w:rPr>
          <w:rFonts w:ascii="Roboto" w:hAnsi="Roboto" w:cstheme="minorHAnsi"/>
          <w:b/>
          <w:color w:val="000000" w:themeColor="text1"/>
          <w:sz w:val="14"/>
          <w:szCs w:val="14"/>
        </w:rPr>
        <w:t>v prípade už existujúceho projektu</w:t>
      </w:r>
      <w:r w:rsidRPr="0085410A">
        <w:rPr>
          <w:rFonts w:ascii="Roboto" w:hAnsi="Roboto" w:cstheme="minorHAnsi"/>
          <w:color w:val="000000" w:themeColor="text1"/>
          <w:sz w:val="14"/>
          <w:szCs w:val="14"/>
        </w:rPr>
        <w:t xml:space="preserve"> zameraného na poskytovanie MOPS schváleného v rámci výzvy s kódom OPLZ-PO5-2017-1</w:t>
      </w:r>
      <w:r>
        <w:rPr>
          <w:rFonts w:ascii="Roboto" w:hAnsi="Roboto" w:cstheme="minorHAnsi"/>
          <w:color w:val="000000" w:themeColor="text1"/>
          <w:sz w:val="14"/>
          <w:szCs w:val="14"/>
        </w:rPr>
        <w:t xml:space="preserve"> alebo OPLZ-PO5-2018</w:t>
      </w:r>
      <w:r w:rsidRPr="0085410A">
        <w:rPr>
          <w:rFonts w:ascii="Roboto" w:hAnsi="Roboto" w:cstheme="minorHAnsi"/>
          <w:color w:val="000000" w:themeColor="text1"/>
          <w:sz w:val="14"/>
          <w:szCs w:val="14"/>
        </w:rPr>
        <w:t xml:space="preserve">-1 </w:t>
      </w:r>
      <w:r w:rsidRPr="0085410A">
        <w:rPr>
          <w:rFonts w:ascii="Roboto" w:hAnsi="Roboto" w:cstheme="minorHAnsi"/>
          <w:b/>
          <w:color w:val="000000" w:themeColor="text1"/>
          <w:sz w:val="14"/>
          <w:szCs w:val="14"/>
        </w:rPr>
        <w:t>zabezpečím pokračovanie poskytovania tejto služby v rámci tejto predkladanej žiadosti o NFP tak, aby som vylúčil riziko duplicitného financovania aktivít MOPS dvoma projektami s rovnakým predmetom v rovnakej lokalite MRK</w:t>
      </w:r>
      <w:r w:rsidRPr="0085410A">
        <w:rPr>
          <w:rFonts w:ascii="Roboto" w:hAnsi="Roboto" w:cstheme="minorHAnsi"/>
          <w:color w:val="000000" w:themeColor="text1"/>
          <w:sz w:val="14"/>
          <w:szCs w:val="14"/>
        </w:rPr>
        <w:t xml:space="preserve">. V tejto súvislosti deklarujem záväzok ukončenia aktivít poskytovania MOPS v rámci existujúceho projektu zazmluvneného v rámci výzvy s kódom OPLZ-PO5-2017-1 </w:t>
      </w:r>
      <w:r>
        <w:rPr>
          <w:rFonts w:ascii="Roboto" w:hAnsi="Roboto" w:cstheme="minorHAnsi"/>
          <w:color w:val="000000" w:themeColor="text1"/>
          <w:sz w:val="14"/>
          <w:szCs w:val="14"/>
        </w:rPr>
        <w:t>alebo OPLZ-PO5-2018</w:t>
      </w:r>
      <w:r w:rsidRPr="0085410A">
        <w:rPr>
          <w:rFonts w:ascii="Roboto" w:hAnsi="Roboto" w:cstheme="minorHAnsi"/>
          <w:color w:val="000000" w:themeColor="text1"/>
          <w:sz w:val="14"/>
          <w:szCs w:val="14"/>
        </w:rPr>
        <w:t>-1</w:t>
      </w:r>
      <w:r>
        <w:rPr>
          <w:rFonts w:ascii="Roboto" w:hAnsi="Roboto" w:cstheme="minorHAnsi"/>
          <w:color w:val="000000" w:themeColor="text1"/>
          <w:sz w:val="14"/>
          <w:szCs w:val="14"/>
        </w:rPr>
        <w:t xml:space="preserve"> </w:t>
      </w:r>
      <w:r w:rsidRPr="0085410A">
        <w:rPr>
          <w:rFonts w:ascii="Roboto" w:hAnsi="Roboto" w:cstheme="minorHAnsi"/>
          <w:color w:val="000000" w:themeColor="text1"/>
          <w:sz w:val="14"/>
          <w:szCs w:val="14"/>
        </w:rPr>
        <w:t>jeho ukončením v prípade schválenia tejto predkladanej žiadosti o NFP, v rámci ktorej budem pokračovať v aktivitách poskytovania MOPS v rovnakej lokalite s</w:t>
      </w:r>
      <w:r w:rsidR="00CF5A77">
        <w:rPr>
          <w:rFonts w:ascii="Roboto" w:hAnsi="Roboto" w:cstheme="minorHAnsi"/>
          <w:color w:val="000000" w:themeColor="text1"/>
          <w:sz w:val="14"/>
          <w:szCs w:val="14"/>
        </w:rPr>
        <w:t> </w:t>
      </w:r>
      <w:r w:rsidRPr="0085410A">
        <w:rPr>
          <w:rFonts w:ascii="Roboto" w:hAnsi="Roboto" w:cstheme="minorHAnsi"/>
          <w:color w:val="000000" w:themeColor="text1"/>
          <w:sz w:val="14"/>
          <w:szCs w:val="14"/>
        </w:rPr>
        <w:t>MRK</w:t>
      </w:r>
    </w:p>
    <w:p w14:paraId="5FA3C1E0" w14:textId="3C50F599" w:rsidR="00CF5A77" w:rsidRPr="00CF5A77" w:rsidRDefault="004045B5" w:rsidP="00CF5A77">
      <w:pPr>
        <w:pStyle w:val="Odsekzoznamu"/>
        <w:numPr>
          <w:ilvl w:val="0"/>
          <w:numId w:val="14"/>
        </w:numPr>
        <w:spacing w:before="120" w:after="120"/>
        <w:rPr>
          <w:rFonts w:ascii="Roboto" w:hAnsi="Roboto" w:cstheme="minorHAnsi"/>
          <w:color w:val="FF0000"/>
          <w:sz w:val="14"/>
          <w:szCs w:val="14"/>
        </w:rPr>
      </w:pPr>
      <w:r w:rsidRPr="00CF5A77">
        <w:rPr>
          <w:rFonts w:ascii="Roboto" w:hAnsi="Roboto" w:cstheme="minorHAnsi"/>
          <w:color w:val="000000" w:themeColor="text1"/>
          <w:sz w:val="14"/>
          <w:szCs w:val="14"/>
        </w:rPr>
        <w:t>aktivita, na realizácii ktorej sa v rámci projektu podieľa žiadateľ, nie je hospodárskou činnosťou a ani v dôsledku jeho realizácie nebude v období od začatia realizácie aktivít projektu do ukončenia 5. roku po finančnom ukončení projektu poskytovaná tretím subjektom žiadna nepriama štátna pomoc alebo iná forma výhody, ktorá na základe Zmluvy o fungovaní EÚ znamená porušenie pravidiel týkajúcich sa štátnej pomoci</w:t>
      </w:r>
      <w:r w:rsidR="00CF5A77">
        <w:rPr>
          <w:rFonts w:ascii="Roboto" w:hAnsi="Roboto" w:cstheme="minorHAnsi"/>
          <w:color w:val="000000" w:themeColor="text1"/>
          <w:sz w:val="14"/>
          <w:szCs w:val="14"/>
        </w:rPr>
        <w:t xml:space="preserve"> </w:t>
      </w:r>
      <w:r w:rsidR="00CF5A77" w:rsidRPr="00CF5A77">
        <w:rPr>
          <w:rFonts w:ascii="Roboto" w:hAnsi="Roboto" w:cstheme="minorHAnsi"/>
          <w:color w:val="FF0000"/>
          <w:sz w:val="14"/>
          <w:szCs w:val="14"/>
        </w:rPr>
        <w:t>(Žiadateľ vyberá toto vyhlásenie vždy v rámci realizácie aktivity MOPS , t.j. typ aktivity A)</w:t>
      </w:r>
    </w:p>
    <w:p w14:paraId="6CCC2923" w14:textId="1DAF0D73" w:rsidR="004A0D9A" w:rsidRPr="00CF5A77" w:rsidRDefault="004A0D9A" w:rsidP="00CF5A77">
      <w:pPr>
        <w:pStyle w:val="Odsekzoznamu"/>
        <w:spacing w:before="120" w:after="120" w:line="240" w:lineRule="auto"/>
        <w:rPr>
          <w:rFonts w:ascii="Roboto" w:hAnsi="Roboto" w:cstheme="minorHAnsi"/>
          <w:color w:val="FF0000"/>
          <w:sz w:val="14"/>
          <w:szCs w:val="14"/>
        </w:rPr>
      </w:pPr>
    </w:p>
    <w:p w14:paraId="08CA55B1" w14:textId="77777777" w:rsidR="004A0D9A" w:rsidRDefault="004A0D9A" w:rsidP="002E0950">
      <w:pPr>
        <w:spacing w:after="0"/>
        <w:rPr>
          <w:rFonts w:ascii="Roboto" w:hAnsi="Roboto" w:cs="Roboto"/>
          <w:color w:val="000000"/>
          <w:sz w:val="14"/>
          <w:szCs w:val="14"/>
          <w:highlight w:val="cyan"/>
        </w:rPr>
      </w:pPr>
    </w:p>
    <w:p w14:paraId="502FDC84" w14:textId="3DC6AA2F" w:rsidR="000F29C6" w:rsidRPr="000F29C6" w:rsidRDefault="000F29C6" w:rsidP="002E6C08">
      <w:pPr>
        <w:spacing w:before="100" w:beforeAutospacing="1" w:after="100" w:afterAutospacing="1" w:line="240" w:lineRule="auto"/>
        <w:rPr>
          <w:rFonts w:ascii="Roboto" w:hAnsi="Roboto"/>
          <w:sz w:val="14"/>
          <w:szCs w:val="14"/>
        </w:rPr>
      </w:pPr>
    </w:p>
    <w:p w14:paraId="186EEAD5" w14:textId="77777777" w:rsidR="000F29C6" w:rsidRDefault="000F29C6" w:rsidP="000F29C6">
      <w:pPr>
        <w:pStyle w:val="Odsekzoznamu"/>
        <w:autoSpaceDE w:val="0"/>
        <w:autoSpaceDN w:val="0"/>
        <w:adjustRightInd w:val="0"/>
        <w:spacing w:before="120" w:after="120" w:line="240" w:lineRule="auto"/>
        <w:ind w:right="111"/>
        <w:rPr>
          <w:rFonts w:ascii="Roboto" w:hAnsi="Roboto"/>
          <w:sz w:val="14"/>
          <w:szCs w:val="14"/>
        </w:rPr>
      </w:pPr>
    </w:p>
    <w:p w14:paraId="7233A652" w14:textId="77777777" w:rsidR="000F29C6" w:rsidRPr="000F29C6" w:rsidRDefault="000F29C6" w:rsidP="000F29C6">
      <w:pPr>
        <w:pStyle w:val="Odsekzoznamu"/>
        <w:autoSpaceDE w:val="0"/>
        <w:autoSpaceDN w:val="0"/>
        <w:adjustRightInd w:val="0"/>
        <w:spacing w:before="120" w:after="120" w:line="240" w:lineRule="auto"/>
        <w:ind w:right="111"/>
        <w:rPr>
          <w:rFonts w:ascii="Roboto" w:hAnsi="Roboto"/>
          <w:sz w:val="14"/>
          <w:szCs w:val="14"/>
        </w:rPr>
      </w:pPr>
    </w:p>
    <w:tbl>
      <w:tblPr>
        <w:tblStyle w:val="Mriekatabuky"/>
        <w:tblW w:w="10065" w:type="dxa"/>
        <w:jc w:val="center"/>
        <w:tblBorders>
          <w:top w:val="single" w:sz="4" w:space="0" w:color="BFBFBF" w:themeColor="background1" w:themeShade="BF"/>
          <w:left w:val="none" w:sz="0" w:space="0" w:color="auto"/>
          <w:bottom w:val="single" w:sz="4" w:space="0" w:color="BFBFBF" w:themeColor="background1" w:themeShade="BF"/>
          <w:right w:val="none" w:sz="0" w:space="0" w:color="auto"/>
          <w:insideH w:val="single" w:sz="4" w:space="0" w:color="BFBFBF" w:themeColor="background1" w:themeShade="BF"/>
          <w:insideV w:val="single" w:sz="4" w:space="0" w:color="BFBFBF" w:themeColor="background1" w:themeShade="BF"/>
        </w:tblBorders>
        <w:shd w:val="clear" w:color="auto" w:fill="FFFFFF" w:themeFill="background1"/>
        <w:tblLook w:val="04A0" w:firstRow="1" w:lastRow="0" w:firstColumn="1" w:lastColumn="0" w:noHBand="0" w:noVBand="1"/>
      </w:tblPr>
      <w:tblGrid>
        <w:gridCol w:w="1560"/>
        <w:gridCol w:w="1984"/>
        <w:gridCol w:w="1985"/>
        <w:gridCol w:w="2268"/>
        <w:gridCol w:w="2268"/>
      </w:tblGrid>
      <w:tr w:rsidR="00BE6FDA" w:rsidRPr="004E74C3" w14:paraId="64D3BEC4" w14:textId="77777777" w:rsidTr="00BE6FDA">
        <w:trPr>
          <w:jc w:val="center"/>
        </w:trPr>
        <w:tc>
          <w:tcPr>
            <w:tcW w:w="1560" w:type="dxa"/>
            <w:tcBorders>
              <w:top w:val="single" w:sz="4" w:space="0" w:color="BFBFBF" w:themeColor="background1" w:themeShade="BF"/>
              <w:bottom w:val="single" w:sz="4" w:space="0" w:color="auto"/>
              <w:right w:val="nil"/>
            </w:tcBorders>
            <w:shd w:val="clear" w:color="auto" w:fill="FFFFFF" w:themeFill="background1"/>
          </w:tcPr>
          <w:p w14:paraId="099312FC" w14:textId="77777777" w:rsidR="00BE6FDA" w:rsidRPr="00665777" w:rsidRDefault="00BE6FDA" w:rsidP="00887191">
            <w:pPr>
              <w:jc w:val="center"/>
              <w:rPr>
                <w:rFonts w:ascii="Roboto" w:hAnsi="Roboto"/>
                <w:b/>
                <w:sz w:val="14"/>
                <w:szCs w:val="14"/>
              </w:rPr>
            </w:pPr>
            <w:r>
              <w:rPr>
                <w:rFonts w:ascii="Roboto" w:hAnsi="Roboto"/>
                <w:b/>
                <w:sz w:val="14"/>
                <w:szCs w:val="14"/>
              </w:rPr>
              <w:t>Miesto podpisu</w:t>
            </w:r>
          </w:p>
        </w:tc>
        <w:tc>
          <w:tcPr>
            <w:tcW w:w="1984" w:type="dxa"/>
            <w:tcBorders>
              <w:top w:val="single" w:sz="4" w:space="0" w:color="BFBFBF" w:themeColor="background1" w:themeShade="BF"/>
              <w:left w:val="nil"/>
              <w:bottom w:val="single" w:sz="4" w:space="0" w:color="auto"/>
              <w:right w:val="nil"/>
            </w:tcBorders>
            <w:shd w:val="clear" w:color="auto" w:fill="FFFFFF" w:themeFill="background1"/>
          </w:tcPr>
          <w:p w14:paraId="6A4C1015" w14:textId="77777777" w:rsidR="00BE6FDA" w:rsidRPr="00665777" w:rsidRDefault="00BE6FDA" w:rsidP="00887191">
            <w:pPr>
              <w:jc w:val="center"/>
              <w:rPr>
                <w:rFonts w:ascii="Roboto" w:hAnsi="Roboto"/>
                <w:b/>
                <w:sz w:val="14"/>
                <w:szCs w:val="14"/>
              </w:rPr>
            </w:pPr>
            <w:r>
              <w:rPr>
                <w:rFonts w:ascii="Roboto" w:hAnsi="Roboto"/>
                <w:b/>
                <w:sz w:val="14"/>
                <w:szCs w:val="14"/>
              </w:rPr>
              <w:t>Dátum podpisu</w:t>
            </w:r>
          </w:p>
        </w:tc>
        <w:tc>
          <w:tcPr>
            <w:tcW w:w="1985" w:type="dxa"/>
            <w:tcBorders>
              <w:top w:val="single" w:sz="4" w:space="0" w:color="BFBFBF" w:themeColor="background1" w:themeShade="BF"/>
              <w:left w:val="nil"/>
              <w:bottom w:val="single" w:sz="4" w:space="0" w:color="auto"/>
              <w:right w:val="nil"/>
            </w:tcBorders>
            <w:shd w:val="clear" w:color="auto" w:fill="FFFFFF" w:themeFill="background1"/>
          </w:tcPr>
          <w:p w14:paraId="0311DADC" w14:textId="77777777" w:rsidR="00BE6FDA" w:rsidRPr="00665777" w:rsidRDefault="00BE6FDA" w:rsidP="00887191">
            <w:pPr>
              <w:jc w:val="center"/>
              <w:rPr>
                <w:rFonts w:ascii="Roboto" w:hAnsi="Roboto"/>
                <w:b/>
                <w:sz w:val="14"/>
                <w:szCs w:val="14"/>
              </w:rPr>
            </w:pPr>
            <w:r>
              <w:rPr>
                <w:rFonts w:ascii="Roboto" w:hAnsi="Roboto"/>
                <w:b/>
                <w:sz w:val="14"/>
                <w:szCs w:val="14"/>
              </w:rPr>
              <w:t>Titul, meno a priezvisko štatutárneho orgánu</w:t>
            </w:r>
          </w:p>
        </w:tc>
        <w:tc>
          <w:tcPr>
            <w:tcW w:w="2268" w:type="dxa"/>
            <w:tcBorders>
              <w:top w:val="single" w:sz="4" w:space="0" w:color="BFBFBF" w:themeColor="background1" w:themeShade="BF"/>
              <w:left w:val="nil"/>
              <w:bottom w:val="single" w:sz="4" w:space="0" w:color="auto"/>
              <w:right w:val="nil"/>
            </w:tcBorders>
            <w:shd w:val="clear" w:color="auto" w:fill="FFFFFF" w:themeFill="background1"/>
          </w:tcPr>
          <w:p w14:paraId="5F05EC9B" w14:textId="77777777" w:rsidR="00BE6FDA" w:rsidRPr="00665777" w:rsidRDefault="00BE6FDA" w:rsidP="00887191">
            <w:pPr>
              <w:jc w:val="center"/>
              <w:rPr>
                <w:rFonts w:ascii="Roboto" w:hAnsi="Roboto"/>
                <w:b/>
                <w:sz w:val="14"/>
                <w:szCs w:val="14"/>
              </w:rPr>
            </w:pPr>
            <w:r>
              <w:rPr>
                <w:rFonts w:ascii="Roboto" w:hAnsi="Roboto"/>
                <w:b/>
                <w:sz w:val="14"/>
                <w:szCs w:val="14"/>
              </w:rPr>
              <w:t>Subjekt</w:t>
            </w:r>
          </w:p>
        </w:tc>
        <w:tc>
          <w:tcPr>
            <w:tcW w:w="2268" w:type="dxa"/>
            <w:tcBorders>
              <w:top w:val="single" w:sz="4" w:space="0" w:color="BFBFBF" w:themeColor="background1" w:themeShade="BF"/>
              <w:left w:val="nil"/>
              <w:bottom w:val="single" w:sz="4" w:space="0" w:color="auto"/>
              <w:right w:val="nil"/>
            </w:tcBorders>
            <w:shd w:val="clear" w:color="auto" w:fill="FFFFFF" w:themeFill="background1"/>
          </w:tcPr>
          <w:p w14:paraId="0152E97B" w14:textId="77777777" w:rsidR="00BE6FDA" w:rsidRDefault="00BE6FDA" w:rsidP="00887191">
            <w:pPr>
              <w:jc w:val="center"/>
              <w:rPr>
                <w:rFonts w:ascii="Roboto" w:hAnsi="Roboto"/>
                <w:b/>
                <w:sz w:val="14"/>
                <w:szCs w:val="14"/>
              </w:rPr>
            </w:pPr>
            <w:r>
              <w:rPr>
                <w:rFonts w:ascii="Roboto" w:hAnsi="Roboto"/>
                <w:b/>
                <w:sz w:val="14"/>
                <w:szCs w:val="14"/>
              </w:rPr>
              <w:t>Podpis</w:t>
            </w:r>
          </w:p>
        </w:tc>
      </w:tr>
      <w:tr w:rsidR="00917D4C" w:rsidRPr="00665777" w14:paraId="45F2DB4C" w14:textId="77777777" w:rsidTr="00BE6FDA">
        <w:trPr>
          <w:jc w:val="center"/>
        </w:trPr>
        <w:tc>
          <w:tcPr>
            <w:tcW w:w="1560" w:type="dxa"/>
            <w:tcBorders>
              <w:top w:val="single" w:sz="4" w:space="0" w:color="auto"/>
              <w:bottom w:val="single" w:sz="4" w:space="0" w:color="BFBFBF" w:themeColor="background1" w:themeShade="BF"/>
              <w:right w:val="nil"/>
            </w:tcBorders>
            <w:shd w:val="clear" w:color="auto" w:fill="FFFFFF" w:themeFill="background1"/>
          </w:tcPr>
          <w:p w14:paraId="2A4A500E" w14:textId="77777777" w:rsidR="00917D4C" w:rsidRPr="00665777" w:rsidRDefault="00917D4C" w:rsidP="00FB28CF">
            <w:pPr>
              <w:rPr>
                <w:rFonts w:ascii="Roboto" w:hAnsi="Roboto"/>
                <w:sz w:val="14"/>
                <w:szCs w:val="14"/>
              </w:rPr>
            </w:pPr>
            <w:r w:rsidRPr="00665777">
              <w:rPr>
                <w:rFonts w:ascii="Roboto" w:hAnsi="Roboto"/>
                <w:sz w:val="14"/>
                <w:szCs w:val="14"/>
              </w:rPr>
              <w:t>(</w:t>
            </w:r>
            <w:r>
              <w:rPr>
                <w:rFonts w:ascii="Roboto" w:hAnsi="Roboto"/>
                <w:sz w:val="14"/>
                <w:szCs w:val="14"/>
              </w:rPr>
              <w:t>193</w:t>
            </w:r>
            <w:r w:rsidRPr="00665777">
              <w:rPr>
                <w:rFonts w:ascii="Roboto" w:hAnsi="Roboto"/>
                <w:sz w:val="14"/>
                <w:szCs w:val="14"/>
              </w:rPr>
              <w:t>)</w:t>
            </w:r>
            <w:r w:rsidR="00FB28CF">
              <w:rPr>
                <w:rFonts w:ascii="Roboto" w:hAnsi="Roboto"/>
                <w:sz w:val="14"/>
                <w:szCs w:val="14"/>
              </w:rPr>
              <w:t xml:space="preserve"> </w:t>
            </w:r>
            <w:r w:rsidR="00FB28CF" w:rsidRPr="00FB28CF">
              <w:rPr>
                <w:rFonts w:ascii="Roboto" w:hAnsi="Roboto"/>
                <w:sz w:val="14"/>
                <w:szCs w:val="14"/>
              </w:rPr>
              <w:t>Vypĺňa žiadateľ</w:t>
            </w:r>
          </w:p>
        </w:tc>
        <w:tc>
          <w:tcPr>
            <w:tcW w:w="1984" w:type="dxa"/>
            <w:tcBorders>
              <w:top w:val="single" w:sz="4" w:space="0" w:color="auto"/>
              <w:left w:val="nil"/>
              <w:bottom w:val="single" w:sz="4" w:space="0" w:color="BFBFBF" w:themeColor="background1" w:themeShade="BF"/>
              <w:right w:val="nil"/>
            </w:tcBorders>
            <w:shd w:val="clear" w:color="auto" w:fill="FFFFFF" w:themeFill="background1"/>
          </w:tcPr>
          <w:p w14:paraId="7FEDE8C5" w14:textId="77777777" w:rsidR="00917D4C" w:rsidRPr="00665777" w:rsidRDefault="00917D4C" w:rsidP="00FB28CF">
            <w:pPr>
              <w:rPr>
                <w:rFonts w:ascii="Roboto" w:hAnsi="Roboto"/>
                <w:sz w:val="14"/>
                <w:szCs w:val="14"/>
              </w:rPr>
            </w:pPr>
            <w:r w:rsidRPr="00665777">
              <w:rPr>
                <w:rFonts w:ascii="Roboto" w:hAnsi="Roboto"/>
                <w:sz w:val="14"/>
                <w:szCs w:val="14"/>
              </w:rPr>
              <w:t>(</w:t>
            </w:r>
            <w:r>
              <w:rPr>
                <w:rFonts w:ascii="Roboto" w:hAnsi="Roboto"/>
                <w:sz w:val="14"/>
                <w:szCs w:val="14"/>
              </w:rPr>
              <w:t>194</w:t>
            </w:r>
            <w:r w:rsidRPr="00665777">
              <w:rPr>
                <w:rFonts w:ascii="Roboto" w:hAnsi="Roboto"/>
                <w:sz w:val="14"/>
                <w:szCs w:val="14"/>
              </w:rPr>
              <w:t>)</w:t>
            </w:r>
            <w:r w:rsidR="00FB28CF">
              <w:rPr>
                <w:rFonts w:ascii="Roboto" w:hAnsi="Roboto"/>
                <w:sz w:val="14"/>
                <w:szCs w:val="14"/>
              </w:rPr>
              <w:t xml:space="preserve"> </w:t>
            </w:r>
            <w:r w:rsidR="00FB28CF" w:rsidRPr="00FB28CF">
              <w:rPr>
                <w:rFonts w:ascii="Roboto" w:hAnsi="Roboto"/>
                <w:sz w:val="14"/>
                <w:szCs w:val="14"/>
              </w:rPr>
              <w:t>Vypĺňa žiadateľ</w:t>
            </w:r>
          </w:p>
        </w:tc>
        <w:tc>
          <w:tcPr>
            <w:tcW w:w="1985" w:type="dxa"/>
            <w:tcBorders>
              <w:top w:val="single" w:sz="4" w:space="0" w:color="auto"/>
              <w:left w:val="nil"/>
              <w:bottom w:val="single" w:sz="4" w:space="0" w:color="BFBFBF" w:themeColor="background1" w:themeShade="BF"/>
              <w:right w:val="nil"/>
            </w:tcBorders>
            <w:shd w:val="clear" w:color="auto" w:fill="FFFFFF" w:themeFill="background1"/>
          </w:tcPr>
          <w:p w14:paraId="6507DCE7" w14:textId="77777777" w:rsidR="00917D4C" w:rsidRPr="00665777" w:rsidRDefault="00917D4C" w:rsidP="00FB28CF">
            <w:pPr>
              <w:rPr>
                <w:rFonts w:ascii="Roboto" w:hAnsi="Roboto"/>
                <w:sz w:val="14"/>
                <w:szCs w:val="14"/>
              </w:rPr>
            </w:pPr>
            <w:r w:rsidRPr="00665777">
              <w:rPr>
                <w:rFonts w:ascii="Roboto" w:hAnsi="Roboto"/>
                <w:sz w:val="14"/>
                <w:szCs w:val="14"/>
              </w:rPr>
              <w:t>(</w:t>
            </w:r>
            <w:r>
              <w:rPr>
                <w:rFonts w:ascii="Roboto" w:hAnsi="Roboto"/>
                <w:sz w:val="14"/>
                <w:szCs w:val="14"/>
              </w:rPr>
              <w:t>195</w:t>
            </w:r>
            <w:r w:rsidRPr="00665777">
              <w:rPr>
                <w:rFonts w:ascii="Roboto" w:hAnsi="Roboto"/>
                <w:sz w:val="14"/>
                <w:szCs w:val="14"/>
              </w:rPr>
              <w:t>)</w:t>
            </w:r>
            <w:r w:rsidR="00FB28CF">
              <w:rPr>
                <w:rFonts w:ascii="Roboto" w:hAnsi="Roboto"/>
                <w:sz w:val="14"/>
                <w:szCs w:val="14"/>
              </w:rPr>
              <w:t xml:space="preserve"> Vypĺňa žiadateľ zo zoznamu osôb evidovaných na subjekte ako štatutárny zástupcovia</w:t>
            </w:r>
          </w:p>
        </w:tc>
        <w:tc>
          <w:tcPr>
            <w:tcW w:w="2268" w:type="dxa"/>
            <w:tcBorders>
              <w:top w:val="single" w:sz="4" w:space="0" w:color="auto"/>
              <w:left w:val="nil"/>
              <w:bottom w:val="single" w:sz="4" w:space="0" w:color="BFBFBF" w:themeColor="background1" w:themeShade="BF"/>
              <w:right w:val="nil"/>
            </w:tcBorders>
            <w:shd w:val="clear" w:color="auto" w:fill="FFFFFF" w:themeFill="background1"/>
          </w:tcPr>
          <w:p w14:paraId="79B27630" w14:textId="77777777" w:rsidR="00917D4C" w:rsidRPr="00665777" w:rsidRDefault="00917D4C" w:rsidP="00FB28CF">
            <w:pPr>
              <w:rPr>
                <w:rFonts w:ascii="Roboto" w:hAnsi="Roboto"/>
                <w:sz w:val="14"/>
                <w:szCs w:val="14"/>
              </w:rPr>
            </w:pPr>
            <w:r w:rsidRPr="00665777">
              <w:rPr>
                <w:rFonts w:ascii="Roboto" w:hAnsi="Roboto"/>
                <w:sz w:val="14"/>
                <w:szCs w:val="14"/>
              </w:rPr>
              <w:t>(</w:t>
            </w:r>
            <w:r>
              <w:rPr>
                <w:rFonts w:ascii="Roboto" w:hAnsi="Roboto"/>
                <w:sz w:val="14"/>
                <w:szCs w:val="14"/>
              </w:rPr>
              <w:t>196</w:t>
            </w:r>
            <w:r w:rsidRPr="00665777">
              <w:rPr>
                <w:rFonts w:ascii="Roboto" w:hAnsi="Roboto"/>
                <w:sz w:val="14"/>
                <w:szCs w:val="14"/>
              </w:rPr>
              <w:t>)</w:t>
            </w:r>
            <w:r w:rsidR="00FB28CF">
              <w:rPr>
                <w:rFonts w:ascii="Roboto" w:hAnsi="Roboto"/>
                <w:sz w:val="14"/>
                <w:szCs w:val="14"/>
              </w:rPr>
              <w:t xml:space="preserve"> Generuje automaticky IMTS2014+</w:t>
            </w:r>
          </w:p>
        </w:tc>
        <w:tc>
          <w:tcPr>
            <w:tcW w:w="2268" w:type="dxa"/>
            <w:tcBorders>
              <w:top w:val="single" w:sz="4" w:space="0" w:color="auto"/>
              <w:left w:val="nil"/>
              <w:bottom w:val="single" w:sz="4" w:space="0" w:color="BFBFBF" w:themeColor="background1" w:themeShade="BF"/>
              <w:right w:val="nil"/>
            </w:tcBorders>
            <w:shd w:val="clear" w:color="auto" w:fill="FFFFFF" w:themeFill="background1"/>
          </w:tcPr>
          <w:p w14:paraId="4E6CFB55" w14:textId="512CF75D" w:rsidR="00917D4C" w:rsidRPr="003D04F9" w:rsidRDefault="00917D4C" w:rsidP="00FB28CF">
            <w:pPr>
              <w:rPr>
                <w:rFonts w:asciiTheme="minorHAnsi" w:hAnsiTheme="minorHAnsi"/>
                <w:sz w:val="14"/>
                <w:szCs w:val="14"/>
              </w:rPr>
            </w:pPr>
            <w:r w:rsidRPr="00665777">
              <w:rPr>
                <w:rFonts w:ascii="Roboto" w:hAnsi="Roboto"/>
                <w:sz w:val="14"/>
                <w:szCs w:val="14"/>
              </w:rPr>
              <w:t>(</w:t>
            </w:r>
            <w:r w:rsidR="00FB28CF">
              <w:rPr>
                <w:rFonts w:ascii="Roboto" w:hAnsi="Roboto"/>
                <w:sz w:val="14"/>
                <w:szCs w:val="14"/>
              </w:rPr>
              <w:t>197</w:t>
            </w:r>
            <w:r w:rsidRPr="00665777">
              <w:rPr>
                <w:rFonts w:ascii="Roboto" w:hAnsi="Roboto"/>
                <w:sz w:val="14"/>
                <w:szCs w:val="14"/>
              </w:rPr>
              <w:t>)</w:t>
            </w:r>
            <w:r w:rsidR="00FB28CF">
              <w:rPr>
                <w:rFonts w:ascii="Roboto" w:hAnsi="Roboto"/>
                <w:sz w:val="14"/>
                <w:szCs w:val="14"/>
              </w:rPr>
              <w:t xml:space="preserve"> Vlastnoručný podpis štatutárneho orgánu</w:t>
            </w:r>
            <w:r w:rsidR="00537B46">
              <w:rPr>
                <w:rFonts w:ascii="Roboto" w:hAnsi="Roboto"/>
                <w:sz w:val="14"/>
                <w:szCs w:val="14"/>
              </w:rPr>
              <w:t xml:space="preserve"> </w:t>
            </w:r>
            <w:r w:rsidR="00537B46" w:rsidRPr="00910327">
              <w:rPr>
                <w:rFonts w:asciiTheme="minorHAnsi" w:hAnsiTheme="minorHAnsi"/>
                <w:sz w:val="14"/>
                <w:szCs w:val="14"/>
              </w:rPr>
              <w:t>(odtlačok pečiatky,</w:t>
            </w:r>
            <w:r w:rsidR="007B13C3" w:rsidRPr="00910327">
              <w:rPr>
                <w:rFonts w:asciiTheme="minorHAnsi" w:hAnsiTheme="minorHAnsi"/>
                <w:sz w:val="14"/>
                <w:szCs w:val="14"/>
              </w:rPr>
              <w:t xml:space="preserve"> </w:t>
            </w:r>
            <w:r w:rsidR="00537B46" w:rsidRPr="00910327">
              <w:rPr>
                <w:rFonts w:asciiTheme="minorHAnsi" w:hAnsiTheme="minorHAnsi"/>
                <w:sz w:val="14"/>
                <w:szCs w:val="14"/>
              </w:rPr>
              <w:t>ak relevantné)</w:t>
            </w:r>
          </w:p>
        </w:tc>
      </w:tr>
    </w:tbl>
    <w:p w14:paraId="10D3D046" w14:textId="77777777" w:rsidR="00BE6FDA" w:rsidRPr="00BE6FDA" w:rsidRDefault="00BE6FDA" w:rsidP="00BE6FDA">
      <w:pPr>
        <w:rPr>
          <w:rFonts w:ascii="Roboto" w:hAnsi="Roboto"/>
          <w:sz w:val="14"/>
          <w:szCs w:val="14"/>
        </w:rPr>
      </w:pPr>
    </w:p>
    <w:p w14:paraId="28E9C2DB" w14:textId="77777777" w:rsidR="001452E1" w:rsidRDefault="001452E1" w:rsidP="00BE6FDA">
      <w:pPr>
        <w:pStyle w:val="Odsekzoznamu"/>
        <w:numPr>
          <w:ilvl w:val="0"/>
          <w:numId w:val="12"/>
        </w:numPr>
        <w:ind w:left="142" w:hanging="644"/>
        <w:rPr>
          <w:rFonts w:ascii="Roboto" w:hAnsi="Roboto" w:cs="Roboto"/>
          <w:b/>
          <w:bCs/>
          <w:color w:val="0064A3"/>
          <w:sz w:val="42"/>
          <w:szCs w:val="42"/>
        </w:rPr>
      </w:pPr>
      <w:r>
        <w:rPr>
          <w:rFonts w:ascii="Roboto" w:hAnsi="Roboto" w:cs="Roboto"/>
          <w:b/>
          <w:bCs/>
          <w:color w:val="0064A3"/>
          <w:sz w:val="42"/>
          <w:szCs w:val="42"/>
        </w:rPr>
        <w:t>Špecifické polia</w:t>
      </w:r>
    </w:p>
    <w:p w14:paraId="01829255" w14:textId="2E829C1F" w:rsidR="00D676FC" w:rsidRPr="00BE6FDA" w:rsidRDefault="00D42D28" w:rsidP="00996E38">
      <w:pPr>
        <w:pStyle w:val="Odsekzoznamu"/>
        <w:ind w:left="-426"/>
        <w:rPr>
          <w:rFonts w:ascii="Roboto" w:hAnsi="Roboto"/>
          <w:sz w:val="14"/>
          <w:szCs w:val="14"/>
        </w:rPr>
      </w:pPr>
      <w:r w:rsidRPr="00247CC8">
        <w:rPr>
          <w:rFonts w:ascii="Roboto" w:hAnsi="Roboto"/>
          <w:sz w:val="14"/>
          <w:szCs w:val="14"/>
        </w:rPr>
        <w:t>V rámci tejto výzvy sa tabuľka nevypĺňa.</w:t>
      </w:r>
    </w:p>
    <w:sectPr w:rsidR="00D676FC" w:rsidRPr="00BE6FDA" w:rsidSect="005817F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60B5258" w14:textId="77777777" w:rsidR="004045B5" w:rsidRDefault="004045B5" w:rsidP="00BC0D02">
      <w:pPr>
        <w:spacing w:after="0" w:line="240" w:lineRule="auto"/>
      </w:pPr>
      <w:r>
        <w:separator/>
      </w:r>
    </w:p>
  </w:endnote>
  <w:endnote w:type="continuationSeparator" w:id="0">
    <w:p w14:paraId="5B6CC676" w14:textId="77777777" w:rsidR="004045B5" w:rsidRDefault="004045B5" w:rsidP="00BC0D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Arial Narrow">
    <w:altName w:val="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Segoe UI">
    <w:panose1 w:val="020B0502040204020203"/>
    <w:charset w:val="EE"/>
    <w:family w:val="swiss"/>
    <w:pitch w:val="variable"/>
    <w:sig w:usb0="E10022FF" w:usb1="C000E47F" w:usb2="00000029" w:usb3="00000000" w:csb0="000001DF" w:csb1="00000000"/>
  </w:font>
  <w:font w:name="Roboto">
    <w:altName w:val="Times New Roman"/>
    <w:panose1 w:val="00000000000000000000"/>
    <w:charset w:val="00"/>
    <w:family w:val="roman"/>
    <w:notTrueType/>
    <w:pitch w:val="default"/>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FD7469E" w14:textId="77777777" w:rsidR="004045B5" w:rsidRDefault="004045B5" w:rsidP="00BC0D02">
      <w:pPr>
        <w:spacing w:after="0" w:line="240" w:lineRule="auto"/>
      </w:pPr>
      <w:r>
        <w:separator/>
      </w:r>
    </w:p>
  </w:footnote>
  <w:footnote w:type="continuationSeparator" w:id="0">
    <w:p w14:paraId="60C7A0E7" w14:textId="77777777" w:rsidR="004045B5" w:rsidRDefault="004045B5" w:rsidP="00BC0D02">
      <w:pPr>
        <w:spacing w:after="0" w:line="240" w:lineRule="auto"/>
      </w:pPr>
      <w:r>
        <w:continuationSeparator/>
      </w:r>
    </w:p>
  </w:footnote>
  <w:footnote w:id="1">
    <w:p w14:paraId="04E3B870" w14:textId="40D36B03" w:rsidR="008644B3" w:rsidRPr="00A40171" w:rsidRDefault="008644B3" w:rsidP="00A40171">
      <w:pPr>
        <w:pStyle w:val="Textpoznmkypodiarou"/>
        <w:rPr>
          <w:rFonts w:ascii="Calibri" w:hAnsi="Calibri" w:cs="Calibri"/>
          <w:sz w:val="16"/>
          <w:szCs w:val="16"/>
        </w:rPr>
      </w:pPr>
      <w:r w:rsidRPr="004A7BE3">
        <w:rPr>
          <w:rStyle w:val="Odkaznapoznmkupodiarou"/>
          <w:rFonts w:ascii="Calibri" w:hAnsi="Calibri" w:cs="Calibri"/>
          <w:sz w:val="18"/>
          <w:szCs w:val="18"/>
        </w:rPr>
        <w:footnoteRef/>
      </w:r>
      <w:r w:rsidRPr="0069316E">
        <w:rPr>
          <w:rFonts w:ascii="Calibri" w:hAnsi="Calibri" w:cs="Calibri"/>
          <w:sz w:val="18"/>
          <w:szCs w:val="18"/>
        </w:rPr>
        <w:t xml:space="preserve"> </w:t>
      </w:r>
      <w:r w:rsidRPr="00A52CC1">
        <w:rPr>
          <w:rFonts w:ascii="Roboto" w:hAnsi="Roboto"/>
          <w:sz w:val="14"/>
          <w:szCs w:val="14"/>
        </w:rPr>
        <w:t xml:space="preserve">Pod lokalitou sa rozumie priestorové vymedzenie obyvateľov segregovaných a separovaných rómskych komunít dotknutých projektom vo vzťahu k obci (t.j. na okraji obce, </w:t>
      </w:r>
      <w:r>
        <w:rPr>
          <w:rFonts w:ascii="Roboto" w:hAnsi="Roboto"/>
          <w:sz w:val="14"/>
          <w:szCs w:val="14"/>
        </w:rPr>
        <w:t>koncentrované</w:t>
      </w:r>
      <w:r w:rsidRPr="00A52CC1">
        <w:rPr>
          <w:rFonts w:ascii="Roboto" w:hAnsi="Roboto"/>
          <w:sz w:val="14"/>
          <w:szCs w:val="14"/>
        </w:rPr>
        <w:t xml:space="preserve"> v rámci obce, mimo obce). V prípade umiestnenia obyvateľov segregovaných a separovaných rómskych komunít mimo obce, žiadateľ uvedie aj približnú vzdialenosť.</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3"/>
    <w:multiLevelType w:val="singleLevel"/>
    <w:tmpl w:val="2BC47B4E"/>
    <w:lvl w:ilvl="0">
      <w:start w:val="1"/>
      <w:numFmt w:val="bullet"/>
      <w:pStyle w:val="Zoznamsodrkami2"/>
      <w:lvlText w:val=""/>
      <w:lvlJc w:val="left"/>
      <w:pPr>
        <w:tabs>
          <w:tab w:val="num" w:pos="643"/>
        </w:tabs>
        <w:ind w:left="643" w:hanging="360"/>
      </w:pPr>
      <w:rPr>
        <w:rFonts w:ascii="Symbol" w:hAnsi="Symbol" w:hint="default"/>
      </w:rPr>
    </w:lvl>
  </w:abstractNum>
  <w:abstractNum w:abstractNumId="1">
    <w:nsid w:val="02686E93"/>
    <w:multiLevelType w:val="hybridMultilevel"/>
    <w:tmpl w:val="D854C05A"/>
    <w:lvl w:ilvl="0" w:tplc="F1F851F0">
      <w:start w:val="4"/>
      <w:numFmt w:val="bullet"/>
      <w:lvlText w:val="-"/>
      <w:lvlJc w:val="left"/>
      <w:pPr>
        <w:ind w:left="720" w:hanging="360"/>
      </w:pPr>
      <w:rPr>
        <w:rFonts w:ascii="Arial Narrow" w:eastAsia="Times New Roman" w:hAnsi="Arial Narrow" w:cs="Arial" w:hint="default"/>
        <w:b w:val="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nsid w:val="045B3E73"/>
    <w:multiLevelType w:val="multilevel"/>
    <w:tmpl w:val="4FB2B6FC"/>
    <w:numStyleLink w:val="ITMS2014"/>
  </w:abstractNum>
  <w:abstractNum w:abstractNumId="3">
    <w:nsid w:val="052A4550"/>
    <w:multiLevelType w:val="hybridMultilevel"/>
    <w:tmpl w:val="4A202C22"/>
    <w:lvl w:ilvl="0" w:tplc="35489A98">
      <w:start w:val="13"/>
      <w:numFmt w:val="bullet"/>
      <w:lvlText w:val="-"/>
      <w:lvlJc w:val="left"/>
      <w:pPr>
        <w:tabs>
          <w:tab w:val="num" w:pos="1003"/>
        </w:tabs>
        <w:ind w:left="1003" w:hanging="360"/>
      </w:pPr>
      <w:rPr>
        <w:rFonts w:ascii="Times New Roman" w:eastAsia="Times New Roman" w:hAnsi="Times New Roman" w:hint="default"/>
      </w:rPr>
    </w:lvl>
    <w:lvl w:ilvl="1" w:tplc="041B0003">
      <w:start w:val="1"/>
      <w:numFmt w:val="bullet"/>
      <w:lvlText w:val="o"/>
      <w:lvlJc w:val="left"/>
      <w:pPr>
        <w:tabs>
          <w:tab w:val="num" w:pos="1723"/>
        </w:tabs>
        <w:ind w:left="1723" w:hanging="360"/>
      </w:pPr>
      <w:rPr>
        <w:rFonts w:ascii="Courier New" w:hAnsi="Courier New" w:hint="default"/>
      </w:rPr>
    </w:lvl>
    <w:lvl w:ilvl="2" w:tplc="5D2AAD7E">
      <w:numFmt w:val="bullet"/>
      <w:lvlText w:val="•"/>
      <w:lvlJc w:val="left"/>
      <w:pPr>
        <w:ind w:left="2443" w:hanging="360"/>
      </w:pPr>
      <w:rPr>
        <w:rFonts w:ascii="Times New Roman" w:eastAsia="Times New Roman" w:hAnsi="Times New Roman" w:hint="default"/>
      </w:rPr>
    </w:lvl>
    <w:lvl w:ilvl="3" w:tplc="041B0001" w:tentative="1">
      <w:start w:val="1"/>
      <w:numFmt w:val="bullet"/>
      <w:lvlText w:val=""/>
      <w:lvlJc w:val="left"/>
      <w:pPr>
        <w:tabs>
          <w:tab w:val="num" w:pos="3163"/>
        </w:tabs>
        <w:ind w:left="3163" w:hanging="360"/>
      </w:pPr>
      <w:rPr>
        <w:rFonts w:ascii="Symbol" w:hAnsi="Symbol" w:hint="default"/>
      </w:rPr>
    </w:lvl>
    <w:lvl w:ilvl="4" w:tplc="041B0003" w:tentative="1">
      <w:start w:val="1"/>
      <w:numFmt w:val="bullet"/>
      <w:lvlText w:val="o"/>
      <w:lvlJc w:val="left"/>
      <w:pPr>
        <w:tabs>
          <w:tab w:val="num" w:pos="3883"/>
        </w:tabs>
        <w:ind w:left="3883" w:hanging="360"/>
      </w:pPr>
      <w:rPr>
        <w:rFonts w:ascii="Courier New" w:hAnsi="Courier New" w:hint="default"/>
      </w:rPr>
    </w:lvl>
    <w:lvl w:ilvl="5" w:tplc="041B0005" w:tentative="1">
      <w:start w:val="1"/>
      <w:numFmt w:val="bullet"/>
      <w:lvlText w:val=""/>
      <w:lvlJc w:val="left"/>
      <w:pPr>
        <w:tabs>
          <w:tab w:val="num" w:pos="4603"/>
        </w:tabs>
        <w:ind w:left="4603" w:hanging="360"/>
      </w:pPr>
      <w:rPr>
        <w:rFonts w:ascii="Wingdings" w:hAnsi="Wingdings" w:hint="default"/>
      </w:rPr>
    </w:lvl>
    <w:lvl w:ilvl="6" w:tplc="041B0001" w:tentative="1">
      <w:start w:val="1"/>
      <w:numFmt w:val="bullet"/>
      <w:lvlText w:val=""/>
      <w:lvlJc w:val="left"/>
      <w:pPr>
        <w:tabs>
          <w:tab w:val="num" w:pos="5323"/>
        </w:tabs>
        <w:ind w:left="5323" w:hanging="360"/>
      </w:pPr>
      <w:rPr>
        <w:rFonts w:ascii="Symbol" w:hAnsi="Symbol" w:hint="default"/>
      </w:rPr>
    </w:lvl>
    <w:lvl w:ilvl="7" w:tplc="041B0003" w:tentative="1">
      <w:start w:val="1"/>
      <w:numFmt w:val="bullet"/>
      <w:lvlText w:val="o"/>
      <w:lvlJc w:val="left"/>
      <w:pPr>
        <w:tabs>
          <w:tab w:val="num" w:pos="6043"/>
        </w:tabs>
        <w:ind w:left="6043" w:hanging="360"/>
      </w:pPr>
      <w:rPr>
        <w:rFonts w:ascii="Courier New" w:hAnsi="Courier New" w:hint="default"/>
      </w:rPr>
    </w:lvl>
    <w:lvl w:ilvl="8" w:tplc="041B0005" w:tentative="1">
      <w:start w:val="1"/>
      <w:numFmt w:val="bullet"/>
      <w:lvlText w:val=""/>
      <w:lvlJc w:val="left"/>
      <w:pPr>
        <w:tabs>
          <w:tab w:val="num" w:pos="6763"/>
        </w:tabs>
        <w:ind w:left="6763" w:hanging="360"/>
      </w:pPr>
      <w:rPr>
        <w:rFonts w:ascii="Wingdings" w:hAnsi="Wingdings" w:hint="default"/>
      </w:rPr>
    </w:lvl>
  </w:abstractNum>
  <w:abstractNum w:abstractNumId="4">
    <w:nsid w:val="06534FCC"/>
    <w:multiLevelType w:val="hybridMultilevel"/>
    <w:tmpl w:val="2A905498"/>
    <w:lvl w:ilvl="0" w:tplc="8BE079E4">
      <w:start w:val="2"/>
      <w:numFmt w:val="bullet"/>
      <w:lvlText w:val="-"/>
      <w:lvlJc w:val="left"/>
      <w:pPr>
        <w:ind w:left="720" w:hanging="360"/>
      </w:pPr>
      <w:rPr>
        <w:rFonts w:ascii="Times New Roman" w:eastAsia="Times New Roman" w:hAnsi="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nsid w:val="07125F6C"/>
    <w:multiLevelType w:val="hybridMultilevel"/>
    <w:tmpl w:val="D88E6520"/>
    <w:lvl w:ilvl="0" w:tplc="041B000F">
      <w:start w:val="1"/>
      <w:numFmt w:val="decimal"/>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6">
    <w:nsid w:val="07A15007"/>
    <w:multiLevelType w:val="multilevel"/>
    <w:tmpl w:val="4FB2B6FC"/>
    <w:numStyleLink w:val="ITMS2014"/>
  </w:abstractNum>
  <w:abstractNum w:abstractNumId="7">
    <w:nsid w:val="09EF3D20"/>
    <w:multiLevelType w:val="hybridMultilevel"/>
    <w:tmpl w:val="659CA2C2"/>
    <w:lvl w:ilvl="0" w:tplc="637A979C">
      <w:start w:val="1"/>
      <w:numFmt w:val="bullet"/>
      <w:lvlText w:val="-"/>
      <w:lvlJc w:val="left"/>
      <w:pPr>
        <w:ind w:left="720" w:hanging="360"/>
      </w:pPr>
      <w:rPr>
        <w:rFonts w:ascii="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nsid w:val="0B3C319F"/>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0B5A375E"/>
    <w:multiLevelType w:val="multilevel"/>
    <w:tmpl w:val="D5D4ADEA"/>
    <w:lvl w:ilvl="0">
      <w:start w:val="8"/>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nsid w:val="0FC47B6F"/>
    <w:multiLevelType w:val="hybridMultilevel"/>
    <w:tmpl w:val="060ECB2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nsid w:val="10292527"/>
    <w:multiLevelType w:val="hybridMultilevel"/>
    <w:tmpl w:val="18A2787A"/>
    <w:lvl w:ilvl="0" w:tplc="8BE079E4">
      <w:start w:val="2"/>
      <w:numFmt w:val="bullet"/>
      <w:lvlText w:val="-"/>
      <w:lvlJc w:val="left"/>
      <w:pPr>
        <w:ind w:left="720" w:hanging="360"/>
      </w:pPr>
      <w:rPr>
        <w:rFonts w:ascii="Times New Roman" w:eastAsia="Times New Roman" w:hAnsi="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
    <w:nsid w:val="13BF29F9"/>
    <w:multiLevelType w:val="hybridMultilevel"/>
    <w:tmpl w:val="488C7008"/>
    <w:lvl w:ilvl="0" w:tplc="03D2EE94">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3">
    <w:nsid w:val="14F0747B"/>
    <w:multiLevelType w:val="multilevel"/>
    <w:tmpl w:val="1B586364"/>
    <w:lvl w:ilvl="0">
      <w:start w:val="1"/>
      <w:numFmt w:val="decimal"/>
      <w:pStyle w:val="StyleStyleHeading115ptFirstline0Before1line"/>
      <w:lvlText w:val="%1."/>
      <w:lvlJc w:val="left"/>
      <w:pPr>
        <w:tabs>
          <w:tab w:val="num" w:pos="720"/>
        </w:tabs>
        <w:ind w:left="720" w:hanging="360"/>
      </w:pPr>
      <w:rPr>
        <w:rFonts w:cs="Times New Roman" w:hint="default"/>
      </w:rPr>
    </w:lvl>
    <w:lvl w:ilvl="1">
      <w:start w:val="2"/>
      <w:numFmt w:val="decimal"/>
      <w:isLgl/>
      <w:lvlText w:val="%1.%2"/>
      <w:lvlJc w:val="left"/>
      <w:pPr>
        <w:tabs>
          <w:tab w:val="num" w:pos="945"/>
        </w:tabs>
        <w:ind w:left="945" w:hanging="585"/>
      </w:pPr>
      <w:rPr>
        <w:rFonts w:cs="Times New Roman" w:hint="default"/>
      </w:rPr>
    </w:lvl>
    <w:lvl w:ilvl="2">
      <w:start w:val="30"/>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440"/>
        </w:tabs>
        <w:ind w:left="1440" w:hanging="108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1800"/>
        </w:tabs>
        <w:ind w:left="1800" w:hanging="1440"/>
      </w:pPr>
      <w:rPr>
        <w:rFonts w:cs="Times New Roman" w:hint="default"/>
      </w:rPr>
    </w:lvl>
  </w:abstractNum>
  <w:abstractNum w:abstractNumId="14">
    <w:nsid w:val="17AB3AAC"/>
    <w:multiLevelType w:val="hybridMultilevel"/>
    <w:tmpl w:val="C80612CC"/>
    <w:lvl w:ilvl="0" w:tplc="10665B1C">
      <w:start w:val="1"/>
      <w:numFmt w:val="lowerLetter"/>
      <w:lvlText w:val="%1."/>
      <w:lvlJc w:val="left"/>
      <w:pPr>
        <w:ind w:left="1245" w:hanging="360"/>
      </w:pPr>
      <w:rPr>
        <w:rFonts w:hint="default"/>
      </w:rPr>
    </w:lvl>
    <w:lvl w:ilvl="1" w:tplc="041B0019" w:tentative="1">
      <w:start w:val="1"/>
      <w:numFmt w:val="lowerLetter"/>
      <w:lvlText w:val="%2."/>
      <w:lvlJc w:val="left"/>
      <w:pPr>
        <w:ind w:left="1965" w:hanging="360"/>
      </w:pPr>
    </w:lvl>
    <w:lvl w:ilvl="2" w:tplc="041B001B" w:tentative="1">
      <w:start w:val="1"/>
      <w:numFmt w:val="lowerRoman"/>
      <w:lvlText w:val="%3."/>
      <w:lvlJc w:val="right"/>
      <w:pPr>
        <w:ind w:left="2685" w:hanging="180"/>
      </w:pPr>
    </w:lvl>
    <w:lvl w:ilvl="3" w:tplc="041B000F" w:tentative="1">
      <w:start w:val="1"/>
      <w:numFmt w:val="decimal"/>
      <w:lvlText w:val="%4."/>
      <w:lvlJc w:val="left"/>
      <w:pPr>
        <w:ind w:left="3405" w:hanging="360"/>
      </w:pPr>
    </w:lvl>
    <w:lvl w:ilvl="4" w:tplc="041B0019" w:tentative="1">
      <w:start w:val="1"/>
      <w:numFmt w:val="lowerLetter"/>
      <w:lvlText w:val="%5."/>
      <w:lvlJc w:val="left"/>
      <w:pPr>
        <w:ind w:left="4125" w:hanging="360"/>
      </w:pPr>
    </w:lvl>
    <w:lvl w:ilvl="5" w:tplc="041B001B" w:tentative="1">
      <w:start w:val="1"/>
      <w:numFmt w:val="lowerRoman"/>
      <w:lvlText w:val="%6."/>
      <w:lvlJc w:val="right"/>
      <w:pPr>
        <w:ind w:left="4845" w:hanging="180"/>
      </w:pPr>
    </w:lvl>
    <w:lvl w:ilvl="6" w:tplc="041B000F" w:tentative="1">
      <w:start w:val="1"/>
      <w:numFmt w:val="decimal"/>
      <w:lvlText w:val="%7."/>
      <w:lvlJc w:val="left"/>
      <w:pPr>
        <w:ind w:left="5565" w:hanging="360"/>
      </w:pPr>
    </w:lvl>
    <w:lvl w:ilvl="7" w:tplc="041B0019" w:tentative="1">
      <w:start w:val="1"/>
      <w:numFmt w:val="lowerLetter"/>
      <w:lvlText w:val="%8."/>
      <w:lvlJc w:val="left"/>
      <w:pPr>
        <w:ind w:left="6285" w:hanging="360"/>
      </w:pPr>
    </w:lvl>
    <w:lvl w:ilvl="8" w:tplc="041B001B" w:tentative="1">
      <w:start w:val="1"/>
      <w:numFmt w:val="lowerRoman"/>
      <w:lvlText w:val="%9."/>
      <w:lvlJc w:val="right"/>
      <w:pPr>
        <w:ind w:left="7005" w:hanging="180"/>
      </w:pPr>
    </w:lvl>
  </w:abstractNum>
  <w:abstractNum w:abstractNumId="15">
    <w:nsid w:val="1AAD077C"/>
    <w:multiLevelType w:val="hybridMultilevel"/>
    <w:tmpl w:val="47620490"/>
    <w:lvl w:ilvl="0" w:tplc="041B001B">
      <w:start w:val="1"/>
      <w:numFmt w:val="lowerRoman"/>
      <w:lvlText w:val="%1."/>
      <w:lvlJc w:val="righ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nsid w:val="1E9E507A"/>
    <w:multiLevelType w:val="hybridMultilevel"/>
    <w:tmpl w:val="591C01EC"/>
    <w:lvl w:ilvl="0" w:tplc="041B0001">
      <w:start w:val="1"/>
      <w:numFmt w:val="bullet"/>
      <w:lvlText w:val=""/>
      <w:lvlJc w:val="left"/>
      <w:pPr>
        <w:ind w:left="2487" w:hanging="360"/>
      </w:pPr>
      <w:rPr>
        <w:rFonts w:ascii="Symbol" w:hAnsi="Symbol" w:hint="default"/>
      </w:rPr>
    </w:lvl>
    <w:lvl w:ilvl="1" w:tplc="041B0003" w:tentative="1">
      <w:start w:val="1"/>
      <w:numFmt w:val="bullet"/>
      <w:lvlText w:val="o"/>
      <w:lvlJc w:val="left"/>
      <w:pPr>
        <w:ind w:left="3207" w:hanging="360"/>
      </w:pPr>
      <w:rPr>
        <w:rFonts w:ascii="Courier New" w:hAnsi="Courier New" w:cs="Courier New" w:hint="default"/>
      </w:rPr>
    </w:lvl>
    <w:lvl w:ilvl="2" w:tplc="041B0005" w:tentative="1">
      <w:start w:val="1"/>
      <w:numFmt w:val="bullet"/>
      <w:lvlText w:val=""/>
      <w:lvlJc w:val="left"/>
      <w:pPr>
        <w:ind w:left="3927" w:hanging="360"/>
      </w:pPr>
      <w:rPr>
        <w:rFonts w:ascii="Wingdings" w:hAnsi="Wingdings" w:hint="default"/>
      </w:rPr>
    </w:lvl>
    <w:lvl w:ilvl="3" w:tplc="041B0001" w:tentative="1">
      <w:start w:val="1"/>
      <w:numFmt w:val="bullet"/>
      <w:lvlText w:val=""/>
      <w:lvlJc w:val="left"/>
      <w:pPr>
        <w:ind w:left="4647" w:hanging="360"/>
      </w:pPr>
      <w:rPr>
        <w:rFonts w:ascii="Symbol" w:hAnsi="Symbol" w:hint="default"/>
      </w:rPr>
    </w:lvl>
    <w:lvl w:ilvl="4" w:tplc="041B0003" w:tentative="1">
      <w:start w:val="1"/>
      <w:numFmt w:val="bullet"/>
      <w:lvlText w:val="o"/>
      <w:lvlJc w:val="left"/>
      <w:pPr>
        <w:ind w:left="5367" w:hanging="360"/>
      </w:pPr>
      <w:rPr>
        <w:rFonts w:ascii="Courier New" w:hAnsi="Courier New" w:cs="Courier New" w:hint="default"/>
      </w:rPr>
    </w:lvl>
    <w:lvl w:ilvl="5" w:tplc="041B0005" w:tentative="1">
      <w:start w:val="1"/>
      <w:numFmt w:val="bullet"/>
      <w:lvlText w:val=""/>
      <w:lvlJc w:val="left"/>
      <w:pPr>
        <w:ind w:left="6087" w:hanging="360"/>
      </w:pPr>
      <w:rPr>
        <w:rFonts w:ascii="Wingdings" w:hAnsi="Wingdings" w:hint="default"/>
      </w:rPr>
    </w:lvl>
    <w:lvl w:ilvl="6" w:tplc="041B0001" w:tentative="1">
      <w:start w:val="1"/>
      <w:numFmt w:val="bullet"/>
      <w:lvlText w:val=""/>
      <w:lvlJc w:val="left"/>
      <w:pPr>
        <w:ind w:left="6807" w:hanging="360"/>
      </w:pPr>
      <w:rPr>
        <w:rFonts w:ascii="Symbol" w:hAnsi="Symbol" w:hint="default"/>
      </w:rPr>
    </w:lvl>
    <w:lvl w:ilvl="7" w:tplc="041B0003" w:tentative="1">
      <w:start w:val="1"/>
      <w:numFmt w:val="bullet"/>
      <w:lvlText w:val="o"/>
      <w:lvlJc w:val="left"/>
      <w:pPr>
        <w:ind w:left="7527" w:hanging="360"/>
      </w:pPr>
      <w:rPr>
        <w:rFonts w:ascii="Courier New" w:hAnsi="Courier New" w:cs="Courier New" w:hint="default"/>
      </w:rPr>
    </w:lvl>
    <w:lvl w:ilvl="8" w:tplc="041B0005" w:tentative="1">
      <w:start w:val="1"/>
      <w:numFmt w:val="bullet"/>
      <w:lvlText w:val=""/>
      <w:lvlJc w:val="left"/>
      <w:pPr>
        <w:ind w:left="8247" w:hanging="360"/>
      </w:pPr>
      <w:rPr>
        <w:rFonts w:ascii="Wingdings" w:hAnsi="Wingdings" w:hint="default"/>
      </w:rPr>
    </w:lvl>
  </w:abstractNum>
  <w:abstractNum w:abstractNumId="17">
    <w:nsid w:val="20B326D3"/>
    <w:multiLevelType w:val="hybridMultilevel"/>
    <w:tmpl w:val="4B1A915E"/>
    <w:lvl w:ilvl="0" w:tplc="8BE079E4">
      <w:start w:val="2"/>
      <w:numFmt w:val="bullet"/>
      <w:lvlText w:val="-"/>
      <w:lvlJc w:val="left"/>
      <w:pPr>
        <w:ind w:left="720" w:hanging="360"/>
      </w:pPr>
      <w:rPr>
        <w:rFonts w:ascii="Times New Roman" w:eastAsia="Times New Roman" w:hAnsi="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nsid w:val="213078C1"/>
    <w:multiLevelType w:val="hybridMultilevel"/>
    <w:tmpl w:val="91340BB8"/>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nsid w:val="22443C7B"/>
    <w:multiLevelType w:val="hybridMultilevel"/>
    <w:tmpl w:val="F2A433DE"/>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20">
    <w:nsid w:val="279A780A"/>
    <w:multiLevelType w:val="multilevel"/>
    <w:tmpl w:val="36AE12D4"/>
    <w:lvl w:ilvl="0">
      <w:start w:val="8"/>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nsid w:val="2F5175AB"/>
    <w:multiLevelType w:val="multilevel"/>
    <w:tmpl w:val="4FB2B6FC"/>
    <w:lvl w:ilvl="0">
      <w:start w:val="1"/>
      <w:numFmt w:val="decimal"/>
      <w:lvlText w:val="%1."/>
      <w:lvlJc w:val="left"/>
      <w:pPr>
        <w:ind w:left="360" w:hanging="360"/>
      </w:pPr>
      <w:rPr>
        <w:rFonts w:hint="default"/>
      </w:rPr>
    </w:lvl>
    <w:lvl w:ilvl="1">
      <w:start w:val="1"/>
      <w:numFmt w:val="upperLetter"/>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nsid w:val="32CF61E3"/>
    <w:multiLevelType w:val="hybridMultilevel"/>
    <w:tmpl w:val="B9C671A4"/>
    <w:lvl w:ilvl="0" w:tplc="B642995A">
      <w:start w:val="1"/>
      <w:numFmt w:val="decimal"/>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23">
    <w:nsid w:val="369A0233"/>
    <w:multiLevelType w:val="multilevel"/>
    <w:tmpl w:val="4FB2B6FC"/>
    <w:styleLink w:val="ITMS2014"/>
    <w:lvl w:ilvl="0">
      <w:start w:val="1"/>
      <w:numFmt w:val="decimal"/>
      <w:lvlText w:val="%1."/>
      <w:lvlJc w:val="left"/>
      <w:pPr>
        <w:ind w:left="360" w:hanging="360"/>
      </w:pPr>
      <w:rPr>
        <w:rFonts w:hint="default"/>
      </w:rPr>
    </w:lvl>
    <w:lvl w:ilvl="1">
      <w:start w:val="1"/>
      <w:numFmt w:val="upperLetter"/>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nsid w:val="3B8A61F5"/>
    <w:multiLevelType w:val="multilevel"/>
    <w:tmpl w:val="E4A2B19E"/>
    <w:lvl w:ilvl="0">
      <w:start w:val="1"/>
      <w:numFmt w:val="decimal"/>
      <w:pStyle w:val="Nadpis2"/>
      <w:lvlText w:val="%1."/>
      <w:lvlJc w:val="left"/>
      <w:pPr>
        <w:ind w:left="360" w:hanging="360"/>
      </w:pPr>
      <w:rPr>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isLgl/>
      <w:lvlText w:val="%1.%2."/>
      <w:lvlJc w:val="left"/>
      <w:pPr>
        <w:ind w:left="786"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nsid w:val="3D0953D1"/>
    <w:multiLevelType w:val="hybridMultilevel"/>
    <w:tmpl w:val="95BE1F5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
    <w:nsid w:val="41F5053B"/>
    <w:multiLevelType w:val="multilevel"/>
    <w:tmpl w:val="5DA04146"/>
    <w:lvl w:ilvl="0">
      <w:start w:val="11"/>
      <w:numFmt w:val="decimal"/>
      <w:lvlText w:val="%1."/>
      <w:lvlJc w:val="left"/>
      <w:pPr>
        <w:ind w:left="360" w:hanging="360"/>
      </w:pPr>
      <w:rPr>
        <w:rFonts w:hint="default"/>
      </w:rPr>
    </w:lvl>
    <w:lvl w:ilvl="1">
      <w:start w:val="1"/>
      <w:numFmt w:val="upperLetter"/>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nsid w:val="42F97D20"/>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nsid w:val="480E7A4D"/>
    <w:multiLevelType w:val="multilevel"/>
    <w:tmpl w:val="4FB2B6FC"/>
    <w:lvl w:ilvl="0">
      <w:start w:val="1"/>
      <w:numFmt w:val="decimal"/>
      <w:lvlText w:val="%1."/>
      <w:lvlJc w:val="left"/>
      <w:pPr>
        <w:ind w:left="360" w:hanging="360"/>
      </w:pPr>
      <w:rPr>
        <w:rFonts w:hint="default"/>
      </w:rPr>
    </w:lvl>
    <w:lvl w:ilvl="1">
      <w:start w:val="1"/>
      <w:numFmt w:val="upperLetter"/>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nsid w:val="4D6C7AF9"/>
    <w:multiLevelType w:val="hybridMultilevel"/>
    <w:tmpl w:val="C77437F0"/>
    <w:lvl w:ilvl="0" w:tplc="37ECE422">
      <w:start w:val="4"/>
      <w:numFmt w:val="bullet"/>
      <w:lvlText w:val="-"/>
      <w:lvlJc w:val="left"/>
      <w:pPr>
        <w:ind w:left="720" w:hanging="360"/>
      </w:pPr>
      <w:rPr>
        <w:rFonts w:ascii="Arial Narrow" w:eastAsia="Times New Roman" w:hAnsi="Arial Narrow"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0">
    <w:nsid w:val="53F81127"/>
    <w:multiLevelType w:val="hybridMultilevel"/>
    <w:tmpl w:val="5C189D7A"/>
    <w:lvl w:ilvl="0" w:tplc="37ECE422">
      <w:start w:val="4"/>
      <w:numFmt w:val="bullet"/>
      <w:lvlText w:val="-"/>
      <w:lvlJc w:val="left"/>
      <w:pPr>
        <w:ind w:left="720" w:hanging="360"/>
      </w:pPr>
      <w:rPr>
        <w:rFonts w:ascii="Arial Narrow" w:eastAsia="Times New Roman" w:hAnsi="Arial Narrow"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1">
    <w:nsid w:val="56647920"/>
    <w:multiLevelType w:val="multilevel"/>
    <w:tmpl w:val="343A02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5A9138AD"/>
    <w:multiLevelType w:val="hybridMultilevel"/>
    <w:tmpl w:val="105257E0"/>
    <w:lvl w:ilvl="0" w:tplc="37ECE422">
      <w:start w:val="4"/>
      <w:numFmt w:val="bullet"/>
      <w:lvlText w:val="-"/>
      <w:lvlJc w:val="left"/>
      <w:pPr>
        <w:ind w:left="720" w:hanging="360"/>
      </w:pPr>
      <w:rPr>
        <w:rFonts w:ascii="Arial Narrow" w:eastAsia="Times New Roman" w:hAnsi="Arial Narrow"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3">
    <w:nsid w:val="5F5332FF"/>
    <w:multiLevelType w:val="hybridMultilevel"/>
    <w:tmpl w:val="28ACD78C"/>
    <w:lvl w:ilvl="0" w:tplc="92101736">
      <w:start w:val="1"/>
      <w:numFmt w:val="decimal"/>
      <w:lvlText w:val="%1."/>
      <w:lvlJc w:val="left"/>
      <w:pPr>
        <w:ind w:left="1425" w:hanging="360"/>
      </w:pPr>
      <w:rPr>
        <w:rFonts w:hint="default"/>
        <w:color w:val="auto"/>
      </w:rPr>
    </w:lvl>
    <w:lvl w:ilvl="1" w:tplc="041B0019" w:tentative="1">
      <w:start w:val="1"/>
      <w:numFmt w:val="lowerLetter"/>
      <w:lvlText w:val="%2."/>
      <w:lvlJc w:val="left"/>
      <w:pPr>
        <w:ind w:left="2145" w:hanging="360"/>
      </w:pPr>
    </w:lvl>
    <w:lvl w:ilvl="2" w:tplc="041B001B" w:tentative="1">
      <w:start w:val="1"/>
      <w:numFmt w:val="lowerRoman"/>
      <w:lvlText w:val="%3."/>
      <w:lvlJc w:val="right"/>
      <w:pPr>
        <w:ind w:left="2865" w:hanging="180"/>
      </w:pPr>
    </w:lvl>
    <w:lvl w:ilvl="3" w:tplc="041B000F" w:tentative="1">
      <w:start w:val="1"/>
      <w:numFmt w:val="decimal"/>
      <w:lvlText w:val="%4."/>
      <w:lvlJc w:val="left"/>
      <w:pPr>
        <w:ind w:left="3585" w:hanging="360"/>
      </w:pPr>
    </w:lvl>
    <w:lvl w:ilvl="4" w:tplc="041B0019" w:tentative="1">
      <w:start w:val="1"/>
      <w:numFmt w:val="lowerLetter"/>
      <w:lvlText w:val="%5."/>
      <w:lvlJc w:val="left"/>
      <w:pPr>
        <w:ind w:left="4305" w:hanging="360"/>
      </w:pPr>
    </w:lvl>
    <w:lvl w:ilvl="5" w:tplc="041B001B" w:tentative="1">
      <w:start w:val="1"/>
      <w:numFmt w:val="lowerRoman"/>
      <w:lvlText w:val="%6."/>
      <w:lvlJc w:val="right"/>
      <w:pPr>
        <w:ind w:left="5025" w:hanging="180"/>
      </w:pPr>
    </w:lvl>
    <w:lvl w:ilvl="6" w:tplc="041B000F" w:tentative="1">
      <w:start w:val="1"/>
      <w:numFmt w:val="decimal"/>
      <w:lvlText w:val="%7."/>
      <w:lvlJc w:val="left"/>
      <w:pPr>
        <w:ind w:left="5745" w:hanging="360"/>
      </w:pPr>
    </w:lvl>
    <w:lvl w:ilvl="7" w:tplc="041B0019" w:tentative="1">
      <w:start w:val="1"/>
      <w:numFmt w:val="lowerLetter"/>
      <w:lvlText w:val="%8."/>
      <w:lvlJc w:val="left"/>
      <w:pPr>
        <w:ind w:left="6465" w:hanging="360"/>
      </w:pPr>
    </w:lvl>
    <w:lvl w:ilvl="8" w:tplc="041B001B" w:tentative="1">
      <w:start w:val="1"/>
      <w:numFmt w:val="lowerRoman"/>
      <w:lvlText w:val="%9."/>
      <w:lvlJc w:val="right"/>
      <w:pPr>
        <w:ind w:left="7185" w:hanging="180"/>
      </w:pPr>
    </w:lvl>
  </w:abstractNum>
  <w:abstractNum w:abstractNumId="34">
    <w:nsid w:val="62774D7B"/>
    <w:multiLevelType w:val="hybridMultilevel"/>
    <w:tmpl w:val="544E91D2"/>
    <w:lvl w:ilvl="0" w:tplc="1138E1B4">
      <w:start w:val="1"/>
      <w:numFmt w:val="upperLetter"/>
      <w:lvlText w:val="%1."/>
      <w:lvlJc w:val="left"/>
      <w:pPr>
        <w:ind w:left="1065" w:hanging="705"/>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nsid w:val="62FB7189"/>
    <w:multiLevelType w:val="hybridMultilevel"/>
    <w:tmpl w:val="A51480F0"/>
    <w:lvl w:ilvl="0" w:tplc="992009AE">
      <w:numFmt w:val="bullet"/>
      <w:lvlText w:val="-"/>
      <w:lvlJc w:val="left"/>
      <w:pPr>
        <w:ind w:left="720" w:hanging="360"/>
      </w:pPr>
      <w:rPr>
        <w:rFonts w:ascii="Times New Roman" w:eastAsiaTheme="minorHAns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6">
    <w:nsid w:val="64322FF6"/>
    <w:multiLevelType w:val="hybridMultilevel"/>
    <w:tmpl w:val="62469716"/>
    <w:lvl w:ilvl="0" w:tplc="041B0005">
      <w:start w:val="1"/>
      <w:numFmt w:val="bullet"/>
      <w:lvlText w:val=""/>
      <w:lvlJc w:val="left"/>
      <w:pPr>
        <w:ind w:left="2487" w:hanging="360"/>
      </w:pPr>
      <w:rPr>
        <w:rFonts w:ascii="Wingdings" w:hAnsi="Wingdings" w:hint="default"/>
      </w:rPr>
    </w:lvl>
    <w:lvl w:ilvl="1" w:tplc="041B0003" w:tentative="1">
      <w:start w:val="1"/>
      <w:numFmt w:val="bullet"/>
      <w:lvlText w:val="o"/>
      <w:lvlJc w:val="left"/>
      <w:pPr>
        <w:ind w:left="3207" w:hanging="360"/>
      </w:pPr>
      <w:rPr>
        <w:rFonts w:ascii="Courier New" w:hAnsi="Courier New" w:cs="Courier New" w:hint="default"/>
      </w:rPr>
    </w:lvl>
    <w:lvl w:ilvl="2" w:tplc="041B0005" w:tentative="1">
      <w:start w:val="1"/>
      <w:numFmt w:val="bullet"/>
      <w:lvlText w:val=""/>
      <w:lvlJc w:val="left"/>
      <w:pPr>
        <w:ind w:left="3927" w:hanging="360"/>
      </w:pPr>
      <w:rPr>
        <w:rFonts w:ascii="Wingdings" w:hAnsi="Wingdings" w:hint="default"/>
      </w:rPr>
    </w:lvl>
    <w:lvl w:ilvl="3" w:tplc="041B0001" w:tentative="1">
      <w:start w:val="1"/>
      <w:numFmt w:val="bullet"/>
      <w:lvlText w:val=""/>
      <w:lvlJc w:val="left"/>
      <w:pPr>
        <w:ind w:left="4647" w:hanging="360"/>
      </w:pPr>
      <w:rPr>
        <w:rFonts w:ascii="Symbol" w:hAnsi="Symbol" w:hint="default"/>
      </w:rPr>
    </w:lvl>
    <w:lvl w:ilvl="4" w:tplc="041B0003" w:tentative="1">
      <w:start w:val="1"/>
      <w:numFmt w:val="bullet"/>
      <w:lvlText w:val="o"/>
      <w:lvlJc w:val="left"/>
      <w:pPr>
        <w:ind w:left="5367" w:hanging="360"/>
      </w:pPr>
      <w:rPr>
        <w:rFonts w:ascii="Courier New" w:hAnsi="Courier New" w:cs="Courier New" w:hint="default"/>
      </w:rPr>
    </w:lvl>
    <w:lvl w:ilvl="5" w:tplc="041B0005" w:tentative="1">
      <w:start w:val="1"/>
      <w:numFmt w:val="bullet"/>
      <w:lvlText w:val=""/>
      <w:lvlJc w:val="left"/>
      <w:pPr>
        <w:ind w:left="6087" w:hanging="360"/>
      </w:pPr>
      <w:rPr>
        <w:rFonts w:ascii="Wingdings" w:hAnsi="Wingdings" w:hint="default"/>
      </w:rPr>
    </w:lvl>
    <w:lvl w:ilvl="6" w:tplc="041B0001" w:tentative="1">
      <w:start w:val="1"/>
      <w:numFmt w:val="bullet"/>
      <w:lvlText w:val=""/>
      <w:lvlJc w:val="left"/>
      <w:pPr>
        <w:ind w:left="6807" w:hanging="360"/>
      </w:pPr>
      <w:rPr>
        <w:rFonts w:ascii="Symbol" w:hAnsi="Symbol" w:hint="default"/>
      </w:rPr>
    </w:lvl>
    <w:lvl w:ilvl="7" w:tplc="041B0003" w:tentative="1">
      <w:start w:val="1"/>
      <w:numFmt w:val="bullet"/>
      <w:lvlText w:val="o"/>
      <w:lvlJc w:val="left"/>
      <w:pPr>
        <w:ind w:left="7527" w:hanging="360"/>
      </w:pPr>
      <w:rPr>
        <w:rFonts w:ascii="Courier New" w:hAnsi="Courier New" w:cs="Courier New" w:hint="default"/>
      </w:rPr>
    </w:lvl>
    <w:lvl w:ilvl="8" w:tplc="041B0005" w:tentative="1">
      <w:start w:val="1"/>
      <w:numFmt w:val="bullet"/>
      <w:lvlText w:val=""/>
      <w:lvlJc w:val="left"/>
      <w:pPr>
        <w:ind w:left="8247" w:hanging="360"/>
      </w:pPr>
      <w:rPr>
        <w:rFonts w:ascii="Wingdings" w:hAnsi="Wingdings" w:hint="default"/>
      </w:rPr>
    </w:lvl>
  </w:abstractNum>
  <w:abstractNum w:abstractNumId="37">
    <w:nsid w:val="67656084"/>
    <w:multiLevelType w:val="multilevel"/>
    <w:tmpl w:val="481E0D08"/>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nsid w:val="6BAD1926"/>
    <w:multiLevelType w:val="hybridMultilevel"/>
    <w:tmpl w:val="934074A2"/>
    <w:lvl w:ilvl="0" w:tplc="041B000F">
      <w:start w:val="1"/>
      <w:numFmt w:val="decimal"/>
      <w:lvlText w:val="%1."/>
      <w:lvlJc w:val="left"/>
      <w:pPr>
        <w:ind w:left="502"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nsid w:val="6E74277D"/>
    <w:multiLevelType w:val="hybridMultilevel"/>
    <w:tmpl w:val="9E7C79C8"/>
    <w:lvl w:ilvl="0" w:tplc="D722AC3A">
      <w:start w:val="1"/>
      <w:numFmt w:val="bullet"/>
      <w:lvlText w:val="-"/>
      <w:lvlJc w:val="left"/>
      <w:pPr>
        <w:ind w:left="720" w:hanging="360"/>
      </w:pPr>
      <w:rPr>
        <w:rFonts w:ascii="Calibri" w:eastAsia="PMingLiU" w:hAnsi="Calibri"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0">
    <w:nsid w:val="76834243"/>
    <w:multiLevelType w:val="hybridMultilevel"/>
    <w:tmpl w:val="7862CE02"/>
    <w:lvl w:ilvl="0" w:tplc="041B0017">
      <w:start w:val="1"/>
      <w:numFmt w:val="lowerLetter"/>
      <w:lvlText w:val="%1)"/>
      <w:lvlJc w:val="left"/>
      <w:pPr>
        <w:ind w:left="1146" w:hanging="360"/>
      </w:pPr>
    </w:lvl>
    <w:lvl w:ilvl="1" w:tplc="041B0019">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41">
    <w:nsid w:val="776372D1"/>
    <w:multiLevelType w:val="hybridMultilevel"/>
    <w:tmpl w:val="0E02AED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2">
    <w:nsid w:val="7C5C2A37"/>
    <w:multiLevelType w:val="hybridMultilevel"/>
    <w:tmpl w:val="48E86F82"/>
    <w:lvl w:ilvl="0" w:tplc="C3F06DB2">
      <w:numFmt w:val="bullet"/>
      <w:lvlText w:val="-"/>
      <w:lvlJc w:val="left"/>
      <w:pPr>
        <w:ind w:left="720" w:hanging="360"/>
      </w:pPr>
      <w:rPr>
        <w:rFonts w:ascii="Times New Roman" w:eastAsia="Times New Roman" w:hAnsi="Times New Roman" w:hint="default"/>
      </w:rPr>
    </w:lvl>
    <w:lvl w:ilvl="1" w:tplc="6FB615E8">
      <w:numFmt w:val="bullet"/>
      <w:lvlText w:val=""/>
      <w:lvlJc w:val="left"/>
      <w:pPr>
        <w:ind w:left="1440" w:hanging="360"/>
      </w:pPr>
      <w:rPr>
        <w:rFonts w:ascii="Wingdings" w:eastAsia="Times New Roman" w:hAnsi="Wingdings"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3">
    <w:nsid w:val="7C9E7F4F"/>
    <w:multiLevelType w:val="hybridMultilevel"/>
    <w:tmpl w:val="31C82B54"/>
    <w:lvl w:ilvl="0" w:tplc="151892FC">
      <w:numFmt w:val="bullet"/>
      <w:lvlText w:val="-"/>
      <w:lvlJc w:val="left"/>
      <w:pPr>
        <w:ind w:left="720" w:hanging="360"/>
      </w:pPr>
      <w:rPr>
        <w:rFonts w:ascii="Calibri" w:eastAsia="Calibri" w:hAnsi="Calibri"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44">
    <w:nsid w:val="7CBF6DB5"/>
    <w:multiLevelType w:val="hybridMultilevel"/>
    <w:tmpl w:val="2FAA05E4"/>
    <w:lvl w:ilvl="0" w:tplc="041B000F">
      <w:start w:val="6"/>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10"/>
  </w:num>
  <w:num w:numId="2">
    <w:abstractNumId w:val="6"/>
  </w:num>
  <w:num w:numId="3">
    <w:abstractNumId w:val="8"/>
  </w:num>
  <w:num w:numId="4">
    <w:abstractNumId w:val="27"/>
  </w:num>
  <w:num w:numId="5">
    <w:abstractNumId w:val="23"/>
  </w:num>
  <w:num w:numId="6">
    <w:abstractNumId w:val="2"/>
  </w:num>
  <w:num w:numId="7">
    <w:abstractNumId w:val="20"/>
  </w:num>
  <w:num w:numId="8">
    <w:abstractNumId w:val="37"/>
  </w:num>
  <w:num w:numId="9">
    <w:abstractNumId w:val="9"/>
  </w:num>
  <w:num w:numId="10">
    <w:abstractNumId w:val="28"/>
  </w:num>
  <w:num w:numId="11">
    <w:abstractNumId w:val="21"/>
  </w:num>
  <w:num w:numId="12">
    <w:abstractNumId w:val="26"/>
  </w:num>
  <w:num w:numId="13">
    <w:abstractNumId w:val="4"/>
  </w:num>
  <w:num w:numId="14">
    <w:abstractNumId w:val="31"/>
  </w:num>
  <w:num w:numId="15">
    <w:abstractNumId w:val="7"/>
  </w:num>
  <w:num w:numId="16">
    <w:abstractNumId w:val="17"/>
  </w:num>
  <w:num w:numId="17">
    <w:abstractNumId w:val="11"/>
  </w:num>
  <w:num w:numId="18">
    <w:abstractNumId w:val="18"/>
  </w:num>
  <w:num w:numId="19">
    <w:abstractNumId w:val="35"/>
  </w:num>
  <w:num w:numId="20">
    <w:abstractNumId w:val="13"/>
  </w:num>
  <w:num w:numId="21">
    <w:abstractNumId w:val="36"/>
  </w:num>
  <w:num w:numId="22">
    <w:abstractNumId w:val="5"/>
  </w:num>
  <w:num w:numId="23">
    <w:abstractNumId w:val="22"/>
  </w:num>
  <w:num w:numId="24">
    <w:abstractNumId w:val="0"/>
  </w:num>
  <w:num w:numId="25">
    <w:abstractNumId w:val="1"/>
  </w:num>
  <w:num w:numId="26">
    <w:abstractNumId w:val="32"/>
  </w:num>
  <w:num w:numId="27">
    <w:abstractNumId w:val="30"/>
  </w:num>
  <w:num w:numId="28">
    <w:abstractNumId w:val="29"/>
  </w:num>
  <w:num w:numId="29">
    <w:abstractNumId w:val="3"/>
  </w:num>
  <w:num w:numId="30">
    <w:abstractNumId w:val="34"/>
  </w:num>
  <w:num w:numId="31">
    <w:abstractNumId w:val="15"/>
  </w:num>
  <w:num w:numId="32">
    <w:abstractNumId w:val="16"/>
  </w:num>
  <w:num w:numId="33">
    <w:abstractNumId w:val="38"/>
  </w:num>
  <w:num w:numId="34">
    <w:abstractNumId w:val="44"/>
  </w:num>
  <w:num w:numId="35">
    <w:abstractNumId w:val="19"/>
  </w:num>
  <w:num w:numId="36">
    <w:abstractNumId w:val="41"/>
  </w:num>
  <w:num w:numId="37">
    <w:abstractNumId w:val="42"/>
  </w:num>
  <w:num w:numId="38">
    <w:abstractNumId w:val="24"/>
  </w:num>
  <w:num w:numId="39">
    <w:abstractNumId w:val="39"/>
  </w:num>
  <w:num w:numId="40">
    <w:abstractNumId w:val="33"/>
  </w:num>
  <w:num w:numId="41">
    <w:abstractNumId w:val="40"/>
  </w:num>
  <w:num w:numId="42">
    <w:abstractNumId w:val="43"/>
  </w:num>
  <w:num w:numId="43">
    <w:abstractNumId w:val="12"/>
  </w:num>
  <w:num w:numId="44">
    <w:abstractNumId w:val="14"/>
  </w:num>
  <w:num w:numId="45">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removePersonalInformation/>
  <w:removeDateAndTime/>
  <w:trackRevisions/>
  <w:doNotTrackFormatting/>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74C3"/>
    <w:rsid w:val="00002E66"/>
    <w:rsid w:val="000106C6"/>
    <w:rsid w:val="00012F5C"/>
    <w:rsid w:val="0001424F"/>
    <w:rsid w:val="00025A1F"/>
    <w:rsid w:val="00030D1F"/>
    <w:rsid w:val="0004545B"/>
    <w:rsid w:val="000461A5"/>
    <w:rsid w:val="000537CD"/>
    <w:rsid w:val="00067398"/>
    <w:rsid w:val="0007019F"/>
    <w:rsid w:val="00071BBD"/>
    <w:rsid w:val="00074F3A"/>
    <w:rsid w:val="0008013E"/>
    <w:rsid w:val="00086DA9"/>
    <w:rsid w:val="00090B8F"/>
    <w:rsid w:val="00092098"/>
    <w:rsid w:val="000921EE"/>
    <w:rsid w:val="000A1333"/>
    <w:rsid w:val="000A4A66"/>
    <w:rsid w:val="000A4DD9"/>
    <w:rsid w:val="000A5CD3"/>
    <w:rsid w:val="000B06BE"/>
    <w:rsid w:val="000B4626"/>
    <w:rsid w:val="000B6522"/>
    <w:rsid w:val="000C2216"/>
    <w:rsid w:val="000C3706"/>
    <w:rsid w:val="000C3B42"/>
    <w:rsid w:val="000C54B4"/>
    <w:rsid w:val="000D4320"/>
    <w:rsid w:val="000D6DF3"/>
    <w:rsid w:val="000F2450"/>
    <w:rsid w:val="000F29C6"/>
    <w:rsid w:val="000F3366"/>
    <w:rsid w:val="000F4727"/>
    <w:rsid w:val="000F4DDB"/>
    <w:rsid w:val="001001B5"/>
    <w:rsid w:val="001068A1"/>
    <w:rsid w:val="001200B2"/>
    <w:rsid w:val="00122ABD"/>
    <w:rsid w:val="00126865"/>
    <w:rsid w:val="00136716"/>
    <w:rsid w:val="00137CFF"/>
    <w:rsid w:val="00142C1C"/>
    <w:rsid w:val="001452E1"/>
    <w:rsid w:val="00147DC5"/>
    <w:rsid w:val="001623C5"/>
    <w:rsid w:val="00162CDF"/>
    <w:rsid w:val="00163D7A"/>
    <w:rsid w:val="00165D43"/>
    <w:rsid w:val="00167183"/>
    <w:rsid w:val="001678AC"/>
    <w:rsid w:val="00180945"/>
    <w:rsid w:val="00195E24"/>
    <w:rsid w:val="001A2076"/>
    <w:rsid w:val="001A4FBA"/>
    <w:rsid w:val="001A6D66"/>
    <w:rsid w:val="001B1564"/>
    <w:rsid w:val="001B3AD1"/>
    <w:rsid w:val="001C17D5"/>
    <w:rsid w:val="001C1E75"/>
    <w:rsid w:val="001D6A7B"/>
    <w:rsid w:val="001D75A0"/>
    <w:rsid w:val="001D7CEC"/>
    <w:rsid w:val="001E3A5E"/>
    <w:rsid w:val="001E669B"/>
    <w:rsid w:val="001E6CCE"/>
    <w:rsid w:val="001F051A"/>
    <w:rsid w:val="001F7D8A"/>
    <w:rsid w:val="00212CDD"/>
    <w:rsid w:val="002135D6"/>
    <w:rsid w:val="002203E4"/>
    <w:rsid w:val="0023012E"/>
    <w:rsid w:val="00244AF0"/>
    <w:rsid w:val="00245BC1"/>
    <w:rsid w:val="002464FA"/>
    <w:rsid w:val="00246E4E"/>
    <w:rsid w:val="0025128F"/>
    <w:rsid w:val="00252D17"/>
    <w:rsid w:val="00261884"/>
    <w:rsid w:val="00264E06"/>
    <w:rsid w:val="00265BD3"/>
    <w:rsid w:val="00272929"/>
    <w:rsid w:val="00274B02"/>
    <w:rsid w:val="002756C6"/>
    <w:rsid w:val="002758F1"/>
    <w:rsid w:val="00277232"/>
    <w:rsid w:val="002855D6"/>
    <w:rsid w:val="00290072"/>
    <w:rsid w:val="002A0199"/>
    <w:rsid w:val="002A2815"/>
    <w:rsid w:val="002A59D8"/>
    <w:rsid w:val="002B5939"/>
    <w:rsid w:val="002B60DD"/>
    <w:rsid w:val="002B688D"/>
    <w:rsid w:val="002B7098"/>
    <w:rsid w:val="002C108E"/>
    <w:rsid w:val="002C348D"/>
    <w:rsid w:val="002C799F"/>
    <w:rsid w:val="002D3B05"/>
    <w:rsid w:val="002D6153"/>
    <w:rsid w:val="002D7DCC"/>
    <w:rsid w:val="002E0950"/>
    <w:rsid w:val="002E3B34"/>
    <w:rsid w:val="002E5742"/>
    <w:rsid w:val="002E6C08"/>
    <w:rsid w:val="002F7175"/>
    <w:rsid w:val="003120FE"/>
    <w:rsid w:val="00313E17"/>
    <w:rsid w:val="00316546"/>
    <w:rsid w:val="00320A71"/>
    <w:rsid w:val="00324F4B"/>
    <w:rsid w:val="00335F3F"/>
    <w:rsid w:val="00337D2E"/>
    <w:rsid w:val="003466BC"/>
    <w:rsid w:val="003570C3"/>
    <w:rsid w:val="0036101E"/>
    <w:rsid w:val="003624EC"/>
    <w:rsid w:val="00365722"/>
    <w:rsid w:val="00367160"/>
    <w:rsid w:val="00370D37"/>
    <w:rsid w:val="00370E7F"/>
    <w:rsid w:val="00375E9D"/>
    <w:rsid w:val="00377099"/>
    <w:rsid w:val="00387C80"/>
    <w:rsid w:val="003A28E7"/>
    <w:rsid w:val="003A6DDA"/>
    <w:rsid w:val="003C4ED7"/>
    <w:rsid w:val="003C50C6"/>
    <w:rsid w:val="003C69D1"/>
    <w:rsid w:val="003C7493"/>
    <w:rsid w:val="003D04F9"/>
    <w:rsid w:val="003D6F2C"/>
    <w:rsid w:val="003F00A8"/>
    <w:rsid w:val="003F077B"/>
    <w:rsid w:val="004045B5"/>
    <w:rsid w:val="00407535"/>
    <w:rsid w:val="00407B47"/>
    <w:rsid w:val="00412861"/>
    <w:rsid w:val="00415C5D"/>
    <w:rsid w:val="00425CD9"/>
    <w:rsid w:val="004307C5"/>
    <w:rsid w:val="004373C3"/>
    <w:rsid w:val="00437D35"/>
    <w:rsid w:val="00440224"/>
    <w:rsid w:val="004430F3"/>
    <w:rsid w:val="00445692"/>
    <w:rsid w:val="0045133E"/>
    <w:rsid w:val="004561E7"/>
    <w:rsid w:val="00470E7B"/>
    <w:rsid w:val="00473F31"/>
    <w:rsid w:val="00474A40"/>
    <w:rsid w:val="00481257"/>
    <w:rsid w:val="00482E05"/>
    <w:rsid w:val="004830ED"/>
    <w:rsid w:val="004846F2"/>
    <w:rsid w:val="00494308"/>
    <w:rsid w:val="004A05C9"/>
    <w:rsid w:val="004A0D9A"/>
    <w:rsid w:val="004A1569"/>
    <w:rsid w:val="004A3AC3"/>
    <w:rsid w:val="004B2EED"/>
    <w:rsid w:val="004B7118"/>
    <w:rsid w:val="004E2262"/>
    <w:rsid w:val="004E74C3"/>
    <w:rsid w:val="004E75B1"/>
    <w:rsid w:val="004F1DDF"/>
    <w:rsid w:val="004F31E9"/>
    <w:rsid w:val="004F58DB"/>
    <w:rsid w:val="004F6D6B"/>
    <w:rsid w:val="00500688"/>
    <w:rsid w:val="005064FB"/>
    <w:rsid w:val="0050659B"/>
    <w:rsid w:val="00511119"/>
    <w:rsid w:val="00511496"/>
    <w:rsid w:val="005139CC"/>
    <w:rsid w:val="0052746E"/>
    <w:rsid w:val="00530789"/>
    <w:rsid w:val="0053318F"/>
    <w:rsid w:val="00536AA3"/>
    <w:rsid w:val="00537B46"/>
    <w:rsid w:val="00552210"/>
    <w:rsid w:val="00557272"/>
    <w:rsid w:val="00573602"/>
    <w:rsid w:val="00575708"/>
    <w:rsid w:val="005773B9"/>
    <w:rsid w:val="00580387"/>
    <w:rsid w:val="00580759"/>
    <w:rsid w:val="005817F0"/>
    <w:rsid w:val="00584B84"/>
    <w:rsid w:val="00585C9A"/>
    <w:rsid w:val="005905B1"/>
    <w:rsid w:val="00590F43"/>
    <w:rsid w:val="00591F59"/>
    <w:rsid w:val="00597435"/>
    <w:rsid w:val="005A1F31"/>
    <w:rsid w:val="005A3207"/>
    <w:rsid w:val="005B0249"/>
    <w:rsid w:val="005C0B55"/>
    <w:rsid w:val="005C0D2D"/>
    <w:rsid w:val="005C1714"/>
    <w:rsid w:val="005C4CE4"/>
    <w:rsid w:val="005D32DC"/>
    <w:rsid w:val="005D5AB2"/>
    <w:rsid w:val="005D5F6A"/>
    <w:rsid w:val="005E11E8"/>
    <w:rsid w:val="005E2D63"/>
    <w:rsid w:val="005E3F7F"/>
    <w:rsid w:val="005E6962"/>
    <w:rsid w:val="005F26B6"/>
    <w:rsid w:val="005F44B2"/>
    <w:rsid w:val="005F45A4"/>
    <w:rsid w:val="00600479"/>
    <w:rsid w:val="006039A5"/>
    <w:rsid w:val="00604903"/>
    <w:rsid w:val="00611B01"/>
    <w:rsid w:val="00613CB0"/>
    <w:rsid w:val="006226D1"/>
    <w:rsid w:val="0062742C"/>
    <w:rsid w:val="00632B5A"/>
    <w:rsid w:val="00640F38"/>
    <w:rsid w:val="0064384C"/>
    <w:rsid w:val="00643EDB"/>
    <w:rsid w:val="00645CA2"/>
    <w:rsid w:val="00661A8C"/>
    <w:rsid w:val="00663DD9"/>
    <w:rsid w:val="00665777"/>
    <w:rsid w:val="00670DC9"/>
    <w:rsid w:val="006718EB"/>
    <w:rsid w:val="006732BE"/>
    <w:rsid w:val="006804D2"/>
    <w:rsid w:val="00687204"/>
    <w:rsid w:val="006875B7"/>
    <w:rsid w:val="00691153"/>
    <w:rsid w:val="006916E6"/>
    <w:rsid w:val="0069512B"/>
    <w:rsid w:val="00695E76"/>
    <w:rsid w:val="006A4434"/>
    <w:rsid w:val="006A79B9"/>
    <w:rsid w:val="006B5B08"/>
    <w:rsid w:val="006C4C0A"/>
    <w:rsid w:val="006C535B"/>
    <w:rsid w:val="006D138B"/>
    <w:rsid w:val="006D725D"/>
    <w:rsid w:val="006E1A8A"/>
    <w:rsid w:val="006F24C6"/>
    <w:rsid w:val="006F4FDB"/>
    <w:rsid w:val="006F7724"/>
    <w:rsid w:val="0070190A"/>
    <w:rsid w:val="00703968"/>
    <w:rsid w:val="0070528A"/>
    <w:rsid w:val="007078DC"/>
    <w:rsid w:val="00711E1C"/>
    <w:rsid w:val="00727588"/>
    <w:rsid w:val="007507C4"/>
    <w:rsid w:val="00750B69"/>
    <w:rsid w:val="00762B20"/>
    <w:rsid w:val="00765530"/>
    <w:rsid w:val="00770979"/>
    <w:rsid w:val="007824CA"/>
    <w:rsid w:val="00793ABC"/>
    <w:rsid w:val="0079464A"/>
    <w:rsid w:val="007A139E"/>
    <w:rsid w:val="007A26C7"/>
    <w:rsid w:val="007A766A"/>
    <w:rsid w:val="007B13C3"/>
    <w:rsid w:val="007B2DB1"/>
    <w:rsid w:val="007B4C37"/>
    <w:rsid w:val="007C0BDF"/>
    <w:rsid w:val="007C2D94"/>
    <w:rsid w:val="007C7B6C"/>
    <w:rsid w:val="007C7C5D"/>
    <w:rsid w:val="007D05E9"/>
    <w:rsid w:val="007E5794"/>
    <w:rsid w:val="00803E8C"/>
    <w:rsid w:val="008135C7"/>
    <w:rsid w:val="008144FD"/>
    <w:rsid w:val="00814EBE"/>
    <w:rsid w:val="0082334A"/>
    <w:rsid w:val="00832697"/>
    <w:rsid w:val="00835571"/>
    <w:rsid w:val="00843A06"/>
    <w:rsid w:val="0085410A"/>
    <w:rsid w:val="00860AC8"/>
    <w:rsid w:val="008644B3"/>
    <w:rsid w:val="00871818"/>
    <w:rsid w:val="00875444"/>
    <w:rsid w:val="0088637C"/>
    <w:rsid w:val="00887191"/>
    <w:rsid w:val="00887602"/>
    <w:rsid w:val="008909CC"/>
    <w:rsid w:val="00893B95"/>
    <w:rsid w:val="008943B2"/>
    <w:rsid w:val="00896D4C"/>
    <w:rsid w:val="00897EBD"/>
    <w:rsid w:val="008A0DA9"/>
    <w:rsid w:val="008B1B13"/>
    <w:rsid w:val="008B256D"/>
    <w:rsid w:val="008B4D7F"/>
    <w:rsid w:val="008B4DFB"/>
    <w:rsid w:val="008B7177"/>
    <w:rsid w:val="008B7E02"/>
    <w:rsid w:val="008C4E22"/>
    <w:rsid w:val="008D2E64"/>
    <w:rsid w:val="008D6157"/>
    <w:rsid w:val="008D65CF"/>
    <w:rsid w:val="008D7645"/>
    <w:rsid w:val="008D765B"/>
    <w:rsid w:val="008E28EF"/>
    <w:rsid w:val="008E4FCD"/>
    <w:rsid w:val="008E6F05"/>
    <w:rsid w:val="008F3C09"/>
    <w:rsid w:val="008F57F1"/>
    <w:rsid w:val="008F6018"/>
    <w:rsid w:val="009062F8"/>
    <w:rsid w:val="00910327"/>
    <w:rsid w:val="009107C7"/>
    <w:rsid w:val="009129C0"/>
    <w:rsid w:val="00917D4C"/>
    <w:rsid w:val="0092417B"/>
    <w:rsid w:val="00925038"/>
    <w:rsid w:val="00926FCA"/>
    <w:rsid w:val="00927325"/>
    <w:rsid w:val="00940A39"/>
    <w:rsid w:val="00942B39"/>
    <w:rsid w:val="00944BBA"/>
    <w:rsid w:val="00951FCE"/>
    <w:rsid w:val="00954812"/>
    <w:rsid w:val="0097006A"/>
    <w:rsid w:val="009725A3"/>
    <w:rsid w:val="00985F86"/>
    <w:rsid w:val="00993E8B"/>
    <w:rsid w:val="00996E38"/>
    <w:rsid w:val="009A2BDC"/>
    <w:rsid w:val="009B2469"/>
    <w:rsid w:val="009B2B16"/>
    <w:rsid w:val="009B540F"/>
    <w:rsid w:val="009C180D"/>
    <w:rsid w:val="009C3F14"/>
    <w:rsid w:val="009C7606"/>
    <w:rsid w:val="009D0729"/>
    <w:rsid w:val="009E4910"/>
    <w:rsid w:val="009E6CC5"/>
    <w:rsid w:val="009E6CDF"/>
    <w:rsid w:val="009F54A5"/>
    <w:rsid w:val="00A1357C"/>
    <w:rsid w:val="00A13FC4"/>
    <w:rsid w:val="00A14D59"/>
    <w:rsid w:val="00A23B3A"/>
    <w:rsid w:val="00A2528B"/>
    <w:rsid w:val="00A2726C"/>
    <w:rsid w:val="00A30EB7"/>
    <w:rsid w:val="00A40171"/>
    <w:rsid w:val="00A50109"/>
    <w:rsid w:val="00A52CC1"/>
    <w:rsid w:val="00A62690"/>
    <w:rsid w:val="00A64B3E"/>
    <w:rsid w:val="00A65F09"/>
    <w:rsid w:val="00A773B7"/>
    <w:rsid w:val="00A827D7"/>
    <w:rsid w:val="00A82CF9"/>
    <w:rsid w:val="00A866BB"/>
    <w:rsid w:val="00A9335F"/>
    <w:rsid w:val="00AA24AB"/>
    <w:rsid w:val="00AA5B24"/>
    <w:rsid w:val="00AB76F3"/>
    <w:rsid w:val="00AD0082"/>
    <w:rsid w:val="00AD1685"/>
    <w:rsid w:val="00AD3453"/>
    <w:rsid w:val="00AD4741"/>
    <w:rsid w:val="00AE141D"/>
    <w:rsid w:val="00AE3514"/>
    <w:rsid w:val="00AE5FF4"/>
    <w:rsid w:val="00AE6D8B"/>
    <w:rsid w:val="00AF2A00"/>
    <w:rsid w:val="00AF2B95"/>
    <w:rsid w:val="00B041DE"/>
    <w:rsid w:val="00B05BA1"/>
    <w:rsid w:val="00B05F6F"/>
    <w:rsid w:val="00B10FA0"/>
    <w:rsid w:val="00B1525C"/>
    <w:rsid w:val="00B1636E"/>
    <w:rsid w:val="00B1645A"/>
    <w:rsid w:val="00B23EA3"/>
    <w:rsid w:val="00B24AF5"/>
    <w:rsid w:val="00B4103C"/>
    <w:rsid w:val="00B42369"/>
    <w:rsid w:val="00B43640"/>
    <w:rsid w:val="00B56D55"/>
    <w:rsid w:val="00B60050"/>
    <w:rsid w:val="00B60F0E"/>
    <w:rsid w:val="00B62270"/>
    <w:rsid w:val="00B624DB"/>
    <w:rsid w:val="00B62D35"/>
    <w:rsid w:val="00B67100"/>
    <w:rsid w:val="00B7080D"/>
    <w:rsid w:val="00B83F39"/>
    <w:rsid w:val="00B86B28"/>
    <w:rsid w:val="00B949B3"/>
    <w:rsid w:val="00BB4E45"/>
    <w:rsid w:val="00BB6901"/>
    <w:rsid w:val="00BC0BE8"/>
    <w:rsid w:val="00BC0D02"/>
    <w:rsid w:val="00BC3879"/>
    <w:rsid w:val="00BE6FDA"/>
    <w:rsid w:val="00BE70B8"/>
    <w:rsid w:val="00BF0224"/>
    <w:rsid w:val="00BF2F98"/>
    <w:rsid w:val="00BF42F4"/>
    <w:rsid w:val="00BF76BE"/>
    <w:rsid w:val="00C00827"/>
    <w:rsid w:val="00C00A30"/>
    <w:rsid w:val="00C013B5"/>
    <w:rsid w:val="00C06FD2"/>
    <w:rsid w:val="00C123ED"/>
    <w:rsid w:val="00C25C08"/>
    <w:rsid w:val="00C3562F"/>
    <w:rsid w:val="00C36F09"/>
    <w:rsid w:val="00C4340A"/>
    <w:rsid w:val="00C45212"/>
    <w:rsid w:val="00C506BA"/>
    <w:rsid w:val="00C5175F"/>
    <w:rsid w:val="00C54B3F"/>
    <w:rsid w:val="00C710FD"/>
    <w:rsid w:val="00C713A1"/>
    <w:rsid w:val="00C80E8C"/>
    <w:rsid w:val="00C932E5"/>
    <w:rsid w:val="00C93B56"/>
    <w:rsid w:val="00CA3FD3"/>
    <w:rsid w:val="00CA76B0"/>
    <w:rsid w:val="00CC00DF"/>
    <w:rsid w:val="00CC316E"/>
    <w:rsid w:val="00CC5437"/>
    <w:rsid w:val="00CD03D7"/>
    <w:rsid w:val="00CD310A"/>
    <w:rsid w:val="00CE1925"/>
    <w:rsid w:val="00CE4E97"/>
    <w:rsid w:val="00CE61D2"/>
    <w:rsid w:val="00CE6504"/>
    <w:rsid w:val="00CE6DD1"/>
    <w:rsid w:val="00CF5A77"/>
    <w:rsid w:val="00D063C5"/>
    <w:rsid w:val="00D17172"/>
    <w:rsid w:val="00D20A09"/>
    <w:rsid w:val="00D23AAA"/>
    <w:rsid w:val="00D23B8A"/>
    <w:rsid w:val="00D2755A"/>
    <w:rsid w:val="00D27FED"/>
    <w:rsid w:val="00D31737"/>
    <w:rsid w:val="00D42D28"/>
    <w:rsid w:val="00D54F14"/>
    <w:rsid w:val="00D644D6"/>
    <w:rsid w:val="00D676FC"/>
    <w:rsid w:val="00D71751"/>
    <w:rsid w:val="00D74CC3"/>
    <w:rsid w:val="00D82BF0"/>
    <w:rsid w:val="00D917E7"/>
    <w:rsid w:val="00D93677"/>
    <w:rsid w:val="00D9558A"/>
    <w:rsid w:val="00D9794C"/>
    <w:rsid w:val="00DA092C"/>
    <w:rsid w:val="00DA4206"/>
    <w:rsid w:val="00DA4964"/>
    <w:rsid w:val="00DB34F5"/>
    <w:rsid w:val="00DC0E42"/>
    <w:rsid w:val="00DC3534"/>
    <w:rsid w:val="00DC6FF3"/>
    <w:rsid w:val="00DD5718"/>
    <w:rsid w:val="00DD733B"/>
    <w:rsid w:val="00DE0287"/>
    <w:rsid w:val="00DE10C7"/>
    <w:rsid w:val="00DE47A8"/>
    <w:rsid w:val="00DE499E"/>
    <w:rsid w:val="00DE4C88"/>
    <w:rsid w:val="00DE6F89"/>
    <w:rsid w:val="00E01CDE"/>
    <w:rsid w:val="00E10346"/>
    <w:rsid w:val="00E20CFB"/>
    <w:rsid w:val="00E23760"/>
    <w:rsid w:val="00E33F95"/>
    <w:rsid w:val="00E375FF"/>
    <w:rsid w:val="00E4172F"/>
    <w:rsid w:val="00E443BD"/>
    <w:rsid w:val="00E44CF5"/>
    <w:rsid w:val="00E47B48"/>
    <w:rsid w:val="00E63D11"/>
    <w:rsid w:val="00E712E2"/>
    <w:rsid w:val="00E72D4F"/>
    <w:rsid w:val="00E7576C"/>
    <w:rsid w:val="00E76071"/>
    <w:rsid w:val="00E76BD0"/>
    <w:rsid w:val="00E90101"/>
    <w:rsid w:val="00EA3997"/>
    <w:rsid w:val="00EB13A1"/>
    <w:rsid w:val="00EB1DF8"/>
    <w:rsid w:val="00ED2089"/>
    <w:rsid w:val="00ED2C6D"/>
    <w:rsid w:val="00EE1036"/>
    <w:rsid w:val="00EE493D"/>
    <w:rsid w:val="00EE64CC"/>
    <w:rsid w:val="00EF2A03"/>
    <w:rsid w:val="00EF7EB5"/>
    <w:rsid w:val="00F0117C"/>
    <w:rsid w:val="00F026A3"/>
    <w:rsid w:val="00F07F8D"/>
    <w:rsid w:val="00F169A6"/>
    <w:rsid w:val="00F2027D"/>
    <w:rsid w:val="00F2303C"/>
    <w:rsid w:val="00F27D2D"/>
    <w:rsid w:val="00F3293F"/>
    <w:rsid w:val="00F36FB2"/>
    <w:rsid w:val="00F45B98"/>
    <w:rsid w:val="00F52123"/>
    <w:rsid w:val="00F646AD"/>
    <w:rsid w:val="00F64B3C"/>
    <w:rsid w:val="00F66683"/>
    <w:rsid w:val="00F7048B"/>
    <w:rsid w:val="00F75446"/>
    <w:rsid w:val="00F76E57"/>
    <w:rsid w:val="00F839F7"/>
    <w:rsid w:val="00F85F2D"/>
    <w:rsid w:val="00F942F3"/>
    <w:rsid w:val="00F94F29"/>
    <w:rsid w:val="00FB0629"/>
    <w:rsid w:val="00FB149E"/>
    <w:rsid w:val="00FB28CF"/>
    <w:rsid w:val="00FC0266"/>
    <w:rsid w:val="00FC2433"/>
    <w:rsid w:val="00FD062D"/>
    <w:rsid w:val="00FD09B5"/>
    <w:rsid w:val="00FD0B47"/>
    <w:rsid w:val="00FE0F4A"/>
    <w:rsid w:val="00FE6380"/>
    <w:rsid w:val="00FE7309"/>
    <w:rsid w:val="00FF37C2"/>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80E27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0A4DD9"/>
    <w:pPr>
      <w:spacing w:after="200" w:line="276" w:lineRule="auto"/>
      <w:jc w:val="both"/>
    </w:pPr>
    <w:rPr>
      <w:rFonts w:ascii="Times New Roman" w:hAnsi="Times New Roman"/>
      <w:sz w:val="24"/>
    </w:rPr>
  </w:style>
  <w:style w:type="paragraph" w:styleId="Nadpis2">
    <w:name w:val="heading 2"/>
    <w:basedOn w:val="Normlny"/>
    <w:link w:val="Nadpis2Char"/>
    <w:uiPriority w:val="9"/>
    <w:qFormat/>
    <w:rsid w:val="00EE64CC"/>
    <w:pPr>
      <w:keepNext/>
      <w:numPr>
        <w:numId w:val="38"/>
      </w:numPr>
      <w:spacing w:before="120" w:after="120" w:line="240" w:lineRule="auto"/>
      <w:jc w:val="left"/>
      <w:outlineLvl w:val="1"/>
    </w:pPr>
    <w:rPr>
      <w:rFonts w:eastAsia="Times New Roman" w:cs="Arial"/>
      <w:b/>
      <w:bCs/>
      <w:iCs/>
      <w:sz w:val="26"/>
      <w:szCs w:val="28"/>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Listenabsatz,List Paragraph,Odsek zoznamu1"/>
    <w:basedOn w:val="Normlny"/>
    <w:link w:val="OdsekzoznamuChar"/>
    <w:qFormat/>
    <w:rsid w:val="004E74C3"/>
    <w:pPr>
      <w:ind w:left="720"/>
      <w:contextualSpacing/>
    </w:pPr>
  </w:style>
  <w:style w:type="table" w:styleId="Mriekatabuky">
    <w:name w:val="Table Grid"/>
    <w:basedOn w:val="Normlnatabuka"/>
    <w:uiPriority w:val="59"/>
    <w:rsid w:val="004E74C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bubliny">
    <w:name w:val="Balloon Text"/>
    <w:basedOn w:val="Normlny"/>
    <w:link w:val="TextbublinyChar"/>
    <w:uiPriority w:val="99"/>
    <w:semiHidden/>
    <w:unhideWhenUsed/>
    <w:rsid w:val="004E74C3"/>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4E74C3"/>
    <w:rPr>
      <w:rFonts w:ascii="Segoe UI" w:hAnsi="Segoe UI" w:cs="Segoe UI"/>
      <w:sz w:val="18"/>
      <w:szCs w:val="18"/>
    </w:rPr>
  </w:style>
  <w:style w:type="numbering" w:customStyle="1" w:styleId="ITMS2014">
    <w:name w:val="ITMS2014+"/>
    <w:uiPriority w:val="99"/>
    <w:rsid w:val="00832697"/>
    <w:pPr>
      <w:numPr>
        <w:numId w:val="5"/>
      </w:numPr>
    </w:pPr>
  </w:style>
  <w:style w:type="character" w:customStyle="1" w:styleId="OdsekzoznamuChar">
    <w:name w:val="Odsek zoznamu Char"/>
    <w:aliases w:val="body Char,Odsek zoznamu2 Char,Listenabsatz Char,List Paragraph Char,Odsek zoznamu1 Char"/>
    <w:link w:val="Odsekzoznamu"/>
    <w:locked/>
    <w:rsid w:val="002758F1"/>
    <w:rPr>
      <w:rFonts w:ascii="Times New Roman" w:hAnsi="Times New Roman"/>
      <w:sz w:val="24"/>
    </w:rPr>
  </w:style>
  <w:style w:type="character" w:styleId="Odkaznakomentr">
    <w:name w:val="annotation reference"/>
    <w:basedOn w:val="Predvolenpsmoodseku"/>
    <w:uiPriority w:val="99"/>
    <w:unhideWhenUsed/>
    <w:rsid w:val="00AD4741"/>
    <w:rPr>
      <w:sz w:val="16"/>
      <w:szCs w:val="16"/>
    </w:rPr>
  </w:style>
  <w:style w:type="paragraph" w:styleId="Textkomentra">
    <w:name w:val="annotation text"/>
    <w:basedOn w:val="Normlny"/>
    <w:link w:val="TextkomentraChar"/>
    <w:uiPriority w:val="99"/>
    <w:unhideWhenUsed/>
    <w:rsid w:val="00AD4741"/>
    <w:pPr>
      <w:spacing w:line="240" w:lineRule="auto"/>
    </w:pPr>
    <w:rPr>
      <w:sz w:val="20"/>
      <w:szCs w:val="20"/>
    </w:rPr>
  </w:style>
  <w:style w:type="character" w:customStyle="1" w:styleId="TextkomentraChar">
    <w:name w:val="Text komentára Char"/>
    <w:basedOn w:val="Predvolenpsmoodseku"/>
    <w:link w:val="Textkomentra"/>
    <w:uiPriority w:val="99"/>
    <w:rsid w:val="00AD4741"/>
    <w:rPr>
      <w:rFonts w:ascii="Times New Roman" w:hAnsi="Times New Roman"/>
      <w:sz w:val="20"/>
      <w:szCs w:val="20"/>
    </w:rPr>
  </w:style>
  <w:style w:type="paragraph" w:styleId="Predmetkomentra">
    <w:name w:val="annotation subject"/>
    <w:basedOn w:val="Textkomentra"/>
    <w:next w:val="Textkomentra"/>
    <w:link w:val="PredmetkomentraChar"/>
    <w:uiPriority w:val="99"/>
    <w:semiHidden/>
    <w:unhideWhenUsed/>
    <w:rsid w:val="00AD4741"/>
    <w:rPr>
      <w:b/>
      <w:bCs/>
    </w:rPr>
  </w:style>
  <w:style w:type="character" w:customStyle="1" w:styleId="PredmetkomentraChar">
    <w:name w:val="Predmet komentára Char"/>
    <w:basedOn w:val="TextkomentraChar"/>
    <w:link w:val="Predmetkomentra"/>
    <w:uiPriority w:val="99"/>
    <w:semiHidden/>
    <w:rsid w:val="00AD4741"/>
    <w:rPr>
      <w:rFonts w:ascii="Times New Roman" w:hAnsi="Times New Roman"/>
      <w:b/>
      <w:bCs/>
      <w:sz w:val="20"/>
      <w:szCs w:val="20"/>
    </w:rPr>
  </w:style>
  <w:style w:type="paragraph" w:customStyle="1" w:styleId="StyleStyleHeading115ptFirstline0Before1line">
    <w:name w:val="Style Style Heading 1 + 15 pt First line:  0&quot; + Before:  1 line"/>
    <w:basedOn w:val="Normlny"/>
    <w:uiPriority w:val="99"/>
    <w:rsid w:val="005C1714"/>
    <w:pPr>
      <w:keepNext/>
      <w:numPr>
        <w:numId w:val="20"/>
      </w:numPr>
      <w:tabs>
        <w:tab w:val="num" w:pos="360"/>
      </w:tabs>
      <w:spacing w:beforeLines="100" w:after="0" w:line="360" w:lineRule="exact"/>
      <w:jc w:val="left"/>
      <w:outlineLvl w:val="0"/>
    </w:pPr>
    <w:rPr>
      <w:rFonts w:eastAsia="Times New Roman" w:cs="Times New Roman"/>
      <w:b/>
      <w:bCs/>
      <w:sz w:val="28"/>
      <w:szCs w:val="20"/>
      <w:lang w:val="en-US"/>
    </w:rPr>
  </w:style>
  <w:style w:type="paragraph" w:styleId="Zoznamsodrkami2">
    <w:name w:val="List Bullet 2"/>
    <w:basedOn w:val="Normlny"/>
    <w:uiPriority w:val="99"/>
    <w:unhideWhenUsed/>
    <w:rsid w:val="00137CFF"/>
    <w:pPr>
      <w:numPr>
        <w:numId w:val="24"/>
      </w:numPr>
      <w:contextualSpacing/>
    </w:pPr>
  </w:style>
  <w:style w:type="paragraph" w:styleId="Revzia">
    <w:name w:val="Revision"/>
    <w:hidden/>
    <w:uiPriority w:val="99"/>
    <w:semiHidden/>
    <w:rsid w:val="00573602"/>
    <w:pPr>
      <w:spacing w:after="0" w:line="240" w:lineRule="auto"/>
    </w:pPr>
    <w:rPr>
      <w:rFonts w:ascii="Times New Roman" w:hAnsi="Times New Roman"/>
      <w:sz w:val="24"/>
    </w:rPr>
  </w:style>
  <w:style w:type="paragraph" w:customStyle="1" w:styleId="Default">
    <w:name w:val="Default"/>
    <w:uiPriority w:val="99"/>
    <w:rsid w:val="00313E17"/>
    <w:pPr>
      <w:autoSpaceDE w:val="0"/>
      <w:autoSpaceDN w:val="0"/>
      <w:adjustRightInd w:val="0"/>
      <w:spacing w:after="0" w:line="240" w:lineRule="auto"/>
    </w:pPr>
    <w:rPr>
      <w:rFonts w:ascii="Arial" w:eastAsia="Times New Roman" w:hAnsi="Arial" w:cs="Arial"/>
      <w:color w:val="000000"/>
      <w:sz w:val="24"/>
      <w:szCs w:val="24"/>
      <w:lang w:eastAsia="sk-SK"/>
    </w:rPr>
  </w:style>
  <w:style w:type="paragraph" w:styleId="Textpoznmkypodiarou">
    <w:name w:val="footnote text"/>
    <w:aliases w:val="Text poznámky pod čiarou 007,_Poznámka pod čiarou,Text poznámky pod èiarou 007,Poznámka pod čiarou - IM,Schriftart: 9 pt,Schriftart: 10 pt,Schriftart: 8 pt,Schriftart: 8 pt Char Char Char,Schriftart: 8 pt Char, Char4,Char4"/>
    <w:basedOn w:val="Normlny"/>
    <w:link w:val="TextpoznmkypodiarouChar"/>
    <w:uiPriority w:val="99"/>
    <w:unhideWhenUsed/>
    <w:qFormat/>
    <w:rsid w:val="00B7080D"/>
    <w:pPr>
      <w:spacing w:after="0" w:line="240" w:lineRule="auto"/>
    </w:pPr>
    <w:rPr>
      <w:sz w:val="20"/>
      <w:szCs w:val="20"/>
    </w:rPr>
  </w:style>
  <w:style w:type="character" w:customStyle="1" w:styleId="TextpoznmkypodiarouChar">
    <w:name w:val="Text poznámky pod čiarou Char"/>
    <w:aliases w:val="Text poznámky pod čiarou 007 Char,_Poznámka pod čiarou Char,Text poznámky pod èiarou 007 Char,Poznámka pod čiarou - IM Char,Schriftart: 9 pt Char,Schriftart: 10 pt Char,Schriftart: 8 pt Char1,Schriftart: 8 pt Char Char"/>
    <w:basedOn w:val="Predvolenpsmoodseku"/>
    <w:link w:val="Textpoznmkypodiarou"/>
    <w:uiPriority w:val="99"/>
    <w:rsid w:val="00B7080D"/>
    <w:rPr>
      <w:rFonts w:ascii="Times New Roman" w:hAnsi="Times New Roman"/>
      <w:sz w:val="20"/>
      <w:szCs w:val="20"/>
    </w:rPr>
  </w:style>
  <w:style w:type="paragraph" w:styleId="Hlavika">
    <w:name w:val="header"/>
    <w:basedOn w:val="Normlny"/>
    <w:link w:val="HlavikaChar"/>
    <w:uiPriority w:val="99"/>
    <w:unhideWhenUsed/>
    <w:rsid w:val="00BC0D02"/>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BC0D02"/>
    <w:rPr>
      <w:rFonts w:ascii="Times New Roman" w:hAnsi="Times New Roman"/>
      <w:sz w:val="24"/>
    </w:rPr>
  </w:style>
  <w:style w:type="paragraph" w:styleId="Pta">
    <w:name w:val="footer"/>
    <w:basedOn w:val="Normlny"/>
    <w:link w:val="PtaChar"/>
    <w:uiPriority w:val="99"/>
    <w:unhideWhenUsed/>
    <w:rsid w:val="00BC0D02"/>
    <w:pPr>
      <w:tabs>
        <w:tab w:val="center" w:pos="4536"/>
        <w:tab w:val="right" w:pos="9072"/>
      </w:tabs>
      <w:spacing w:after="0" w:line="240" w:lineRule="auto"/>
    </w:pPr>
  </w:style>
  <w:style w:type="character" w:customStyle="1" w:styleId="PtaChar">
    <w:name w:val="Päta Char"/>
    <w:basedOn w:val="Predvolenpsmoodseku"/>
    <w:link w:val="Pta"/>
    <w:uiPriority w:val="99"/>
    <w:rsid w:val="00BC0D02"/>
    <w:rPr>
      <w:rFonts w:ascii="Times New Roman" w:hAnsi="Times New Roman"/>
      <w:sz w:val="24"/>
    </w:rPr>
  </w:style>
  <w:style w:type="character" w:customStyle="1" w:styleId="Nadpis2Char">
    <w:name w:val="Nadpis 2 Char"/>
    <w:basedOn w:val="Predvolenpsmoodseku"/>
    <w:link w:val="Nadpis2"/>
    <w:uiPriority w:val="9"/>
    <w:rsid w:val="00EE64CC"/>
    <w:rPr>
      <w:rFonts w:ascii="Times New Roman" w:eastAsia="Times New Roman" w:hAnsi="Times New Roman" w:cs="Arial"/>
      <w:b/>
      <w:bCs/>
      <w:iCs/>
      <w:sz w:val="26"/>
      <w:szCs w:val="28"/>
      <w:lang w:eastAsia="sk-SK"/>
    </w:rPr>
  </w:style>
  <w:style w:type="character" w:styleId="Hypertextovprepojenie">
    <w:name w:val="Hyperlink"/>
    <w:uiPriority w:val="99"/>
    <w:rsid w:val="00EE64CC"/>
    <w:rPr>
      <w:rFonts w:cs="Times New Roman"/>
      <w:color w:val="0000FF"/>
      <w:u w:val="single"/>
    </w:rPr>
  </w:style>
  <w:style w:type="character" w:styleId="Odkaznapoznmkupodiarou">
    <w:name w:val="footnote reference"/>
    <w:aliases w:val="Footnote symbol,Footnote,Odkaz na poznámku pod čiarou1"/>
    <w:basedOn w:val="Predvolenpsmoodseku"/>
    <w:uiPriority w:val="99"/>
    <w:rsid w:val="002B5939"/>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34110099">
      <w:bodyDiv w:val="1"/>
      <w:marLeft w:val="0"/>
      <w:marRight w:val="0"/>
      <w:marTop w:val="0"/>
      <w:marBottom w:val="0"/>
      <w:divBdr>
        <w:top w:val="none" w:sz="0" w:space="0" w:color="auto"/>
        <w:left w:val="none" w:sz="0" w:space="0" w:color="auto"/>
        <w:bottom w:val="none" w:sz="0" w:space="0" w:color="auto"/>
        <w:right w:val="none" w:sz="0" w:space="0" w:color="auto"/>
      </w:divBdr>
    </w:div>
    <w:div w:id="424158201">
      <w:bodyDiv w:val="1"/>
      <w:marLeft w:val="0"/>
      <w:marRight w:val="0"/>
      <w:marTop w:val="0"/>
      <w:marBottom w:val="0"/>
      <w:divBdr>
        <w:top w:val="none" w:sz="0" w:space="0" w:color="auto"/>
        <w:left w:val="none" w:sz="0" w:space="0" w:color="auto"/>
        <w:bottom w:val="none" w:sz="0" w:space="0" w:color="auto"/>
        <w:right w:val="none" w:sz="0" w:space="0" w:color="auto"/>
      </w:divBdr>
    </w:div>
    <w:div w:id="933782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www.minv.sk/?metodicke-dokumenty"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e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F7DB67570A4843419EF02158780AD917" ma:contentTypeVersion="0" ma:contentTypeDescription="Umožňuje vytvoriť nový dokument." ma:contentTypeScope="" ma:versionID="b47a9aa94094555aba3b4b3ad2d6c565">
  <xsd:schema xmlns:xsd="http://www.w3.org/2001/XMLSchema" xmlns:xs="http://www.w3.org/2001/XMLSchema" xmlns:p="http://schemas.microsoft.com/office/2006/metadata/properties" targetNamespace="http://schemas.microsoft.com/office/2006/metadata/properties" ma:root="true" ma:fieldsID="784bb1eeaccce4bf2dd1af08dfb74661">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A34C1F-6198-4DA0-9C17-316240A6F3BF}">
  <ds:schemaRefs>
    <ds:schemaRef ds:uri="http://schemas.microsoft.com/office/2006/documentManagement/types"/>
    <ds:schemaRef ds:uri="http://purl.org/dc/elements/1.1/"/>
    <ds:schemaRef ds:uri="http://www.w3.org/XML/1998/namespace"/>
    <ds:schemaRef ds:uri="http://purl.org/dc/terms/"/>
    <ds:schemaRef ds:uri="http://purl.org/dc/dcmitype/"/>
    <ds:schemaRef ds:uri="http://schemas.microsoft.com/office/infopath/2007/PartnerControls"/>
    <ds:schemaRef ds:uri="http://schemas.openxmlformats.org/package/2006/metadata/core-properties"/>
    <ds:schemaRef ds:uri="http://schemas.microsoft.com/office/2006/metadata/properties"/>
  </ds:schemaRefs>
</ds:datastoreItem>
</file>

<file path=customXml/itemProps2.xml><?xml version="1.0" encoding="utf-8"?>
<ds:datastoreItem xmlns:ds="http://schemas.openxmlformats.org/officeDocument/2006/customXml" ds:itemID="{884E468D-8879-4E9A-924C-8C1F41B2FE11}">
  <ds:schemaRefs>
    <ds:schemaRef ds:uri="http://schemas.microsoft.com/sharepoint/v3/contenttype/forms"/>
  </ds:schemaRefs>
</ds:datastoreItem>
</file>

<file path=customXml/itemProps3.xml><?xml version="1.0" encoding="utf-8"?>
<ds:datastoreItem xmlns:ds="http://schemas.openxmlformats.org/officeDocument/2006/customXml" ds:itemID="{951A440E-CF77-4A16-B3FB-4BF65B91014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CD912820-6153-45AB-AC26-9F069AE298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6641</Words>
  <Characters>37860</Characters>
  <Application>Microsoft Office Word</Application>
  <DocSecurity>0</DocSecurity>
  <Lines>315</Lines>
  <Paragraphs>88</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44413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2018-06-12T09:17:00Z</dcterms:created>
  <dcterms:modified xsi:type="dcterms:W3CDTF">2020-10-20T08:45:00Z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0x010100F7DB67570A4843419EF02158780AD917</vt:lpwstr>
  </property>
</Properties>
</file>