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A664BD" w14:textId="17E9D071" w:rsidR="00FA3B2E" w:rsidRPr="00A52A4F" w:rsidRDefault="00C15A7A" w:rsidP="000D162B">
      <w:pPr>
        <w:jc w:val="right"/>
        <w:rPr>
          <w:rFonts w:asciiTheme="minorHAnsi" w:hAnsiTheme="minorHAnsi" w:cstheme="minorHAnsi"/>
          <w:b/>
          <w:sz w:val="10"/>
          <w:szCs w:val="10"/>
        </w:rPr>
      </w:pPr>
      <w:r w:rsidRPr="009C39C1">
        <w:rPr>
          <w:rFonts w:ascii="Arial" w:hAnsi="Arial" w:cs="Arial"/>
          <w:sz w:val="22"/>
          <w:szCs w:val="22"/>
        </w:rPr>
        <w:tab/>
      </w:r>
      <w:r w:rsidRPr="009C39C1">
        <w:rPr>
          <w:rFonts w:ascii="Arial" w:hAnsi="Arial" w:cs="Arial"/>
          <w:sz w:val="22"/>
          <w:szCs w:val="22"/>
        </w:rPr>
        <w:tab/>
      </w:r>
      <w:r w:rsidR="005A073D" w:rsidRPr="00C6297E">
        <w:rPr>
          <w:rFonts w:asciiTheme="minorHAnsi" w:hAnsiTheme="minorHAnsi" w:cstheme="minorHAnsi"/>
          <w:i/>
          <w:sz w:val="22"/>
          <w:szCs w:val="22"/>
        </w:rPr>
        <w:t xml:space="preserve">Príloha č. </w:t>
      </w:r>
      <w:r w:rsidR="00874411">
        <w:rPr>
          <w:rFonts w:asciiTheme="minorHAnsi" w:hAnsiTheme="minorHAnsi" w:cstheme="minorHAnsi"/>
          <w:i/>
          <w:sz w:val="22"/>
          <w:szCs w:val="22"/>
        </w:rPr>
        <w:t>5</w:t>
      </w:r>
      <w:r w:rsidR="005A073D" w:rsidRPr="00C6297E">
        <w:rPr>
          <w:rFonts w:asciiTheme="minorHAnsi" w:hAnsiTheme="minorHAnsi" w:cstheme="minorHAnsi"/>
          <w:i/>
          <w:sz w:val="22"/>
          <w:szCs w:val="22"/>
        </w:rPr>
        <w:t xml:space="preserve"> výzvy</w:t>
      </w:r>
    </w:p>
    <w:p w14:paraId="619ADC7A" w14:textId="3ACE5D46" w:rsidR="00087DCE" w:rsidRDefault="00C21E02" w:rsidP="00FC3A6C">
      <w:pPr>
        <w:tabs>
          <w:tab w:val="center" w:pos="4536"/>
          <w:tab w:val="center" w:pos="7002"/>
          <w:tab w:val="right" w:pos="9072"/>
          <w:tab w:val="left" w:pos="1139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E02">
        <w:rPr>
          <w:rFonts w:asciiTheme="minorHAnsi" w:hAnsiTheme="minorHAnsi" w:cstheme="minorHAnsi"/>
          <w:b/>
          <w:sz w:val="22"/>
          <w:szCs w:val="22"/>
        </w:rPr>
        <w:t xml:space="preserve">Zoznam ďalších údajov </w:t>
      </w:r>
    </w:p>
    <w:p w14:paraId="0E18BA34" w14:textId="77777777" w:rsidR="00C21E02" w:rsidRDefault="00C21E02" w:rsidP="00C21E02">
      <w:pPr>
        <w:tabs>
          <w:tab w:val="center" w:pos="4536"/>
          <w:tab w:val="center" w:pos="7002"/>
          <w:tab w:val="right" w:pos="9072"/>
          <w:tab w:val="left" w:pos="11395"/>
        </w:tabs>
        <w:rPr>
          <w:rFonts w:asciiTheme="minorHAnsi" w:hAnsiTheme="minorHAnsi" w:cstheme="minorHAnsi"/>
          <w:b/>
          <w:sz w:val="22"/>
          <w:szCs w:val="22"/>
        </w:rPr>
      </w:pPr>
    </w:p>
    <w:p w14:paraId="4B0FB66C" w14:textId="77777777" w:rsidR="007122B1" w:rsidRPr="007122B1" w:rsidRDefault="007122B1" w:rsidP="007122B1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lang w:eastAsia="en-US"/>
        </w:rPr>
      </w:pPr>
    </w:p>
    <w:p w14:paraId="34D63982" w14:textId="055475E7" w:rsidR="007122B1" w:rsidRPr="007122B1" w:rsidRDefault="007122B1" w:rsidP="007122B1">
      <w:pPr>
        <w:shd w:val="clear" w:color="auto" w:fill="404040" w:themeFill="text1" w:themeFillTint="BF"/>
        <w:autoSpaceDE w:val="0"/>
        <w:autoSpaceDN w:val="0"/>
        <w:adjustRightInd w:val="0"/>
        <w:rPr>
          <w:rFonts w:ascii="Calibri" w:eastAsiaTheme="minorHAnsi" w:hAnsi="Calibri" w:cs="Calibri"/>
          <w:color w:val="FFFFFF" w:themeColor="background1"/>
          <w:sz w:val="20"/>
          <w:szCs w:val="20"/>
          <w:lang w:eastAsia="en-US"/>
        </w:rPr>
      </w:pPr>
      <w:r w:rsidRPr="007122B1">
        <w:rPr>
          <w:rFonts w:ascii="Calibri" w:eastAsiaTheme="minorHAnsi" w:hAnsi="Calibri" w:cs="Calibri"/>
          <w:b/>
          <w:bCs/>
          <w:color w:val="FFFFFF" w:themeColor="background1"/>
          <w:sz w:val="20"/>
          <w:szCs w:val="20"/>
          <w:lang w:eastAsia="en-US"/>
        </w:rPr>
        <w:t xml:space="preserve">1. Sledované údaje pre potreby SO </w:t>
      </w:r>
    </w:p>
    <w:p w14:paraId="6006FDCB" w14:textId="07432E4A" w:rsidR="009B4ACE" w:rsidRDefault="007122B1" w:rsidP="007122B1">
      <w:pPr>
        <w:shd w:val="clear" w:color="auto" w:fill="AEAAAA" w:themeFill="background2" w:themeFillShade="BF"/>
        <w:spacing w:after="160" w:line="259" w:lineRule="auto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  <w:r w:rsidRPr="007122B1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1.1 Sledované údaje pre potreby SO v čase realizácie projektu</w:t>
      </w:r>
    </w:p>
    <w:tbl>
      <w:tblPr>
        <w:tblStyle w:val="Mriekatabuky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0348"/>
      </w:tblGrid>
      <w:tr w:rsidR="009B4ACE" w:rsidRPr="00C21E02" w14:paraId="20F3B8A8" w14:textId="77777777" w:rsidTr="005B485B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853CD6" w14:textId="77777777" w:rsidR="009B4ACE" w:rsidRPr="00C21E02" w:rsidRDefault="009B4ACE" w:rsidP="005B48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21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Sledovaný údaj projektu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7BBC4D" w14:textId="77777777" w:rsidR="009B4ACE" w:rsidRPr="00C21E02" w:rsidRDefault="009B4ACE" w:rsidP="005B48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21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Definícia sledovaného údaju projektu</w:t>
            </w:r>
          </w:p>
        </w:tc>
      </w:tr>
      <w:tr w:rsidR="009B4ACE" w:rsidRPr="00C21E02" w14:paraId="09E72298" w14:textId="77777777" w:rsidTr="009B4ACE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FFC0F9" w14:textId="26A63632" w:rsidR="009B4ACE" w:rsidRPr="00C21E02" w:rsidRDefault="009B4ACE" w:rsidP="005B485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Dĺžka novej komunikácie pre chodcov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F649" w14:textId="17B3D4FC" w:rsidR="009B4ACE" w:rsidRPr="00C21E02" w:rsidRDefault="004954E3" w:rsidP="00B420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Dĺžka </w:t>
            </w:r>
            <w:r w:rsidR="00B4201D">
              <w:rPr>
                <w:rFonts w:asciiTheme="minorHAnsi" w:hAnsiTheme="minorHAnsi" w:cstheme="minorHAnsi"/>
                <w:sz w:val="18"/>
                <w:szCs w:val="18"/>
              </w:rPr>
              <w:t xml:space="preserve">(v metroch)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novovybudovanej </w:t>
            </w:r>
            <w:r w:rsidR="00627345">
              <w:rPr>
                <w:rFonts w:asciiTheme="minorHAnsi" w:hAnsiTheme="minorHAnsi" w:cstheme="minorHAnsi"/>
                <w:sz w:val="18"/>
                <w:szCs w:val="18"/>
              </w:rPr>
              <w:t xml:space="preserve">miestnej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komunikácie pre chodcov </w:t>
            </w:r>
            <w:r w:rsidR="00473E2F">
              <w:rPr>
                <w:rFonts w:asciiTheme="minorHAnsi" w:hAnsiTheme="minorHAnsi"/>
                <w:sz w:val="18"/>
                <w:szCs w:val="18"/>
              </w:rPr>
              <w:t xml:space="preserve">v rámci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projektu</w:t>
            </w:r>
            <w:r w:rsidR="006273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08A7">
              <w:rPr>
                <w:rFonts w:asciiTheme="minorHAnsi" w:hAnsiTheme="minorHAnsi" w:cstheme="minorHAnsi"/>
                <w:sz w:val="18"/>
                <w:szCs w:val="18"/>
              </w:rPr>
              <w:t>(chodníky)</w:t>
            </w:r>
            <w:r w:rsidR="00627345"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</w:p>
        </w:tc>
      </w:tr>
      <w:tr w:rsidR="004B08A7" w:rsidRPr="00C21E02" w14:paraId="028F92F2" w14:textId="77777777" w:rsidTr="009B4ACE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8D1865" w14:textId="329FC05A" w:rsidR="004B08A7" w:rsidRDefault="004B08A7" w:rsidP="005B485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Plocha novej komunikácie pre chodcov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DB6ED" w14:textId="33777ADC" w:rsidR="004B08A7" w:rsidRDefault="004B08A7" w:rsidP="00B420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Plocha (m</w:t>
            </w:r>
            <w:r w:rsidR="00FE28C1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) novovybudovanej miestnej komunikácie pre chodcov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v rámci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projektu (chodníky)    </w:t>
            </w:r>
          </w:p>
        </w:tc>
      </w:tr>
      <w:tr w:rsidR="009B4ACE" w:rsidRPr="00C21E02" w14:paraId="4E84BA9D" w14:textId="77777777" w:rsidTr="009B4ACE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DA0D7C" w14:textId="2A21BF75" w:rsidR="009B4ACE" w:rsidRPr="001F0039" w:rsidRDefault="009B4ACE" w:rsidP="005B485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0039">
              <w:rPr>
                <w:rFonts w:asciiTheme="minorHAnsi" w:hAnsiTheme="minorHAnsi"/>
                <w:sz w:val="18"/>
                <w:szCs w:val="18"/>
              </w:rPr>
              <w:t>Dĺžka novej  komunikácie pre vozidlá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41921" w14:textId="68FE7D1E" w:rsidR="009B4ACE" w:rsidRPr="001F0039" w:rsidRDefault="00627345" w:rsidP="0062734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Dĺžka </w:t>
            </w:r>
            <w:r w:rsidR="00B4201D">
              <w:rPr>
                <w:rFonts w:asciiTheme="minorHAnsi" w:hAnsiTheme="minorHAnsi" w:cstheme="minorHAnsi"/>
                <w:sz w:val="18"/>
                <w:szCs w:val="18"/>
              </w:rPr>
              <w:t xml:space="preserve">(v metroch)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novovybudovanej miestnej komunikácie pre vozidlá </w:t>
            </w:r>
            <w:r w:rsidR="00473E2F">
              <w:rPr>
                <w:rFonts w:asciiTheme="minorHAnsi" w:hAnsiTheme="minorHAnsi"/>
                <w:sz w:val="18"/>
                <w:szCs w:val="18"/>
              </w:rPr>
              <w:t xml:space="preserve">v rámci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projektu</w:t>
            </w:r>
            <w:r w:rsidR="004B08A7">
              <w:rPr>
                <w:rFonts w:asciiTheme="minorHAnsi" w:hAnsiTheme="minorHAnsi" w:cstheme="minorHAnsi"/>
                <w:sz w:val="18"/>
                <w:szCs w:val="18"/>
              </w:rPr>
              <w:t xml:space="preserve"> (cesty)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</w:t>
            </w:r>
          </w:p>
        </w:tc>
      </w:tr>
      <w:tr w:rsidR="00FE28C1" w:rsidRPr="00C21E02" w14:paraId="53C0FDA1" w14:textId="77777777" w:rsidTr="009B4ACE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05D106" w14:textId="6BC3208E" w:rsidR="00FE28C1" w:rsidRPr="001F0039" w:rsidRDefault="00FE28C1" w:rsidP="005B485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Plocha 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novej  komunikácie pre vozidlá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0A1EE" w14:textId="4DC47777" w:rsidR="00FE28C1" w:rsidRDefault="00FE28C1" w:rsidP="00FE28C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Plocha (m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) novovybudovanej miestnej komunikácie pre vozidlá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v rámci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projektu (cesty)     </w:t>
            </w:r>
          </w:p>
        </w:tc>
      </w:tr>
      <w:tr w:rsidR="009B4ACE" w:rsidRPr="00C21E02" w14:paraId="24216CA9" w14:textId="77777777" w:rsidTr="009B4ACE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F13CDC" w14:textId="2C11A3A5" w:rsidR="009B4ACE" w:rsidRPr="001F0039" w:rsidRDefault="001F0039" w:rsidP="005B485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0039">
              <w:rPr>
                <w:rFonts w:asciiTheme="minorHAnsi" w:hAnsiTheme="minorHAnsi"/>
                <w:sz w:val="18"/>
                <w:szCs w:val="18"/>
              </w:rPr>
              <w:t>Dĺžka rekonštruovanej komunikácie pre chodcov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8A1BB" w14:textId="2388BD24" w:rsidR="009B4ACE" w:rsidRPr="001F0039" w:rsidRDefault="00627345" w:rsidP="0062734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Dĺžka </w:t>
            </w:r>
            <w:r w:rsidR="00B4201D">
              <w:rPr>
                <w:rFonts w:asciiTheme="minorHAnsi" w:hAnsiTheme="minorHAnsi" w:cstheme="minorHAnsi"/>
                <w:sz w:val="18"/>
                <w:szCs w:val="18"/>
              </w:rPr>
              <w:t xml:space="preserve">(v metroch)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rekonštruovanej miestnej komunikácie pre chodcov </w:t>
            </w:r>
            <w:r w:rsidR="00473E2F">
              <w:rPr>
                <w:rFonts w:asciiTheme="minorHAnsi" w:hAnsiTheme="minorHAnsi"/>
                <w:sz w:val="18"/>
                <w:szCs w:val="18"/>
              </w:rPr>
              <w:t xml:space="preserve">v rámci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projektu</w:t>
            </w:r>
            <w:r w:rsidR="00FE28C1">
              <w:rPr>
                <w:rFonts w:asciiTheme="minorHAnsi" w:hAnsiTheme="minorHAnsi" w:cstheme="minorHAnsi"/>
                <w:sz w:val="18"/>
                <w:szCs w:val="18"/>
              </w:rPr>
              <w:t xml:space="preserve"> (chodníky)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</w:t>
            </w:r>
          </w:p>
        </w:tc>
      </w:tr>
      <w:tr w:rsidR="00FE28C1" w:rsidRPr="00C21E02" w14:paraId="5906D938" w14:textId="77777777" w:rsidTr="009B4ACE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A3DE89" w14:textId="4209181E" w:rsidR="00FE28C1" w:rsidRPr="001F0039" w:rsidRDefault="00FE28C1" w:rsidP="00FE28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Plocha 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rekonštruovanej komunikácie pre chodcov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E4EA" w14:textId="4FCCD748" w:rsidR="00FE28C1" w:rsidRDefault="00FE28C1" w:rsidP="00FE28C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Plocha (m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) rekonštruovanej miestnej komunikácie pre chodcov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v rámci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projektu (chodníky)        </w:t>
            </w:r>
          </w:p>
        </w:tc>
      </w:tr>
      <w:tr w:rsidR="00FE28C1" w:rsidRPr="00C21E02" w14:paraId="20447FD9" w14:textId="77777777" w:rsidTr="009B4ACE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F99059" w14:textId="3908BB16" w:rsidR="00FE28C1" w:rsidRPr="001F0039" w:rsidRDefault="00FE28C1" w:rsidP="00FE28C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0039">
              <w:rPr>
                <w:rFonts w:asciiTheme="minorHAnsi" w:hAnsiTheme="minorHAnsi"/>
                <w:sz w:val="18"/>
                <w:szCs w:val="18"/>
              </w:rPr>
              <w:t>Dĺžka rekonštruovanej komunikácie pre vozidlá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360C7" w14:textId="6ED6B105" w:rsidR="00FE28C1" w:rsidRPr="001F0039" w:rsidRDefault="00FE28C1" w:rsidP="00FE28C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Dĺžka (v metroch) rekonštruovanej miestnej komunikácie pre vozidlá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v rámci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projektu (cesty)         </w:t>
            </w:r>
          </w:p>
        </w:tc>
      </w:tr>
      <w:tr w:rsidR="00FE28C1" w:rsidRPr="00C21E02" w14:paraId="7D0C89FC" w14:textId="77777777" w:rsidTr="009B4ACE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782F41" w14:textId="10F40C57" w:rsidR="00FE28C1" w:rsidRPr="001F0039" w:rsidRDefault="00FE28C1" w:rsidP="00FE28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Plocha 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rekonštruovanej komunikácie pre vozidlá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99EC3" w14:textId="3D520A9F" w:rsidR="00FE28C1" w:rsidRDefault="00FE28C1" w:rsidP="00FE28C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Plocha (m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) rekonštruovanej miestnej komunikácie pre vozidlá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v rámci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projektu (cesty)         </w:t>
            </w:r>
          </w:p>
        </w:tc>
      </w:tr>
      <w:tr w:rsidR="00FE28C1" w:rsidRPr="00C21E02" w14:paraId="3050C9F4" w14:textId="77777777" w:rsidTr="009B4ACE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567DE8" w14:textId="1EDF4AFC" w:rsidR="00FE28C1" w:rsidRPr="001F0039" w:rsidRDefault="00FE28C1" w:rsidP="00FE28C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0039">
              <w:rPr>
                <w:rFonts w:asciiTheme="minorHAnsi" w:hAnsiTheme="minorHAnsi"/>
                <w:sz w:val="18"/>
                <w:szCs w:val="18"/>
              </w:rPr>
              <w:t>Počet nových mostných objektov pre vozidlá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027A" w14:textId="1DBB2718" w:rsidR="00FE28C1" w:rsidRPr="001F0039" w:rsidRDefault="00FE28C1" w:rsidP="0006262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0039">
              <w:rPr>
                <w:rFonts w:asciiTheme="minorHAnsi" w:hAnsiTheme="minorHAnsi"/>
                <w:sz w:val="18"/>
                <w:szCs w:val="18"/>
              </w:rPr>
              <w:t xml:space="preserve">Počet </w:t>
            </w:r>
            <w:r w:rsidR="00062625">
              <w:rPr>
                <w:rFonts w:asciiTheme="minorHAnsi" w:hAnsiTheme="minorHAnsi"/>
                <w:sz w:val="18"/>
                <w:szCs w:val="18"/>
              </w:rPr>
              <w:t>nových</w:t>
            </w:r>
            <w:r w:rsidR="00062625" w:rsidRPr="001F003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mostných objektov pre vozidlá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 rámci projektu</w:t>
            </w:r>
          </w:p>
        </w:tc>
      </w:tr>
      <w:tr w:rsidR="00062625" w:rsidRPr="00C21E02" w14:paraId="63311E7E" w14:textId="77777777" w:rsidTr="009B4ACE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434563" w14:textId="0F1E29F0" w:rsidR="00062625" w:rsidRPr="001F0039" w:rsidRDefault="00062625" w:rsidP="00FE28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Plocha 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nových mostných objektov pre vozidlá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993A0" w14:textId="32967C68" w:rsidR="00062625" w:rsidRPr="001F0039" w:rsidRDefault="00062625" w:rsidP="00062625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Plocha (m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>
              <w:rPr>
                <w:rFonts w:asciiTheme="minorHAnsi" w:hAnsiTheme="minorHAnsi"/>
                <w:sz w:val="18"/>
                <w:szCs w:val="18"/>
              </w:rPr>
              <w:t>nových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 xml:space="preserve"> mostných objektov pre vozidlá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 rámci projektu</w:t>
            </w:r>
          </w:p>
        </w:tc>
      </w:tr>
      <w:tr w:rsidR="00FE28C1" w:rsidRPr="00C21E02" w14:paraId="4DB260B2" w14:textId="77777777" w:rsidTr="001F0039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1C6F21" w14:textId="64CB3D30" w:rsidR="00FE28C1" w:rsidRPr="001F0039" w:rsidRDefault="00FE28C1" w:rsidP="00FE28C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0039">
              <w:rPr>
                <w:rFonts w:asciiTheme="minorHAnsi" w:hAnsiTheme="minorHAnsi"/>
                <w:sz w:val="18"/>
                <w:szCs w:val="18"/>
              </w:rPr>
              <w:t>Počet nových mostných objektov pre chodcov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1C81" w14:textId="7912BEAD" w:rsidR="00FE28C1" w:rsidRPr="001F0039" w:rsidRDefault="00FE28C1" w:rsidP="0006262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0039">
              <w:rPr>
                <w:rFonts w:asciiTheme="minorHAnsi" w:hAnsiTheme="minorHAnsi"/>
                <w:sz w:val="18"/>
                <w:szCs w:val="18"/>
              </w:rPr>
              <w:t xml:space="preserve">Počet </w:t>
            </w:r>
            <w:r w:rsidR="00062625">
              <w:rPr>
                <w:rFonts w:asciiTheme="minorHAnsi" w:hAnsiTheme="minorHAnsi"/>
                <w:sz w:val="18"/>
                <w:szCs w:val="18"/>
              </w:rPr>
              <w:t>nových</w:t>
            </w:r>
            <w:r w:rsidR="00062625" w:rsidRPr="001F003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mostných objektov pre chodcov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</w:t>
            </w:r>
            <w:r w:rsidR="00062625">
              <w:rPr>
                <w:rFonts w:asciiTheme="minorHAnsi" w:hAnsi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/>
                <w:sz w:val="18"/>
                <w:szCs w:val="18"/>
              </w:rPr>
              <w:t>rámci projektu</w:t>
            </w:r>
          </w:p>
        </w:tc>
      </w:tr>
      <w:tr w:rsidR="00062625" w:rsidRPr="00C21E02" w14:paraId="2F13D2D1" w14:textId="77777777" w:rsidTr="001F0039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CE5057" w14:textId="4F1C7DAC" w:rsidR="00062625" w:rsidRPr="001F0039" w:rsidRDefault="00062625" w:rsidP="00FE28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Plocha 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nových mostných objektov pre chodcov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DE2B" w14:textId="70C88F50" w:rsidR="00062625" w:rsidRPr="001F0039" w:rsidRDefault="00062625" w:rsidP="00062625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Plocha (m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>
              <w:rPr>
                <w:rFonts w:asciiTheme="minorHAnsi" w:hAnsiTheme="minorHAnsi"/>
                <w:sz w:val="18"/>
                <w:szCs w:val="18"/>
              </w:rPr>
              <w:t>nových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 xml:space="preserve"> mostných objektov pre chodcov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 rámci projektu</w:t>
            </w:r>
          </w:p>
        </w:tc>
      </w:tr>
      <w:tr w:rsidR="00FE28C1" w:rsidRPr="00C21E02" w14:paraId="295FF1D1" w14:textId="77777777" w:rsidTr="001F0039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4EC856" w14:textId="7C0E560B" w:rsidR="00FE28C1" w:rsidRPr="001F0039" w:rsidRDefault="00FE28C1" w:rsidP="00FE28C1">
            <w:pPr>
              <w:rPr>
                <w:rFonts w:asciiTheme="minorHAnsi" w:hAnsiTheme="minorHAnsi"/>
                <w:sz w:val="18"/>
                <w:szCs w:val="18"/>
              </w:rPr>
            </w:pPr>
            <w:r w:rsidRPr="001F0039">
              <w:rPr>
                <w:rFonts w:asciiTheme="minorHAnsi" w:hAnsiTheme="minorHAnsi"/>
                <w:sz w:val="18"/>
                <w:szCs w:val="18"/>
              </w:rPr>
              <w:t>Počet rekonštruovaných mostných objektov pre vozidlá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4D07" w14:textId="5F29EEDA" w:rsidR="00FE28C1" w:rsidRPr="001F0039" w:rsidRDefault="00FE28C1" w:rsidP="00FE28C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0039">
              <w:rPr>
                <w:rFonts w:asciiTheme="minorHAnsi" w:hAnsiTheme="minorHAnsi"/>
                <w:sz w:val="18"/>
                <w:szCs w:val="18"/>
              </w:rPr>
              <w:t>Počet rekonštruovaných mostných objektov pre vozidlá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</w:t>
            </w:r>
            <w:r w:rsidR="00062625">
              <w:rPr>
                <w:rFonts w:asciiTheme="minorHAnsi" w:hAnsi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/>
                <w:sz w:val="18"/>
                <w:szCs w:val="18"/>
              </w:rPr>
              <w:t>rámci projektu</w:t>
            </w:r>
          </w:p>
        </w:tc>
      </w:tr>
      <w:tr w:rsidR="00062625" w:rsidRPr="00C21E02" w14:paraId="6648993B" w14:textId="77777777" w:rsidTr="001F0039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DC83B4" w14:textId="583E879C" w:rsidR="00062625" w:rsidRPr="001F0039" w:rsidRDefault="00062625" w:rsidP="00FE28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Plocha 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rekonštruovaných mostných objektov pre vozidlá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57B50" w14:textId="2CFBFBB3" w:rsidR="00062625" w:rsidRPr="001F0039" w:rsidRDefault="00062625" w:rsidP="00FE28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Plocha (m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rekonštruovaných mostných objektov pre vozidlá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 rámci projektu</w:t>
            </w:r>
          </w:p>
        </w:tc>
      </w:tr>
      <w:tr w:rsidR="00FE28C1" w:rsidRPr="00C21E02" w14:paraId="4B741386" w14:textId="77777777" w:rsidTr="001F0039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8CFEB0" w14:textId="1FBBED08" w:rsidR="00FE28C1" w:rsidRPr="001F0039" w:rsidRDefault="00FE28C1" w:rsidP="00FE28C1">
            <w:pPr>
              <w:rPr>
                <w:rFonts w:asciiTheme="minorHAnsi" w:hAnsiTheme="minorHAnsi"/>
                <w:sz w:val="18"/>
                <w:szCs w:val="18"/>
              </w:rPr>
            </w:pPr>
            <w:r w:rsidRPr="001F0039">
              <w:rPr>
                <w:rFonts w:asciiTheme="minorHAnsi" w:hAnsiTheme="minorHAnsi"/>
                <w:sz w:val="18"/>
                <w:szCs w:val="18"/>
              </w:rPr>
              <w:t>Počet rekonštruovaných mostných objektov pre chodcov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536B" w14:textId="0F2EB154" w:rsidR="00FE28C1" w:rsidRPr="001F0039" w:rsidRDefault="00FE28C1" w:rsidP="00FE28C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F0039">
              <w:rPr>
                <w:rFonts w:asciiTheme="minorHAnsi" w:hAnsiTheme="minorHAnsi"/>
                <w:sz w:val="18"/>
                <w:szCs w:val="18"/>
              </w:rPr>
              <w:t>Počet rekonštruovaných mostných objektov pre chodcov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 rámci projektu</w:t>
            </w:r>
          </w:p>
        </w:tc>
      </w:tr>
      <w:tr w:rsidR="00062625" w:rsidRPr="00C21E02" w14:paraId="4C5D75BA" w14:textId="77777777" w:rsidTr="001F0039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5775FC" w14:textId="66DBC5A9" w:rsidR="00062625" w:rsidRPr="001F0039" w:rsidRDefault="00062625" w:rsidP="00FE28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Plocha 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rekonštruovaných mostných objektov pre chodcov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60729" w14:textId="733E5FCF" w:rsidR="00062625" w:rsidRPr="001F0039" w:rsidRDefault="00062625" w:rsidP="00FE28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Plocha (m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rekonštruovaných mostných objektov pre chodcov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v rámci projektu</w:t>
            </w:r>
          </w:p>
        </w:tc>
      </w:tr>
      <w:tr w:rsidR="00FE28C1" w:rsidRPr="00C21E02" w14:paraId="6A20032E" w14:textId="77777777" w:rsidTr="001F0039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33B28E" w14:textId="7E83B112" w:rsidR="00FE28C1" w:rsidRPr="001F0039" w:rsidRDefault="00FE28C1" w:rsidP="00FE28C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Plocha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 xml:space="preserve"> novej spevnenej plochy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5A822" w14:textId="1D2D0164" w:rsidR="00FE28C1" w:rsidRPr="001F0039" w:rsidRDefault="00FE28C1" w:rsidP="00FE28C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Plocha (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m</w:t>
            </w:r>
            <w:r w:rsidRPr="001F0039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  <w:r w:rsidRPr="00D4437A">
              <w:rPr>
                <w:rFonts w:asciiTheme="minorHAnsi" w:hAnsiTheme="minorHAnsi"/>
                <w:sz w:val="18"/>
                <w:szCs w:val="18"/>
              </w:rPr>
              <w:t>)</w:t>
            </w: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 xml:space="preserve"> </w:t>
            </w:r>
            <w:r w:rsidRPr="00920908">
              <w:rPr>
                <w:rFonts w:asciiTheme="minorHAnsi" w:hAnsiTheme="minorHAnsi"/>
                <w:sz w:val="18"/>
                <w:szCs w:val="18"/>
              </w:rPr>
              <w:t>novej spevnenej plochy</w:t>
            </w:r>
            <w:r>
              <w:rPr>
                <w:rFonts w:asciiTheme="minorHAnsi" w:hAnsiTheme="minorHAnsi"/>
                <w:sz w:val="18"/>
                <w:szCs w:val="18"/>
              </w:rPr>
              <w:t>, ktorá bola vybudovaná v rámci projektu</w:t>
            </w:r>
          </w:p>
        </w:tc>
      </w:tr>
      <w:tr w:rsidR="00FE28C1" w:rsidRPr="00C21E02" w14:paraId="06EFED38" w14:textId="77777777" w:rsidTr="005B485B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6BFEE3" w14:textId="75CA9884" w:rsidR="00FE28C1" w:rsidRPr="001F0039" w:rsidRDefault="00FE28C1" w:rsidP="00FE28C1">
            <w:pPr>
              <w:pStyle w:val="Normlnywebov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Plocha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rekonštruovanej spevnenej plochy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E3BFB" w14:textId="7849F8A9" w:rsidR="00FE28C1" w:rsidRPr="001F0039" w:rsidRDefault="00FE28C1" w:rsidP="00FE28C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Plocha (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>m</w:t>
            </w:r>
            <w:r w:rsidRPr="001F0039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  <w:r w:rsidRPr="001F0039">
              <w:rPr>
                <w:rFonts w:asciiTheme="minorHAnsi" w:hAnsiTheme="minorHAnsi"/>
                <w:sz w:val="18"/>
                <w:szCs w:val="18"/>
              </w:rPr>
              <w:t xml:space="preserve"> spevnenej plochy</w:t>
            </w:r>
            <w:r>
              <w:rPr>
                <w:rFonts w:asciiTheme="minorHAnsi" w:hAnsiTheme="minorHAnsi"/>
                <w:sz w:val="18"/>
                <w:szCs w:val="18"/>
              </w:rPr>
              <w:t>, ktorá bola zrekonštruovaná v rámci projektu</w:t>
            </w:r>
          </w:p>
        </w:tc>
      </w:tr>
    </w:tbl>
    <w:p w14:paraId="74D1DE1C" w14:textId="77777777" w:rsidR="001F0039" w:rsidRDefault="001F0039" w:rsidP="001F0039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3E9A1234" w14:textId="77777777" w:rsidR="001E4DD6" w:rsidRDefault="001E4DD6" w:rsidP="001F0039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1D194216" w14:textId="77777777" w:rsidR="001F0039" w:rsidRPr="001F0039" w:rsidRDefault="001F0039" w:rsidP="001F003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F0039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lastRenderedPageBreak/>
        <w:t xml:space="preserve">Sledované údaje projektu </w:t>
      </w:r>
    </w:p>
    <w:p w14:paraId="6D091138" w14:textId="77777777" w:rsidR="001F0039" w:rsidRPr="001F0039" w:rsidRDefault="001F0039" w:rsidP="001F003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SO identifikoval k typu aktivity sledované údaje projektu, ktorých zoznam je uvedený vyššie. Sledované údaje sú merateľné hodnoty </w:t>
      </w:r>
      <w:r w:rsidRPr="001F0039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odlišné od projektových merateľných ukazovateľov. </w:t>
      </w:r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Sledované údaje projektu je potrebné monitorovať pre potreby tvorby databáz pre externé hodnotenie na úrovni programu v zmysle Plánu hodnotení OP ĽZ na programové obdobie 2014-2020. </w:t>
      </w:r>
    </w:p>
    <w:p w14:paraId="0FE67946" w14:textId="77777777" w:rsidR="001F0039" w:rsidRPr="001F0039" w:rsidRDefault="001F0039" w:rsidP="001F003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Úspešný žiadateľ v pozícii prijímateľa bude Zmluvou o NFP zaviazaný na vykazovanie Sledovaných údajov prostredníctvom nasledovných monitorovacích dokumentov: </w:t>
      </w:r>
    </w:p>
    <w:p w14:paraId="17C72383" w14:textId="77777777" w:rsidR="001F0039" w:rsidRPr="001F0039" w:rsidRDefault="001F0039" w:rsidP="001F003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- Výročná monitorovacia správa projektu a záverečná monitorovacia správa projektu – počas realizácie projektu </w:t>
      </w:r>
    </w:p>
    <w:p w14:paraId="4DAA0B17" w14:textId="77777777" w:rsidR="001F0039" w:rsidRPr="001F0039" w:rsidRDefault="001F0039" w:rsidP="001F003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- Následná monitorovacia správa projektu – v období udržateľnosti projektu </w:t>
      </w:r>
    </w:p>
    <w:p w14:paraId="0F785B88" w14:textId="64FC4FBD" w:rsidR="001F0039" w:rsidRPr="001F0039" w:rsidRDefault="001F0039" w:rsidP="001F003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Sledované údaje sa budú vykazovať v monitorovacích správach v tabuľkovej forme (viď </w:t>
      </w:r>
      <w:r w:rsidR="00966AB5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 w:rsidR="00CA0FEB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p</w:t>
      </w:r>
      <w:r w:rsidR="00966AB5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ríručk</w:t>
      </w:r>
      <w:r w:rsidR="00CA0FEB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a</w:t>
      </w:r>
      <w:r w:rsidR="00966AB5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pre prijímateľa)</w:t>
      </w:r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. </w:t>
      </w:r>
    </w:p>
    <w:p w14:paraId="175C32A5" w14:textId="4AA1CD8F" w:rsidR="001F0039" w:rsidRPr="001F0039" w:rsidRDefault="001F0039" w:rsidP="001F003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Vybrané sledované údaje bude žiadateľ ako budúci prijímateľ poskytovať počas realizácie projektu. Žiadateľ pri vypĺňaní </w:t>
      </w:r>
      <w:proofErr w:type="spellStart"/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ŽoNFP</w:t>
      </w:r>
      <w:proofErr w:type="spellEnd"/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nestanovuje cieľovú hodnotu sledovaných údajov a neuvádza ich ani do formuláru </w:t>
      </w:r>
      <w:proofErr w:type="spellStart"/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ŽoNFP</w:t>
      </w:r>
      <w:proofErr w:type="spellEnd"/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, ani do žiadnej z príloh </w:t>
      </w:r>
      <w:proofErr w:type="spellStart"/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ŽoNFP</w:t>
      </w:r>
      <w:proofErr w:type="spellEnd"/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. </w:t>
      </w:r>
    </w:p>
    <w:p w14:paraId="470FAD4C" w14:textId="0959340B" w:rsidR="001F0039" w:rsidRPr="001F0039" w:rsidRDefault="001F0039" w:rsidP="001F003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V priebehu realizácie projektu môže byť rozsah sledovaných údajov upravený (rozšírený, resp. zúžený) a poskytovanie týchto údajov bude prebiehať v súlade s podmienkami dohodnutými v Zmluve o NFP. </w:t>
      </w:r>
    </w:p>
    <w:p w14:paraId="3F780FC8" w14:textId="77777777" w:rsidR="001F0039" w:rsidRPr="001F0039" w:rsidRDefault="001F0039" w:rsidP="001F0039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F0039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Metodika vykazovania Sledovaných údajov projektu je bližšie definovaná v príručke pre prijímateľa. </w:t>
      </w:r>
    </w:p>
    <w:p w14:paraId="069763B4" w14:textId="77777777" w:rsidR="00225124" w:rsidRDefault="001F0039" w:rsidP="00225124">
      <w:pPr>
        <w:pStyle w:val="Normlnywebov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  <w:r w:rsidRPr="001F0039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Sledované údaje projektu nie sú podmienkou poskytnutia príspevku.</w:t>
      </w:r>
    </w:p>
    <w:p w14:paraId="3083B294" w14:textId="77777777" w:rsidR="000E09A2" w:rsidRDefault="000E09A2" w:rsidP="00225124">
      <w:pPr>
        <w:pStyle w:val="Normlnywebov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</w:p>
    <w:p w14:paraId="5A7A6A4A" w14:textId="4DEE2AC0" w:rsidR="00D854B7" w:rsidRPr="00C21E02" w:rsidRDefault="001D2811" w:rsidP="00D854B7">
      <w:pPr>
        <w:shd w:val="clear" w:color="auto" w:fill="3B3838" w:themeFill="background2" w:themeFillShade="40"/>
        <w:ind w:right="142"/>
        <w:rPr>
          <w:rFonts w:asciiTheme="minorHAnsi" w:hAnsiTheme="minorHAnsi" w:cstheme="minorHAnsi"/>
          <w:b/>
          <w:color w:val="FFFFFF" w:themeColor="background1"/>
          <w:sz w:val="20"/>
          <w:szCs w:val="20"/>
        </w:rPr>
      </w:pPr>
      <w:r>
        <w:rPr>
          <w:rFonts w:asciiTheme="minorHAnsi" w:hAnsiTheme="minorHAnsi" w:cstheme="minorHAnsi"/>
          <w:b/>
          <w:color w:val="FFFFFF" w:themeColor="background1"/>
          <w:sz w:val="20"/>
          <w:szCs w:val="20"/>
        </w:rPr>
        <w:t xml:space="preserve">2. </w:t>
      </w:r>
      <w:r w:rsidR="00D854B7" w:rsidRPr="00C21E02">
        <w:rPr>
          <w:rFonts w:asciiTheme="minorHAnsi" w:hAnsiTheme="minorHAnsi" w:cstheme="minorHAnsi"/>
          <w:b/>
          <w:color w:val="FFFFFF" w:themeColor="background1"/>
          <w:sz w:val="20"/>
          <w:szCs w:val="20"/>
        </w:rPr>
        <w:t>Iné monitorovacie údaje</w:t>
      </w:r>
      <w:r w:rsidR="00D854B7">
        <w:rPr>
          <w:rFonts w:asciiTheme="minorHAnsi" w:hAnsiTheme="minorHAnsi" w:cstheme="minorHAnsi"/>
          <w:b/>
          <w:color w:val="FFFFFF" w:themeColor="background1"/>
          <w:sz w:val="20"/>
          <w:szCs w:val="20"/>
        </w:rPr>
        <w:t xml:space="preserve"> (D-údaje) </w:t>
      </w:r>
    </w:p>
    <w:p w14:paraId="254C7C77" w14:textId="77777777" w:rsidR="00D854B7" w:rsidRPr="00C21E02" w:rsidRDefault="00D854B7" w:rsidP="00D854B7">
      <w:pPr>
        <w:ind w:right="-597"/>
        <w:rPr>
          <w:rFonts w:asciiTheme="minorHAnsi" w:hAnsiTheme="minorHAnsi" w:cstheme="minorHAnsi"/>
          <w:b/>
          <w:sz w:val="10"/>
          <w:szCs w:val="10"/>
        </w:rPr>
      </w:pPr>
    </w:p>
    <w:p w14:paraId="024FA412" w14:textId="310AF313" w:rsidR="00D854B7" w:rsidRPr="00C21E02" w:rsidRDefault="001D2811" w:rsidP="00D854B7">
      <w:pPr>
        <w:shd w:val="clear" w:color="auto" w:fill="767171" w:themeFill="background2" w:themeFillShade="80"/>
        <w:ind w:right="142"/>
        <w:rPr>
          <w:rFonts w:asciiTheme="minorHAnsi" w:hAnsiTheme="minorHAnsi" w:cstheme="minorHAnsi"/>
          <w:b/>
          <w:color w:val="FFFFFF" w:themeColor="background1"/>
          <w:sz w:val="20"/>
          <w:szCs w:val="20"/>
        </w:rPr>
      </w:pPr>
      <w:r>
        <w:rPr>
          <w:rFonts w:asciiTheme="minorHAnsi" w:hAnsiTheme="minorHAnsi" w:cstheme="minorHAnsi"/>
          <w:b/>
          <w:color w:val="FFFFFF" w:themeColor="background1"/>
          <w:sz w:val="20"/>
          <w:szCs w:val="20"/>
        </w:rPr>
        <w:t>2</w:t>
      </w:r>
      <w:r w:rsidR="00D854B7" w:rsidRPr="00C21E02">
        <w:rPr>
          <w:rFonts w:asciiTheme="minorHAnsi" w:hAnsiTheme="minorHAnsi" w:cstheme="minorHAnsi"/>
          <w:b/>
          <w:color w:val="FFFFFF" w:themeColor="background1"/>
          <w:sz w:val="20"/>
          <w:szCs w:val="20"/>
        </w:rPr>
        <w:t>.1 Iné údaje na monitorovanie plnenia cieľov OP ĽZ</w:t>
      </w:r>
    </w:p>
    <w:p w14:paraId="4455FAEA" w14:textId="77777777" w:rsidR="00D854B7" w:rsidRPr="00C21E02" w:rsidRDefault="00D854B7" w:rsidP="00D854B7">
      <w:pPr>
        <w:ind w:left="-567" w:right="-597"/>
        <w:rPr>
          <w:rFonts w:asciiTheme="minorHAnsi" w:hAnsiTheme="minorHAnsi" w:cstheme="minorHAnsi"/>
          <w:b/>
          <w:sz w:val="10"/>
          <w:szCs w:val="10"/>
        </w:rPr>
      </w:pPr>
    </w:p>
    <w:tbl>
      <w:tblPr>
        <w:tblStyle w:val="Mriekatabuky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0348"/>
      </w:tblGrid>
      <w:tr w:rsidR="00D854B7" w:rsidRPr="00C21E02" w14:paraId="43807869" w14:textId="77777777" w:rsidTr="00494AA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87BB94" w14:textId="2BDE58E6" w:rsidR="00D854B7" w:rsidRPr="00C21E02" w:rsidRDefault="00794AA5" w:rsidP="006229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Iný</w:t>
            </w:r>
            <w:r w:rsidR="00D854B7" w:rsidRPr="00C21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údaj projektu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F33DBB5" w14:textId="7EE6E828" w:rsidR="00D854B7" w:rsidRPr="00C21E02" w:rsidRDefault="00D854B7" w:rsidP="00794AA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21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Definícia </w:t>
            </w:r>
            <w:r w:rsidR="00794AA5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iného</w:t>
            </w:r>
            <w:r w:rsidRPr="00C21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údaju projektu</w:t>
            </w:r>
          </w:p>
        </w:tc>
      </w:tr>
      <w:tr w:rsidR="00D854B7" w:rsidRPr="00C21E02" w14:paraId="7F4AFAC5" w14:textId="77777777" w:rsidTr="00494AA0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981CD3" w14:textId="77777777" w:rsidR="00D854B7" w:rsidRPr="00C21E02" w:rsidRDefault="00D854B7" w:rsidP="0062299F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D0312</w:t>
            </w:r>
            <w:r w:rsidRPr="00C21E02">
              <w:rPr>
                <w:rFonts w:asciiTheme="minorHAnsi" w:hAnsiTheme="minorHAnsi" w:cstheme="minorHAnsi"/>
                <w:sz w:val="18"/>
                <w:szCs w:val="18"/>
              </w:rPr>
              <w:t xml:space="preserve"> - Počet osôb z MRK zamestnaných cez uplatňovanie sociálneho aspektu vo verejnom obstarávaní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6ABD6" w14:textId="77777777" w:rsidR="00D854B7" w:rsidRPr="00C21E02" w:rsidRDefault="00D854B7" w:rsidP="006229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21E02">
              <w:rPr>
                <w:rFonts w:asciiTheme="minorHAnsi" w:hAnsiTheme="minorHAnsi" w:cstheme="minorHAnsi"/>
                <w:sz w:val="18"/>
                <w:szCs w:val="18"/>
              </w:rPr>
              <w:t xml:space="preserve">Počet osôb z prostredia MRK, ktoré sa zamestnali na pracovných miestach vytvorených cez uplatňovanie sociálneho aspektu vo verejnom obstarávaní v rámci realizácie projektu </w:t>
            </w:r>
          </w:p>
        </w:tc>
      </w:tr>
    </w:tbl>
    <w:p w14:paraId="18B19603" w14:textId="77777777" w:rsidR="00D854B7" w:rsidRPr="00C21E02" w:rsidRDefault="00D854B7" w:rsidP="00D854B7">
      <w:pPr>
        <w:keepNext/>
        <w:autoSpaceDE w:val="0"/>
        <w:autoSpaceDN w:val="0"/>
        <w:adjustRightInd w:val="0"/>
        <w:outlineLvl w:val="0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u w:val="single"/>
          <w:lang w:eastAsia="en-US"/>
        </w:rPr>
      </w:pPr>
    </w:p>
    <w:p w14:paraId="6FD49DAB" w14:textId="77777777" w:rsidR="00D854B7" w:rsidRPr="00C21E02" w:rsidRDefault="00D854B7" w:rsidP="00D854B7">
      <w:pPr>
        <w:keepNext/>
        <w:autoSpaceDE w:val="0"/>
        <w:autoSpaceDN w:val="0"/>
        <w:adjustRightInd w:val="0"/>
        <w:outlineLvl w:val="0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u w:val="single"/>
          <w:lang w:eastAsia="en-US"/>
        </w:rPr>
      </w:pPr>
      <w:r w:rsidRPr="00C21E02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u w:val="single"/>
          <w:lang w:eastAsia="en-US"/>
        </w:rPr>
        <w:t>Iné údaje (D-údaje) na monitorovanie plnenia cieľov OP ĽZ</w:t>
      </w:r>
    </w:p>
    <w:p w14:paraId="4AB1AC3F" w14:textId="77777777" w:rsidR="00D854B7" w:rsidRPr="00C21E02" w:rsidRDefault="00D854B7" w:rsidP="00D854B7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SO identifikoval podľa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typu</w:t>
      </w: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a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ktivity iný údaj uvedený vyššie. </w:t>
      </w: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(viď „</w:t>
      </w:r>
      <w:r w:rsidRPr="00C21E02">
        <w:rPr>
          <w:rFonts w:asciiTheme="minorHAnsi" w:hAnsiTheme="minorHAnsi" w:cstheme="minorHAnsi"/>
          <w:sz w:val="20"/>
          <w:szCs w:val="20"/>
        </w:rPr>
        <w:t>Iné údaje na monitorovanie plnenia cieľov OP ĽZ“)</w:t>
      </w: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Iný</w:t>
      </w: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údaj je merateľná hodnota</w:t>
      </w: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>odlišná</w:t>
      </w:r>
      <w:r w:rsidRPr="00C21E02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 xml:space="preserve"> od projektových merateľných ukazovateľov </w:t>
      </w: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>a odlišná</w:t>
      </w:r>
      <w:r w:rsidRPr="00C21E02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 xml:space="preserve"> od sledovaných údajov</w:t>
      </w: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.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Iný údaj projektu je potrebný</w:t>
      </w: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na monitorovanie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realizácie</w:t>
      </w: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projektu a plnenie cieľov OP ĽZ.</w:t>
      </w:r>
    </w:p>
    <w:p w14:paraId="1D29C1EF" w14:textId="77777777" w:rsidR="00D854B7" w:rsidRPr="00C21E02" w:rsidRDefault="00D854B7" w:rsidP="00D854B7">
      <w:pPr>
        <w:spacing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Úspešný žiadateľ v pozícii prijímateľa bude Zmluvou o NFP zaviazaný na vykazovanie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iného údaju</w:t>
      </w: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prostredníctvom nasledovných monitorovacích dokumentov:</w:t>
      </w:r>
    </w:p>
    <w:p w14:paraId="36E2079A" w14:textId="6601A784" w:rsidR="00D854B7" w:rsidRDefault="00D854B7" w:rsidP="00D854B7">
      <w:pPr>
        <w:spacing w:after="160" w:line="259" w:lineRule="auto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- Výročná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monitorovacia správa projektu </w:t>
      </w:r>
      <w:r w:rsidRPr="00C21E02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a záverečná monitorovacia správa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projektu</w:t>
      </w:r>
    </w:p>
    <w:p w14:paraId="0EF502BA" w14:textId="77777777" w:rsidR="00295715" w:rsidRDefault="00295715" w:rsidP="00D854B7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4DE80257" w14:textId="77777777" w:rsidR="000E09A2" w:rsidRDefault="000E09A2" w:rsidP="00D854B7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3F5C8EA6" w14:textId="71EA459D" w:rsidR="00A61E19" w:rsidRDefault="001D2811" w:rsidP="00A61E19">
      <w:pPr>
        <w:shd w:val="clear" w:color="auto" w:fill="595959" w:themeFill="text1" w:themeFillTint="A6"/>
        <w:rPr>
          <w:rFonts w:asciiTheme="minorHAnsi" w:hAnsiTheme="minorHAnsi" w:cstheme="minorHAnsi"/>
          <w:b/>
          <w:color w:val="FFFFFF" w:themeColor="background1"/>
          <w:sz w:val="20"/>
          <w:szCs w:val="20"/>
        </w:rPr>
      </w:pPr>
      <w:r>
        <w:rPr>
          <w:rFonts w:asciiTheme="minorHAnsi" w:hAnsiTheme="minorHAnsi" w:cstheme="minorHAnsi"/>
          <w:b/>
          <w:color w:val="FFFFFF" w:themeColor="background1"/>
          <w:sz w:val="20"/>
          <w:szCs w:val="20"/>
        </w:rPr>
        <w:lastRenderedPageBreak/>
        <w:t>2</w:t>
      </w:r>
      <w:r w:rsidR="00A61E19">
        <w:rPr>
          <w:rFonts w:asciiTheme="minorHAnsi" w:hAnsiTheme="minorHAnsi" w:cstheme="minorHAnsi"/>
          <w:b/>
          <w:color w:val="FFFFFF" w:themeColor="background1"/>
          <w:sz w:val="20"/>
          <w:szCs w:val="20"/>
        </w:rPr>
        <w:t>.2 Iné údaje na monitorovanie uplatňovania HP RMŽ a ND</w:t>
      </w:r>
    </w:p>
    <w:p w14:paraId="5CD94E45" w14:textId="7B6544B5" w:rsidR="00A61E19" w:rsidRDefault="00A61E19" w:rsidP="00893E05">
      <w:pPr>
        <w:tabs>
          <w:tab w:val="center" w:pos="4536"/>
          <w:tab w:val="center" w:pos="7002"/>
          <w:tab w:val="right" w:pos="9072"/>
          <w:tab w:val="left" w:pos="11395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Mriekatabuky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0490"/>
      </w:tblGrid>
      <w:tr w:rsidR="00893E05" w14:paraId="466897C1" w14:textId="77777777" w:rsidTr="00B8258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5A73A8" w14:textId="2254E7BF" w:rsidR="00893E05" w:rsidRDefault="00794AA5" w:rsidP="00B8258F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Iný</w:t>
            </w:r>
            <w:r w:rsidR="00893E05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údaj projektu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513DF40" w14:textId="20989402" w:rsidR="00893E05" w:rsidRDefault="00893E05" w:rsidP="00B8258F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Definícia </w:t>
            </w:r>
            <w:r w:rsidR="00794AA5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iného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údaju projektu</w:t>
            </w:r>
          </w:p>
        </w:tc>
      </w:tr>
      <w:tr w:rsidR="00893E05" w:rsidRPr="00F6209E" w14:paraId="1E16B9C4" w14:textId="77777777" w:rsidTr="00B8258F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A291E3" w14:textId="32C7F655" w:rsidR="00893E05" w:rsidRPr="009D3EAF" w:rsidRDefault="006C3693" w:rsidP="006C3693">
            <w:pPr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D0128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-</w:t>
            </w:r>
            <w:r w:rsidRPr="006C369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Počet nástrojov zabezpečujúcich prístupnosť pre osoby so zdravotným postihnutím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B6C68A" w14:textId="77777777" w:rsidR="006C3693" w:rsidRPr="006C3693" w:rsidRDefault="006C3693" w:rsidP="006C369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Údaj vyjadruje počet nástrojov zabezpečujúcich prístupnosť pre osoby so zdravotným postihnutím a zahŕňa opatrenia, služby alebo zariadenia zamerané na odstraňovanie prekážok a bariér brániacich v prístupnosti osobám so zdravotným postihnutím k výsledkom projektu. Môže ísť o zlepšenie prístupnosti k fyzickému prostrediu, k doprave (napr. nástupište, zdvíhacie plošiny, výťah, oznamovacie a navádzacie systémy a pod.), k informáciám a komunikácii vrátane informačných a komunikačných technológií a systémov, ako aj k ďalším prostriedkom a službám dostupným alebo poskytovaným verejnosti. Ide o prístupnosť najmä v zmysle vyhlášky Ministerstva životného prostredia SR č. 532/2002, ktorou sa ustanovujú podrobnosti o všeobecných technických požiadavkách na výstavbu a o všeobecných technických požiadavkách na stavby užívané osobami s obmedzenou schopnosťou pohybu a orientácie a výnos Ministerstva financií SR č. 55/2014 o štandardoch pre informačné systémy verejnej správy.</w:t>
            </w:r>
          </w:p>
          <w:p w14:paraId="2BC0CA1E" w14:textId="68EBA28D" w:rsidR="00893E05" w:rsidRPr="009D3EAF" w:rsidRDefault="006C3693" w:rsidP="006C369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Osoby so zdravotným postihnutím sú osoby s dlhodobými telesnými, mentálnymi, intelektuálnymi alebo zmyslovými postihnutiami, ktoré v súčinnosti s rôznymi prekážkami môžu brániť ich plnému a účinnému zapojeniu do spoločnosti na rovnakom základe s ostatnými. Osoby so zdravotným postihnutím zahŕňajú všetky osoby so zdravotným postihnutím, najmä však osoby definované v zákone č. 447/2008 Z. z. o peňažných príspevkoch na kompenzáciu ťažkého zdravotného postihnutia (osoba s ťažkým zdravotným postihnutím) alebo v zákone č. 461/2003 Z. z. o sociálnom poistení (osoba, ktorá má zníženú mieru schopnosti vykonávať zárobkovú činnosť).</w:t>
            </w:r>
          </w:p>
        </w:tc>
      </w:tr>
      <w:tr w:rsidR="00893E05" w:rsidRPr="00A1295A" w14:paraId="6DF9DE33" w14:textId="77777777" w:rsidTr="00B8258F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FA53B1" w14:textId="2F3A5277" w:rsidR="00893E05" w:rsidRPr="009D3EAF" w:rsidRDefault="006C3693" w:rsidP="006C3693">
            <w:pPr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D0249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- </w:t>
            </w:r>
            <w:r w:rsidRPr="006C369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Počet pracovníkov, pracovníčok refundovaných z projektu mimo technickej pomoci OP/OP TP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976A8" w14:textId="67DFFA2D" w:rsidR="00893E05" w:rsidRPr="009D3EAF" w:rsidRDefault="006C3693" w:rsidP="00E0292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Údaj vyjadruje priemerný ročný počet pracovníkov, pracovníčok, ktorých mzdy sú plne alebo čiastočne refundované v rámci daného projektu a prepočítaný na ekvivalent plného pracovného úväzku (FTE). Údaj zachytáva jednak osoby, ktoré sa podieľajú na riadení a implementácii projektu (napr. projektový manažér, projektová manažérka, účtovníčka, účtovník a pod.),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</w:tc>
      </w:tr>
      <w:tr w:rsidR="00893E05" w:rsidRPr="00A1295A" w14:paraId="08296BCF" w14:textId="77777777" w:rsidTr="00B8258F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E812C4" w14:textId="24979524" w:rsidR="00893E05" w:rsidRPr="009D3EAF" w:rsidRDefault="006C3693" w:rsidP="006C369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 xml:space="preserve">D0262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Mzda mužov refundovaná z projektu (medián)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42793" w14:textId="77777777" w:rsidR="006C3693" w:rsidRPr="006C3693" w:rsidRDefault="006C3693" w:rsidP="006C369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Údaj vyjadruje medián (strednú hodnotu) priemerných mesačných miezd mužov, refundovanú z projektu. Do údaju sa nezahŕňa mzda osôb, s ktorými bola uzavretá niektorá z dohôd o prácach vykonávanej mimo pracovného pomeru, mzda učňov a študentov na prevádzkovej praxi, príjem súkromných podnikateľov (resp. ich spoločníkov), ktorí nemajú uzavretú pracovnú zmluvu v danej organizácii.</w:t>
            </w:r>
          </w:p>
          <w:p w14:paraId="2924E9C8" w14:textId="33CEE4AE" w:rsidR="00893E05" w:rsidRPr="009D3EAF" w:rsidRDefault="006C3693" w:rsidP="006C369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Metóda výpočtu na úrovni projektu: Medián priemerných mesačných hrubých miezd za všetkých  pracovníkov (priemerná mesačná hrubá mzda pracovníka sa vypočíta ako aritmetický priemer mesačných hrubých miezd za odpracované/refundované obdobie), ktorým mzda bola refundovaná počas projektu.</w:t>
            </w:r>
          </w:p>
        </w:tc>
      </w:tr>
      <w:tr w:rsidR="006C3693" w:rsidRPr="00A1295A" w14:paraId="4ED47DDC" w14:textId="77777777" w:rsidTr="00B8258F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D008B0" w14:textId="04119E74" w:rsidR="006C3693" w:rsidRPr="006C3693" w:rsidRDefault="006C3693" w:rsidP="006C369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 xml:space="preserve">D0264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Mzda žien refundovaná z projektu (medián)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FAD1E" w14:textId="77777777" w:rsidR="006C3693" w:rsidRPr="006C3693" w:rsidRDefault="006C3693" w:rsidP="006C369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Údaj vyjadruje medián (strednú hodnotu) priemerných mesačných miezd žien, refundovanú z projektu. Do údaju sa nezahŕňa mzda osôb, s ktorými bola uzavretá niektorá z dohôd o prácach vykonávanej mimo pracovného pomeru, mzda učníc a študentiek na prevádzkovej praxi, príjem súkromných podnikateliek (resp. ich spoločníkov, spoločníčok), ktoré nemajú uzavretú pracovnú zmluvu v danej organizácii.</w:t>
            </w:r>
          </w:p>
          <w:p w14:paraId="15EA0BD4" w14:textId="66D13CAD" w:rsidR="006C3693" w:rsidRPr="006C3693" w:rsidRDefault="006C3693" w:rsidP="006C369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Metóda výpočtu na úrovni projektu: Medián priemerných mesačných hrubých miezd za všetky pracovníčky (priemerná mesačná hrubá mzda pracovníčky sa vypočíta ako aritmetický priemer mesačných hrubých miezd za odpracované/refundované obdobie), ktorým mzda bola refundovaná počas projektu.</w:t>
            </w:r>
          </w:p>
        </w:tc>
      </w:tr>
    </w:tbl>
    <w:p w14:paraId="7A32403D" w14:textId="77777777" w:rsidR="00B8258F" w:rsidRDefault="00B8258F"/>
    <w:p w14:paraId="74D763C3" w14:textId="77777777" w:rsidR="00B8258F" w:rsidRDefault="00B8258F"/>
    <w:p w14:paraId="061B1692" w14:textId="77777777" w:rsidR="00B8258F" w:rsidRDefault="00B8258F"/>
    <w:p w14:paraId="5C3AA8C3" w14:textId="77777777" w:rsidR="00B8258F" w:rsidRDefault="00B8258F"/>
    <w:tbl>
      <w:tblPr>
        <w:tblStyle w:val="Mriekatabuky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0490"/>
      </w:tblGrid>
      <w:tr w:rsidR="00B8258F" w:rsidRPr="00A1295A" w14:paraId="2E2EBD01" w14:textId="77777777" w:rsidTr="00B8258F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611B7B5" w14:textId="2740B388" w:rsidR="00B8258F" w:rsidRPr="006C3693" w:rsidRDefault="00B8258F" w:rsidP="00B8258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Iný údaj projektu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0C1999B" w14:textId="78342A57" w:rsidR="00B8258F" w:rsidRPr="006C3693" w:rsidRDefault="00B8258F" w:rsidP="00B8258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Definícia iného údaju projektu</w:t>
            </w:r>
            <w:bookmarkStart w:id="0" w:name="_GoBack"/>
            <w:bookmarkEnd w:id="0"/>
          </w:p>
        </w:tc>
      </w:tr>
      <w:tr w:rsidR="00B8258F" w:rsidRPr="00A1295A" w14:paraId="0B4D95C3" w14:textId="77777777" w:rsidTr="00B8258F">
        <w:trPr>
          <w:trHeight w:val="3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125B5E" w14:textId="19B9AB56" w:rsidR="00B8258F" w:rsidRPr="006C3693" w:rsidRDefault="00B8258F" w:rsidP="00B8258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 xml:space="preserve">D0266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Podiel žien na riadiacich pozíciách projektu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3B578" w14:textId="77777777" w:rsidR="00B8258F" w:rsidRPr="006C3693" w:rsidRDefault="00B8258F" w:rsidP="00B8258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Údaj vyjadruje podiel žien na riadiacich pozíciách, zodpovedných za riadenie projektu, alebo časti projektu.</w:t>
            </w:r>
          </w:p>
          <w:p w14:paraId="56157CCE" w14:textId="77777777" w:rsidR="00B8258F" w:rsidRPr="006C3693" w:rsidRDefault="00B8258F" w:rsidP="00B8258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Za riadiacu pozíciu projektu sa považuje pozícia, z ktorej vyplývajú manažérske a koordinačné úlohy so zodpovednosťou za projekt ako celok, alebo jeho ucelenú čas (zväčša ide o pozície ako projektová manažérka, manažérka projektu, finančná manažérka, líniová manažérka, manažérka technického zabezpečenia projektu a pod.). Započítavajú sa riadiace pozície na projekte jednak za prijímateľa, ako aj partnerov projektu, avšak bez ohľadu na charakter pozície v danej organizácii (osoba, ktorá vykonáva manažérske a koordinačné úlohy v rámci riadenia projektu nemusí mať formálnu riadiacu, alebo vedúcu pozíciu v danej organizácii).</w:t>
            </w:r>
          </w:p>
          <w:p w14:paraId="4847F34C" w14:textId="1161DE3B" w:rsidR="00B8258F" w:rsidRPr="006C3693" w:rsidRDefault="00B8258F" w:rsidP="00B8258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C3693">
              <w:rPr>
                <w:rFonts w:asciiTheme="minorHAnsi" w:hAnsiTheme="minorHAnsi" w:cstheme="minorHAnsi"/>
                <w:sz w:val="18"/>
                <w:szCs w:val="18"/>
              </w:rPr>
              <w:t>Metóda výpočtu: Podiel súčtu žien v riadiacich pozíciách projektu na celkovom počte osôb v riadiacich pozíciách projektu. Pokiaľ je jedna riadiaca pozícia obsadená 2 osobami na polovičný úväzok, do celkového počtu osôb v riadiacich pozíciách projektu sa započítava hodnota 2.</w:t>
            </w:r>
          </w:p>
        </w:tc>
      </w:tr>
    </w:tbl>
    <w:p w14:paraId="14BEBDCD" w14:textId="77777777" w:rsidR="002C6C96" w:rsidRDefault="002C6C96" w:rsidP="002C6C96">
      <w:pPr>
        <w:autoSpaceDE w:val="0"/>
        <w:autoSpaceDN w:val="0"/>
        <w:adjustRightInd w:val="0"/>
        <w:jc w:val="both"/>
      </w:pPr>
    </w:p>
    <w:p w14:paraId="5D8B4981" w14:textId="74843025" w:rsidR="002C6C96" w:rsidRPr="0020161B" w:rsidRDefault="002C6C96" w:rsidP="002C6C96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Gestor Horizontálneho princípu Rovnosť medzi mužmi a ženami a Horizontálneho princípu Nediskriminácia (ďalej len „gestor HP RMŽ a ND“) identifikoval vybrané iné údaje na monitorovanie uplatňovania HP RMŽ a ND, ktorých zoznam je uvedený vyššie. Iné údaje sú merateľné hodnoty </w:t>
      </w:r>
      <w:r w:rsidRPr="0020161B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 xml:space="preserve">odlišné od projektových merateľných ukazovateľov, od sledovaných údajov a od iných údajov pre potreby monitorovania plnenia cieľov OP ĽZ. </w:t>
      </w:r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</w:t>
      </w:r>
    </w:p>
    <w:p w14:paraId="438FB919" w14:textId="77777777" w:rsidR="002C6C96" w:rsidRPr="0020161B" w:rsidRDefault="002C6C96" w:rsidP="002C6C96">
      <w:pPr>
        <w:spacing w:after="160" w:line="25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Úspešný žiadateľ v pozícii prijímateľa bude Zmluvou o NFP zaviazaný na vykazovanie iných údajov prostredníctvom výročnej a záverečnej monitorovacej správy. Iné údaje sa budú vykazovať v monitorovacích správach v časti 10. Iné údaje na úrovni projektu, pričom žiadateľ ako budúci prijímateľ bude vykazovať iné údaje za každú realizovanú hlavnú aktivitu projektu počas implementácie projektu. Žiadateľ pri vypĺňaní </w:t>
      </w:r>
      <w:proofErr w:type="spellStart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ŽoNFP</w:t>
      </w:r>
      <w:proofErr w:type="spellEnd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nestanovuje cieľovú hodnotu iných údajov a neuvádza ich ani do formuláru </w:t>
      </w:r>
      <w:proofErr w:type="spellStart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ŽoNFP</w:t>
      </w:r>
      <w:proofErr w:type="spellEnd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, ani do žiadnej z príloh </w:t>
      </w:r>
      <w:proofErr w:type="spellStart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ŽoNFP</w:t>
      </w:r>
      <w:proofErr w:type="spellEnd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. Metodika vykazovania iných údajov projektu je bližšie definovaná v príručke pre prijímateľa. Metodika iných údajov (FTE – </w:t>
      </w:r>
      <w:proofErr w:type="spellStart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full</w:t>
      </w:r>
      <w:proofErr w:type="spellEnd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time</w:t>
      </w:r>
      <w:proofErr w:type="spellEnd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</w:t>
      </w:r>
      <w:proofErr w:type="spellStart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equivalent</w:t>
      </w:r>
      <w:proofErr w:type="spellEnd"/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/plný pracovný úväzok) je odlišná od nastavenia merateľných hodnôt OP ĽZ (fyzické osoby). Z tohto dôvodu je nutné v prípade potreby usmernenia pri výpočte hodnôt iných údajov kontaktovať gestora HP RMŽ a ND a to na emailových adresách </w:t>
      </w:r>
      <w:hyperlink r:id="rId11" w:history="1">
        <w:r w:rsidRPr="0020161B">
          <w:rPr>
            <w:rStyle w:val="Hypertextovprepojenie"/>
            <w:rFonts w:asciiTheme="minorHAnsi" w:eastAsiaTheme="minorHAnsi" w:hAnsiTheme="minorHAnsi" w:cstheme="minorHAnsi"/>
            <w:sz w:val="20"/>
            <w:szCs w:val="20"/>
            <w:lang w:eastAsia="en-US"/>
          </w:rPr>
          <w:t>iveta.novomestska@employment.gov.sk</w:t>
        </w:r>
      </w:hyperlink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a/alebo </w:t>
      </w:r>
      <w:hyperlink r:id="rId12" w:history="1">
        <w:r w:rsidRPr="0020161B">
          <w:rPr>
            <w:rStyle w:val="Hypertextovprepojenie"/>
            <w:rFonts w:asciiTheme="minorHAnsi" w:eastAsiaTheme="minorHAnsi" w:hAnsiTheme="minorHAnsi" w:cstheme="minorHAnsi"/>
            <w:sz w:val="20"/>
            <w:szCs w:val="20"/>
            <w:lang w:eastAsia="en-US"/>
          </w:rPr>
          <w:t>ghp@employment.gov.sk</w:t>
        </w:r>
      </w:hyperlink>
      <w:r w:rsidRPr="0020161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.</w:t>
      </w:r>
    </w:p>
    <w:p w14:paraId="7BBCC8BF" w14:textId="77777777" w:rsidR="002C6C96" w:rsidRPr="00F96D70" w:rsidRDefault="002C6C96" w:rsidP="002C6C96">
      <w:pPr>
        <w:spacing w:after="160" w:line="256" w:lineRule="auto"/>
        <w:jc w:val="both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>Iné údaje na monitorovanie uplatňovania HP RMŽ a ND a ich plnenie nie sú podmienkou poskytnutia príspevku.</w:t>
      </w:r>
    </w:p>
    <w:p w14:paraId="3819A8FC" w14:textId="77777777" w:rsidR="00A61E19" w:rsidRDefault="00A61E19" w:rsidP="00A61E19"/>
    <w:p w14:paraId="4B749BA5" w14:textId="77777777" w:rsidR="00A61E19" w:rsidRDefault="00A61E19" w:rsidP="00A61E19"/>
    <w:p w14:paraId="5383E973" w14:textId="77777777" w:rsidR="00A61E19" w:rsidRDefault="00A61E19" w:rsidP="00A61E19"/>
    <w:p w14:paraId="1B23CF22" w14:textId="77777777" w:rsidR="00893E05" w:rsidRDefault="00893E05" w:rsidP="00893E0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2FEFEA13" w14:textId="77777777" w:rsidR="00295715" w:rsidRDefault="00295715" w:rsidP="00D854B7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47B778B1" w14:textId="77777777" w:rsidR="00295715" w:rsidRDefault="00295715" w:rsidP="00D854B7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68846DE9" w14:textId="77777777" w:rsidR="00D854B7" w:rsidRPr="00A80DFE" w:rsidRDefault="00D854B7" w:rsidP="00EC5FCF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D854B7" w:rsidRPr="00A80DFE" w:rsidSect="00D7413E">
      <w:headerReference w:type="default" r:id="rId13"/>
      <w:footerReference w:type="default" r:id="rId14"/>
      <w:endnotePr>
        <w:numFmt w:val="decimal"/>
      </w:endnotePr>
      <w:pgSz w:w="16838" w:h="11906" w:orient="landscape"/>
      <w:pgMar w:top="141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99C04" w14:textId="77777777" w:rsidR="00F757C7" w:rsidRDefault="00F757C7" w:rsidP="00C15A7A">
      <w:r>
        <w:separator/>
      </w:r>
    </w:p>
  </w:endnote>
  <w:endnote w:type="continuationSeparator" w:id="0">
    <w:p w14:paraId="13DFF283" w14:textId="77777777" w:rsidR="00F757C7" w:rsidRDefault="00F757C7" w:rsidP="00C1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3701987"/>
      <w:docPartObj>
        <w:docPartGallery w:val="Page Numbers (Bottom of Page)"/>
        <w:docPartUnique/>
      </w:docPartObj>
    </w:sdtPr>
    <w:sdtEndPr/>
    <w:sdtContent>
      <w:p w14:paraId="2E48E906" w14:textId="7B96C512" w:rsidR="00402A6B" w:rsidRDefault="00402A6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AA0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B7E61" w14:textId="77777777" w:rsidR="00F757C7" w:rsidRDefault="00F757C7" w:rsidP="00C15A7A">
      <w:r>
        <w:separator/>
      </w:r>
    </w:p>
  </w:footnote>
  <w:footnote w:type="continuationSeparator" w:id="0">
    <w:p w14:paraId="26E8BE37" w14:textId="77777777" w:rsidR="00F757C7" w:rsidRDefault="00F757C7" w:rsidP="00C15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23E5A" w14:textId="38F953B8" w:rsidR="00E63580" w:rsidRDefault="00642201" w:rsidP="00252DE5">
    <w:pPr>
      <w:pStyle w:val="Hlavika"/>
      <w:jc w:val="center"/>
    </w:pPr>
    <w:r w:rsidRPr="002A690B">
      <w:rPr>
        <w:noProof/>
      </w:rPr>
      <w:drawing>
        <wp:inline distT="0" distB="0" distL="0" distR="0" wp14:anchorId="27DDBE69" wp14:editId="6B01A3E4">
          <wp:extent cx="5796915" cy="405130"/>
          <wp:effectExtent l="0" t="0" r="0" b="0"/>
          <wp:docPr id="16" name="Obrázok 16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91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5F32">
      <w:rPr>
        <w:b/>
        <w:bCs/>
        <w:noProof/>
        <w:color w:val="404040" w:themeColor="text1" w:themeTint="BF"/>
      </w:rPr>
      <w:t xml:space="preserve">                                                         </w:t>
    </w:r>
  </w:p>
  <w:p w14:paraId="032E1884" w14:textId="79551F91" w:rsidR="00E63580" w:rsidRDefault="00E6358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510CD"/>
    <w:multiLevelType w:val="hybridMultilevel"/>
    <w:tmpl w:val="4A168DD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7A"/>
    <w:rsid w:val="0000321A"/>
    <w:rsid w:val="00004E5B"/>
    <w:rsid w:val="00022369"/>
    <w:rsid w:val="000227FA"/>
    <w:rsid w:val="000416A4"/>
    <w:rsid w:val="000478D2"/>
    <w:rsid w:val="00062625"/>
    <w:rsid w:val="00063323"/>
    <w:rsid w:val="00076764"/>
    <w:rsid w:val="00087DCE"/>
    <w:rsid w:val="000943B6"/>
    <w:rsid w:val="000B2DF6"/>
    <w:rsid w:val="000C444F"/>
    <w:rsid w:val="000C453A"/>
    <w:rsid w:val="000C7B0A"/>
    <w:rsid w:val="000D1264"/>
    <w:rsid w:val="000D162B"/>
    <w:rsid w:val="000D5F72"/>
    <w:rsid w:val="000E09A2"/>
    <w:rsid w:val="000F028D"/>
    <w:rsid w:val="000F3E69"/>
    <w:rsid w:val="0010061F"/>
    <w:rsid w:val="0010666A"/>
    <w:rsid w:val="001068DD"/>
    <w:rsid w:val="00111A50"/>
    <w:rsid w:val="0014011F"/>
    <w:rsid w:val="00142E43"/>
    <w:rsid w:val="001464EF"/>
    <w:rsid w:val="0016481F"/>
    <w:rsid w:val="00180F56"/>
    <w:rsid w:val="00183293"/>
    <w:rsid w:val="001853F5"/>
    <w:rsid w:val="001870CE"/>
    <w:rsid w:val="00195E00"/>
    <w:rsid w:val="00197141"/>
    <w:rsid w:val="001B31B9"/>
    <w:rsid w:val="001B6ACF"/>
    <w:rsid w:val="001B71D2"/>
    <w:rsid w:val="001C3C70"/>
    <w:rsid w:val="001D2811"/>
    <w:rsid w:val="001D718F"/>
    <w:rsid w:val="001E4DD6"/>
    <w:rsid w:val="001E51E2"/>
    <w:rsid w:val="001F0039"/>
    <w:rsid w:val="001F1C36"/>
    <w:rsid w:val="00200F72"/>
    <w:rsid w:val="002079BF"/>
    <w:rsid w:val="00213DA8"/>
    <w:rsid w:val="00215EDD"/>
    <w:rsid w:val="00225124"/>
    <w:rsid w:val="002265D9"/>
    <w:rsid w:val="0023147E"/>
    <w:rsid w:val="0024324E"/>
    <w:rsid w:val="002473EB"/>
    <w:rsid w:val="00252DCE"/>
    <w:rsid w:val="00252DE5"/>
    <w:rsid w:val="00270099"/>
    <w:rsid w:val="002730B0"/>
    <w:rsid w:val="00283923"/>
    <w:rsid w:val="00292B4B"/>
    <w:rsid w:val="00295715"/>
    <w:rsid w:val="002B2C80"/>
    <w:rsid w:val="002B3650"/>
    <w:rsid w:val="002C02D3"/>
    <w:rsid w:val="002C64F7"/>
    <w:rsid w:val="002C6C96"/>
    <w:rsid w:val="002D0491"/>
    <w:rsid w:val="002F0171"/>
    <w:rsid w:val="002F1AE4"/>
    <w:rsid w:val="00302B52"/>
    <w:rsid w:val="003037B0"/>
    <w:rsid w:val="00307B46"/>
    <w:rsid w:val="0031341A"/>
    <w:rsid w:val="0032138B"/>
    <w:rsid w:val="00330335"/>
    <w:rsid w:val="003337A1"/>
    <w:rsid w:val="00336DAF"/>
    <w:rsid w:val="00337EFB"/>
    <w:rsid w:val="003518D7"/>
    <w:rsid w:val="003530A7"/>
    <w:rsid w:val="00356891"/>
    <w:rsid w:val="003569CE"/>
    <w:rsid w:val="00356DCA"/>
    <w:rsid w:val="003577D5"/>
    <w:rsid w:val="003623F4"/>
    <w:rsid w:val="00363B84"/>
    <w:rsid w:val="00363DF9"/>
    <w:rsid w:val="00367CC7"/>
    <w:rsid w:val="003709A8"/>
    <w:rsid w:val="00370B9B"/>
    <w:rsid w:val="0037298D"/>
    <w:rsid w:val="003A0CC3"/>
    <w:rsid w:val="003A5FC5"/>
    <w:rsid w:val="003B180F"/>
    <w:rsid w:val="003C01A5"/>
    <w:rsid w:val="003C2B23"/>
    <w:rsid w:val="003C7D2F"/>
    <w:rsid w:val="003D536B"/>
    <w:rsid w:val="003E5095"/>
    <w:rsid w:val="003E599D"/>
    <w:rsid w:val="003F0098"/>
    <w:rsid w:val="003F653B"/>
    <w:rsid w:val="00402A6B"/>
    <w:rsid w:val="00412C84"/>
    <w:rsid w:val="00414622"/>
    <w:rsid w:val="0044702C"/>
    <w:rsid w:val="004534F5"/>
    <w:rsid w:val="00473E2F"/>
    <w:rsid w:val="00476D2B"/>
    <w:rsid w:val="00484900"/>
    <w:rsid w:val="00486E37"/>
    <w:rsid w:val="0048715C"/>
    <w:rsid w:val="00487948"/>
    <w:rsid w:val="00492831"/>
    <w:rsid w:val="004943A6"/>
    <w:rsid w:val="00494AA0"/>
    <w:rsid w:val="004954E3"/>
    <w:rsid w:val="004968C4"/>
    <w:rsid w:val="004A2104"/>
    <w:rsid w:val="004A25E3"/>
    <w:rsid w:val="004B08A7"/>
    <w:rsid w:val="004B5C12"/>
    <w:rsid w:val="004C6D06"/>
    <w:rsid w:val="004D77DA"/>
    <w:rsid w:val="004E04ED"/>
    <w:rsid w:val="004E6BD4"/>
    <w:rsid w:val="004E779B"/>
    <w:rsid w:val="004F4F6C"/>
    <w:rsid w:val="00507A5E"/>
    <w:rsid w:val="00507D2A"/>
    <w:rsid w:val="00514608"/>
    <w:rsid w:val="005257CF"/>
    <w:rsid w:val="00533C94"/>
    <w:rsid w:val="0053454D"/>
    <w:rsid w:val="0054039C"/>
    <w:rsid w:val="00541710"/>
    <w:rsid w:val="0054507F"/>
    <w:rsid w:val="0057355F"/>
    <w:rsid w:val="0057367D"/>
    <w:rsid w:val="00573A8E"/>
    <w:rsid w:val="0058204B"/>
    <w:rsid w:val="005925F6"/>
    <w:rsid w:val="005933B0"/>
    <w:rsid w:val="0059510F"/>
    <w:rsid w:val="005A073D"/>
    <w:rsid w:val="005A1927"/>
    <w:rsid w:val="005A5EC2"/>
    <w:rsid w:val="005B333B"/>
    <w:rsid w:val="005C0A44"/>
    <w:rsid w:val="005C1C3A"/>
    <w:rsid w:val="005C67D8"/>
    <w:rsid w:val="005D0FDD"/>
    <w:rsid w:val="005E18BC"/>
    <w:rsid w:val="0062144C"/>
    <w:rsid w:val="0062327A"/>
    <w:rsid w:val="00627345"/>
    <w:rsid w:val="00642201"/>
    <w:rsid w:val="0064422F"/>
    <w:rsid w:val="00647AF8"/>
    <w:rsid w:val="006545EB"/>
    <w:rsid w:val="006728C4"/>
    <w:rsid w:val="00674E1C"/>
    <w:rsid w:val="00675855"/>
    <w:rsid w:val="0068307D"/>
    <w:rsid w:val="0068341F"/>
    <w:rsid w:val="00683FF2"/>
    <w:rsid w:val="006A28AC"/>
    <w:rsid w:val="006C3693"/>
    <w:rsid w:val="006C4029"/>
    <w:rsid w:val="006D13C6"/>
    <w:rsid w:val="006D162A"/>
    <w:rsid w:val="006D248A"/>
    <w:rsid w:val="006D2DA3"/>
    <w:rsid w:val="006E1DE1"/>
    <w:rsid w:val="006F4711"/>
    <w:rsid w:val="006F6E92"/>
    <w:rsid w:val="006F7BC6"/>
    <w:rsid w:val="007113EC"/>
    <w:rsid w:val="007122B1"/>
    <w:rsid w:val="00725A0D"/>
    <w:rsid w:val="007370DF"/>
    <w:rsid w:val="007408E7"/>
    <w:rsid w:val="00740E4A"/>
    <w:rsid w:val="007435CB"/>
    <w:rsid w:val="00745915"/>
    <w:rsid w:val="00756482"/>
    <w:rsid w:val="00761D2C"/>
    <w:rsid w:val="00785B7C"/>
    <w:rsid w:val="00794AA5"/>
    <w:rsid w:val="00797718"/>
    <w:rsid w:val="007A5400"/>
    <w:rsid w:val="007A682D"/>
    <w:rsid w:val="007A7986"/>
    <w:rsid w:val="007B3FA5"/>
    <w:rsid w:val="007C2A05"/>
    <w:rsid w:val="007E3033"/>
    <w:rsid w:val="00804CCA"/>
    <w:rsid w:val="00805FB4"/>
    <w:rsid w:val="00807E7E"/>
    <w:rsid w:val="00810172"/>
    <w:rsid w:val="00816CD7"/>
    <w:rsid w:val="00817027"/>
    <w:rsid w:val="008175A3"/>
    <w:rsid w:val="00833C02"/>
    <w:rsid w:val="00845628"/>
    <w:rsid w:val="008456DC"/>
    <w:rsid w:val="008510CF"/>
    <w:rsid w:val="008521C5"/>
    <w:rsid w:val="00852B3E"/>
    <w:rsid w:val="0087049D"/>
    <w:rsid w:val="008726E3"/>
    <w:rsid w:val="00874411"/>
    <w:rsid w:val="008816D2"/>
    <w:rsid w:val="00884497"/>
    <w:rsid w:val="00886D2E"/>
    <w:rsid w:val="008900B0"/>
    <w:rsid w:val="008930B3"/>
    <w:rsid w:val="00893E05"/>
    <w:rsid w:val="008A370F"/>
    <w:rsid w:val="008A5773"/>
    <w:rsid w:val="008A7F2C"/>
    <w:rsid w:val="008B1335"/>
    <w:rsid w:val="008B1B89"/>
    <w:rsid w:val="008B3518"/>
    <w:rsid w:val="008B41F3"/>
    <w:rsid w:val="008B5935"/>
    <w:rsid w:val="008F03D7"/>
    <w:rsid w:val="008F50A1"/>
    <w:rsid w:val="00901AE2"/>
    <w:rsid w:val="00903861"/>
    <w:rsid w:val="00905910"/>
    <w:rsid w:val="009158A9"/>
    <w:rsid w:val="00920908"/>
    <w:rsid w:val="00921B0C"/>
    <w:rsid w:val="00922056"/>
    <w:rsid w:val="009348D8"/>
    <w:rsid w:val="00966AB5"/>
    <w:rsid w:val="00977C0A"/>
    <w:rsid w:val="00980C1D"/>
    <w:rsid w:val="00980C6E"/>
    <w:rsid w:val="009A53AB"/>
    <w:rsid w:val="009A7F0B"/>
    <w:rsid w:val="009B4ACE"/>
    <w:rsid w:val="009C0EF0"/>
    <w:rsid w:val="009C1FA8"/>
    <w:rsid w:val="009C39C1"/>
    <w:rsid w:val="009C5922"/>
    <w:rsid w:val="009D3EAF"/>
    <w:rsid w:val="009F77CB"/>
    <w:rsid w:val="00A03650"/>
    <w:rsid w:val="00A04D93"/>
    <w:rsid w:val="00A05F32"/>
    <w:rsid w:val="00A13ED8"/>
    <w:rsid w:val="00A15436"/>
    <w:rsid w:val="00A179FD"/>
    <w:rsid w:val="00A22FCF"/>
    <w:rsid w:val="00A41680"/>
    <w:rsid w:val="00A52A4F"/>
    <w:rsid w:val="00A53D4B"/>
    <w:rsid w:val="00A548A6"/>
    <w:rsid w:val="00A559BF"/>
    <w:rsid w:val="00A6055D"/>
    <w:rsid w:val="00A61E19"/>
    <w:rsid w:val="00A70B7F"/>
    <w:rsid w:val="00A80DFE"/>
    <w:rsid w:val="00A816D4"/>
    <w:rsid w:val="00A94B67"/>
    <w:rsid w:val="00A965FA"/>
    <w:rsid w:val="00AA5055"/>
    <w:rsid w:val="00AB7F83"/>
    <w:rsid w:val="00AC0D59"/>
    <w:rsid w:val="00AD5DE1"/>
    <w:rsid w:val="00AD68D8"/>
    <w:rsid w:val="00AF1055"/>
    <w:rsid w:val="00AF3781"/>
    <w:rsid w:val="00AF4284"/>
    <w:rsid w:val="00AF713C"/>
    <w:rsid w:val="00B1292F"/>
    <w:rsid w:val="00B17E5E"/>
    <w:rsid w:val="00B373D0"/>
    <w:rsid w:val="00B41746"/>
    <w:rsid w:val="00B4201D"/>
    <w:rsid w:val="00B605B4"/>
    <w:rsid w:val="00B652BD"/>
    <w:rsid w:val="00B67EAA"/>
    <w:rsid w:val="00B70E0B"/>
    <w:rsid w:val="00B73A95"/>
    <w:rsid w:val="00B8258F"/>
    <w:rsid w:val="00BA3576"/>
    <w:rsid w:val="00BA36DF"/>
    <w:rsid w:val="00BA5C53"/>
    <w:rsid w:val="00BB19D7"/>
    <w:rsid w:val="00BB205F"/>
    <w:rsid w:val="00BC5A38"/>
    <w:rsid w:val="00BD49A0"/>
    <w:rsid w:val="00BD57FE"/>
    <w:rsid w:val="00BE16B1"/>
    <w:rsid w:val="00BE708C"/>
    <w:rsid w:val="00BF325C"/>
    <w:rsid w:val="00BF79FE"/>
    <w:rsid w:val="00C00761"/>
    <w:rsid w:val="00C03418"/>
    <w:rsid w:val="00C148D1"/>
    <w:rsid w:val="00C15A7A"/>
    <w:rsid w:val="00C21E02"/>
    <w:rsid w:val="00C356D2"/>
    <w:rsid w:val="00C37CE6"/>
    <w:rsid w:val="00C44C54"/>
    <w:rsid w:val="00C6297E"/>
    <w:rsid w:val="00C64E85"/>
    <w:rsid w:val="00C657DF"/>
    <w:rsid w:val="00C70967"/>
    <w:rsid w:val="00C71312"/>
    <w:rsid w:val="00C71FB7"/>
    <w:rsid w:val="00C75758"/>
    <w:rsid w:val="00C803C3"/>
    <w:rsid w:val="00C84083"/>
    <w:rsid w:val="00C8647B"/>
    <w:rsid w:val="00C905D7"/>
    <w:rsid w:val="00C94AC7"/>
    <w:rsid w:val="00CA0FEB"/>
    <w:rsid w:val="00CC0456"/>
    <w:rsid w:val="00CC4714"/>
    <w:rsid w:val="00CD063C"/>
    <w:rsid w:val="00CD3440"/>
    <w:rsid w:val="00CE6637"/>
    <w:rsid w:val="00CF51C9"/>
    <w:rsid w:val="00D0328E"/>
    <w:rsid w:val="00D05466"/>
    <w:rsid w:val="00D06E96"/>
    <w:rsid w:val="00D2667B"/>
    <w:rsid w:val="00D27308"/>
    <w:rsid w:val="00D3203D"/>
    <w:rsid w:val="00D37EC3"/>
    <w:rsid w:val="00D419DB"/>
    <w:rsid w:val="00D4437A"/>
    <w:rsid w:val="00D4439C"/>
    <w:rsid w:val="00D50BC2"/>
    <w:rsid w:val="00D54FFE"/>
    <w:rsid w:val="00D552DC"/>
    <w:rsid w:val="00D63C11"/>
    <w:rsid w:val="00D7413E"/>
    <w:rsid w:val="00D756EA"/>
    <w:rsid w:val="00D854B7"/>
    <w:rsid w:val="00D91177"/>
    <w:rsid w:val="00D92ED3"/>
    <w:rsid w:val="00DA2A68"/>
    <w:rsid w:val="00DB16BD"/>
    <w:rsid w:val="00DB254C"/>
    <w:rsid w:val="00DB423B"/>
    <w:rsid w:val="00DB48FD"/>
    <w:rsid w:val="00DC6B6E"/>
    <w:rsid w:val="00DD7503"/>
    <w:rsid w:val="00DE164B"/>
    <w:rsid w:val="00DE1F08"/>
    <w:rsid w:val="00DE2315"/>
    <w:rsid w:val="00DF53EE"/>
    <w:rsid w:val="00DF6C78"/>
    <w:rsid w:val="00E0007B"/>
    <w:rsid w:val="00E02928"/>
    <w:rsid w:val="00E11047"/>
    <w:rsid w:val="00E13A70"/>
    <w:rsid w:val="00E32392"/>
    <w:rsid w:val="00E3333B"/>
    <w:rsid w:val="00E534F1"/>
    <w:rsid w:val="00E54264"/>
    <w:rsid w:val="00E60BED"/>
    <w:rsid w:val="00E63580"/>
    <w:rsid w:val="00E6684F"/>
    <w:rsid w:val="00E75AC4"/>
    <w:rsid w:val="00EA08E2"/>
    <w:rsid w:val="00EA165C"/>
    <w:rsid w:val="00EC0C77"/>
    <w:rsid w:val="00EC5FCF"/>
    <w:rsid w:val="00EE1104"/>
    <w:rsid w:val="00EE76F6"/>
    <w:rsid w:val="00F11981"/>
    <w:rsid w:val="00F32DC2"/>
    <w:rsid w:val="00F341F6"/>
    <w:rsid w:val="00F36FE6"/>
    <w:rsid w:val="00F457C2"/>
    <w:rsid w:val="00F55B9B"/>
    <w:rsid w:val="00F5788A"/>
    <w:rsid w:val="00F6172C"/>
    <w:rsid w:val="00F638B8"/>
    <w:rsid w:val="00F651E6"/>
    <w:rsid w:val="00F7499D"/>
    <w:rsid w:val="00F757C7"/>
    <w:rsid w:val="00F82FEA"/>
    <w:rsid w:val="00F8718E"/>
    <w:rsid w:val="00FA1FAB"/>
    <w:rsid w:val="00FA3B2E"/>
    <w:rsid w:val="00FC3A6C"/>
    <w:rsid w:val="00FD05EA"/>
    <w:rsid w:val="00FD227B"/>
    <w:rsid w:val="00FD2D54"/>
    <w:rsid w:val="00FD68EF"/>
    <w:rsid w:val="00FD7C30"/>
    <w:rsid w:val="00FE1E51"/>
    <w:rsid w:val="00FE28C1"/>
    <w:rsid w:val="00FF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5FDCF"/>
  <w15:docId w15:val="{CA942218-BF41-434A-9EEA-F05D3B7A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adpis2"/>
    <w:next w:val="Normlny"/>
    <w:link w:val="Nadpis1Char"/>
    <w:uiPriority w:val="9"/>
    <w:qFormat/>
    <w:rsid w:val="00D37EC3"/>
    <w:pPr>
      <w:shd w:val="clear" w:color="auto" w:fill="C45911" w:themeFill="accent2" w:themeFillShade="BF"/>
      <w:outlineLvl w:val="0"/>
    </w:p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11981"/>
    <w:pPr>
      <w:shd w:val="clear" w:color="auto" w:fill="3B69BB"/>
      <w:tabs>
        <w:tab w:val="center" w:pos="4536"/>
        <w:tab w:val="center" w:pos="7002"/>
        <w:tab w:val="right" w:pos="9072"/>
        <w:tab w:val="left" w:pos="11395"/>
      </w:tabs>
      <w:ind w:left="-426"/>
      <w:outlineLvl w:val="1"/>
    </w:pPr>
    <w:rPr>
      <w:rFonts w:asciiTheme="minorHAnsi" w:hAnsiTheme="minorHAnsi" w:cstheme="minorHAnsi"/>
      <w:b/>
      <w:color w:val="FFFFFF" w:themeColor="background1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15A7A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15A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15A7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C15A7A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C15A7A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table" w:styleId="Mriekatabuky">
    <w:name w:val="Table Grid"/>
    <w:basedOn w:val="Normlnatabuka"/>
    <w:uiPriority w:val="3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C15A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15A7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81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3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3580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635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6358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16BD"/>
    <w:rPr>
      <w:sz w:val="16"/>
      <w:szCs w:val="16"/>
    </w:rPr>
  </w:style>
  <w:style w:type="table" w:customStyle="1" w:styleId="Mriekatabuky2">
    <w:name w:val="Mriežka tabuľky2"/>
    <w:basedOn w:val="Normlnatabuka"/>
    <w:next w:val="Mriekatabuky"/>
    <w:uiPriority w:val="39"/>
    <w:rsid w:val="003B1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39"/>
    <w:rsid w:val="003B1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unhideWhenUsed/>
    <w:rsid w:val="00886D2E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886D2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886D2E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57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57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F57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F57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DA2A68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53454D"/>
    <w:pPr>
      <w:spacing w:before="100" w:beforeAutospacing="1" w:after="100" w:afterAutospacing="1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0D162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D37EC3"/>
    <w:rPr>
      <w:rFonts w:eastAsia="Times New Roman" w:cstheme="minorHAnsi"/>
      <w:b/>
      <w:color w:val="FFFFFF" w:themeColor="background1"/>
      <w:sz w:val="20"/>
      <w:szCs w:val="20"/>
      <w:shd w:val="clear" w:color="auto" w:fill="C45911" w:themeFill="accent2" w:themeFillShade="BF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F11981"/>
    <w:rPr>
      <w:rFonts w:eastAsia="Times New Roman" w:cstheme="minorHAnsi"/>
      <w:b/>
      <w:color w:val="FFFFFF" w:themeColor="background1"/>
      <w:sz w:val="20"/>
      <w:szCs w:val="20"/>
      <w:shd w:val="clear" w:color="auto" w:fill="3B69BB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D91177"/>
    <w:rPr>
      <w:rFonts w:asciiTheme="minorHAnsi" w:hAnsiTheme="minorHAnsi" w:cstheme="minorHAnsi"/>
      <w:sz w:val="18"/>
      <w:szCs w:val="18"/>
    </w:rPr>
  </w:style>
  <w:style w:type="character" w:customStyle="1" w:styleId="ZkladntextChar">
    <w:name w:val="Základný text Char"/>
    <w:basedOn w:val="Predvolenpsmoodseku"/>
    <w:link w:val="Zkladntext"/>
    <w:uiPriority w:val="99"/>
    <w:rsid w:val="00D91177"/>
    <w:rPr>
      <w:rFonts w:eastAsia="Times New Roman" w:cstheme="minorHAnsi"/>
      <w:sz w:val="18"/>
      <w:szCs w:val="18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076764"/>
    <w:pPr>
      <w:autoSpaceDE w:val="0"/>
      <w:autoSpaceDN w:val="0"/>
      <w:adjustRightInd w:val="0"/>
      <w:jc w:val="both"/>
    </w:pPr>
    <w:rPr>
      <w:rFonts w:asciiTheme="minorHAnsi" w:eastAsiaTheme="minorHAnsi" w:hAnsiTheme="minorHAnsi" w:cstheme="minorHAnsi"/>
      <w:color w:val="000000"/>
      <w:sz w:val="20"/>
      <w:szCs w:val="20"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076764"/>
    <w:rPr>
      <w:rFonts w:cstheme="minorHAns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hp@employment.gov.s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veta.novomestska@employment.gov.s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02A91-761D-4693-BF2A-90E1CA0E59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4B8059-1A90-4AE2-B1CE-C5174F8C75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CADE5-C29D-4243-A0D0-15D7CC32B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5426DE-FAF4-4999-9413-B0710CE7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Róbert Korec</dc:creator>
  <cp:lastModifiedBy>metodika 6 OIMRK</cp:lastModifiedBy>
  <cp:revision>5</cp:revision>
  <cp:lastPrinted>2019-07-17T07:26:00Z</cp:lastPrinted>
  <dcterms:created xsi:type="dcterms:W3CDTF">2020-07-22T11:11:00Z</dcterms:created>
  <dcterms:modified xsi:type="dcterms:W3CDTF">2020-07-30T09:56:00Z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