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  <w:bookmarkStart w:id="0" w:name="_GoBack"/>
      <w:bookmarkEnd w:id="0"/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205625" w:rsidRDefault="00205625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</w:p>
    <w:p w:rsidR="00EB76C1" w:rsidRPr="00205625" w:rsidRDefault="00EB76C1" w:rsidP="00205625">
      <w:pPr>
        <w:jc w:val="center"/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</w:pPr>
      <w:r w:rsidRPr="00205625">
        <w:rPr>
          <w:rFonts w:ascii="Calibri" w:eastAsia="Times New Roman" w:hAnsi="Calibri" w:cs="Times New Roman"/>
          <w:b/>
          <w:bCs/>
          <w:color w:val="000000"/>
          <w:sz w:val="32"/>
          <w:szCs w:val="32"/>
          <w:lang w:eastAsia="sk-SK"/>
        </w:rPr>
        <w:t>Zoznam odborných hodnotiteľov</w:t>
      </w:r>
    </w:p>
    <w:p w:rsidR="00205625" w:rsidRDefault="00205625">
      <w:pPr>
        <w:rPr>
          <w:rFonts w:ascii="Calibri" w:eastAsia="Times New Roman" w:hAnsi="Calibri" w:cs="Times New Roman"/>
          <w:b/>
          <w:bCs/>
          <w:color w:val="000000"/>
          <w:lang w:eastAsia="sk-SK"/>
        </w:rPr>
      </w:pPr>
    </w:p>
    <w:p w:rsidR="00205625" w:rsidRDefault="00205625" w:rsidP="00205625">
      <w:pPr>
        <w:pStyle w:val="Normlnywebov"/>
        <w:rPr>
          <w:rFonts w:ascii="Calibri" w:hAnsi="Calibri"/>
          <w:b/>
          <w:bCs/>
          <w:color w:val="000000"/>
          <w:sz w:val="22"/>
          <w:szCs w:val="22"/>
        </w:rPr>
      </w:pPr>
    </w:p>
    <w:p w:rsidR="00104D46" w:rsidRPr="00FB3193" w:rsidRDefault="003C71B7" w:rsidP="00104D46">
      <w:pPr>
        <w:jc w:val="both"/>
        <w:rPr>
          <w:rFonts w:ascii="Calibri" w:hAnsi="Calibri"/>
          <w:b/>
          <w:bCs/>
          <w:color w:val="000000"/>
          <w:sz w:val="24"/>
          <w:szCs w:val="24"/>
        </w:rPr>
      </w:pPr>
      <w:r>
        <w:rPr>
          <w:rFonts w:ascii="Calibri" w:hAnsi="Calibri"/>
          <w:b/>
          <w:bCs/>
          <w:color w:val="000000"/>
          <w:sz w:val="24"/>
          <w:szCs w:val="24"/>
        </w:rPr>
        <w:t xml:space="preserve">k výzve s kódom 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>OPLZ-PO5A6-2020-1</w:t>
      </w:r>
      <w:r w:rsidR="00104D46" w:rsidRPr="00FB3193">
        <w:rPr>
          <w:rFonts w:ascii="Calibri" w:hAnsi="Calibri"/>
          <w:b/>
          <w:bCs/>
          <w:color w:val="000000"/>
          <w:sz w:val="24"/>
          <w:szCs w:val="24"/>
        </w:rPr>
        <w:t>, zameran</w:t>
      </w:r>
      <w:r w:rsidR="00572262" w:rsidRPr="00FB3193">
        <w:rPr>
          <w:rFonts w:ascii="Calibri" w:hAnsi="Calibri"/>
          <w:b/>
          <w:bCs/>
          <w:color w:val="000000"/>
          <w:sz w:val="24"/>
          <w:szCs w:val="24"/>
        </w:rPr>
        <w:t>ej</w:t>
      </w:r>
      <w:r w:rsidR="00104D46" w:rsidRPr="00FB3193">
        <w:rPr>
          <w:rFonts w:ascii="Calibri" w:hAnsi="Calibri"/>
          <w:b/>
          <w:bCs/>
          <w:color w:val="000000"/>
          <w:sz w:val="24"/>
          <w:szCs w:val="24"/>
        </w:rPr>
        <w:t xml:space="preserve"> na </w:t>
      </w:r>
      <w:r w:rsidR="002F1DB8">
        <w:rPr>
          <w:rFonts w:ascii="Calibri" w:hAnsi="Calibri"/>
          <w:b/>
          <w:bCs/>
          <w:color w:val="000000"/>
          <w:sz w:val="24"/>
          <w:szCs w:val="24"/>
        </w:rPr>
        <w:t>p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>odpor</w:t>
      </w:r>
      <w:r w:rsidR="002F1DB8">
        <w:rPr>
          <w:rFonts w:ascii="Calibri" w:hAnsi="Calibri"/>
          <w:b/>
          <w:bCs/>
          <w:color w:val="000000"/>
          <w:sz w:val="24"/>
          <w:szCs w:val="24"/>
        </w:rPr>
        <w:t>u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 xml:space="preserve"> komplexného prístupu v obciach s marginalizovanými rómskymi komunitami</w:t>
      </w:r>
      <w:r w:rsidR="002F1DB8">
        <w:rPr>
          <w:rFonts w:ascii="Calibri" w:hAnsi="Calibri"/>
          <w:b/>
          <w:bCs/>
          <w:color w:val="000000"/>
          <w:sz w:val="24"/>
          <w:szCs w:val="24"/>
        </w:rPr>
        <w:t xml:space="preserve"> </w:t>
      </w:r>
      <w:r w:rsidR="002F1DB8" w:rsidRPr="002F1DB8">
        <w:rPr>
          <w:rFonts w:ascii="Calibri" w:hAnsi="Calibri"/>
          <w:b/>
          <w:bCs/>
          <w:color w:val="000000"/>
          <w:sz w:val="24"/>
          <w:szCs w:val="24"/>
        </w:rPr>
        <w:t xml:space="preserve">v oblasti </w:t>
      </w:r>
      <w:r w:rsidR="002E41C0">
        <w:rPr>
          <w:rFonts w:ascii="Calibri" w:hAnsi="Calibri"/>
          <w:b/>
          <w:bCs/>
          <w:color w:val="000000"/>
          <w:sz w:val="24"/>
          <w:szCs w:val="24"/>
        </w:rPr>
        <w:t>pozemné komunikácie a MŠ</w:t>
      </w:r>
      <w:r w:rsidR="0025106B">
        <w:rPr>
          <w:rFonts w:ascii="Calibri" w:hAnsi="Calibri"/>
          <w:b/>
          <w:bCs/>
          <w:color w:val="000000"/>
          <w:sz w:val="24"/>
          <w:szCs w:val="24"/>
        </w:rPr>
        <w:t xml:space="preserve"> – 12. hodnotiace kolo</w:t>
      </w:r>
      <w:r w:rsidR="00104D46" w:rsidRPr="00FB3193">
        <w:rPr>
          <w:rFonts w:ascii="Calibri" w:hAnsi="Calibri"/>
          <w:b/>
          <w:bCs/>
          <w:color w:val="000000"/>
          <w:sz w:val="24"/>
          <w:szCs w:val="24"/>
        </w:rPr>
        <w:t>:</w:t>
      </w:r>
    </w:p>
    <w:p w:rsidR="00222DDC" w:rsidRDefault="00222DDC" w:rsidP="00222DDC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0"/>
        <w:gridCol w:w="3800"/>
      </w:tblGrid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  <w:noWrap/>
            <w:vAlign w:val="center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Titul, meno a priezvisko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45911" w:themeFill="accent2" w:themeFillShade="BF"/>
          </w:tcPr>
          <w:p w:rsidR="000A6928" w:rsidRPr="000A6928" w:rsidRDefault="000A692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</w:pPr>
            <w:r w:rsidRPr="000A6928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eastAsia="sk-SK"/>
              </w:rPr>
              <w:t>Prax</w:t>
            </w:r>
          </w:p>
        </w:tc>
      </w:tr>
      <w:tr w:rsidR="000A6928" w:rsidRPr="00222DDC" w:rsidTr="00B1428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0A6928" w:rsidRPr="002F1DB8" w:rsidRDefault="002F1DB8" w:rsidP="00222DDC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Marek Lietava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0A6928" w:rsidRPr="00172387" w:rsidRDefault="00B14282" w:rsidP="00480EB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</w:t>
            </w:r>
            <w:r w:rsidR="00480EB9" w:rsidRPr="00480EB9">
              <w:t>v </w:t>
            </w:r>
            <w:r w:rsidRPr="00480EB9">
              <w:t>požadovan</w:t>
            </w:r>
            <w:r w:rsidR="00480EB9" w:rsidRPr="00480EB9">
              <w:t>ej oblasti</w:t>
            </w:r>
            <w:r w:rsidRPr="0072032E">
              <w:rPr>
                <w:color w:val="000000"/>
                <w:highlight w:val="yellow"/>
                <w:u w:val="single"/>
              </w:rPr>
              <w:t xml:space="preserve"> </w:t>
            </w:r>
          </w:p>
        </w:tc>
      </w:tr>
      <w:tr w:rsidR="00104D46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104D46" w:rsidRPr="002F1DB8" w:rsidRDefault="002F1DB8" w:rsidP="00104D46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F1DB8">
              <w:rPr>
                <w:b/>
                <w:color w:val="000000"/>
                <w:sz w:val="24"/>
                <w:szCs w:val="24"/>
                <w:lang w:eastAsia="sk-SK"/>
              </w:rPr>
              <w:t>Ing. Andrej Markovič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104D46" w:rsidRPr="001B28AF" w:rsidRDefault="00480EB9" w:rsidP="000748BA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sk-SK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572262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572262" w:rsidRPr="002F1DB8" w:rsidRDefault="0025106B" w:rsidP="0025106B">
            <w:pPr>
              <w:spacing w:after="0" w:line="240" w:lineRule="auto"/>
              <w:rPr>
                <w:b/>
                <w:bCs/>
                <w:color w:val="000000"/>
              </w:rPr>
            </w:pPr>
            <w:r w:rsidRPr="0025106B">
              <w:rPr>
                <w:b/>
                <w:color w:val="000000"/>
                <w:sz w:val="24"/>
                <w:szCs w:val="24"/>
                <w:lang w:eastAsia="sk-SK"/>
              </w:rPr>
              <w:t xml:space="preserve">Ing. Jaroslav </w:t>
            </w:r>
            <w:proofErr w:type="spellStart"/>
            <w:r w:rsidRPr="0025106B">
              <w:rPr>
                <w:b/>
                <w:color w:val="000000"/>
                <w:sz w:val="24"/>
                <w:szCs w:val="24"/>
                <w:lang w:eastAsia="sk-SK"/>
              </w:rPr>
              <w:t>Onufer</w:t>
            </w:r>
            <w:proofErr w:type="spellEnd"/>
            <w:r w:rsidRPr="0025106B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572262" w:rsidRDefault="00480EB9" w:rsidP="000748BA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E41C0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2E41C0" w:rsidRPr="0025106B" w:rsidRDefault="00E64A26" w:rsidP="0025106B">
            <w:pPr>
              <w:spacing w:after="0" w:line="240" w:lineRule="auto"/>
              <w:rPr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color w:val="000000"/>
                <w:sz w:val="24"/>
                <w:szCs w:val="24"/>
                <w:lang w:eastAsia="sk-SK"/>
              </w:rPr>
              <w:t xml:space="preserve">Ing. </w:t>
            </w:r>
            <w:r w:rsidR="002E41C0" w:rsidRPr="002E41C0">
              <w:rPr>
                <w:b/>
                <w:color w:val="000000"/>
                <w:sz w:val="24"/>
                <w:szCs w:val="24"/>
                <w:lang w:eastAsia="sk-SK"/>
              </w:rPr>
              <w:t xml:space="preserve">Ján </w:t>
            </w:r>
            <w:proofErr w:type="spellStart"/>
            <w:r w:rsidR="002E41C0" w:rsidRPr="002E41C0">
              <w:rPr>
                <w:b/>
                <w:color w:val="000000"/>
                <w:sz w:val="24"/>
                <w:szCs w:val="24"/>
                <w:lang w:eastAsia="sk-SK"/>
              </w:rPr>
              <w:t>Purc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2E41C0" w:rsidRPr="00480EB9" w:rsidRDefault="002E41C0" w:rsidP="000748BA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  <w:tr w:rsidR="002E41C0" w:rsidRPr="00222DDC" w:rsidTr="00572262">
        <w:trPr>
          <w:trHeight w:val="330"/>
        </w:trPr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  <w:noWrap/>
            <w:vAlign w:val="center"/>
          </w:tcPr>
          <w:p w:rsidR="002E41C0" w:rsidRPr="002E41C0" w:rsidRDefault="00E64A26" w:rsidP="0025106B">
            <w:pPr>
              <w:spacing w:after="0" w:line="240" w:lineRule="auto"/>
              <w:rPr>
                <w:b/>
                <w:color w:val="000000"/>
                <w:sz w:val="24"/>
                <w:szCs w:val="24"/>
                <w:lang w:eastAsia="sk-SK"/>
              </w:rPr>
            </w:pPr>
            <w:r>
              <w:rPr>
                <w:b/>
                <w:color w:val="000000"/>
                <w:sz w:val="24"/>
                <w:szCs w:val="24"/>
                <w:lang w:eastAsia="sk-SK"/>
              </w:rPr>
              <w:t xml:space="preserve">Ing. </w:t>
            </w:r>
            <w:r w:rsidR="002E41C0" w:rsidRPr="002E41C0">
              <w:rPr>
                <w:b/>
                <w:color w:val="000000"/>
                <w:sz w:val="24"/>
                <w:szCs w:val="24"/>
                <w:lang w:eastAsia="sk-SK"/>
              </w:rPr>
              <w:t xml:space="preserve">Monika </w:t>
            </w:r>
            <w:proofErr w:type="spellStart"/>
            <w:r w:rsidR="002E41C0" w:rsidRPr="002E41C0">
              <w:rPr>
                <w:b/>
                <w:color w:val="000000"/>
                <w:sz w:val="24"/>
                <w:szCs w:val="24"/>
                <w:lang w:eastAsia="sk-SK"/>
              </w:rPr>
              <w:t>Hlôšková</w:t>
            </w:r>
            <w:proofErr w:type="spellEnd"/>
          </w:p>
        </w:tc>
        <w:tc>
          <w:tcPr>
            <w:tcW w:w="3800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shd w:val="clear" w:color="auto" w:fill="F4B083" w:themeFill="accent2" w:themeFillTint="99"/>
          </w:tcPr>
          <w:p w:rsidR="002E41C0" w:rsidRPr="00480EB9" w:rsidRDefault="002E41C0" w:rsidP="000748BA">
            <w:pPr>
              <w:spacing w:after="0" w:line="240" w:lineRule="auto"/>
              <w:jc w:val="both"/>
              <w:rPr>
                <w:b/>
              </w:rPr>
            </w:pPr>
            <w:r w:rsidRPr="00480EB9">
              <w:rPr>
                <w:b/>
              </w:rPr>
              <w:t>prax viac ako 5 rokov</w:t>
            </w:r>
            <w:r w:rsidRPr="00480EB9">
              <w:t xml:space="preserve"> v požadovanej oblasti</w:t>
            </w:r>
          </w:p>
        </w:tc>
      </w:tr>
    </w:tbl>
    <w:p w:rsidR="00222DDC" w:rsidRPr="0011528F" w:rsidRDefault="00222DDC" w:rsidP="00205625">
      <w:pPr>
        <w:pStyle w:val="Normlnywebov"/>
        <w:jc w:val="both"/>
        <w:rPr>
          <w:rFonts w:ascii="Roboto" w:hAnsi="Roboto" w:cs="Arial"/>
          <w:b/>
          <w:color w:val="000000"/>
          <w:sz w:val="20"/>
          <w:szCs w:val="20"/>
        </w:rPr>
      </w:pPr>
    </w:p>
    <w:p w:rsidR="0011528F" w:rsidRPr="0011528F" w:rsidRDefault="0011528F" w:rsidP="00205625">
      <w:pPr>
        <w:pStyle w:val="Normlnywebov"/>
        <w:jc w:val="both"/>
        <w:rPr>
          <w:rFonts w:ascii="Roboto" w:hAnsi="Roboto" w:cs="Arial"/>
          <w:color w:val="000000"/>
          <w:sz w:val="20"/>
          <w:szCs w:val="20"/>
        </w:rPr>
      </w:pPr>
    </w:p>
    <w:p w:rsidR="0000588D" w:rsidRDefault="0000588D" w:rsidP="00EB76C1"/>
    <w:sectPr w:rsidR="0000588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307E" w:rsidRDefault="0099307E" w:rsidP="00BC6B47">
      <w:pPr>
        <w:spacing w:after="0" w:line="240" w:lineRule="auto"/>
      </w:pPr>
      <w:r>
        <w:separator/>
      </w:r>
    </w:p>
  </w:endnote>
  <w:endnote w:type="continuationSeparator" w:id="0">
    <w:p w:rsidR="0099307E" w:rsidRDefault="0099307E" w:rsidP="00BC6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307E" w:rsidRDefault="0099307E" w:rsidP="00BC6B47">
      <w:pPr>
        <w:spacing w:after="0" w:line="240" w:lineRule="auto"/>
      </w:pPr>
      <w:r>
        <w:separator/>
      </w:r>
    </w:p>
  </w:footnote>
  <w:footnote w:type="continuationSeparator" w:id="0">
    <w:p w:rsidR="0099307E" w:rsidRDefault="0099307E" w:rsidP="00BC6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B47" w:rsidRDefault="00BC6B47">
    <w:pPr>
      <w:pStyle w:val="Hlavika"/>
    </w:pPr>
    <w:r w:rsidRPr="002A690B">
      <w:rPr>
        <w:noProof/>
        <w:lang w:eastAsia="sk-SK"/>
      </w:rPr>
      <w:drawing>
        <wp:inline distT="0" distB="0" distL="0" distR="0" wp14:anchorId="4E114B01" wp14:editId="08774B6B">
          <wp:extent cx="5760720" cy="402590"/>
          <wp:effectExtent l="0" t="0" r="0" b="0"/>
          <wp:docPr id="27" name="Obrázok 27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610ED7"/>
    <w:multiLevelType w:val="hybridMultilevel"/>
    <w:tmpl w:val="9322E70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6C1"/>
    <w:rsid w:val="0000588D"/>
    <w:rsid w:val="000337A3"/>
    <w:rsid w:val="000748BA"/>
    <w:rsid w:val="00091616"/>
    <w:rsid w:val="00094ABF"/>
    <w:rsid w:val="000A6928"/>
    <w:rsid w:val="000E3773"/>
    <w:rsid w:val="00104D46"/>
    <w:rsid w:val="0011528F"/>
    <w:rsid w:val="001275D4"/>
    <w:rsid w:val="00153D03"/>
    <w:rsid w:val="00153D51"/>
    <w:rsid w:val="001B28AF"/>
    <w:rsid w:val="001B43A3"/>
    <w:rsid w:val="00205625"/>
    <w:rsid w:val="00222DDC"/>
    <w:rsid w:val="0025106B"/>
    <w:rsid w:val="002E41C0"/>
    <w:rsid w:val="002F1DB8"/>
    <w:rsid w:val="003236EC"/>
    <w:rsid w:val="003C71B7"/>
    <w:rsid w:val="00480EB9"/>
    <w:rsid w:val="004E4EA6"/>
    <w:rsid w:val="005276B2"/>
    <w:rsid w:val="00572262"/>
    <w:rsid w:val="005B7F4C"/>
    <w:rsid w:val="006477A2"/>
    <w:rsid w:val="0072032E"/>
    <w:rsid w:val="007443CB"/>
    <w:rsid w:val="007C66FA"/>
    <w:rsid w:val="00804ECE"/>
    <w:rsid w:val="0087436D"/>
    <w:rsid w:val="00946036"/>
    <w:rsid w:val="0099307E"/>
    <w:rsid w:val="00A70916"/>
    <w:rsid w:val="00AF1656"/>
    <w:rsid w:val="00B14282"/>
    <w:rsid w:val="00B45D82"/>
    <w:rsid w:val="00B965DA"/>
    <w:rsid w:val="00BC6B47"/>
    <w:rsid w:val="00C252B2"/>
    <w:rsid w:val="00DA1AFA"/>
    <w:rsid w:val="00DB4F87"/>
    <w:rsid w:val="00DC09D5"/>
    <w:rsid w:val="00DE7BEB"/>
    <w:rsid w:val="00E13F73"/>
    <w:rsid w:val="00E64A26"/>
    <w:rsid w:val="00E874FA"/>
    <w:rsid w:val="00EB76C1"/>
    <w:rsid w:val="00EC7ED4"/>
    <w:rsid w:val="00F03E1D"/>
    <w:rsid w:val="00FB3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C312D5-E958-4849-94AA-F684B60B2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B76C1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B76C1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C6B47"/>
  </w:style>
  <w:style w:type="paragraph" w:styleId="Pta">
    <w:name w:val="footer"/>
    <w:basedOn w:val="Normlny"/>
    <w:link w:val="PtaChar"/>
    <w:uiPriority w:val="99"/>
    <w:unhideWhenUsed/>
    <w:rsid w:val="00BC6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C6B47"/>
  </w:style>
  <w:style w:type="paragraph" w:styleId="Normlnywebov">
    <w:name w:val="Normal (Web)"/>
    <w:basedOn w:val="Normlny"/>
    <w:uiPriority w:val="99"/>
    <w:unhideWhenUsed/>
    <w:rsid w:val="002056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B965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76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3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0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Ľubomíra Kopcová</dc:creator>
  <cp:keywords/>
  <dc:description/>
  <cp:lastModifiedBy>Ľubomíra Kopcová</cp:lastModifiedBy>
  <cp:revision>2</cp:revision>
  <dcterms:created xsi:type="dcterms:W3CDTF">2023-02-07T09:57:00Z</dcterms:created>
  <dcterms:modified xsi:type="dcterms:W3CDTF">2023-02-07T09:57:00Z</dcterms:modified>
</cp:coreProperties>
</file>