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688625" w14:textId="07D3964A" w:rsidR="00DB16BD" w:rsidRPr="001332C4" w:rsidRDefault="00C15A7A" w:rsidP="00B41746">
      <w:pPr>
        <w:jc w:val="right"/>
        <w:rPr>
          <w:rFonts w:asciiTheme="minorHAnsi" w:hAnsiTheme="minorHAnsi" w:cstheme="minorHAnsi"/>
          <w:i/>
          <w:sz w:val="22"/>
          <w:szCs w:val="22"/>
        </w:rPr>
      </w:pPr>
      <w:bookmarkStart w:id="0" w:name="_GoBack"/>
      <w:bookmarkEnd w:id="0"/>
      <w:r w:rsidRPr="009C39C1">
        <w:rPr>
          <w:rFonts w:ascii="Arial" w:hAnsi="Arial" w:cs="Arial"/>
          <w:sz w:val="22"/>
          <w:szCs w:val="22"/>
        </w:rPr>
        <w:tab/>
      </w:r>
      <w:r w:rsidRPr="009C39C1">
        <w:rPr>
          <w:rFonts w:ascii="Arial" w:hAnsi="Arial" w:cs="Arial"/>
          <w:sz w:val="22"/>
          <w:szCs w:val="22"/>
        </w:rPr>
        <w:tab/>
      </w:r>
      <w:r w:rsidR="005A073D" w:rsidRPr="001332C4">
        <w:rPr>
          <w:rFonts w:asciiTheme="minorHAnsi" w:hAnsiTheme="minorHAnsi" w:cstheme="minorHAnsi"/>
          <w:i/>
          <w:sz w:val="22"/>
          <w:szCs w:val="22"/>
        </w:rPr>
        <w:t xml:space="preserve">Príloha č. </w:t>
      </w:r>
      <w:r w:rsidR="00FC18B3" w:rsidRPr="001332C4">
        <w:rPr>
          <w:rFonts w:asciiTheme="minorHAnsi" w:hAnsiTheme="minorHAnsi" w:cstheme="minorHAnsi"/>
          <w:i/>
          <w:sz w:val="22"/>
          <w:szCs w:val="22"/>
        </w:rPr>
        <w:t>5</w:t>
      </w:r>
      <w:r w:rsidR="005A073D" w:rsidRPr="001332C4">
        <w:rPr>
          <w:rFonts w:asciiTheme="minorHAnsi" w:hAnsiTheme="minorHAnsi" w:cstheme="minorHAnsi"/>
          <w:i/>
          <w:sz w:val="22"/>
          <w:szCs w:val="22"/>
        </w:rPr>
        <w:t xml:space="preserve"> výzvy</w:t>
      </w:r>
      <w:r w:rsidR="00DB16BD" w:rsidRPr="001332C4">
        <w:rPr>
          <w:rFonts w:asciiTheme="minorHAnsi" w:hAnsiTheme="minorHAnsi" w:cstheme="minorHAnsi"/>
          <w:i/>
          <w:sz w:val="22"/>
          <w:szCs w:val="22"/>
        </w:rPr>
        <w:t xml:space="preserve"> </w:t>
      </w:r>
    </w:p>
    <w:p w14:paraId="19637C91" w14:textId="6583647C" w:rsidR="002730B0" w:rsidRDefault="00B41746" w:rsidP="001332C4">
      <w:pPr>
        <w:tabs>
          <w:tab w:val="center" w:pos="4536"/>
          <w:tab w:val="center" w:pos="7002"/>
          <w:tab w:val="right" w:pos="9072"/>
          <w:tab w:val="left" w:pos="11395"/>
        </w:tabs>
        <w:jc w:val="center"/>
        <w:rPr>
          <w:rFonts w:asciiTheme="minorHAnsi" w:hAnsiTheme="minorHAnsi" w:cstheme="minorHAnsi"/>
          <w:b/>
          <w:sz w:val="22"/>
          <w:szCs w:val="22"/>
        </w:rPr>
      </w:pPr>
      <w:r w:rsidRPr="001332C4">
        <w:rPr>
          <w:rFonts w:asciiTheme="minorHAnsi" w:hAnsiTheme="minorHAnsi" w:cstheme="minorHAnsi"/>
          <w:b/>
          <w:sz w:val="22"/>
          <w:szCs w:val="22"/>
        </w:rPr>
        <w:t xml:space="preserve">Zoznam </w:t>
      </w:r>
      <w:r w:rsidR="0044464E">
        <w:rPr>
          <w:rFonts w:asciiTheme="minorHAnsi" w:hAnsiTheme="minorHAnsi" w:cstheme="minorHAnsi"/>
          <w:b/>
          <w:sz w:val="22"/>
          <w:szCs w:val="22"/>
        </w:rPr>
        <w:t xml:space="preserve">ďalších údajov </w:t>
      </w:r>
    </w:p>
    <w:p w14:paraId="5E42A752" w14:textId="0AB29B54" w:rsidR="0083576B" w:rsidRDefault="0083576B" w:rsidP="00267C27">
      <w:pPr>
        <w:shd w:val="clear" w:color="auto" w:fill="3B3838" w:themeFill="background2" w:themeFillShade="40"/>
        <w:ind w:left="-567" w:right="-597"/>
        <w:rPr>
          <w:rFonts w:asciiTheme="minorHAnsi" w:hAnsiTheme="minorHAnsi" w:cstheme="minorHAnsi"/>
          <w:b/>
          <w:color w:val="FFFFFF" w:themeColor="background1"/>
          <w:sz w:val="20"/>
          <w:szCs w:val="20"/>
        </w:rPr>
      </w:pPr>
      <w:r>
        <w:rPr>
          <w:rFonts w:asciiTheme="minorHAnsi" w:hAnsiTheme="minorHAnsi" w:cstheme="minorHAnsi"/>
          <w:b/>
          <w:color w:val="FFFFFF" w:themeColor="background1"/>
          <w:sz w:val="20"/>
          <w:szCs w:val="20"/>
        </w:rPr>
        <w:t>1.Sledované údaje pre potreby SO</w:t>
      </w:r>
    </w:p>
    <w:p w14:paraId="5E8D284A" w14:textId="3E19CC61" w:rsidR="0083576B" w:rsidRPr="001332C4" w:rsidRDefault="0083576B" w:rsidP="0083576B">
      <w:pPr>
        <w:tabs>
          <w:tab w:val="center" w:pos="4536"/>
          <w:tab w:val="center" w:pos="7002"/>
          <w:tab w:val="right" w:pos="9072"/>
          <w:tab w:val="left" w:pos="11395"/>
        </w:tabs>
        <w:rPr>
          <w:rFonts w:asciiTheme="minorHAnsi" w:hAnsiTheme="minorHAnsi" w:cstheme="minorHAnsi"/>
          <w:b/>
          <w:sz w:val="22"/>
          <w:szCs w:val="22"/>
        </w:rPr>
      </w:pPr>
    </w:p>
    <w:tbl>
      <w:tblPr>
        <w:tblStyle w:val="Mriekatabuky"/>
        <w:tblW w:w="15168" w:type="dxa"/>
        <w:tblInd w:w="-459" w:type="dxa"/>
        <w:tblLayout w:type="fixed"/>
        <w:tblLook w:val="04A0" w:firstRow="1" w:lastRow="0" w:firstColumn="1" w:lastColumn="0" w:noHBand="0" w:noVBand="1"/>
      </w:tblPr>
      <w:tblGrid>
        <w:gridCol w:w="1276"/>
        <w:gridCol w:w="992"/>
        <w:gridCol w:w="1134"/>
        <w:gridCol w:w="4253"/>
        <w:gridCol w:w="7513"/>
      </w:tblGrid>
      <w:tr w:rsidR="009D3865" w:rsidRPr="001332C4" w14:paraId="2E977950" w14:textId="5623BD62" w:rsidTr="003150F2">
        <w:tc>
          <w:tcPr>
            <w:tcW w:w="1276" w:type="dxa"/>
            <w:shd w:val="clear" w:color="auto" w:fill="C45911" w:themeFill="accent2" w:themeFillShade="BF"/>
          </w:tcPr>
          <w:p w14:paraId="0D1617B7" w14:textId="10784274" w:rsidR="009D3865" w:rsidRPr="00631642" w:rsidRDefault="009D3865" w:rsidP="00412C84">
            <w:pPr>
              <w:spacing w:before="120" w:after="120"/>
              <w:jc w:val="center"/>
              <w:rPr>
                <w:rFonts w:asciiTheme="minorHAnsi" w:hAnsiTheme="minorHAnsi" w:cstheme="minorHAnsi"/>
                <w:b/>
                <w:color w:val="FFFFFF" w:themeColor="background1"/>
                <w:sz w:val="20"/>
                <w:szCs w:val="20"/>
              </w:rPr>
            </w:pPr>
            <w:r w:rsidRPr="00631642">
              <w:rPr>
                <w:rFonts w:asciiTheme="minorHAnsi" w:hAnsiTheme="minorHAnsi" w:cstheme="minorHAnsi"/>
                <w:b/>
                <w:color w:val="FFFFFF" w:themeColor="background1"/>
                <w:sz w:val="20"/>
                <w:szCs w:val="20"/>
              </w:rPr>
              <w:t>Typ aktivity</w:t>
            </w:r>
          </w:p>
        </w:tc>
        <w:tc>
          <w:tcPr>
            <w:tcW w:w="992" w:type="dxa"/>
            <w:shd w:val="clear" w:color="auto" w:fill="F4B083" w:themeFill="accent2" w:themeFillTint="99"/>
          </w:tcPr>
          <w:p w14:paraId="3931BD9E" w14:textId="396161EE" w:rsidR="009D3865" w:rsidRPr="001332C4" w:rsidRDefault="009D3865" w:rsidP="00412C84">
            <w:pPr>
              <w:spacing w:before="120" w:after="120"/>
              <w:jc w:val="center"/>
              <w:rPr>
                <w:rFonts w:asciiTheme="minorHAnsi" w:hAnsiTheme="minorHAnsi" w:cstheme="minorHAnsi"/>
                <w:b/>
                <w:sz w:val="20"/>
                <w:szCs w:val="20"/>
              </w:rPr>
            </w:pPr>
            <w:r w:rsidRPr="001332C4">
              <w:rPr>
                <w:rFonts w:asciiTheme="minorHAnsi" w:hAnsiTheme="minorHAnsi" w:cstheme="minorHAnsi"/>
                <w:b/>
                <w:sz w:val="20"/>
                <w:szCs w:val="20"/>
              </w:rPr>
              <w:t>Hlavná aktivita</w:t>
            </w:r>
          </w:p>
        </w:tc>
        <w:tc>
          <w:tcPr>
            <w:tcW w:w="1134" w:type="dxa"/>
            <w:shd w:val="clear" w:color="auto" w:fill="F7CAAC" w:themeFill="accent2" w:themeFillTint="66"/>
          </w:tcPr>
          <w:p w14:paraId="150BCCD6" w14:textId="77777777" w:rsidR="009D3865" w:rsidRPr="001332C4" w:rsidRDefault="009D3865" w:rsidP="00412C84">
            <w:pPr>
              <w:spacing w:before="120" w:after="120"/>
              <w:jc w:val="center"/>
              <w:rPr>
                <w:rFonts w:asciiTheme="minorHAnsi" w:hAnsiTheme="minorHAnsi" w:cstheme="minorHAnsi"/>
                <w:b/>
                <w:sz w:val="20"/>
                <w:szCs w:val="20"/>
              </w:rPr>
            </w:pPr>
            <w:r w:rsidRPr="001332C4">
              <w:rPr>
                <w:rFonts w:asciiTheme="minorHAnsi" w:hAnsiTheme="minorHAnsi" w:cstheme="minorHAnsi"/>
                <w:b/>
                <w:sz w:val="20"/>
                <w:szCs w:val="20"/>
              </w:rPr>
              <w:t xml:space="preserve">Spôsob </w:t>
            </w:r>
          </w:p>
          <w:p w14:paraId="2EBEE6CE" w14:textId="00BDF381" w:rsidR="009D3865" w:rsidRPr="001332C4" w:rsidRDefault="009D3865" w:rsidP="00412C84">
            <w:pPr>
              <w:spacing w:before="120" w:after="120"/>
              <w:jc w:val="center"/>
              <w:rPr>
                <w:rFonts w:asciiTheme="minorHAnsi" w:hAnsiTheme="minorHAnsi" w:cstheme="minorHAnsi"/>
                <w:b/>
                <w:sz w:val="20"/>
                <w:szCs w:val="20"/>
              </w:rPr>
            </w:pPr>
            <w:r w:rsidRPr="001332C4">
              <w:rPr>
                <w:rFonts w:asciiTheme="minorHAnsi" w:hAnsiTheme="minorHAnsi" w:cstheme="minorHAnsi"/>
                <w:b/>
                <w:sz w:val="20"/>
                <w:szCs w:val="20"/>
              </w:rPr>
              <w:t xml:space="preserve">realizácie    </w:t>
            </w:r>
          </w:p>
        </w:tc>
        <w:tc>
          <w:tcPr>
            <w:tcW w:w="4253" w:type="dxa"/>
            <w:shd w:val="clear" w:color="auto" w:fill="FBE4D5" w:themeFill="accent2" w:themeFillTint="33"/>
          </w:tcPr>
          <w:p w14:paraId="23988E4A" w14:textId="1852777E" w:rsidR="009D3865" w:rsidRPr="001332C4" w:rsidRDefault="009D3865" w:rsidP="00412C84">
            <w:pPr>
              <w:spacing w:before="120" w:after="120"/>
              <w:jc w:val="center"/>
              <w:rPr>
                <w:rFonts w:asciiTheme="minorHAnsi" w:hAnsiTheme="minorHAnsi" w:cstheme="minorHAnsi"/>
                <w:b/>
                <w:sz w:val="20"/>
                <w:szCs w:val="20"/>
              </w:rPr>
            </w:pPr>
            <w:r w:rsidRPr="001332C4">
              <w:rPr>
                <w:rFonts w:asciiTheme="minorHAnsi" w:hAnsiTheme="minorHAnsi" w:cstheme="minorHAnsi"/>
                <w:b/>
                <w:sz w:val="20"/>
                <w:szCs w:val="20"/>
              </w:rPr>
              <w:t>Sledovaný údaj projektu</w:t>
            </w:r>
          </w:p>
        </w:tc>
        <w:tc>
          <w:tcPr>
            <w:tcW w:w="7513" w:type="dxa"/>
            <w:shd w:val="clear" w:color="auto" w:fill="FBE4D5" w:themeFill="accent2" w:themeFillTint="33"/>
          </w:tcPr>
          <w:p w14:paraId="34253E35" w14:textId="62D1064C" w:rsidR="009D3865" w:rsidRPr="001332C4" w:rsidRDefault="009D3865" w:rsidP="00412C84">
            <w:pPr>
              <w:spacing w:before="120" w:after="120"/>
              <w:jc w:val="center"/>
              <w:rPr>
                <w:rFonts w:asciiTheme="minorHAnsi" w:hAnsiTheme="minorHAnsi" w:cstheme="minorHAnsi"/>
                <w:b/>
                <w:sz w:val="20"/>
                <w:szCs w:val="20"/>
              </w:rPr>
            </w:pPr>
            <w:r w:rsidRPr="001332C4">
              <w:rPr>
                <w:rFonts w:asciiTheme="minorHAnsi" w:hAnsiTheme="minorHAnsi" w:cstheme="minorHAnsi"/>
                <w:b/>
                <w:sz w:val="20"/>
                <w:szCs w:val="20"/>
              </w:rPr>
              <w:t>Definícia sledovaného údaju projektu</w:t>
            </w:r>
          </w:p>
        </w:tc>
      </w:tr>
      <w:tr w:rsidR="00054292" w:rsidRPr="00A86C4E" w14:paraId="088250EC" w14:textId="4F3FAFA4" w:rsidTr="003150F2">
        <w:tc>
          <w:tcPr>
            <w:tcW w:w="1276" w:type="dxa"/>
            <w:vMerge w:val="restart"/>
            <w:shd w:val="clear" w:color="auto" w:fill="C45911" w:themeFill="accent2" w:themeFillShade="BF"/>
            <w:textDirection w:val="btLr"/>
          </w:tcPr>
          <w:p w14:paraId="5198F6F6" w14:textId="0652AE83" w:rsidR="00054292" w:rsidRPr="00F800C5" w:rsidRDefault="00ED1673" w:rsidP="00A86C4E">
            <w:pPr>
              <w:rPr>
                <w:rFonts w:asciiTheme="minorHAnsi" w:hAnsiTheme="minorHAnsi" w:cstheme="minorHAnsi"/>
                <w:color w:val="FFFFFF" w:themeColor="background1"/>
                <w:sz w:val="20"/>
                <w:szCs w:val="20"/>
              </w:rPr>
            </w:pPr>
            <w:r>
              <w:rPr>
                <w:rFonts w:asciiTheme="minorHAnsi" w:hAnsiTheme="minorHAnsi" w:cstheme="minorHAnsi"/>
                <w:color w:val="FFFFFF" w:themeColor="background1"/>
                <w:sz w:val="20"/>
                <w:szCs w:val="20"/>
              </w:rPr>
              <w:t>F</w:t>
            </w:r>
            <w:r w:rsidR="00030C7A" w:rsidRPr="00F800C5">
              <w:rPr>
                <w:rFonts w:asciiTheme="minorHAnsi" w:hAnsiTheme="minorHAnsi" w:cstheme="minorHAnsi"/>
                <w:color w:val="FFFFFF" w:themeColor="background1"/>
                <w:sz w:val="20"/>
                <w:szCs w:val="20"/>
              </w:rPr>
              <w:t>.</w:t>
            </w:r>
            <w:r w:rsidR="00054292" w:rsidRPr="00F800C5">
              <w:rPr>
                <w:rFonts w:asciiTheme="minorHAnsi" w:hAnsiTheme="minorHAnsi" w:cstheme="minorHAnsi"/>
                <w:color w:val="FFFFFF" w:themeColor="background1"/>
                <w:sz w:val="20"/>
                <w:szCs w:val="20"/>
              </w:rPr>
              <w:t>Podpora výstavby nových predškolských zariadení v</w:t>
            </w:r>
            <w:r w:rsidR="00054292" w:rsidRPr="00F800C5">
              <w:rPr>
                <w:color w:val="FFFFFF" w:themeColor="background1"/>
                <w:sz w:val="20"/>
                <w:szCs w:val="20"/>
              </w:rPr>
              <w:t xml:space="preserve"> </w:t>
            </w:r>
            <w:r w:rsidR="00054292" w:rsidRPr="00F800C5">
              <w:rPr>
                <w:rFonts w:asciiTheme="minorHAnsi" w:hAnsiTheme="minorHAnsi" w:cstheme="minorHAnsi"/>
                <w:color w:val="FFFFFF" w:themeColor="background1"/>
                <w:sz w:val="20"/>
                <w:szCs w:val="20"/>
              </w:rPr>
              <w:t>obciach s prítomnosťou MRK</w:t>
            </w:r>
          </w:p>
          <w:p w14:paraId="74471BCC" w14:textId="6A97FBE5" w:rsidR="00054292" w:rsidRPr="00631642" w:rsidRDefault="00054292" w:rsidP="00A86C4E">
            <w:pPr>
              <w:rPr>
                <w:color w:val="FFFFFF" w:themeColor="background1"/>
              </w:rPr>
            </w:pPr>
          </w:p>
          <w:p w14:paraId="6702588B" w14:textId="388F4006" w:rsidR="00054292" w:rsidRPr="00631642" w:rsidRDefault="00054292" w:rsidP="00A86C4E">
            <w:pPr>
              <w:rPr>
                <w:color w:val="FFFFFF" w:themeColor="background1"/>
              </w:rPr>
            </w:pPr>
          </w:p>
          <w:p w14:paraId="600BBB04" w14:textId="472A3064" w:rsidR="00054292" w:rsidRPr="00631642" w:rsidRDefault="00054292" w:rsidP="00A86C4E">
            <w:pPr>
              <w:rPr>
                <w:color w:val="FFFFFF" w:themeColor="background1"/>
              </w:rPr>
            </w:pPr>
          </w:p>
          <w:p w14:paraId="491C11AD" w14:textId="236DC88C" w:rsidR="00054292" w:rsidRPr="00631642" w:rsidRDefault="00054292" w:rsidP="00A86C4E">
            <w:pPr>
              <w:rPr>
                <w:color w:val="FFFFFF" w:themeColor="background1"/>
              </w:rPr>
            </w:pPr>
          </w:p>
          <w:p w14:paraId="0415B008" w14:textId="1C539EB9" w:rsidR="00054292" w:rsidRPr="00631642" w:rsidRDefault="00054292" w:rsidP="00A86C4E">
            <w:pPr>
              <w:rPr>
                <w:color w:val="FFFFFF" w:themeColor="background1"/>
              </w:rPr>
            </w:pPr>
          </w:p>
        </w:tc>
        <w:tc>
          <w:tcPr>
            <w:tcW w:w="992" w:type="dxa"/>
            <w:vMerge w:val="restart"/>
            <w:shd w:val="clear" w:color="auto" w:fill="F4B083" w:themeFill="accent2" w:themeFillTint="99"/>
            <w:textDirection w:val="btLr"/>
          </w:tcPr>
          <w:p w14:paraId="78DB57E7" w14:textId="37496AB2" w:rsidR="00054292" w:rsidRPr="00F800C5" w:rsidRDefault="00E2635D" w:rsidP="00F800C5">
            <w:pPr>
              <w:pStyle w:val="Zkladntext"/>
            </w:pPr>
            <w:r w:rsidRPr="00F800C5">
              <w:t>V</w:t>
            </w:r>
            <w:r w:rsidR="00054292" w:rsidRPr="00F800C5">
              <w:t xml:space="preserve">ýstavba novej budovy materskej školy /elokovaného pracoviska </w:t>
            </w:r>
          </w:p>
          <w:p w14:paraId="064C1930" w14:textId="7DD9831E" w:rsidR="00054292" w:rsidRPr="00A86C4E" w:rsidRDefault="00054292" w:rsidP="00A86C4E"/>
        </w:tc>
        <w:tc>
          <w:tcPr>
            <w:tcW w:w="1134" w:type="dxa"/>
            <w:vMerge w:val="restart"/>
            <w:shd w:val="clear" w:color="auto" w:fill="F7CAAC" w:themeFill="accent2" w:themeFillTint="66"/>
            <w:textDirection w:val="btLr"/>
          </w:tcPr>
          <w:p w14:paraId="1D30A10D" w14:textId="14720D42" w:rsidR="00054292" w:rsidRPr="00F800C5" w:rsidRDefault="00054292" w:rsidP="00F800C5">
            <w:pPr>
              <w:pStyle w:val="Zkladntext"/>
            </w:pPr>
            <w:r w:rsidRPr="00F800C5">
              <w:t>a)</w:t>
            </w:r>
            <w:r w:rsidR="00A86C4E" w:rsidRPr="00F800C5">
              <w:t xml:space="preserve"> </w:t>
            </w:r>
            <w:r w:rsidRPr="00F800C5">
              <w:t>Výstavba novej budovy materskej školy /elokovaného pracoviska za účelom zriadenia materskej školy /elokovaného pracoviska</w:t>
            </w:r>
          </w:p>
          <w:p w14:paraId="76DC4C6D" w14:textId="77777777" w:rsidR="00054292" w:rsidRPr="00A86C4E" w:rsidRDefault="00054292" w:rsidP="00A86C4E"/>
          <w:p w14:paraId="7C6CDEB1" w14:textId="77777777" w:rsidR="00054292" w:rsidRPr="00A86C4E" w:rsidRDefault="00054292" w:rsidP="00A86C4E"/>
          <w:p w14:paraId="77A8181F" w14:textId="77777777" w:rsidR="00054292" w:rsidRPr="00A86C4E" w:rsidRDefault="00054292" w:rsidP="00A86C4E"/>
          <w:p w14:paraId="06B245CA" w14:textId="77777777" w:rsidR="00054292" w:rsidRPr="00A86C4E" w:rsidRDefault="00054292" w:rsidP="00A86C4E"/>
          <w:p w14:paraId="3E7B8FD4" w14:textId="77777777" w:rsidR="00054292" w:rsidRPr="00A86C4E" w:rsidRDefault="00054292" w:rsidP="00A86C4E"/>
          <w:p w14:paraId="03090CC3" w14:textId="6F6CE028" w:rsidR="00054292" w:rsidRPr="00A86C4E" w:rsidRDefault="00054292" w:rsidP="00A86C4E"/>
        </w:tc>
        <w:tc>
          <w:tcPr>
            <w:tcW w:w="4253" w:type="dxa"/>
            <w:shd w:val="clear" w:color="auto" w:fill="FBE4D5" w:themeFill="accent2" w:themeFillTint="33"/>
          </w:tcPr>
          <w:p w14:paraId="4F0EDEB3" w14:textId="58139A08" w:rsidR="00054292" w:rsidRPr="00A86C4E" w:rsidRDefault="00054292" w:rsidP="00A86C4E">
            <w:r w:rsidRPr="00631642">
              <w:rPr>
                <w:rFonts w:asciiTheme="minorHAnsi" w:hAnsiTheme="minorHAnsi" w:cstheme="minorHAnsi"/>
                <w:sz w:val="18"/>
                <w:szCs w:val="18"/>
              </w:rPr>
              <w:t>Počet detí vo veku 3-6 rokov, ktoré navštevujú novo postavenú MŠ minimálne jeden rok</w:t>
            </w:r>
            <w:r w:rsidRPr="00A86C4E">
              <w:t xml:space="preserve"> </w:t>
            </w:r>
          </w:p>
        </w:tc>
        <w:tc>
          <w:tcPr>
            <w:tcW w:w="7513" w:type="dxa"/>
            <w:shd w:val="clear" w:color="auto" w:fill="auto"/>
          </w:tcPr>
          <w:p w14:paraId="594208E2" w14:textId="4A2ACDB1" w:rsidR="00054292" w:rsidRPr="00A86C4E" w:rsidRDefault="00054292" w:rsidP="00A86C4E">
            <w:r w:rsidRPr="00631642">
              <w:rPr>
                <w:rFonts w:asciiTheme="minorHAnsi" w:hAnsiTheme="minorHAnsi" w:cstheme="minorHAnsi"/>
                <w:sz w:val="18"/>
                <w:szCs w:val="18"/>
              </w:rPr>
              <w:t>Súčet počtu detí vo veku 3 roky a detí vo veku 4 roky a detí vo veku 5 rokov a detí vo veku 6 rokov, ktoré realizáciou projektu navštevujú novo postavenú MŠ minimálne jeden rok</w:t>
            </w:r>
            <w:r w:rsidRPr="00631642">
              <w:rPr>
                <w:rFonts w:asciiTheme="minorHAnsi" w:hAnsiTheme="minorHAnsi" w:cstheme="minorHAnsi"/>
                <w:sz w:val="18"/>
                <w:szCs w:val="18"/>
              </w:rPr>
              <w:footnoteReference w:id="2"/>
            </w:r>
            <w:r w:rsidRPr="00631642">
              <w:rPr>
                <w:rFonts w:asciiTheme="minorHAnsi" w:hAnsiTheme="minorHAnsi" w:cstheme="minorHAnsi"/>
                <w:sz w:val="18"/>
                <w:szCs w:val="18"/>
              </w:rPr>
              <w:t xml:space="preserve"> v sledovanom období</w:t>
            </w:r>
            <w:r w:rsidRPr="00631642">
              <w:rPr>
                <w:rFonts w:asciiTheme="minorHAnsi" w:hAnsiTheme="minorHAnsi" w:cstheme="minorHAnsi"/>
                <w:sz w:val="18"/>
                <w:szCs w:val="18"/>
                <w:vertAlign w:val="superscript"/>
              </w:rPr>
              <w:footnoteReference w:id="3"/>
            </w:r>
          </w:p>
        </w:tc>
      </w:tr>
      <w:tr w:rsidR="00054292" w:rsidRPr="001332C4" w14:paraId="30B024AA" w14:textId="75AB3C9A" w:rsidTr="003150F2">
        <w:tc>
          <w:tcPr>
            <w:tcW w:w="1276" w:type="dxa"/>
            <w:vMerge/>
            <w:shd w:val="clear" w:color="auto" w:fill="C45911" w:themeFill="accent2" w:themeFillShade="BF"/>
          </w:tcPr>
          <w:p w14:paraId="0A6723B0" w14:textId="4DD0EE33" w:rsidR="00054292" w:rsidRPr="00631642" w:rsidRDefault="00054292" w:rsidP="003B180F">
            <w:pPr>
              <w:jc w:val="center"/>
              <w:rPr>
                <w:rFonts w:asciiTheme="minorHAnsi" w:hAnsiTheme="minorHAnsi" w:cstheme="minorHAnsi"/>
                <w:color w:val="FFFFFF" w:themeColor="background1"/>
                <w:sz w:val="20"/>
                <w:szCs w:val="20"/>
              </w:rPr>
            </w:pPr>
          </w:p>
        </w:tc>
        <w:tc>
          <w:tcPr>
            <w:tcW w:w="992" w:type="dxa"/>
            <w:vMerge/>
            <w:shd w:val="clear" w:color="auto" w:fill="F4B083" w:themeFill="accent2" w:themeFillTint="99"/>
            <w:vAlign w:val="center"/>
          </w:tcPr>
          <w:p w14:paraId="2E5F01B2" w14:textId="2BDA4FBA" w:rsidR="00054292" w:rsidRPr="001332C4" w:rsidRDefault="00054292" w:rsidP="0062327A">
            <w:pPr>
              <w:rPr>
                <w:rFonts w:asciiTheme="minorHAnsi" w:hAnsiTheme="minorHAnsi" w:cstheme="minorHAnsi"/>
                <w:sz w:val="20"/>
                <w:szCs w:val="20"/>
              </w:rPr>
            </w:pPr>
          </w:p>
        </w:tc>
        <w:tc>
          <w:tcPr>
            <w:tcW w:w="1134" w:type="dxa"/>
            <w:vMerge/>
            <w:shd w:val="clear" w:color="auto" w:fill="F7CAAC" w:themeFill="accent2" w:themeFillTint="66"/>
          </w:tcPr>
          <w:p w14:paraId="337A8FF5" w14:textId="75FC00D4" w:rsidR="00054292" w:rsidRPr="001332C4" w:rsidRDefault="00054292" w:rsidP="009C39C1">
            <w:pPr>
              <w:rPr>
                <w:rFonts w:asciiTheme="minorHAnsi" w:hAnsiTheme="minorHAnsi" w:cstheme="minorHAnsi"/>
                <w:sz w:val="20"/>
                <w:szCs w:val="20"/>
              </w:rPr>
            </w:pPr>
          </w:p>
        </w:tc>
        <w:tc>
          <w:tcPr>
            <w:tcW w:w="4253" w:type="dxa"/>
            <w:shd w:val="clear" w:color="auto" w:fill="FBE4D5" w:themeFill="accent2" w:themeFillTint="33"/>
          </w:tcPr>
          <w:p w14:paraId="31D0C206" w14:textId="408B1A3E" w:rsidR="00054292" w:rsidRPr="00574DD7" w:rsidRDefault="00054292" w:rsidP="001870CE">
            <w:pPr>
              <w:rPr>
                <w:rFonts w:asciiTheme="minorHAnsi" w:hAnsiTheme="minorHAnsi" w:cstheme="minorHAnsi"/>
                <w:sz w:val="18"/>
                <w:szCs w:val="18"/>
              </w:rPr>
            </w:pPr>
            <w:r w:rsidRPr="00574DD7">
              <w:rPr>
                <w:rFonts w:asciiTheme="minorHAnsi" w:hAnsiTheme="minorHAnsi" w:cstheme="minorHAnsi"/>
                <w:sz w:val="18"/>
                <w:szCs w:val="18"/>
              </w:rPr>
              <w:t>Počet detí MRK vo veku 3-6 rokov, ktoré navštevujú novo postavenú MŠ minimálne jeden rok</w:t>
            </w:r>
          </w:p>
        </w:tc>
        <w:tc>
          <w:tcPr>
            <w:tcW w:w="7513" w:type="dxa"/>
            <w:shd w:val="clear" w:color="auto" w:fill="auto"/>
          </w:tcPr>
          <w:p w14:paraId="4540C3C0" w14:textId="537E44BE" w:rsidR="00054292" w:rsidRPr="00574DD7" w:rsidRDefault="00054292" w:rsidP="009C39C1">
            <w:pPr>
              <w:rPr>
                <w:rFonts w:asciiTheme="minorHAnsi" w:hAnsiTheme="minorHAnsi" w:cstheme="minorHAnsi"/>
                <w:sz w:val="18"/>
                <w:szCs w:val="18"/>
              </w:rPr>
            </w:pPr>
            <w:r w:rsidRPr="00574DD7">
              <w:rPr>
                <w:rFonts w:asciiTheme="minorHAnsi" w:hAnsiTheme="minorHAnsi" w:cstheme="minorHAnsi"/>
                <w:sz w:val="18"/>
                <w:szCs w:val="18"/>
              </w:rPr>
              <w:t>Súčet počtu detí MRK vo veku 3 roky a detí MRK vo veku 4 roky a detí MRK vo veku 5 rokov a detí MRK vo veku 6 rokov, ktoré realizáciou projektu navštevujú novo postavenú MŠ minimálne jeden rok v sledovanom období</w:t>
            </w:r>
          </w:p>
        </w:tc>
      </w:tr>
      <w:tr w:rsidR="00054292" w:rsidRPr="001332C4" w14:paraId="591BFBE8" w14:textId="04E68F7F" w:rsidTr="003150F2">
        <w:tc>
          <w:tcPr>
            <w:tcW w:w="1276" w:type="dxa"/>
            <w:vMerge/>
            <w:shd w:val="clear" w:color="auto" w:fill="C45911" w:themeFill="accent2" w:themeFillShade="BF"/>
          </w:tcPr>
          <w:p w14:paraId="707B6858" w14:textId="6BF429A1" w:rsidR="00054292" w:rsidRPr="00631642" w:rsidRDefault="00054292" w:rsidP="003B180F">
            <w:pPr>
              <w:jc w:val="center"/>
              <w:rPr>
                <w:rFonts w:asciiTheme="minorHAnsi" w:hAnsiTheme="minorHAnsi" w:cstheme="minorHAnsi"/>
                <w:color w:val="FFFFFF" w:themeColor="background1"/>
                <w:sz w:val="20"/>
                <w:szCs w:val="20"/>
              </w:rPr>
            </w:pPr>
          </w:p>
        </w:tc>
        <w:tc>
          <w:tcPr>
            <w:tcW w:w="992" w:type="dxa"/>
            <w:vMerge/>
            <w:shd w:val="clear" w:color="auto" w:fill="F4B083" w:themeFill="accent2" w:themeFillTint="99"/>
            <w:vAlign w:val="center"/>
          </w:tcPr>
          <w:p w14:paraId="20222FA5" w14:textId="0798A4D9" w:rsidR="00054292" w:rsidRPr="001332C4" w:rsidRDefault="00054292" w:rsidP="0062327A">
            <w:pPr>
              <w:rPr>
                <w:rFonts w:asciiTheme="minorHAnsi" w:hAnsiTheme="minorHAnsi" w:cstheme="minorHAnsi"/>
                <w:sz w:val="20"/>
                <w:szCs w:val="20"/>
              </w:rPr>
            </w:pPr>
          </w:p>
        </w:tc>
        <w:tc>
          <w:tcPr>
            <w:tcW w:w="1134" w:type="dxa"/>
            <w:vMerge/>
            <w:shd w:val="clear" w:color="auto" w:fill="F7CAAC" w:themeFill="accent2" w:themeFillTint="66"/>
          </w:tcPr>
          <w:p w14:paraId="33AD456B" w14:textId="76E92CE8" w:rsidR="00054292" w:rsidRPr="001332C4" w:rsidRDefault="00054292" w:rsidP="009C39C1">
            <w:pPr>
              <w:rPr>
                <w:rFonts w:asciiTheme="minorHAnsi" w:hAnsiTheme="minorHAnsi" w:cstheme="minorHAnsi"/>
                <w:sz w:val="20"/>
                <w:szCs w:val="20"/>
              </w:rPr>
            </w:pPr>
          </w:p>
        </w:tc>
        <w:tc>
          <w:tcPr>
            <w:tcW w:w="4253" w:type="dxa"/>
            <w:shd w:val="clear" w:color="auto" w:fill="FBE4D5" w:themeFill="accent2" w:themeFillTint="33"/>
          </w:tcPr>
          <w:p w14:paraId="495EE8F6" w14:textId="5691D535" w:rsidR="00054292" w:rsidRPr="00574DD7" w:rsidRDefault="00054292" w:rsidP="001870CE">
            <w:pPr>
              <w:rPr>
                <w:rFonts w:asciiTheme="minorHAnsi" w:hAnsiTheme="minorHAnsi" w:cstheme="minorHAnsi"/>
                <w:sz w:val="18"/>
                <w:szCs w:val="18"/>
              </w:rPr>
            </w:pPr>
            <w:r w:rsidRPr="00574DD7">
              <w:rPr>
                <w:rFonts w:asciiTheme="minorHAnsi" w:hAnsiTheme="minorHAnsi" w:cstheme="minorHAnsi"/>
                <w:sz w:val="18"/>
                <w:szCs w:val="18"/>
              </w:rPr>
              <w:t>Počet detí vo veku 4-6 rokov, ktoré navštevujú novo postavenú MŠ minimálne jeden rok a dovtedy MŠ nenavštevovali</w:t>
            </w:r>
          </w:p>
        </w:tc>
        <w:tc>
          <w:tcPr>
            <w:tcW w:w="7513" w:type="dxa"/>
            <w:shd w:val="clear" w:color="auto" w:fill="auto"/>
          </w:tcPr>
          <w:p w14:paraId="1C1BBEE0" w14:textId="289C038E" w:rsidR="00054292" w:rsidRPr="00574DD7" w:rsidRDefault="00054292" w:rsidP="009C39C1">
            <w:pPr>
              <w:rPr>
                <w:rFonts w:asciiTheme="minorHAnsi" w:hAnsiTheme="minorHAnsi" w:cstheme="minorHAnsi"/>
                <w:sz w:val="18"/>
                <w:szCs w:val="18"/>
              </w:rPr>
            </w:pPr>
            <w:r w:rsidRPr="00574DD7">
              <w:rPr>
                <w:rFonts w:asciiTheme="minorHAnsi" w:hAnsiTheme="minorHAnsi" w:cstheme="minorHAnsi"/>
                <w:sz w:val="18"/>
                <w:szCs w:val="18"/>
              </w:rPr>
              <w:t>Súčet počtu detí vo veku 4 roky a detí vo veku 5 rokov a detí vo veku 6 rokov, ktoré navštevujú novopostavenú MŠ minimálnej jeden rok v sledovanom období, no v minulosti MŠ z objektívnych alebo subjektívnych dôvodov</w:t>
            </w:r>
            <w:r w:rsidRPr="00574DD7">
              <w:rPr>
                <w:rStyle w:val="Odkaznapoznmkupodiarou"/>
                <w:rFonts w:asciiTheme="minorHAnsi" w:hAnsiTheme="minorHAnsi" w:cstheme="minorHAnsi"/>
                <w:sz w:val="18"/>
                <w:szCs w:val="18"/>
              </w:rPr>
              <w:footnoteReference w:id="4"/>
            </w:r>
            <w:r w:rsidRPr="00574DD7">
              <w:rPr>
                <w:rFonts w:asciiTheme="minorHAnsi" w:hAnsiTheme="minorHAnsi" w:cstheme="minorHAnsi"/>
                <w:sz w:val="18"/>
                <w:szCs w:val="18"/>
              </w:rPr>
              <w:t xml:space="preserve"> nenavštevovali. Do súčtu sa započítavajú iba deti od veku 4 rokov, ktoré mali možnosť navštevovať MŠ v čase dovŕšenia 3 rokov avšak z objektívnych alebo subjektívnych dôvodov MŠ nenavštevovali</w:t>
            </w:r>
          </w:p>
        </w:tc>
      </w:tr>
      <w:tr w:rsidR="00054292" w:rsidRPr="001332C4" w14:paraId="36ABD6B7" w14:textId="163948D2" w:rsidTr="003150F2">
        <w:tc>
          <w:tcPr>
            <w:tcW w:w="1276" w:type="dxa"/>
            <w:vMerge/>
            <w:shd w:val="clear" w:color="auto" w:fill="C45911" w:themeFill="accent2" w:themeFillShade="BF"/>
          </w:tcPr>
          <w:p w14:paraId="219BEB9E" w14:textId="1795E891" w:rsidR="00054292" w:rsidRPr="00631642" w:rsidRDefault="00054292" w:rsidP="003B180F">
            <w:pPr>
              <w:jc w:val="center"/>
              <w:rPr>
                <w:rFonts w:asciiTheme="minorHAnsi" w:hAnsiTheme="minorHAnsi" w:cstheme="minorHAnsi"/>
                <w:color w:val="FFFFFF" w:themeColor="background1"/>
                <w:sz w:val="20"/>
                <w:szCs w:val="20"/>
              </w:rPr>
            </w:pPr>
          </w:p>
        </w:tc>
        <w:tc>
          <w:tcPr>
            <w:tcW w:w="992" w:type="dxa"/>
            <w:vMerge/>
            <w:shd w:val="clear" w:color="auto" w:fill="F4B083" w:themeFill="accent2" w:themeFillTint="99"/>
            <w:vAlign w:val="center"/>
          </w:tcPr>
          <w:p w14:paraId="0E9598BC" w14:textId="0DE72A90" w:rsidR="00054292" w:rsidRPr="001332C4" w:rsidRDefault="00054292" w:rsidP="0062327A">
            <w:pPr>
              <w:rPr>
                <w:rFonts w:asciiTheme="minorHAnsi" w:hAnsiTheme="minorHAnsi" w:cstheme="minorHAnsi"/>
                <w:sz w:val="20"/>
                <w:szCs w:val="20"/>
              </w:rPr>
            </w:pPr>
          </w:p>
        </w:tc>
        <w:tc>
          <w:tcPr>
            <w:tcW w:w="1134" w:type="dxa"/>
            <w:vMerge/>
            <w:shd w:val="clear" w:color="auto" w:fill="F7CAAC" w:themeFill="accent2" w:themeFillTint="66"/>
          </w:tcPr>
          <w:p w14:paraId="0CCF5104" w14:textId="578086DA" w:rsidR="00054292" w:rsidRPr="001332C4" w:rsidRDefault="00054292" w:rsidP="009C39C1">
            <w:pPr>
              <w:rPr>
                <w:rFonts w:asciiTheme="minorHAnsi" w:hAnsiTheme="minorHAnsi" w:cstheme="minorHAnsi"/>
                <w:sz w:val="20"/>
                <w:szCs w:val="20"/>
              </w:rPr>
            </w:pPr>
          </w:p>
        </w:tc>
        <w:tc>
          <w:tcPr>
            <w:tcW w:w="4253" w:type="dxa"/>
            <w:shd w:val="clear" w:color="auto" w:fill="FBE4D5" w:themeFill="accent2" w:themeFillTint="33"/>
          </w:tcPr>
          <w:p w14:paraId="75AADB4C" w14:textId="758BBC9A" w:rsidR="00054292" w:rsidRPr="00574DD7" w:rsidRDefault="00054292" w:rsidP="005B333B">
            <w:pPr>
              <w:rPr>
                <w:rFonts w:asciiTheme="minorHAnsi" w:hAnsiTheme="minorHAnsi" w:cstheme="minorHAnsi"/>
                <w:sz w:val="18"/>
                <w:szCs w:val="18"/>
              </w:rPr>
            </w:pPr>
            <w:r w:rsidRPr="00574DD7">
              <w:rPr>
                <w:rFonts w:asciiTheme="minorHAnsi" w:hAnsiTheme="minorHAnsi" w:cstheme="minorHAnsi"/>
                <w:sz w:val="18"/>
                <w:szCs w:val="18"/>
              </w:rPr>
              <w:t xml:space="preserve">Počet detí MRK vo veku 4-6 rokov, ktoré navštevujú novo postavenú MŠ minimálne jeden rok a dovtedy MŠ nenavštevovali </w:t>
            </w:r>
          </w:p>
        </w:tc>
        <w:tc>
          <w:tcPr>
            <w:tcW w:w="7513" w:type="dxa"/>
            <w:shd w:val="clear" w:color="auto" w:fill="auto"/>
          </w:tcPr>
          <w:p w14:paraId="2EAB56B0" w14:textId="12237627" w:rsidR="00054292" w:rsidRPr="00574DD7" w:rsidRDefault="00054292" w:rsidP="009C39C1">
            <w:pPr>
              <w:rPr>
                <w:rFonts w:asciiTheme="minorHAnsi" w:hAnsiTheme="minorHAnsi" w:cstheme="minorHAnsi"/>
                <w:sz w:val="18"/>
                <w:szCs w:val="18"/>
              </w:rPr>
            </w:pPr>
            <w:r w:rsidRPr="00574DD7">
              <w:rPr>
                <w:rFonts w:asciiTheme="minorHAnsi" w:hAnsiTheme="minorHAnsi" w:cstheme="minorHAnsi"/>
                <w:sz w:val="18"/>
                <w:szCs w:val="18"/>
              </w:rPr>
              <w:t>Súčet počtu detí MRK vo veku 4 roky a detí vo veku 5 rokov a detí vo veku 6 rokov, ktoré navštevujú novopostavenú MŠ minimálnej jeden rok v sledovanom období, no v minulosti MŠ z objektívnych alebo subjektívnych dôvodov  nenavštevovali. Do súčtu sa započítavajú iba deti od veku 4 rokov, ktoré mali možnosť navštevovať MŠ v čase dovŕšenia 3 rokov avšak z objektívnych alebo subjektívnych dôvodov MŠ nenavštevovali.</w:t>
            </w:r>
          </w:p>
        </w:tc>
      </w:tr>
      <w:tr w:rsidR="00054292" w:rsidRPr="001332C4" w14:paraId="7DD17EE0" w14:textId="54233656" w:rsidTr="003150F2">
        <w:tc>
          <w:tcPr>
            <w:tcW w:w="1276" w:type="dxa"/>
            <w:vMerge/>
            <w:shd w:val="clear" w:color="auto" w:fill="C45911" w:themeFill="accent2" w:themeFillShade="BF"/>
          </w:tcPr>
          <w:p w14:paraId="7958F7BA" w14:textId="14A56E8A" w:rsidR="00054292" w:rsidRPr="00631642" w:rsidRDefault="00054292" w:rsidP="003B180F">
            <w:pPr>
              <w:jc w:val="center"/>
              <w:rPr>
                <w:rFonts w:asciiTheme="minorHAnsi" w:hAnsiTheme="minorHAnsi" w:cstheme="minorHAnsi"/>
                <w:color w:val="FFFFFF" w:themeColor="background1"/>
                <w:sz w:val="20"/>
                <w:szCs w:val="20"/>
              </w:rPr>
            </w:pPr>
          </w:p>
        </w:tc>
        <w:tc>
          <w:tcPr>
            <w:tcW w:w="992" w:type="dxa"/>
            <w:vMerge/>
            <w:shd w:val="clear" w:color="auto" w:fill="F4B083" w:themeFill="accent2" w:themeFillTint="99"/>
            <w:vAlign w:val="center"/>
          </w:tcPr>
          <w:p w14:paraId="5992B887" w14:textId="1CB0C4C9" w:rsidR="00054292" w:rsidRPr="001332C4" w:rsidRDefault="00054292" w:rsidP="0062327A">
            <w:pPr>
              <w:rPr>
                <w:rFonts w:asciiTheme="minorHAnsi" w:hAnsiTheme="minorHAnsi" w:cstheme="minorHAnsi"/>
                <w:sz w:val="20"/>
                <w:szCs w:val="20"/>
              </w:rPr>
            </w:pPr>
          </w:p>
        </w:tc>
        <w:tc>
          <w:tcPr>
            <w:tcW w:w="1134" w:type="dxa"/>
            <w:vMerge/>
            <w:shd w:val="clear" w:color="auto" w:fill="F7CAAC" w:themeFill="accent2" w:themeFillTint="66"/>
          </w:tcPr>
          <w:p w14:paraId="75737775" w14:textId="30CEBB17" w:rsidR="00054292" w:rsidRPr="001332C4" w:rsidRDefault="00054292" w:rsidP="009C39C1">
            <w:pPr>
              <w:rPr>
                <w:rFonts w:asciiTheme="minorHAnsi" w:hAnsiTheme="minorHAnsi" w:cstheme="minorHAnsi"/>
                <w:sz w:val="20"/>
                <w:szCs w:val="20"/>
              </w:rPr>
            </w:pPr>
          </w:p>
        </w:tc>
        <w:tc>
          <w:tcPr>
            <w:tcW w:w="4253" w:type="dxa"/>
            <w:shd w:val="clear" w:color="auto" w:fill="FBE4D5" w:themeFill="accent2" w:themeFillTint="33"/>
          </w:tcPr>
          <w:p w14:paraId="49E1FDC6" w14:textId="74B8ED45" w:rsidR="00054292" w:rsidRPr="00574DD7" w:rsidRDefault="00054292" w:rsidP="009C39C1">
            <w:pPr>
              <w:rPr>
                <w:rFonts w:asciiTheme="minorHAnsi" w:hAnsiTheme="minorHAnsi" w:cstheme="minorHAnsi"/>
                <w:sz w:val="18"/>
                <w:szCs w:val="18"/>
              </w:rPr>
            </w:pPr>
            <w:r w:rsidRPr="00574DD7">
              <w:rPr>
                <w:rFonts w:asciiTheme="minorHAnsi" w:hAnsiTheme="minorHAnsi" w:cstheme="minorHAnsi"/>
                <w:sz w:val="18"/>
                <w:szCs w:val="18"/>
              </w:rPr>
              <w:t xml:space="preserve">Vytvorená kapacita v novo postavenej MŠ </w:t>
            </w:r>
          </w:p>
        </w:tc>
        <w:tc>
          <w:tcPr>
            <w:tcW w:w="7513" w:type="dxa"/>
            <w:shd w:val="clear" w:color="auto" w:fill="auto"/>
          </w:tcPr>
          <w:p w14:paraId="65E85D1A" w14:textId="3EF34781" w:rsidR="00054292" w:rsidRPr="00574DD7" w:rsidRDefault="00054292" w:rsidP="009C39C1">
            <w:pPr>
              <w:rPr>
                <w:rFonts w:asciiTheme="minorHAnsi" w:hAnsiTheme="minorHAnsi" w:cstheme="minorHAnsi"/>
                <w:sz w:val="18"/>
                <w:szCs w:val="18"/>
              </w:rPr>
            </w:pPr>
            <w:r w:rsidRPr="00574DD7">
              <w:rPr>
                <w:rFonts w:asciiTheme="minorHAnsi" w:hAnsiTheme="minorHAnsi" w:cstheme="minorHAnsi"/>
                <w:sz w:val="18"/>
                <w:szCs w:val="18"/>
              </w:rPr>
              <w:t>Súčet miest pre deti, ktoré vznikli výstavbou MŠ</w:t>
            </w:r>
          </w:p>
        </w:tc>
      </w:tr>
      <w:tr w:rsidR="00054292" w:rsidRPr="001332C4" w14:paraId="0F3FFBB0" w14:textId="423AE07C" w:rsidTr="003150F2">
        <w:tc>
          <w:tcPr>
            <w:tcW w:w="1276" w:type="dxa"/>
            <w:vMerge/>
            <w:shd w:val="clear" w:color="auto" w:fill="C45911" w:themeFill="accent2" w:themeFillShade="BF"/>
            <w:vAlign w:val="center"/>
          </w:tcPr>
          <w:p w14:paraId="78433EB2" w14:textId="5FE37573" w:rsidR="00054292" w:rsidRPr="00631642" w:rsidRDefault="00054292" w:rsidP="003B180F">
            <w:pPr>
              <w:jc w:val="center"/>
              <w:rPr>
                <w:rFonts w:asciiTheme="minorHAnsi" w:hAnsiTheme="minorHAnsi" w:cstheme="minorHAnsi"/>
                <w:b/>
                <w:color w:val="FFFFFF" w:themeColor="background1"/>
                <w:sz w:val="20"/>
                <w:szCs w:val="20"/>
              </w:rPr>
            </w:pPr>
          </w:p>
        </w:tc>
        <w:tc>
          <w:tcPr>
            <w:tcW w:w="992" w:type="dxa"/>
            <w:vMerge/>
            <w:shd w:val="clear" w:color="auto" w:fill="F4B083" w:themeFill="accent2" w:themeFillTint="99"/>
            <w:vAlign w:val="center"/>
          </w:tcPr>
          <w:p w14:paraId="46C91DF6" w14:textId="3D2FA1EB" w:rsidR="00054292" w:rsidRPr="001332C4" w:rsidRDefault="00054292" w:rsidP="0062327A">
            <w:pPr>
              <w:rPr>
                <w:rFonts w:asciiTheme="minorHAnsi" w:hAnsiTheme="minorHAnsi" w:cstheme="minorHAnsi"/>
                <w:sz w:val="20"/>
                <w:szCs w:val="20"/>
              </w:rPr>
            </w:pPr>
          </w:p>
        </w:tc>
        <w:tc>
          <w:tcPr>
            <w:tcW w:w="1134" w:type="dxa"/>
            <w:vMerge/>
            <w:shd w:val="clear" w:color="auto" w:fill="F7CAAC" w:themeFill="accent2" w:themeFillTint="66"/>
          </w:tcPr>
          <w:p w14:paraId="06C2378D" w14:textId="2E1599E7" w:rsidR="00054292" w:rsidRPr="001332C4" w:rsidRDefault="00054292" w:rsidP="009C39C1">
            <w:pPr>
              <w:rPr>
                <w:rFonts w:asciiTheme="minorHAnsi" w:hAnsiTheme="minorHAnsi" w:cstheme="minorHAnsi"/>
                <w:sz w:val="20"/>
                <w:szCs w:val="20"/>
              </w:rPr>
            </w:pPr>
          </w:p>
        </w:tc>
        <w:tc>
          <w:tcPr>
            <w:tcW w:w="4253" w:type="dxa"/>
            <w:shd w:val="clear" w:color="auto" w:fill="FBE4D5" w:themeFill="accent2" w:themeFillTint="33"/>
          </w:tcPr>
          <w:p w14:paraId="2C8F4467" w14:textId="40EAB22D" w:rsidR="00054292" w:rsidRPr="00574DD7" w:rsidRDefault="00054292" w:rsidP="009C39C1">
            <w:pPr>
              <w:rPr>
                <w:rFonts w:asciiTheme="minorHAnsi" w:hAnsiTheme="minorHAnsi" w:cstheme="minorHAnsi"/>
                <w:sz w:val="18"/>
                <w:szCs w:val="18"/>
              </w:rPr>
            </w:pPr>
            <w:r w:rsidRPr="00574DD7">
              <w:rPr>
                <w:rFonts w:asciiTheme="minorHAnsi" w:hAnsiTheme="minorHAnsi" w:cstheme="minorHAnsi"/>
                <w:sz w:val="18"/>
                <w:szCs w:val="18"/>
              </w:rPr>
              <w:t>Počet detských ihrísk novo postavenej MŠ</w:t>
            </w:r>
          </w:p>
        </w:tc>
        <w:tc>
          <w:tcPr>
            <w:tcW w:w="7513" w:type="dxa"/>
            <w:shd w:val="clear" w:color="auto" w:fill="auto"/>
          </w:tcPr>
          <w:p w14:paraId="67C2D4CE" w14:textId="4BA20FF4" w:rsidR="00054292" w:rsidRPr="00574DD7" w:rsidRDefault="00054292" w:rsidP="009C39C1">
            <w:pPr>
              <w:rPr>
                <w:rFonts w:asciiTheme="minorHAnsi" w:hAnsiTheme="minorHAnsi" w:cstheme="minorHAnsi"/>
                <w:sz w:val="18"/>
                <w:szCs w:val="18"/>
              </w:rPr>
            </w:pPr>
            <w:r w:rsidRPr="00574DD7">
              <w:rPr>
                <w:rFonts w:asciiTheme="minorHAnsi" w:hAnsiTheme="minorHAnsi" w:cstheme="minorHAnsi"/>
                <w:sz w:val="18"/>
                <w:szCs w:val="18"/>
              </w:rPr>
              <w:t>Súčet postavených detských ihrísk situovaných v rámci novo postavenej MŠ a spadajúcich do areálu novo postavenej MŠ</w:t>
            </w:r>
          </w:p>
        </w:tc>
      </w:tr>
      <w:tr w:rsidR="00054292" w:rsidRPr="001332C4" w14:paraId="4921FF5D" w14:textId="77777777" w:rsidTr="003150F2">
        <w:trPr>
          <w:trHeight w:val="322"/>
        </w:trPr>
        <w:tc>
          <w:tcPr>
            <w:tcW w:w="1276" w:type="dxa"/>
            <w:vMerge/>
            <w:shd w:val="clear" w:color="auto" w:fill="C45911" w:themeFill="accent2" w:themeFillShade="BF"/>
            <w:vAlign w:val="center"/>
          </w:tcPr>
          <w:p w14:paraId="36E1F34D" w14:textId="3A6F4CE9" w:rsidR="00054292" w:rsidRPr="00631642" w:rsidRDefault="00054292" w:rsidP="003B180F">
            <w:pPr>
              <w:jc w:val="center"/>
              <w:rPr>
                <w:rFonts w:asciiTheme="minorHAnsi" w:hAnsiTheme="minorHAnsi" w:cstheme="minorHAnsi"/>
                <w:b/>
                <w:color w:val="FFFFFF" w:themeColor="background1"/>
                <w:sz w:val="20"/>
                <w:szCs w:val="20"/>
              </w:rPr>
            </w:pPr>
          </w:p>
        </w:tc>
        <w:tc>
          <w:tcPr>
            <w:tcW w:w="992" w:type="dxa"/>
            <w:vMerge/>
            <w:shd w:val="clear" w:color="auto" w:fill="F4B083" w:themeFill="accent2" w:themeFillTint="99"/>
            <w:vAlign w:val="center"/>
          </w:tcPr>
          <w:p w14:paraId="153F9097" w14:textId="036351EF" w:rsidR="00054292" w:rsidRPr="001332C4" w:rsidRDefault="00054292" w:rsidP="0062327A">
            <w:pPr>
              <w:rPr>
                <w:rFonts w:asciiTheme="minorHAnsi" w:hAnsiTheme="minorHAnsi" w:cstheme="minorHAnsi"/>
                <w:sz w:val="20"/>
                <w:szCs w:val="20"/>
              </w:rPr>
            </w:pPr>
          </w:p>
        </w:tc>
        <w:tc>
          <w:tcPr>
            <w:tcW w:w="1134" w:type="dxa"/>
            <w:vMerge/>
            <w:shd w:val="clear" w:color="auto" w:fill="F7CAAC" w:themeFill="accent2" w:themeFillTint="66"/>
          </w:tcPr>
          <w:p w14:paraId="429AAC80" w14:textId="3571E660" w:rsidR="00054292" w:rsidRPr="001332C4" w:rsidRDefault="00054292" w:rsidP="009C39C1">
            <w:pPr>
              <w:rPr>
                <w:rFonts w:asciiTheme="minorHAnsi" w:hAnsiTheme="minorHAnsi" w:cstheme="minorHAnsi"/>
                <w:sz w:val="20"/>
                <w:szCs w:val="20"/>
              </w:rPr>
            </w:pPr>
          </w:p>
        </w:tc>
        <w:tc>
          <w:tcPr>
            <w:tcW w:w="4253" w:type="dxa"/>
            <w:shd w:val="clear" w:color="auto" w:fill="FBE4D5" w:themeFill="accent2" w:themeFillTint="33"/>
          </w:tcPr>
          <w:p w14:paraId="42D87474" w14:textId="468283FF" w:rsidR="00054292" w:rsidRPr="00574DD7" w:rsidRDefault="00054292" w:rsidP="009C39C1">
            <w:pPr>
              <w:rPr>
                <w:rFonts w:asciiTheme="minorHAnsi" w:hAnsiTheme="minorHAnsi" w:cstheme="minorHAnsi"/>
                <w:sz w:val="18"/>
                <w:szCs w:val="18"/>
              </w:rPr>
            </w:pPr>
            <w:r w:rsidRPr="00574DD7">
              <w:rPr>
                <w:rFonts w:asciiTheme="minorHAnsi" w:hAnsiTheme="minorHAnsi" w:cstheme="minorHAnsi"/>
                <w:sz w:val="18"/>
                <w:szCs w:val="18"/>
              </w:rPr>
              <w:t>Počet  vnútorných športovísk novo postavenej MŠ</w:t>
            </w:r>
          </w:p>
        </w:tc>
        <w:tc>
          <w:tcPr>
            <w:tcW w:w="7513" w:type="dxa"/>
            <w:shd w:val="clear" w:color="auto" w:fill="auto"/>
          </w:tcPr>
          <w:p w14:paraId="04F86AB3" w14:textId="19D11FBD" w:rsidR="00054292" w:rsidRPr="00574DD7" w:rsidRDefault="00054292" w:rsidP="009C39C1">
            <w:pPr>
              <w:rPr>
                <w:rFonts w:asciiTheme="minorHAnsi" w:hAnsiTheme="minorHAnsi" w:cstheme="minorHAnsi"/>
                <w:sz w:val="18"/>
                <w:szCs w:val="18"/>
              </w:rPr>
            </w:pPr>
            <w:r w:rsidRPr="00574DD7">
              <w:rPr>
                <w:rFonts w:asciiTheme="minorHAnsi" w:hAnsiTheme="minorHAnsi" w:cstheme="minorHAnsi"/>
                <w:sz w:val="18"/>
                <w:szCs w:val="18"/>
              </w:rPr>
              <w:t>Súčet postavených vnútorných (zastrešených) športovísk</w:t>
            </w:r>
            <w:r w:rsidR="00B424C6" w:rsidRPr="00574DD7">
              <w:rPr>
                <w:rFonts w:asciiTheme="minorHAnsi" w:hAnsiTheme="minorHAnsi" w:cstheme="minorHAnsi"/>
                <w:sz w:val="18"/>
                <w:szCs w:val="18"/>
              </w:rPr>
              <w:t>,</w:t>
            </w:r>
            <w:r w:rsidRPr="00574DD7">
              <w:rPr>
                <w:rFonts w:asciiTheme="minorHAnsi" w:hAnsiTheme="minorHAnsi" w:cstheme="minorHAnsi"/>
                <w:sz w:val="18"/>
                <w:szCs w:val="18"/>
              </w:rPr>
              <w:t xml:space="preserve"> ako napr. telocvičňa</w:t>
            </w:r>
            <w:r w:rsidR="00B424C6" w:rsidRPr="00574DD7">
              <w:rPr>
                <w:rFonts w:asciiTheme="minorHAnsi" w:hAnsiTheme="minorHAnsi" w:cstheme="minorHAnsi"/>
                <w:sz w:val="18"/>
                <w:szCs w:val="18"/>
              </w:rPr>
              <w:t>,</w:t>
            </w:r>
            <w:r w:rsidRPr="00574DD7">
              <w:rPr>
                <w:rFonts w:asciiTheme="minorHAnsi" w:hAnsiTheme="minorHAnsi" w:cstheme="minorHAnsi"/>
                <w:sz w:val="18"/>
                <w:szCs w:val="18"/>
              </w:rPr>
              <w:t xml:space="preserve"> situovaných v rámci novo postavenej MŠ a spadajúcich do areálu novo postavenej MŠ</w:t>
            </w:r>
          </w:p>
        </w:tc>
      </w:tr>
    </w:tbl>
    <w:p w14:paraId="04411776" w14:textId="77777777" w:rsidR="000A605E" w:rsidRPr="001332C4" w:rsidRDefault="000A605E">
      <w:pPr>
        <w:spacing w:after="160" w:line="259" w:lineRule="auto"/>
        <w:rPr>
          <w:rFonts w:asciiTheme="minorHAnsi" w:hAnsiTheme="minorHAnsi" w:cstheme="minorHAnsi"/>
          <w:sz w:val="22"/>
          <w:szCs w:val="22"/>
        </w:rPr>
      </w:pPr>
    </w:p>
    <w:tbl>
      <w:tblPr>
        <w:tblStyle w:val="Mriekatabuky"/>
        <w:tblW w:w="15168" w:type="dxa"/>
        <w:tblInd w:w="-459" w:type="dxa"/>
        <w:tblLook w:val="04A0" w:firstRow="1" w:lastRow="0" w:firstColumn="1" w:lastColumn="0" w:noHBand="0" w:noVBand="1"/>
      </w:tblPr>
      <w:tblGrid>
        <w:gridCol w:w="1276"/>
        <w:gridCol w:w="992"/>
        <w:gridCol w:w="1134"/>
        <w:gridCol w:w="4253"/>
        <w:gridCol w:w="7513"/>
      </w:tblGrid>
      <w:tr w:rsidR="009D3865" w:rsidRPr="001332C4" w14:paraId="73072DB7" w14:textId="77777777" w:rsidTr="003150F2">
        <w:tc>
          <w:tcPr>
            <w:tcW w:w="1276" w:type="dxa"/>
            <w:shd w:val="clear" w:color="auto" w:fill="C45911" w:themeFill="accent2" w:themeFillShade="BF"/>
          </w:tcPr>
          <w:p w14:paraId="66993D47" w14:textId="77777777" w:rsidR="009D3865" w:rsidRPr="00631642" w:rsidRDefault="009D3865" w:rsidP="00E500A0">
            <w:pPr>
              <w:spacing w:before="120" w:after="120"/>
              <w:jc w:val="center"/>
              <w:rPr>
                <w:rFonts w:asciiTheme="minorHAnsi" w:hAnsiTheme="minorHAnsi" w:cstheme="minorHAnsi"/>
                <w:b/>
                <w:color w:val="FFFFFF" w:themeColor="background1"/>
                <w:sz w:val="20"/>
                <w:szCs w:val="20"/>
              </w:rPr>
            </w:pPr>
            <w:r w:rsidRPr="00631642">
              <w:rPr>
                <w:rFonts w:asciiTheme="minorHAnsi" w:hAnsiTheme="minorHAnsi" w:cstheme="minorHAnsi"/>
                <w:b/>
                <w:color w:val="FFFFFF" w:themeColor="background1"/>
                <w:sz w:val="20"/>
                <w:szCs w:val="20"/>
              </w:rPr>
              <w:lastRenderedPageBreak/>
              <w:t xml:space="preserve">Typ </w:t>
            </w:r>
          </w:p>
          <w:p w14:paraId="754B01AC" w14:textId="1FD0ACEE" w:rsidR="009D3865" w:rsidRPr="00631642" w:rsidRDefault="009D3865" w:rsidP="00E500A0">
            <w:pPr>
              <w:spacing w:before="120" w:after="120"/>
              <w:jc w:val="center"/>
              <w:rPr>
                <w:rFonts w:asciiTheme="minorHAnsi" w:hAnsiTheme="minorHAnsi" w:cstheme="minorHAnsi"/>
                <w:b/>
                <w:color w:val="FFFFFF" w:themeColor="background1"/>
                <w:sz w:val="20"/>
                <w:szCs w:val="20"/>
              </w:rPr>
            </w:pPr>
            <w:r w:rsidRPr="00631642">
              <w:rPr>
                <w:rFonts w:asciiTheme="minorHAnsi" w:hAnsiTheme="minorHAnsi" w:cstheme="minorHAnsi"/>
                <w:b/>
                <w:color w:val="FFFFFF" w:themeColor="background1"/>
                <w:sz w:val="20"/>
                <w:szCs w:val="20"/>
              </w:rPr>
              <w:t>aktivity</w:t>
            </w:r>
          </w:p>
        </w:tc>
        <w:tc>
          <w:tcPr>
            <w:tcW w:w="992" w:type="dxa"/>
            <w:shd w:val="clear" w:color="auto" w:fill="F4B083" w:themeFill="accent2" w:themeFillTint="99"/>
          </w:tcPr>
          <w:p w14:paraId="598C0843" w14:textId="77777777" w:rsidR="009D3865" w:rsidRPr="001332C4" w:rsidRDefault="009D3865" w:rsidP="00E500A0">
            <w:pPr>
              <w:spacing w:before="120" w:after="120"/>
              <w:jc w:val="center"/>
              <w:rPr>
                <w:rFonts w:asciiTheme="minorHAnsi" w:hAnsiTheme="minorHAnsi" w:cstheme="minorHAnsi"/>
                <w:b/>
                <w:sz w:val="20"/>
                <w:szCs w:val="20"/>
              </w:rPr>
            </w:pPr>
            <w:r w:rsidRPr="001332C4">
              <w:rPr>
                <w:rFonts w:asciiTheme="minorHAnsi" w:hAnsiTheme="minorHAnsi" w:cstheme="minorHAnsi"/>
                <w:b/>
                <w:sz w:val="20"/>
                <w:szCs w:val="20"/>
              </w:rPr>
              <w:t>Hlavná aktivita</w:t>
            </w:r>
          </w:p>
        </w:tc>
        <w:tc>
          <w:tcPr>
            <w:tcW w:w="1134" w:type="dxa"/>
            <w:shd w:val="clear" w:color="auto" w:fill="F7CAAC" w:themeFill="accent2" w:themeFillTint="66"/>
          </w:tcPr>
          <w:p w14:paraId="3A59E04D" w14:textId="77777777" w:rsidR="009D3865" w:rsidRPr="00631642" w:rsidRDefault="009D3865" w:rsidP="00631642">
            <w:pPr>
              <w:spacing w:before="120" w:after="120"/>
              <w:jc w:val="center"/>
              <w:rPr>
                <w:rFonts w:asciiTheme="minorHAnsi" w:hAnsiTheme="minorHAnsi" w:cstheme="minorHAnsi"/>
                <w:b/>
                <w:sz w:val="20"/>
                <w:szCs w:val="20"/>
              </w:rPr>
            </w:pPr>
            <w:r w:rsidRPr="00631642">
              <w:rPr>
                <w:rFonts w:asciiTheme="minorHAnsi" w:hAnsiTheme="minorHAnsi" w:cstheme="minorHAnsi"/>
                <w:b/>
                <w:sz w:val="20"/>
                <w:szCs w:val="20"/>
              </w:rPr>
              <w:t xml:space="preserve">Spôsob </w:t>
            </w:r>
          </w:p>
          <w:p w14:paraId="1171E8CD" w14:textId="24FEBDD2" w:rsidR="009D3865" w:rsidRPr="00631642" w:rsidRDefault="009D3865" w:rsidP="00631642">
            <w:pPr>
              <w:spacing w:before="120" w:after="120"/>
              <w:jc w:val="center"/>
            </w:pPr>
            <w:r w:rsidRPr="00631642">
              <w:rPr>
                <w:rFonts w:asciiTheme="minorHAnsi" w:hAnsiTheme="minorHAnsi" w:cstheme="minorHAnsi"/>
                <w:b/>
                <w:sz w:val="20"/>
                <w:szCs w:val="20"/>
              </w:rPr>
              <w:t>realizácie</w:t>
            </w:r>
          </w:p>
        </w:tc>
        <w:tc>
          <w:tcPr>
            <w:tcW w:w="4253" w:type="dxa"/>
            <w:shd w:val="clear" w:color="auto" w:fill="FBE4D5" w:themeFill="accent2" w:themeFillTint="33"/>
          </w:tcPr>
          <w:p w14:paraId="6C25D804" w14:textId="5052BEE3" w:rsidR="009D3865" w:rsidRPr="001332C4" w:rsidRDefault="009D3865" w:rsidP="00E500A0">
            <w:pPr>
              <w:spacing w:before="120" w:after="120"/>
              <w:jc w:val="center"/>
              <w:rPr>
                <w:rFonts w:asciiTheme="minorHAnsi" w:hAnsiTheme="minorHAnsi" w:cstheme="minorHAnsi"/>
                <w:b/>
                <w:sz w:val="20"/>
                <w:szCs w:val="20"/>
              </w:rPr>
            </w:pPr>
            <w:r w:rsidRPr="001332C4">
              <w:rPr>
                <w:rFonts w:asciiTheme="minorHAnsi" w:hAnsiTheme="minorHAnsi" w:cstheme="minorHAnsi"/>
                <w:b/>
                <w:sz w:val="20"/>
                <w:szCs w:val="20"/>
              </w:rPr>
              <w:t>Sledovaný údaj projektu</w:t>
            </w:r>
          </w:p>
        </w:tc>
        <w:tc>
          <w:tcPr>
            <w:tcW w:w="7513" w:type="dxa"/>
            <w:shd w:val="clear" w:color="auto" w:fill="FBE4D5" w:themeFill="accent2" w:themeFillTint="33"/>
          </w:tcPr>
          <w:p w14:paraId="02DCFDF4" w14:textId="77777777" w:rsidR="009D3865" w:rsidRPr="001332C4" w:rsidRDefault="009D3865" w:rsidP="009D3865">
            <w:pPr>
              <w:spacing w:before="120" w:after="120"/>
              <w:ind w:right="33"/>
              <w:jc w:val="center"/>
              <w:rPr>
                <w:rFonts w:asciiTheme="minorHAnsi" w:hAnsiTheme="minorHAnsi" w:cstheme="minorHAnsi"/>
                <w:b/>
                <w:sz w:val="20"/>
                <w:szCs w:val="20"/>
              </w:rPr>
            </w:pPr>
            <w:r w:rsidRPr="001332C4">
              <w:rPr>
                <w:rFonts w:asciiTheme="minorHAnsi" w:hAnsiTheme="minorHAnsi" w:cstheme="minorHAnsi"/>
                <w:b/>
                <w:sz w:val="20"/>
                <w:szCs w:val="20"/>
              </w:rPr>
              <w:t>Definícia sledovaného údaju projektu</w:t>
            </w:r>
          </w:p>
        </w:tc>
      </w:tr>
      <w:tr w:rsidR="00E6414F" w:rsidRPr="001332C4" w14:paraId="08BEA039" w14:textId="77777777" w:rsidTr="003150F2">
        <w:trPr>
          <w:cantSplit/>
          <w:trHeight w:val="483"/>
        </w:trPr>
        <w:tc>
          <w:tcPr>
            <w:tcW w:w="1276" w:type="dxa"/>
            <w:vMerge w:val="restart"/>
            <w:shd w:val="clear" w:color="auto" w:fill="C45911" w:themeFill="accent2" w:themeFillShade="BF"/>
            <w:textDirection w:val="btLr"/>
          </w:tcPr>
          <w:p w14:paraId="6AA734D8" w14:textId="62C3E8A8" w:rsidR="00E6414F" w:rsidRPr="00631642" w:rsidRDefault="00ED1673" w:rsidP="00291CBA">
            <w:pPr>
              <w:ind w:left="113" w:right="113"/>
              <w:rPr>
                <w:rFonts w:asciiTheme="minorHAnsi" w:hAnsiTheme="minorHAnsi" w:cstheme="minorHAnsi"/>
                <w:color w:val="FFFFFF" w:themeColor="background1"/>
                <w:sz w:val="20"/>
                <w:szCs w:val="20"/>
              </w:rPr>
            </w:pPr>
            <w:r>
              <w:rPr>
                <w:rFonts w:asciiTheme="minorHAnsi" w:hAnsiTheme="minorHAnsi" w:cstheme="minorHAnsi"/>
                <w:color w:val="FFFFFF" w:themeColor="background1"/>
                <w:sz w:val="20"/>
                <w:szCs w:val="20"/>
              </w:rPr>
              <w:t>F</w:t>
            </w:r>
            <w:r w:rsidR="00E6414F" w:rsidRPr="00631642">
              <w:rPr>
                <w:rFonts w:asciiTheme="minorHAnsi" w:hAnsiTheme="minorHAnsi" w:cstheme="minorHAnsi"/>
                <w:color w:val="FFFFFF" w:themeColor="background1"/>
                <w:sz w:val="20"/>
                <w:szCs w:val="20"/>
              </w:rPr>
              <w:t>.</w:t>
            </w:r>
            <w:r w:rsidR="00E6414F">
              <w:rPr>
                <w:rFonts w:asciiTheme="minorHAnsi" w:hAnsiTheme="minorHAnsi" w:cstheme="minorHAnsi"/>
                <w:color w:val="FFFFFF" w:themeColor="background1"/>
                <w:sz w:val="20"/>
                <w:szCs w:val="20"/>
              </w:rPr>
              <w:t>Podpora výst</w:t>
            </w:r>
            <w:r w:rsidR="00E6414F" w:rsidRPr="00631642">
              <w:rPr>
                <w:rFonts w:asciiTheme="minorHAnsi" w:hAnsiTheme="minorHAnsi" w:cstheme="minorHAnsi"/>
                <w:color w:val="FFFFFF" w:themeColor="background1"/>
                <w:sz w:val="20"/>
                <w:szCs w:val="20"/>
              </w:rPr>
              <w:t>avby nových predškolských zariadení</w:t>
            </w:r>
            <w:r w:rsidR="00E6414F">
              <w:rPr>
                <w:rFonts w:asciiTheme="minorHAnsi" w:hAnsiTheme="minorHAnsi" w:cstheme="minorHAnsi"/>
                <w:color w:val="FFFFFF" w:themeColor="background1"/>
                <w:sz w:val="20"/>
                <w:szCs w:val="20"/>
              </w:rPr>
              <w:t xml:space="preserve"> </w:t>
            </w:r>
            <w:r w:rsidR="00E6414F" w:rsidRPr="00631642">
              <w:rPr>
                <w:rFonts w:asciiTheme="minorHAnsi" w:hAnsiTheme="minorHAnsi" w:cstheme="minorHAnsi"/>
                <w:color w:val="FFFFFF" w:themeColor="background1"/>
                <w:sz w:val="20"/>
                <w:szCs w:val="20"/>
              </w:rPr>
              <w:t>v obciach s prítomnosťou MRK</w:t>
            </w:r>
          </w:p>
          <w:p w14:paraId="5435A0E5" w14:textId="0CB90DD1" w:rsidR="00E6414F" w:rsidRPr="00631642" w:rsidRDefault="00E6414F" w:rsidP="00291CBA">
            <w:pPr>
              <w:jc w:val="center"/>
              <w:rPr>
                <w:rFonts w:asciiTheme="minorHAnsi" w:hAnsiTheme="minorHAnsi" w:cstheme="minorHAnsi"/>
                <w:b/>
                <w:color w:val="FFFFFF" w:themeColor="background1"/>
                <w:sz w:val="20"/>
                <w:szCs w:val="20"/>
              </w:rPr>
            </w:pPr>
          </w:p>
          <w:p w14:paraId="286A4A95" w14:textId="653065AA" w:rsidR="00E6414F" w:rsidRPr="00631642" w:rsidRDefault="00E6414F" w:rsidP="00291CBA">
            <w:pPr>
              <w:jc w:val="center"/>
              <w:rPr>
                <w:rFonts w:asciiTheme="minorHAnsi" w:hAnsiTheme="minorHAnsi" w:cstheme="minorHAnsi"/>
                <w:b/>
                <w:color w:val="FFFFFF" w:themeColor="background1"/>
                <w:sz w:val="20"/>
                <w:szCs w:val="20"/>
              </w:rPr>
            </w:pPr>
          </w:p>
          <w:p w14:paraId="6AD03DCA" w14:textId="200F3149" w:rsidR="00E6414F" w:rsidRPr="00631642" w:rsidRDefault="00E6414F" w:rsidP="00291CBA">
            <w:pPr>
              <w:jc w:val="center"/>
              <w:rPr>
                <w:rFonts w:asciiTheme="minorHAnsi" w:hAnsiTheme="minorHAnsi" w:cstheme="minorHAnsi"/>
                <w:b/>
                <w:color w:val="FFFFFF" w:themeColor="background1"/>
                <w:sz w:val="20"/>
                <w:szCs w:val="20"/>
              </w:rPr>
            </w:pPr>
          </w:p>
        </w:tc>
        <w:tc>
          <w:tcPr>
            <w:tcW w:w="992" w:type="dxa"/>
            <w:vMerge w:val="restart"/>
            <w:shd w:val="clear" w:color="auto" w:fill="F4B083" w:themeFill="accent2" w:themeFillTint="99"/>
            <w:textDirection w:val="btLr"/>
          </w:tcPr>
          <w:p w14:paraId="7ADE1B8D" w14:textId="77777777" w:rsidR="00E6414F" w:rsidRPr="001332C4" w:rsidRDefault="00E6414F" w:rsidP="00291CBA">
            <w:pPr>
              <w:ind w:left="113" w:right="113"/>
              <w:rPr>
                <w:rFonts w:asciiTheme="minorHAnsi" w:hAnsiTheme="minorHAnsi" w:cstheme="minorHAnsi"/>
                <w:sz w:val="20"/>
                <w:szCs w:val="20"/>
              </w:rPr>
            </w:pPr>
            <w:r w:rsidRPr="001332C4">
              <w:rPr>
                <w:rFonts w:asciiTheme="minorHAnsi" w:hAnsiTheme="minorHAnsi" w:cstheme="minorHAnsi"/>
                <w:sz w:val="20"/>
                <w:szCs w:val="20"/>
              </w:rPr>
              <w:t>Výstavba novej budovy materskej školy /elokovaného pracoviska za účelom zriadenia materskej školy/ elokovaného pracoviska</w:t>
            </w:r>
          </w:p>
          <w:p w14:paraId="51DF7182" w14:textId="3428E778" w:rsidR="00E6414F" w:rsidRPr="001332C4" w:rsidRDefault="00E6414F" w:rsidP="00291CBA">
            <w:pPr>
              <w:rPr>
                <w:rFonts w:asciiTheme="minorHAnsi" w:hAnsiTheme="minorHAnsi" w:cstheme="minorHAnsi"/>
                <w:sz w:val="20"/>
                <w:szCs w:val="20"/>
              </w:rPr>
            </w:pPr>
          </w:p>
        </w:tc>
        <w:tc>
          <w:tcPr>
            <w:tcW w:w="1134" w:type="dxa"/>
            <w:vMerge w:val="restart"/>
            <w:shd w:val="clear" w:color="auto" w:fill="F7CAAC" w:themeFill="accent2" w:themeFillTint="66"/>
            <w:textDirection w:val="btLr"/>
          </w:tcPr>
          <w:p w14:paraId="2E767CEA" w14:textId="10536FE2" w:rsidR="00E6414F" w:rsidRPr="00631642" w:rsidRDefault="00E6414F" w:rsidP="00631642">
            <w:pPr>
              <w:rPr>
                <w:rFonts w:asciiTheme="minorHAnsi" w:hAnsiTheme="minorHAnsi" w:cstheme="minorHAnsi"/>
                <w:sz w:val="20"/>
                <w:szCs w:val="20"/>
              </w:rPr>
            </w:pPr>
            <w:r w:rsidRPr="00631642">
              <w:rPr>
                <w:rFonts w:asciiTheme="minorHAnsi" w:hAnsiTheme="minorHAnsi" w:cstheme="minorHAnsi"/>
                <w:sz w:val="20"/>
                <w:szCs w:val="20"/>
              </w:rPr>
              <w:t>a)Výstavba novej budovy materskej školy /elokovaného pracoviska za účelom zriadenia materskej školy /elokovaného pracoviska</w:t>
            </w:r>
          </w:p>
          <w:p w14:paraId="14B1C54A" w14:textId="459C180C" w:rsidR="00E6414F" w:rsidRPr="00631642" w:rsidRDefault="00E6414F" w:rsidP="00631642">
            <w:pPr>
              <w:rPr>
                <w:rFonts w:asciiTheme="minorHAnsi" w:hAnsiTheme="minorHAnsi" w:cstheme="minorHAnsi"/>
                <w:sz w:val="20"/>
                <w:szCs w:val="20"/>
              </w:rPr>
            </w:pPr>
          </w:p>
          <w:p w14:paraId="3F9D8E85" w14:textId="3FFCB5B4" w:rsidR="00E6414F" w:rsidRPr="00631642" w:rsidRDefault="00E6414F" w:rsidP="00631642"/>
        </w:tc>
        <w:tc>
          <w:tcPr>
            <w:tcW w:w="4253" w:type="dxa"/>
            <w:shd w:val="clear" w:color="auto" w:fill="FBE4D5" w:themeFill="accent2" w:themeFillTint="33"/>
          </w:tcPr>
          <w:p w14:paraId="04125D46" w14:textId="50822F26" w:rsidR="00E6414F" w:rsidRPr="00574DD7" w:rsidRDefault="00E6414F" w:rsidP="00291CBA">
            <w:pPr>
              <w:rPr>
                <w:rFonts w:asciiTheme="minorHAnsi" w:hAnsiTheme="minorHAnsi" w:cstheme="minorHAnsi"/>
                <w:sz w:val="18"/>
                <w:szCs w:val="18"/>
              </w:rPr>
            </w:pPr>
            <w:r w:rsidRPr="00574DD7">
              <w:rPr>
                <w:rFonts w:asciiTheme="minorHAnsi" w:hAnsiTheme="minorHAnsi" w:cstheme="minorHAnsi"/>
                <w:sz w:val="18"/>
                <w:szCs w:val="18"/>
              </w:rPr>
              <w:t>Počet vonkajších športovísk novo postavenej MŠ</w:t>
            </w:r>
          </w:p>
        </w:tc>
        <w:tc>
          <w:tcPr>
            <w:tcW w:w="7513" w:type="dxa"/>
            <w:shd w:val="clear" w:color="auto" w:fill="auto"/>
          </w:tcPr>
          <w:p w14:paraId="4F910020" w14:textId="18E90986" w:rsidR="00E6414F" w:rsidRPr="00574DD7" w:rsidRDefault="00E6414F" w:rsidP="00291CBA">
            <w:pPr>
              <w:rPr>
                <w:rFonts w:asciiTheme="minorHAnsi" w:hAnsiTheme="minorHAnsi" w:cstheme="minorHAnsi"/>
                <w:sz w:val="18"/>
                <w:szCs w:val="18"/>
              </w:rPr>
            </w:pPr>
            <w:r w:rsidRPr="00574DD7">
              <w:rPr>
                <w:rFonts w:asciiTheme="minorHAnsi" w:hAnsiTheme="minorHAnsi" w:cstheme="minorHAnsi"/>
                <w:sz w:val="18"/>
                <w:szCs w:val="18"/>
              </w:rPr>
              <w:t>Súčet postavených vonkajších športovísk situovaných v rámci novo postavenej MŠ a spadajúcich do areálu novo postavenej MŠ</w:t>
            </w:r>
          </w:p>
        </w:tc>
      </w:tr>
      <w:tr w:rsidR="00E6414F" w:rsidRPr="001332C4" w14:paraId="594A3CB9" w14:textId="77777777" w:rsidTr="003150F2">
        <w:trPr>
          <w:cantSplit/>
          <w:trHeight w:val="716"/>
        </w:trPr>
        <w:tc>
          <w:tcPr>
            <w:tcW w:w="1276" w:type="dxa"/>
            <w:vMerge/>
            <w:shd w:val="clear" w:color="auto" w:fill="C45911" w:themeFill="accent2" w:themeFillShade="BF"/>
            <w:vAlign w:val="center"/>
          </w:tcPr>
          <w:p w14:paraId="141560F5" w14:textId="311287F0" w:rsidR="00E6414F" w:rsidRPr="00631642" w:rsidRDefault="00E6414F" w:rsidP="00291CBA">
            <w:pPr>
              <w:jc w:val="center"/>
              <w:rPr>
                <w:rFonts w:asciiTheme="minorHAnsi" w:hAnsiTheme="minorHAnsi" w:cstheme="minorHAnsi"/>
                <w:b/>
                <w:color w:val="FFFFFF" w:themeColor="background1"/>
                <w:sz w:val="20"/>
                <w:szCs w:val="20"/>
              </w:rPr>
            </w:pPr>
          </w:p>
        </w:tc>
        <w:tc>
          <w:tcPr>
            <w:tcW w:w="992" w:type="dxa"/>
            <w:vMerge/>
            <w:shd w:val="clear" w:color="auto" w:fill="F4B083" w:themeFill="accent2" w:themeFillTint="99"/>
            <w:vAlign w:val="center"/>
          </w:tcPr>
          <w:p w14:paraId="13355DF7" w14:textId="22D3B09B" w:rsidR="00E6414F" w:rsidRPr="001332C4" w:rsidRDefault="00E6414F" w:rsidP="00291CBA">
            <w:pPr>
              <w:rPr>
                <w:rFonts w:asciiTheme="minorHAnsi" w:hAnsiTheme="minorHAnsi" w:cstheme="minorHAnsi"/>
                <w:sz w:val="20"/>
                <w:szCs w:val="20"/>
              </w:rPr>
            </w:pPr>
          </w:p>
        </w:tc>
        <w:tc>
          <w:tcPr>
            <w:tcW w:w="1134" w:type="dxa"/>
            <w:vMerge/>
            <w:shd w:val="clear" w:color="auto" w:fill="F7CAAC" w:themeFill="accent2" w:themeFillTint="66"/>
            <w:textDirection w:val="btLr"/>
          </w:tcPr>
          <w:p w14:paraId="0631055A" w14:textId="2ED461BC" w:rsidR="00E6414F" w:rsidRPr="00631642" w:rsidRDefault="00E6414F" w:rsidP="00631642"/>
        </w:tc>
        <w:tc>
          <w:tcPr>
            <w:tcW w:w="4253" w:type="dxa"/>
            <w:shd w:val="clear" w:color="auto" w:fill="FBE4D5" w:themeFill="accent2" w:themeFillTint="33"/>
          </w:tcPr>
          <w:p w14:paraId="43713326" w14:textId="77777777" w:rsidR="00E6414F" w:rsidRPr="00574DD7" w:rsidRDefault="00E6414F" w:rsidP="00291CBA">
            <w:pPr>
              <w:rPr>
                <w:rFonts w:asciiTheme="minorHAnsi" w:hAnsiTheme="minorHAnsi" w:cstheme="minorHAnsi"/>
                <w:sz w:val="18"/>
                <w:szCs w:val="18"/>
              </w:rPr>
            </w:pPr>
            <w:r w:rsidRPr="00574DD7">
              <w:rPr>
                <w:rFonts w:asciiTheme="minorHAnsi" w:hAnsiTheme="minorHAnsi" w:cstheme="minorHAnsi"/>
                <w:sz w:val="18"/>
                <w:szCs w:val="18"/>
              </w:rPr>
              <w:t>Počet stravovacích zariadení novo postavenej MŠ</w:t>
            </w:r>
          </w:p>
          <w:p w14:paraId="016280BC" w14:textId="2B5C51C7" w:rsidR="00E6414F" w:rsidRPr="00574DD7" w:rsidRDefault="00E6414F" w:rsidP="00291CBA">
            <w:pPr>
              <w:rPr>
                <w:rFonts w:asciiTheme="minorHAnsi" w:hAnsiTheme="minorHAnsi" w:cstheme="minorHAnsi"/>
                <w:sz w:val="18"/>
                <w:szCs w:val="18"/>
              </w:rPr>
            </w:pPr>
          </w:p>
        </w:tc>
        <w:tc>
          <w:tcPr>
            <w:tcW w:w="7513" w:type="dxa"/>
            <w:shd w:val="clear" w:color="auto" w:fill="auto"/>
          </w:tcPr>
          <w:p w14:paraId="3AF16205" w14:textId="64FD8ED8" w:rsidR="00E6414F" w:rsidRPr="00574DD7" w:rsidRDefault="00E6414F" w:rsidP="00E30654">
            <w:pPr>
              <w:rPr>
                <w:rFonts w:asciiTheme="minorHAnsi" w:hAnsiTheme="minorHAnsi" w:cstheme="minorHAnsi"/>
                <w:sz w:val="18"/>
                <w:szCs w:val="18"/>
              </w:rPr>
            </w:pPr>
            <w:r w:rsidRPr="00574DD7">
              <w:rPr>
                <w:rFonts w:asciiTheme="minorHAnsi" w:hAnsiTheme="minorHAnsi" w:cstheme="minorHAnsi"/>
                <w:sz w:val="18"/>
                <w:szCs w:val="18"/>
              </w:rPr>
              <w:t>Súčet postavených stravovacích zariadení (jedální) v rámci novo postavenej MŠ a spadajúcich do areálu novo postavenej MŠ poskytujúcich prípravu a výdaj stravy žiakom a zamestnancom novo postavenej MŠ</w:t>
            </w:r>
          </w:p>
        </w:tc>
      </w:tr>
      <w:tr w:rsidR="00E6414F" w:rsidRPr="001332C4" w14:paraId="361313D2" w14:textId="77777777" w:rsidTr="003150F2">
        <w:trPr>
          <w:cantSplit/>
          <w:trHeight w:val="2540"/>
        </w:trPr>
        <w:tc>
          <w:tcPr>
            <w:tcW w:w="1276" w:type="dxa"/>
            <w:vMerge/>
            <w:shd w:val="clear" w:color="auto" w:fill="C45911" w:themeFill="accent2" w:themeFillShade="BF"/>
            <w:vAlign w:val="center"/>
          </w:tcPr>
          <w:p w14:paraId="7509FBBA" w14:textId="43B7EACB" w:rsidR="00E6414F" w:rsidRPr="00631642" w:rsidRDefault="00E6414F" w:rsidP="00291CBA">
            <w:pPr>
              <w:jc w:val="center"/>
              <w:rPr>
                <w:rFonts w:asciiTheme="minorHAnsi" w:hAnsiTheme="minorHAnsi" w:cstheme="minorHAnsi"/>
                <w:b/>
                <w:color w:val="FFFFFF" w:themeColor="background1"/>
                <w:sz w:val="20"/>
                <w:szCs w:val="20"/>
              </w:rPr>
            </w:pPr>
          </w:p>
        </w:tc>
        <w:tc>
          <w:tcPr>
            <w:tcW w:w="992" w:type="dxa"/>
            <w:vMerge/>
            <w:shd w:val="clear" w:color="auto" w:fill="F4B083" w:themeFill="accent2" w:themeFillTint="99"/>
            <w:vAlign w:val="center"/>
          </w:tcPr>
          <w:p w14:paraId="1B0B0110" w14:textId="77777777" w:rsidR="00E6414F" w:rsidRPr="001332C4" w:rsidRDefault="00E6414F" w:rsidP="00291CBA">
            <w:pPr>
              <w:rPr>
                <w:rFonts w:asciiTheme="minorHAnsi" w:hAnsiTheme="minorHAnsi" w:cstheme="minorHAnsi"/>
                <w:sz w:val="20"/>
                <w:szCs w:val="20"/>
              </w:rPr>
            </w:pPr>
          </w:p>
        </w:tc>
        <w:tc>
          <w:tcPr>
            <w:tcW w:w="1134" w:type="dxa"/>
            <w:vMerge/>
            <w:shd w:val="clear" w:color="auto" w:fill="F7CAAC" w:themeFill="accent2" w:themeFillTint="66"/>
            <w:textDirection w:val="btLr"/>
          </w:tcPr>
          <w:p w14:paraId="10348B45" w14:textId="77777777" w:rsidR="00E6414F" w:rsidRPr="00631642" w:rsidRDefault="00E6414F" w:rsidP="00631642"/>
        </w:tc>
        <w:tc>
          <w:tcPr>
            <w:tcW w:w="4253" w:type="dxa"/>
            <w:shd w:val="clear" w:color="auto" w:fill="FBE4D5" w:themeFill="accent2" w:themeFillTint="33"/>
          </w:tcPr>
          <w:p w14:paraId="4ACFA258" w14:textId="06AA3658" w:rsidR="00E6414F" w:rsidRPr="00574DD7" w:rsidRDefault="00E6414F" w:rsidP="00C66C5C">
            <w:pPr>
              <w:rPr>
                <w:rFonts w:asciiTheme="minorHAnsi" w:hAnsiTheme="minorHAnsi" w:cstheme="minorHAnsi"/>
                <w:sz w:val="18"/>
                <w:szCs w:val="18"/>
              </w:rPr>
            </w:pPr>
            <w:r w:rsidRPr="00C66C5C">
              <w:rPr>
                <w:rFonts w:asciiTheme="minorHAnsi" w:hAnsiTheme="minorHAnsi" w:cstheme="minorHAnsi"/>
                <w:sz w:val="18"/>
                <w:szCs w:val="18"/>
              </w:rPr>
              <w:t>Počet vytvorených pracovných miest cielene pre MRK prostredníctvom uplatnenia sociálneho aspektu vo verejných obstarávaniach</w:t>
            </w:r>
          </w:p>
        </w:tc>
        <w:tc>
          <w:tcPr>
            <w:tcW w:w="7513" w:type="dxa"/>
            <w:shd w:val="clear" w:color="auto" w:fill="auto"/>
          </w:tcPr>
          <w:p w14:paraId="54198402" w14:textId="77777777" w:rsidR="00E6414F" w:rsidRPr="007811D0" w:rsidRDefault="00E6414F" w:rsidP="007811D0">
            <w:pPr>
              <w:rPr>
                <w:rFonts w:asciiTheme="minorHAnsi" w:hAnsiTheme="minorHAnsi" w:cstheme="minorHAnsi"/>
                <w:sz w:val="18"/>
                <w:szCs w:val="18"/>
              </w:rPr>
            </w:pPr>
            <w:r w:rsidRPr="007811D0">
              <w:rPr>
                <w:rFonts w:asciiTheme="minorHAnsi" w:hAnsiTheme="minorHAnsi" w:cstheme="minorHAnsi"/>
                <w:sz w:val="18"/>
                <w:szCs w:val="18"/>
              </w:rPr>
              <w:t>Počet pracovných miest vytvorených cielene pre osoby z prostredia MRK prostredníctvom uplatnenia sociálneho aspektu vo verejných obstarávaniach v rámci realizácie projektu.</w:t>
            </w:r>
          </w:p>
          <w:p w14:paraId="71EA2F65" w14:textId="77777777" w:rsidR="00E6414F" w:rsidRPr="007811D0" w:rsidRDefault="00E6414F" w:rsidP="007811D0">
            <w:pPr>
              <w:rPr>
                <w:rFonts w:asciiTheme="minorHAnsi" w:hAnsiTheme="minorHAnsi" w:cstheme="minorHAnsi"/>
                <w:sz w:val="18"/>
                <w:szCs w:val="18"/>
              </w:rPr>
            </w:pPr>
            <w:r w:rsidRPr="007811D0">
              <w:rPr>
                <w:rFonts w:asciiTheme="minorHAnsi" w:hAnsiTheme="minorHAnsi" w:cstheme="minorHAnsi"/>
                <w:sz w:val="18"/>
                <w:szCs w:val="18"/>
              </w:rPr>
              <w:t>Za uplatnenie sociálneho aspektu vo verejných obstarávaniach sa považuje povinnosť obstarávateľa vytvoriť v rámci realizácie projektu (výstavba budov, rekonštrukcia budov a pod.) min. 1 pracovné miesto pre osoby so sociálnym vylúčením z prostredia MRK.</w:t>
            </w:r>
          </w:p>
          <w:p w14:paraId="1A93E05D" w14:textId="25AA67D4" w:rsidR="00E6414F" w:rsidRPr="00574DD7" w:rsidRDefault="00E6414F" w:rsidP="007811D0">
            <w:pPr>
              <w:rPr>
                <w:rFonts w:asciiTheme="minorHAnsi" w:hAnsiTheme="minorHAnsi" w:cstheme="minorHAnsi"/>
                <w:sz w:val="18"/>
                <w:szCs w:val="18"/>
              </w:rPr>
            </w:pPr>
            <w:r w:rsidRPr="007811D0">
              <w:rPr>
                <w:rFonts w:asciiTheme="minorHAnsi" w:hAnsiTheme="minorHAnsi" w:cstheme="minorHAnsi"/>
                <w:sz w:val="18"/>
                <w:szCs w:val="18"/>
              </w:rPr>
              <w:t>Do súčtu sa zarátavajú všetky pracovné miesta vytvorené cielene pre osoby MRK pre potreby realizácie aktivít projektu bez ohľadu na ich charakter alebo dĺžku trvania (trvalý pracovný pomer, pracovný pomer na dobu určitú, dohoda o vykonaní práce, celý pracovný úväzok, polovičný úväzok resp. iný menší pracovný úväzok)</w:t>
            </w:r>
          </w:p>
        </w:tc>
      </w:tr>
      <w:tr w:rsidR="00E6414F" w:rsidRPr="001332C4" w14:paraId="4B55D6EB" w14:textId="77777777" w:rsidTr="003150F2">
        <w:trPr>
          <w:cantSplit/>
          <w:trHeight w:val="408"/>
        </w:trPr>
        <w:tc>
          <w:tcPr>
            <w:tcW w:w="1276" w:type="dxa"/>
            <w:vMerge/>
            <w:shd w:val="clear" w:color="auto" w:fill="C45911" w:themeFill="accent2" w:themeFillShade="BF"/>
            <w:vAlign w:val="center"/>
          </w:tcPr>
          <w:p w14:paraId="21ECB23F" w14:textId="77777777" w:rsidR="00E6414F" w:rsidRPr="00631642" w:rsidRDefault="00E6414F" w:rsidP="00291CBA">
            <w:pPr>
              <w:jc w:val="center"/>
              <w:rPr>
                <w:rFonts w:asciiTheme="minorHAnsi" w:hAnsiTheme="minorHAnsi" w:cstheme="minorHAnsi"/>
                <w:b/>
                <w:color w:val="FFFFFF" w:themeColor="background1"/>
                <w:sz w:val="20"/>
                <w:szCs w:val="20"/>
              </w:rPr>
            </w:pPr>
          </w:p>
        </w:tc>
        <w:tc>
          <w:tcPr>
            <w:tcW w:w="992" w:type="dxa"/>
            <w:vMerge/>
            <w:shd w:val="clear" w:color="auto" w:fill="F4B083" w:themeFill="accent2" w:themeFillTint="99"/>
            <w:vAlign w:val="center"/>
          </w:tcPr>
          <w:p w14:paraId="107ED58F" w14:textId="77777777" w:rsidR="00E6414F" w:rsidRPr="001332C4" w:rsidRDefault="00E6414F" w:rsidP="00291CBA">
            <w:pPr>
              <w:rPr>
                <w:rFonts w:asciiTheme="minorHAnsi" w:hAnsiTheme="minorHAnsi" w:cstheme="minorHAnsi"/>
                <w:sz w:val="20"/>
                <w:szCs w:val="20"/>
              </w:rPr>
            </w:pPr>
          </w:p>
        </w:tc>
        <w:tc>
          <w:tcPr>
            <w:tcW w:w="1134" w:type="dxa"/>
            <w:vMerge/>
            <w:shd w:val="clear" w:color="auto" w:fill="F7CAAC" w:themeFill="accent2" w:themeFillTint="66"/>
            <w:textDirection w:val="btLr"/>
          </w:tcPr>
          <w:p w14:paraId="6CD38B0A" w14:textId="77777777" w:rsidR="00E6414F" w:rsidRPr="00631642" w:rsidRDefault="00E6414F" w:rsidP="00631642"/>
        </w:tc>
        <w:tc>
          <w:tcPr>
            <w:tcW w:w="4253" w:type="dxa"/>
            <w:shd w:val="clear" w:color="auto" w:fill="FBE4D5" w:themeFill="accent2" w:themeFillTint="33"/>
          </w:tcPr>
          <w:p w14:paraId="0A89F267" w14:textId="4CD0BDE1" w:rsidR="00E6414F" w:rsidRPr="00C66C5C" w:rsidRDefault="00E6414F" w:rsidP="00C66C5C">
            <w:pPr>
              <w:rPr>
                <w:rFonts w:asciiTheme="minorHAnsi" w:hAnsiTheme="minorHAnsi" w:cstheme="minorHAnsi"/>
                <w:sz w:val="18"/>
                <w:szCs w:val="18"/>
              </w:rPr>
            </w:pPr>
            <w:r>
              <w:rPr>
                <w:rFonts w:asciiTheme="minorHAnsi" w:hAnsiTheme="minorHAnsi" w:cstheme="minorHAnsi"/>
                <w:sz w:val="18"/>
                <w:szCs w:val="18"/>
              </w:rPr>
              <w:t>Počet tried v podporených MŠ</w:t>
            </w:r>
          </w:p>
        </w:tc>
        <w:tc>
          <w:tcPr>
            <w:tcW w:w="7513" w:type="dxa"/>
            <w:shd w:val="clear" w:color="auto" w:fill="auto"/>
          </w:tcPr>
          <w:p w14:paraId="6924FEF4" w14:textId="49730878" w:rsidR="00E6414F" w:rsidRPr="007811D0" w:rsidRDefault="00E962D9" w:rsidP="007811D0">
            <w:pPr>
              <w:rPr>
                <w:rFonts w:asciiTheme="minorHAnsi" w:hAnsiTheme="minorHAnsi" w:cstheme="minorHAnsi"/>
                <w:sz w:val="18"/>
                <w:szCs w:val="18"/>
              </w:rPr>
            </w:pPr>
            <w:r>
              <w:rPr>
                <w:rFonts w:asciiTheme="minorHAnsi" w:hAnsiTheme="minorHAnsi" w:cstheme="minorHAnsi"/>
                <w:sz w:val="18"/>
                <w:szCs w:val="18"/>
              </w:rPr>
              <w:t>Počet tried v podporenej MŠ celkom.</w:t>
            </w:r>
          </w:p>
        </w:tc>
      </w:tr>
    </w:tbl>
    <w:p w14:paraId="2B0944FA" w14:textId="3F76A89D" w:rsidR="00887E61" w:rsidRDefault="00887E61"/>
    <w:p w14:paraId="1D1165AF" w14:textId="77777777" w:rsidR="00887E61" w:rsidRDefault="00887E61"/>
    <w:p w14:paraId="50793157" w14:textId="77777777" w:rsidR="00887E61" w:rsidRDefault="00887E61"/>
    <w:p w14:paraId="123FEF10" w14:textId="77777777" w:rsidR="00887E61" w:rsidRDefault="00887E61"/>
    <w:p w14:paraId="42D811CC" w14:textId="77777777" w:rsidR="00887E61" w:rsidRDefault="00887E61"/>
    <w:p w14:paraId="39522926" w14:textId="77777777" w:rsidR="00E962D9" w:rsidRDefault="00E962D9"/>
    <w:p w14:paraId="10412364" w14:textId="77777777" w:rsidR="00887E61" w:rsidRDefault="00887E61"/>
    <w:p w14:paraId="1E0978EF" w14:textId="6CE3879F" w:rsidR="007811D0" w:rsidRDefault="007811D0">
      <w:pPr>
        <w:spacing w:after="160" w:line="259" w:lineRule="auto"/>
      </w:pPr>
    </w:p>
    <w:p w14:paraId="75E4DC8C" w14:textId="77777777" w:rsidR="00887E61" w:rsidRDefault="00887E61"/>
    <w:tbl>
      <w:tblPr>
        <w:tblStyle w:val="Mriekatabuky"/>
        <w:tblW w:w="15168" w:type="dxa"/>
        <w:tblInd w:w="-459" w:type="dxa"/>
        <w:tblLook w:val="04A0" w:firstRow="1" w:lastRow="0" w:firstColumn="1" w:lastColumn="0" w:noHBand="0" w:noVBand="1"/>
      </w:tblPr>
      <w:tblGrid>
        <w:gridCol w:w="1276"/>
        <w:gridCol w:w="1134"/>
        <w:gridCol w:w="1843"/>
        <w:gridCol w:w="4111"/>
        <w:gridCol w:w="6804"/>
      </w:tblGrid>
      <w:tr w:rsidR="002B3B69" w:rsidRPr="001332C4" w14:paraId="4F7BFD5D" w14:textId="77777777" w:rsidTr="003150F2">
        <w:trPr>
          <w:cantSplit/>
          <w:trHeight w:val="1134"/>
        </w:trPr>
        <w:tc>
          <w:tcPr>
            <w:tcW w:w="1276" w:type="dxa"/>
            <w:shd w:val="clear" w:color="auto" w:fill="BF8F00" w:themeFill="accent4" w:themeFillShade="BF"/>
            <w:vAlign w:val="center"/>
          </w:tcPr>
          <w:p w14:paraId="5407BAC4" w14:textId="2795498B" w:rsidR="002B3B69" w:rsidRPr="00F800C5" w:rsidRDefault="002B3B69" w:rsidP="002B3B69">
            <w:pPr>
              <w:spacing w:before="120" w:after="120"/>
              <w:jc w:val="center"/>
              <w:rPr>
                <w:rFonts w:asciiTheme="minorHAnsi" w:hAnsiTheme="minorHAnsi" w:cstheme="minorHAnsi"/>
                <w:b/>
                <w:color w:val="FFFFFF" w:themeColor="background1"/>
                <w:sz w:val="20"/>
                <w:szCs w:val="20"/>
              </w:rPr>
            </w:pPr>
            <w:r w:rsidRPr="00F800C5">
              <w:rPr>
                <w:rFonts w:asciiTheme="minorHAnsi" w:hAnsiTheme="minorHAnsi" w:cstheme="minorHAnsi"/>
                <w:b/>
                <w:color w:val="FFFFFF" w:themeColor="background1"/>
                <w:sz w:val="20"/>
                <w:szCs w:val="20"/>
              </w:rPr>
              <w:lastRenderedPageBreak/>
              <w:t>Typ</w:t>
            </w:r>
          </w:p>
          <w:p w14:paraId="2F059297" w14:textId="4794C9B1" w:rsidR="002B3B69" w:rsidRPr="00F800C5" w:rsidRDefault="002B3B69" w:rsidP="002B3B69">
            <w:pPr>
              <w:jc w:val="center"/>
              <w:rPr>
                <w:rFonts w:asciiTheme="minorHAnsi" w:hAnsiTheme="minorHAnsi" w:cstheme="minorHAnsi"/>
                <w:b/>
                <w:color w:val="FFFFFF" w:themeColor="background1"/>
                <w:sz w:val="20"/>
                <w:szCs w:val="20"/>
              </w:rPr>
            </w:pPr>
            <w:r w:rsidRPr="00F800C5">
              <w:rPr>
                <w:rFonts w:asciiTheme="minorHAnsi" w:hAnsiTheme="minorHAnsi" w:cstheme="minorHAnsi"/>
                <w:b/>
                <w:color w:val="FFFFFF" w:themeColor="background1"/>
                <w:sz w:val="20"/>
                <w:szCs w:val="20"/>
              </w:rPr>
              <w:t>aktivity</w:t>
            </w:r>
          </w:p>
        </w:tc>
        <w:tc>
          <w:tcPr>
            <w:tcW w:w="1134" w:type="dxa"/>
            <w:shd w:val="clear" w:color="auto" w:fill="FFD966" w:themeFill="accent4" w:themeFillTint="99"/>
            <w:vAlign w:val="center"/>
          </w:tcPr>
          <w:p w14:paraId="03D56F32" w14:textId="320A78FF" w:rsidR="002B3B69" w:rsidRPr="001332C4" w:rsidRDefault="002B3B69" w:rsidP="002B3B69">
            <w:pPr>
              <w:jc w:val="center"/>
              <w:rPr>
                <w:rFonts w:asciiTheme="minorHAnsi" w:hAnsiTheme="minorHAnsi" w:cstheme="minorHAnsi"/>
                <w:sz w:val="20"/>
                <w:szCs w:val="20"/>
              </w:rPr>
            </w:pPr>
            <w:r w:rsidRPr="001332C4">
              <w:rPr>
                <w:rFonts w:asciiTheme="minorHAnsi" w:hAnsiTheme="minorHAnsi" w:cstheme="minorHAnsi"/>
                <w:b/>
                <w:sz w:val="20"/>
                <w:szCs w:val="20"/>
              </w:rPr>
              <w:t>Hlavná aktivita</w:t>
            </w:r>
          </w:p>
        </w:tc>
        <w:tc>
          <w:tcPr>
            <w:tcW w:w="1843" w:type="dxa"/>
            <w:shd w:val="clear" w:color="auto" w:fill="FFE599" w:themeFill="accent4" w:themeFillTint="66"/>
            <w:vAlign w:val="center"/>
          </w:tcPr>
          <w:p w14:paraId="56D0A57A" w14:textId="253311B2" w:rsidR="002B3B69" w:rsidRPr="001332C4" w:rsidRDefault="002B3B69" w:rsidP="002B3B69">
            <w:pPr>
              <w:spacing w:before="120" w:after="120"/>
              <w:jc w:val="center"/>
              <w:rPr>
                <w:rFonts w:asciiTheme="minorHAnsi" w:hAnsiTheme="minorHAnsi" w:cstheme="minorHAnsi"/>
                <w:b/>
                <w:sz w:val="20"/>
                <w:szCs w:val="20"/>
              </w:rPr>
            </w:pPr>
            <w:r w:rsidRPr="001332C4">
              <w:rPr>
                <w:rFonts w:asciiTheme="minorHAnsi" w:hAnsiTheme="minorHAnsi" w:cstheme="minorHAnsi"/>
                <w:b/>
                <w:sz w:val="20"/>
                <w:szCs w:val="20"/>
              </w:rPr>
              <w:t>Spôsob</w:t>
            </w:r>
          </w:p>
          <w:p w14:paraId="2E178E75" w14:textId="1D69272B" w:rsidR="002B3B69" w:rsidRPr="001332C4" w:rsidRDefault="002B3B69" w:rsidP="002B3B69">
            <w:pPr>
              <w:jc w:val="center"/>
              <w:rPr>
                <w:rFonts w:asciiTheme="minorHAnsi" w:hAnsiTheme="minorHAnsi" w:cstheme="minorHAnsi"/>
                <w:sz w:val="20"/>
                <w:szCs w:val="20"/>
              </w:rPr>
            </w:pPr>
            <w:r w:rsidRPr="001332C4">
              <w:rPr>
                <w:rFonts w:asciiTheme="minorHAnsi" w:hAnsiTheme="minorHAnsi" w:cstheme="minorHAnsi"/>
                <w:b/>
                <w:sz w:val="20"/>
                <w:szCs w:val="20"/>
              </w:rPr>
              <w:t>realizácie</w:t>
            </w:r>
          </w:p>
        </w:tc>
        <w:tc>
          <w:tcPr>
            <w:tcW w:w="4111" w:type="dxa"/>
            <w:shd w:val="clear" w:color="auto" w:fill="FFF2CC" w:themeFill="accent4" w:themeFillTint="33"/>
            <w:vAlign w:val="center"/>
          </w:tcPr>
          <w:p w14:paraId="58C0E84F" w14:textId="66105B09" w:rsidR="002B3B69" w:rsidRPr="00574DD7" w:rsidRDefault="002B3B69" w:rsidP="002B3B69">
            <w:pPr>
              <w:jc w:val="center"/>
              <w:rPr>
                <w:rFonts w:asciiTheme="minorHAnsi" w:hAnsiTheme="minorHAnsi" w:cstheme="minorHAnsi"/>
                <w:sz w:val="18"/>
                <w:szCs w:val="18"/>
              </w:rPr>
            </w:pPr>
            <w:r w:rsidRPr="001332C4">
              <w:rPr>
                <w:rFonts w:asciiTheme="minorHAnsi" w:hAnsiTheme="minorHAnsi" w:cstheme="minorHAnsi"/>
                <w:b/>
                <w:sz w:val="20"/>
                <w:szCs w:val="20"/>
              </w:rPr>
              <w:t>Sledovaný údaj projektu</w:t>
            </w:r>
          </w:p>
        </w:tc>
        <w:tc>
          <w:tcPr>
            <w:tcW w:w="6804" w:type="dxa"/>
            <w:shd w:val="clear" w:color="auto" w:fill="FFF2CC" w:themeFill="accent4" w:themeFillTint="33"/>
            <w:vAlign w:val="center"/>
          </w:tcPr>
          <w:p w14:paraId="7B9CF550" w14:textId="1C814DE0" w:rsidR="002B3B69" w:rsidRPr="00574DD7" w:rsidRDefault="002B3B69" w:rsidP="002B3B69">
            <w:pPr>
              <w:jc w:val="center"/>
              <w:rPr>
                <w:rFonts w:asciiTheme="minorHAnsi" w:hAnsiTheme="minorHAnsi" w:cstheme="minorHAnsi"/>
                <w:sz w:val="18"/>
                <w:szCs w:val="18"/>
              </w:rPr>
            </w:pPr>
            <w:r w:rsidRPr="001332C4">
              <w:rPr>
                <w:rFonts w:asciiTheme="minorHAnsi" w:hAnsiTheme="minorHAnsi" w:cstheme="minorHAnsi"/>
                <w:b/>
                <w:sz w:val="20"/>
                <w:szCs w:val="20"/>
              </w:rPr>
              <w:t>Definícia sledovaného údaju projektu</w:t>
            </w:r>
          </w:p>
        </w:tc>
      </w:tr>
      <w:tr w:rsidR="00E962D9" w:rsidRPr="001332C4" w14:paraId="77A37EBE" w14:textId="77777777" w:rsidTr="003150F2">
        <w:trPr>
          <w:cantSplit/>
          <w:trHeight w:val="1134"/>
        </w:trPr>
        <w:tc>
          <w:tcPr>
            <w:tcW w:w="1276" w:type="dxa"/>
            <w:vMerge w:val="restart"/>
            <w:shd w:val="clear" w:color="auto" w:fill="BF8F00" w:themeFill="accent4" w:themeFillShade="BF"/>
            <w:textDirection w:val="btLr"/>
            <w:vAlign w:val="center"/>
          </w:tcPr>
          <w:p w14:paraId="0CEB5498" w14:textId="10C15BB0" w:rsidR="00E962D9" w:rsidRPr="00F800C5" w:rsidRDefault="00ED1673" w:rsidP="00E61902">
            <w:pPr>
              <w:ind w:left="113" w:right="113"/>
              <w:rPr>
                <w:rFonts w:asciiTheme="minorHAnsi" w:hAnsiTheme="minorHAnsi" w:cstheme="minorHAnsi"/>
                <w:color w:val="FFFFFF" w:themeColor="background1"/>
                <w:sz w:val="20"/>
                <w:szCs w:val="20"/>
              </w:rPr>
            </w:pPr>
            <w:r>
              <w:rPr>
                <w:rFonts w:asciiTheme="minorHAnsi" w:hAnsiTheme="minorHAnsi" w:cstheme="minorHAnsi"/>
                <w:color w:val="FFFFFF" w:themeColor="background1"/>
                <w:sz w:val="20"/>
                <w:szCs w:val="20"/>
              </w:rPr>
              <w:t>F</w:t>
            </w:r>
            <w:r w:rsidR="00E962D9" w:rsidRPr="00F800C5">
              <w:rPr>
                <w:rFonts w:asciiTheme="minorHAnsi" w:hAnsiTheme="minorHAnsi" w:cstheme="minorHAnsi"/>
                <w:color w:val="FFFFFF" w:themeColor="background1"/>
                <w:sz w:val="20"/>
                <w:szCs w:val="20"/>
              </w:rPr>
              <w:t>.</w:t>
            </w:r>
            <w:r w:rsidR="00E962D9">
              <w:rPr>
                <w:rFonts w:asciiTheme="minorHAnsi" w:hAnsiTheme="minorHAnsi" w:cstheme="minorHAnsi"/>
                <w:color w:val="FFFFFF" w:themeColor="background1"/>
                <w:sz w:val="20"/>
                <w:szCs w:val="20"/>
              </w:rPr>
              <w:t>Podpora výst</w:t>
            </w:r>
            <w:r w:rsidR="00E962D9" w:rsidRPr="00F800C5">
              <w:rPr>
                <w:rFonts w:asciiTheme="minorHAnsi" w:hAnsiTheme="minorHAnsi" w:cstheme="minorHAnsi"/>
                <w:color w:val="FFFFFF" w:themeColor="background1"/>
                <w:sz w:val="20"/>
                <w:szCs w:val="20"/>
              </w:rPr>
              <w:t>avby nových predškolských zariadení</w:t>
            </w:r>
            <w:r w:rsidR="00E962D9">
              <w:rPr>
                <w:rFonts w:asciiTheme="minorHAnsi" w:hAnsiTheme="minorHAnsi" w:cstheme="minorHAnsi"/>
                <w:color w:val="FFFFFF" w:themeColor="background1"/>
                <w:sz w:val="20"/>
                <w:szCs w:val="20"/>
              </w:rPr>
              <w:t xml:space="preserve"> </w:t>
            </w:r>
            <w:r w:rsidR="00E962D9" w:rsidRPr="00F800C5">
              <w:rPr>
                <w:rFonts w:asciiTheme="minorHAnsi" w:hAnsiTheme="minorHAnsi" w:cstheme="minorHAnsi"/>
                <w:color w:val="FFFFFF" w:themeColor="background1"/>
                <w:sz w:val="20"/>
                <w:szCs w:val="20"/>
              </w:rPr>
              <w:t>v obciach s prítomnosťou MRK</w:t>
            </w:r>
          </w:p>
          <w:p w14:paraId="10086186" w14:textId="37CE13B4" w:rsidR="00E962D9" w:rsidRPr="00F800C5" w:rsidRDefault="00E962D9" w:rsidP="00E61902">
            <w:pPr>
              <w:ind w:left="113" w:right="113"/>
              <w:jc w:val="center"/>
              <w:rPr>
                <w:rFonts w:asciiTheme="minorHAnsi" w:hAnsiTheme="minorHAnsi" w:cstheme="minorHAnsi"/>
                <w:b/>
                <w:color w:val="FFFFFF" w:themeColor="background1"/>
                <w:sz w:val="20"/>
                <w:szCs w:val="20"/>
              </w:rPr>
            </w:pPr>
          </w:p>
        </w:tc>
        <w:tc>
          <w:tcPr>
            <w:tcW w:w="1134" w:type="dxa"/>
            <w:vMerge w:val="restart"/>
            <w:shd w:val="clear" w:color="auto" w:fill="FFD966" w:themeFill="accent4" w:themeFillTint="99"/>
            <w:textDirection w:val="btLr"/>
            <w:vAlign w:val="center"/>
          </w:tcPr>
          <w:p w14:paraId="63CD03B4" w14:textId="77777777" w:rsidR="00E962D9" w:rsidRPr="001332C4" w:rsidRDefault="00E962D9" w:rsidP="00F800C5">
            <w:pPr>
              <w:pStyle w:val="Oznaitext"/>
            </w:pPr>
            <w:r w:rsidRPr="001332C4">
              <w:t>Výstavba novej budovy materskej školy /elokovaného pracoviska za účelom zriadenia materskej školy/ elokovaného pracoviska</w:t>
            </w:r>
          </w:p>
          <w:p w14:paraId="4B13FD30" w14:textId="77777777" w:rsidR="00E962D9" w:rsidRPr="001332C4" w:rsidRDefault="00E962D9" w:rsidP="00E61902">
            <w:pPr>
              <w:ind w:left="113" w:right="113"/>
              <w:rPr>
                <w:rFonts w:asciiTheme="minorHAnsi" w:hAnsiTheme="minorHAnsi" w:cstheme="minorHAnsi"/>
                <w:sz w:val="20"/>
                <w:szCs w:val="20"/>
              </w:rPr>
            </w:pPr>
          </w:p>
          <w:p w14:paraId="2C91FCC4" w14:textId="4FAC3649" w:rsidR="00E962D9" w:rsidRPr="001332C4" w:rsidRDefault="00E962D9" w:rsidP="00E61902">
            <w:pPr>
              <w:ind w:left="113" w:right="113"/>
              <w:rPr>
                <w:rFonts w:asciiTheme="minorHAnsi" w:hAnsiTheme="minorHAnsi" w:cstheme="minorHAnsi"/>
                <w:sz w:val="20"/>
                <w:szCs w:val="20"/>
              </w:rPr>
            </w:pPr>
          </w:p>
        </w:tc>
        <w:tc>
          <w:tcPr>
            <w:tcW w:w="1843" w:type="dxa"/>
            <w:vMerge w:val="restart"/>
            <w:shd w:val="clear" w:color="auto" w:fill="FFE599" w:themeFill="accent4" w:themeFillTint="66"/>
            <w:textDirection w:val="btLr"/>
          </w:tcPr>
          <w:p w14:paraId="4A6B7AB4" w14:textId="0E43E83D" w:rsidR="00E962D9" w:rsidRPr="001332C4" w:rsidRDefault="00E962D9" w:rsidP="00291CBA">
            <w:pPr>
              <w:rPr>
                <w:rFonts w:asciiTheme="minorHAnsi" w:hAnsiTheme="minorHAnsi" w:cstheme="minorHAnsi"/>
                <w:sz w:val="20"/>
                <w:szCs w:val="20"/>
              </w:rPr>
            </w:pPr>
            <w:r w:rsidRPr="001332C4">
              <w:rPr>
                <w:rFonts w:asciiTheme="minorHAnsi" w:hAnsiTheme="minorHAnsi" w:cstheme="minorHAnsi"/>
                <w:sz w:val="20"/>
                <w:szCs w:val="20"/>
              </w:rPr>
              <w:t>b)Výstavba novej budovy materskej školy / elokovaného pracoviska za účelom presunutia kapacity existujúcej materskej školy/elokovaného pracoviska</w:t>
            </w:r>
          </w:p>
          <w:p w14:paraId="184F1ABE" w14:textId="77777777" w:rsidR="00E962D9" w:rsidRPr="001332C4" w:rsidRDefault="00E962D9" w:rsidP="00291CBA">
            <w:pPr>
              <w:jc w:val="both"/>
              <w:rPr>
                <w:rFonts w:asciiTheme="minorHAnsi" w:hAnsiTheme="minorHAnsi" w:cstheme="minorHAnsi"/>
                <w:b/>
                <w:sz w:val="20"/>
                <w:szCs w:val="20"/>
              </w:rPr>
            </w:pPr>
          </w:p>
          <w:p w14:paraId="3BDCECD5" w14:textId="0735F288" w:rsidR="00E962D9" w:rsidRPr="001332C4" w:rsidRDefault="00E962D9" w:rsidP="00291CBA">
            <w:pPr>
              <w:ind w:left="113" w:right="113"/>
              <w:rPr>
                <w:rFonts w:asciiTheme="minorHAnsi" w:hAnsiTheme="minorHAnsi" w:cstheme="minorHAnsi"/>
                <w:sz w:val="20"/>
                <w:szCs w:val="20"/>
              </w:rPr>
            </w:pPr>
          </w:p>
        </w:tc>
        <w:tc>
          <w:tcPr>
            <w:tcW w:w="4111" w:type="dxa"/>
            <w:shd w:val="clear" w:color="auto" w:fill="FFF2CC" w:themeFill="accent4" w:themeFillTint="33"/>
          </w:tcPr>
          <w:p w14:paraId="779AAFAF" w14:textId="44C5679C" w:rsidR="00E962D9" w:rsidRPr="00574DD7" w:rsidRDefault="00E962D9" w:rsidP="00291CBA">
            <w:pPr>
              <w:rPr>
                <w:rFonts w:asciiTheme="minorHAnsi" w:hAnsiTheme="minorHAnsi" w:cstheme="minorHAnsi"/>
                <w:sz w:val="18"/>
                <w:szCs w:val="18"/>
              </w:rPr>
            </w:pPr>
            <w:r w:rsidRPr="00574DD7">
              <w:rPr>
                <w:rFonts w:asciiTheme="minorHAnsi" w:hAnsiTheme="minorHAnsi" w:cstheme="minorHAnsi"/>
                <w:sz w:val="18"/>
                <w:szCs w:val="18"/>
              </w:rPr>
              <w:t>Počet detí vo veku 3-6 rokov, ktoré navštevujú novo postavenú MŠ minimálne jeden rok</w:t>
            </w:r>
          </w:p>
        </w:tc>
        <w:tc>
          <w:tcPr>
            <w:tcW w:w="6804" w:type="dxa"/>
            <w:shd w:val="clear" w:color="auto" w:fill="auto"/>
          </w:tcPr>
          <w:p w14:paraId="0452CD88" w14:textId="6A3F632B" w:rsidR="00E962D9" w:rsidRPr="00574DD7" w:rsidRDefault="00E962D9" w:rsidP="00291CBA">
            <w:pPr>
              <w:rPr>
                <w:rFonts w:asciiTheme="minorHAnsi" w:hAnsiTheme="minorHAnsi" w:cstheme="minorHAnsi"/>
                <w:sz w:val="18"/>
                <w:szCs w:val="18"/>
              </w:rPr>
            </w:pPr>
            <w:r w:rsidRPr="00574DD7">
              <w:rPr>
                <w:rFonts w:asciiTheme="minorHAnsi" w:hAnsiTheme="minorHAnsi" w:cstheme="minorHAnsi"/>
                <w:sz w:val="18"/>
                <w:szCs w:val="18"/>
              </w:rPr>
              <w:t>Súčet počtu detí vo veku 3 roky a detí vo veku 4 roky a detí vo veku 5 rokov a detí vo veku 6 rokov, ktoré realizáciou projektu navštevujú novo postavenú MŠ minimálne jeden rok v sledovanom období, pričom údaj zahŕňa iba počet detí, ktoré navštevujú novo postavenú MŠ v rámci rozšírenej kapacity MŠ bez započítania počtu detí z pôvodnej kapacity MŠ</w:t>
            </w:r>
          </w:p>
        </w:tc>
      </w:tr>
      <w:tr w:rsidR="00E962D9" w:rsidRPr="001332C4" w14:paraId="27600ED7" w14:textId="77777777" w:rsidTr="003150F2">
        <w:trPr>
          <w:cantSplit/>
          <w:trHeight w:val="1182"/>
        </w:trPr>
        <w:tc>
          <w:tcPr>
            <w:tcW w:w="1276" w:type="dxa"/>
            <w:vMerge/>
            <w:shd w:val="clear" w:color="auto" w:fill="BF8F00" w:themeFill="accent4" w:themeFillShade="BF"/>
            <w:vAlign w:val="center"/>
          </w:tcPr>
          <w:p w14:paraId="411D40D0" w14:textId="18521B63" w:rsidR="00E962D9" w:rsidRPr="00F800C5" w:rsidRDefault="00E962D9" w:rsidP="00291CBA">
            <w:pPr>
              <w:jc w:val="center"/>
              <w:rPr>
                <w:rFonts w:asciiTheme="minorHAnsi" w:hAnsiTheme="minorHAnsi" w:cstheme="minorHAnsi"/>
                <w:b/>
                <w:color w:val="FFFFFF" w:themeColor="background1"/>
                <w:sz w:val="20"/>
                <w:szCs w:val="20"/>
              </w:rPr>
            </w:pPr>
          </w:p>
        </w:tc>
        <w:tc>
          <w:tcPr>
            <w:tcW w:w="1134" w:type="dxa"/>
            <w:vMerge/>
            <w:shd w:val="clear" w:color="auto" w:fill="FFD966" w:themeFill="accent4" w:themeFillTint="99"/>
            <w:vAlign w:val="center"/>
          </w:tcPr>
          <w:p w14:paraId="1A4C3392" w14:textId="6F5AC76B" w:rsidR="00E962D9" w:rsidRPr="001332C4" w:rsidRDefault="00E962D9" w:rsidP="00291CBA">
            <w:pPr>
              <w:rPr>
                <w:rFonts w:asciiTheme="minorHAnsi" w:hAnsiTheme="minorHAnsi" w:cstheme="minorHAnsi"/>
                <w:sz w:val="20"/>
                <w:szCs w:val="20"/>
              </w:rPr>
            </w:pPr>
          </w:p>
        </w:tc>
        <w:tc>
          <w:tcPr>
            <w:tcW w:w="1843" w:type="dxa"/>
            <w:vMerge/>
            <w:shd w:val="clear" w:color="auto" w:fill="FFE599" w:themeFill="accent4" w:themeFillTint="66"/>
            <w:textDirection w:val="btLr"/>
          </w:tcPr>
          <w:p w14:paraId="786330DE" w14:textId="77777777" w:rsidR="00E962D9" w:rsidRPr="001332C4" w:rsidRDefault="00E962D9" w:rsidP="00291CBA">
            <w:pPr>
              <w:ind w:left="113" w:right="113"/>
              <w:rPr>
                <w:rFonts w:asciiTheme="minorHAnsi" w:hAnsiTheme="minorHAnsi" w:cstheme="minorHAnsi"/>
                <w:sz w:val="20"/>
                <w:szCs w:val="20"/>
              </w:rPr>
            </w:pPr>
          </w:p>
        </w:tc>
        <w:tc>
          <w:tcPr>
            <w:tcW w:w="4111" w:type="dxa"/>
            <w:shd w:val="clear" w:color="auto" w:fill="FFF2CC" w:themeFill="accent4" w:themeFillTint="33"/>
          </w:tcPr>
          <w:p w14:paraId="1056A3C5" w14:textId="0BAD8C15" w:rsidR="00E962D9" w:rsidRPr="00574DD7" w:rsidRDefault="00E962D9" w:rsidP="00291CBA">
            <w:pPr>
              <w:rPr>
                <w:rFonts w:asciiTheme="minorHAnsi" w:hAnsiTheme="minorHAnsi" w:cstheme="minorHAnsi"/>
                <w:sz w:val="18"/>
                <w:szCs w:val="18"/>
              </w:rPr>
            </w:pPr>
            <w:r w:rsidRPr="00574DD7">
              <w:rPr>
                <w:rFonts w:asciiTheme="minorHAnsi" w:hAnsiTheme="minorHAnsi" w:cstheme="minorHAnsi"/>
                <w:sz w:val="18"/>
                <w:szCs w:val="18"/>
              </w:rPr>
              <w:t>Počet detí MRK vo veku 3-6 rokov, ktoré navštevujú novo postavenú MŠ minimálne jeden rok</w:t>
            </w:r>
          </w:p>
        </w:tc>
        <w:tc>
          <w:tcPr>
            <w:tcW w:w="6804" w:type="dxa"/>
            <w:shd w:val="clear" w:color="auto" w:fill="auto"/>
          </w:tcPr>
          <w:p w14:paraId="66D57E6D" w14:textId="208E3C57" w:rsidR="00E962D9" w:rsidRPr="00574DD7" w:rsidRDefault="00E962D9" w:rsidP="00291CBA">
            <w:pPr>
              <w:rPr>
                <w:rFonts w:asciiTheme="minorHAnsi" w:hAnsiTheme="minorHAnsi" w:cstheme="minorHAnsi"/>
                <w:sz w:val="18"/>
                <w:szCs w:val="18"/>
              </w:rPr>
            </w:pPr>
            <w:r w:rsidRPr="00574DD7">
              <w:rPr>
                <w:rFonts w:asciiTheme="minorHAnsi" w:hAnsiTheme="minorHAnsi" w:cstheme="minorHAnsi"/>
                <w:sz w:val="18"/>
                <w:szCs w:val="18"/>
              </w:rPr>
              <w:t>Súčet počtu detí MRK vo veku 3 roky a detí MRK vo veku 4 roky a detí MRK vo veku 5 rokov a detí MRK vo veku 6 rokov, ktoré realizáciou projektu navštevujú novo postavenú MŠ minimálne jeden rok v sledovanom období, pričom údaj zahŕňa iba počet detí MRK, ktoré navštevujú novo postavenú MŠ v rámci rozšírenej kapacity MŠ bez započítania počtu detí MRK z pôvodnej kapacity MŠ</w:t>
            </w:r>
          </w:p>
        </w:tc>
      </w:tr>
      <w:tr w:rsidR="00E962D9" w:rsidRPr="001332C4" w14:paraId="4F15132A" w14:textId="77777777" w:rsidTr="003150F2">
        <w:trPr>
          <w:cantSplit/>
          <w:trHeight w:val="1128"/>
        </w:trPr>
        <w:tc>
          <w:tcPr>
            <w:tcW w:w="1276" w:type="dxa"/>
            <w:vMerge/>
            <w:shd w:val="clear" w:color="auto" w:fill="BF8F00" w:themeFill="accent4" w:themeFillShade="BF"/>
            <w:vAlign w:val="center"/>
          </w:tcPr>
          <w:p w14:paraId="46DDA7B3" w14:textId="77777777" w:rsidR="00E962D9" w:rsidRPr="00F800C5" w:rsidRDefault="00E962D9" w:rsidP="00E61902">
            <w:pPr>
              <w:jc w:val="center"/>
              <w:rPr>
                <w:rFonts w:asciiTheme="minorHAnsi" w:hAnsiTheme="minorHAnsi" w:cstheme="minorHAnsi"/>
                <w:b/>
                <w:color w:val="FFFFFF" w:themeColor="background1"/>
                <w:sz w:val="20"/>
                <w:szCs w:val="20"/>
              </w:rPr>
            </w:pPr>
          </w:p>
        </w:tc>
        <w:tc>
          <w:tcPr>
            <w:tcW w:w="1134" w:type="dxa"/>
            <w:vMerge/>
            <w:shd w:val="clear" w:color="auto" w:fill="FFD966" w:themeFill="accent4" w:themeFillTint="99"/>
            <w:vAlign w:val="center"/>
          </w:tcPr>
          <w:p w14:paraId="40774BBA" w14:textId="77777777" w:rsidR="00E962D9" w:rsidRPr="001332C4" w:rsidRDefault="00E962D9" w:rsidP="00E61902">
            <w:pPr>
              <w:rPr>
                <w:rFonts w:asciiTheme="minorHAnsi" w:hAnsiTheme="minorHAnsi" w:cstheme="minorHAnsi"/>
                <w:sz w:val="20"/>
                <w:szCs w:val="20"/>
              </w:rPr>
            </w:pPr>
          </w:p>
        </w:tc>
        <w:tc>
          <w:tcPr>
            <w:tcW w:w="1843" w:type="dxa"/>
            <w:vMerge/>
            <w:shd w:val="clear" w:color="auto" w:fill="FFE599" w:themeFill="accent4" w:themeFillTint="66"/>
            <w:textDirection w:val="btLr"/>
          </w:tcPr>
          <w:p w14:paraId="3BA10646" w14:textId="77777777" w:rsidR="00E962D9" w:rsidRPr="001332C4" w:rsidRDefault="00E962D9" w:rsidP="00E61902">
            <w:pPr>
              <w:ind w:left="113" w:right="113"/>
              <w:rPr>
                <w:rFonts w:asciiTheme="minorHAnsi" w:hAnsiTheme="minorHAnsi" w:cstheme="minorHAnsi"/>
                <w:sz w:val="20"/>
                <w:szCs w:val="20"/>
              </w:rPr>
            </w:pPr>
          </w:p>
        </w:tc>
        <w:tc>
          <w:tcPr>
            <w:tcW w:w="4111" w:type="dxa"/>
            <w:shd w:val="clear" w:color="auto" w:fill="FFF2CC" w:themeFill="accent4" w:themeFillTint="33"/>
          </w:tcPr>
          <w:p w14:paraId="2B7A6DE5" w14:textId="46404CB3" w:rsidR="00E962D9" w:rsidRPr="00574DD7" w:rsidRDefault="00E962D9" w:rsidP="00E61902">
            <w:pPr>
              <w:rPr>
                <w:rFonts w:asciiTheme="minorHAnsi" w:hAnsiTheme="minorHAnsi" w:cstheme="minorHAnsi"/>
                <w:sz w:val="18"/>
                <w:szCs w:val="18"/>
              </w:rPr>
            </w:pPr>
            <w:r w:rsidRPr="00574DD7">
              <w:rPr>
                <w:rFonts w:asciiTheme="minorHAnsi" w:hAnsiTheme="minorHAnsi" w:cstheme="minorHAnsi"/>
                <w:sz w:val="18"/>
                <w:szCs w:val="18"/>
              </w:rPr>
              <w:t>Počet detí MRK vo veku 3-6 rokov, ktoré navštevujú novo postavenú MŠ minimálne jeden rok</w:t>
            </w:r>
          </w:p>
        </w:tc>
        <w:tc>
          <w:tcPr>
            <w:tcW w:w="6804" w:type="dxa"/>
            <w:shd w:val="clear" w:color="auto" w:fill="auto"/>
          </w:tcPr>
          <w:p w14:paraId="12D6A217" w14:textId="2BCB4E56" w:rsidR="00E962D9" w:rsidRPr="00574DD7" w:rsidRDefault="00E962D9" w:rsidP="00E61902">
            <w:pPr>
              <w:rPr>
                <w:rFonts w:asciiTheme="minorHAnsi" w:hAnsiTheme="minorHAnsi" w:cstheme="minorHAnsi"/>
                <w:sz w:val="18"/>
                <w:szCs w:val="18"/>
              </w:rPr>
            </w:pPr>
            <w:r w:rsidRPr="00574DD7">
              <w:rPr>
                <w:rFonts w:asciiTheme="minorHAnsi" w:hAnsiTheme="minorHAnsi" w:cstheme="minorHAnsi"/>
                <w:sz w:val="18"/>
                <w:szCs w:val="18"/>
              </w:rPr>
              <w:t>Súčet počtu detí MRK vo veku 3 roky a detí MRK vo veku 4 roky a detí MRK vo veku 5 rokov a detí MRK vo veku 6 rokov, ktoré realizáciou projektu navštevujú novo postavenú MŠ minimálne jeden rok v sledovanom období, pričom údaj zahŕňa iba počet detí MRK, ktoré navštevujú novo postavenú MŠ v rámci rozšírenej kapacity MŠ bez započítania počtu detí MRK z pôvodnej kapacity MŠ</w:t>
            </w:r>
          </w:p>
        </w:tc>
      </w:tr>
      <w:tr w:rsidR="00E962D9" w:rsidRPr="001332C4" w14:paraId="127305F9" w14:textId="77777777" w:rsidTr="003150F2">
        <w:trPr>
          <w:cantSplit/>
          <w:trHeight w:val="1418"/>
        </w:trPr>
        <w:tc>
          <w:tcPr>
            <w:tcW w:w="1276" w:type="dxa"/>
            <w:vMerge/>
            <w:shd w:val="clear" w:color="auto" w:fill="BF8F00" w:themeFill="accent4" w:themeFillShade="BF"/>
            <w:vAlign w:val="center"/>
          </w:tcPr>
          <w:p w14:paraId="28A1CBD8" w14:textId="77777777" w:rsidR="00E962D9" w:rsidRPr="00F800C5" w:rsidRDefault="00E962D9" w:rsidP="00E61902">
            <w:pPr>
              <w:jc w:val="center"/>
              <w:rPr>
                <w:rFonts w:asciiTheme="minorHAnsi" w:hAnsiTheme="minorHAnsi" w:cstheme="minorHAnsi"/>
                <w:b/>
                <w:color w:val="FFFFFF" w:themeColor="background1"/>
                <w:sz w:val="20"/>
                <w:szCs w:val="20"/>
              </w:rPr>
            </w:pPr>
          </w:p>
        </w:tc>
        <w:tc>
          <w:tcPr>
            <w:tcW w:w="1134" w:type="dxa"/>
            <w:vMerge/>
            <w:shd w:val="clear" w:color="auto" w:fill="FFD966" w:themeFill="accent4" w:themeFillTint="99"/>
            <w:vAlign w:val="center"/>
          </w:tcPr>
          <w:p w14:paraId="6215D630" w14:textId="77777777" w:rsidR="00E962D9" w:rsidRPr="001332C4" w:rsidRDefault="00E962D9" w:rsidP="00E61902">
            <w:pPr>
              <w:rPr>
                <w:rFonts w:asciiTheme="minorHAnsi" w:hAnsiTheme="minorHAnsi" w:cstheme="minorHAnsi"/>
                <w:sz w:val="20"/>
                <w:szCs w:val="20"/>
              </w:rPr>
            </w:pPr>
          </w:p>
        </w:tc>
        <w:tc>
          <w:tcPr>
            <w:tcW w:w="1843" w:type="dxa"/>
            <w:vMerge/>
            <w:shd w:val="clear" w:color="auto" w:fill="FFE599" w:themeFill="accent4" w:themeFillTint="66"/>
            <w:textDirection w:val="btLr"/>
          </w:tcPr>
          <w:p w14:paraId="7AC6DC88" w14:textId="77777777" w:rsidR="00E962D9" w:rsidRPr="001332C4" w:rsidRDefault="00E962D9" w:rsidP="00E61902">
            <w:pPr>
              <w:ind w:left="113" w:right="113"/>
              <w:rPr>
                <w:rFonts w:asciiTheme="minorHAnsi" w:hAnsiTheme="minorHAnsi" w:cstheme="minorHAnsi"/>
                <w:sz w:val="20"/>
                <w:szCs w:val="20"/>
              </w:rPr>
            </w:pPr>
          </w:p>
        </w:tc>
        <w:tc>
          <w:tcPr>
            <w:tcW w:w="4111" w:type="dxa"/>
            <w:shd w:val="clear" w:color="auto" w:fill="FFF2CC" w:themeFill="accent4" w:themeFillTint="33"/>
          </w:tcPr>
          <w:p w14:paraId="3A07393B" w14:textId="318914E1" w:rsidR="00E962D9" w:rsidRPr="00574DD7" w:rsidRDefault="00E962D9" w:rsidP="00E61902">
            <w:pPr>
              <w:rPr>
                <w:rFonts w:asciiTheme="minorHAnsi" w:hAnsiTheme="minorHAnsi" w:cstheme="minorHAnsi"/>
                <w:sz w:val="18"/>
                <w:szCs w:val="18"/>
              </w:rPr>
            </w:pPr>
            <w:r w:rsidRPr="00574DD7">
              <w:rPr>
                <w:rFonts w:asciiTheme="minorHAnsi" w:hAnsiTheme="minorHAnsi" w:cstheme="minorHAnsi"/>
                <w:sz w:val="18"/>
                <w:szCs w:val="18"/>
              </w:rPr>
              <w:t xml:space="preserve">Počet detí vo veku 4-6 rokov, ktoré navštevujú novo postavenú MŠ minimálne jeden rok a dovtedy MŠ nenavštevovali </w:t>
            </w:r>
          </w:p>
        </w:tc>
        <w:tc>
          <w:tcPr>
            <w:tcW w:w="6804" w:type="dxa"/>
            <w:shd w:val="clear" w:color="auto" w:fill="auto"/>
          </w:tcPr>
          <w:p w14:paraId="422B4E98" w14:textId="72F2DB32" w:rsidR="00E962D9" w:rsidRPr="00574DD7" w:rsidRDefault="00E962D9" w:rsidP="00E61902">
            <w:pPr>
              <w:rPr>
                <w:rFonts w:asciiTheme="minorHAnsi" w:hAnsiTheme="minorHAnsi" w:cstheme="minorHAnsi"/>
                <w:sz w:val="18"/>
                <w:szCs w:val="18"/>
              </w:rPr>
            </w:pPr>
            <w:r w:rsidRPr="00574DD7">
              <w:rPr>
                <w:rFonts w:asciiTheme="minorHAnsi" w:hAnsiTheme="minorHAnsi" w:cstheme="minorHAnsi"/>
                <w:sz w:val="18"/>
                <w:szCs w:val="18"/>
              </w:rPr>
              <w:t>Súčet počtu detí vo veku 4 roky a detí vo veku 5 rokov a detí vo veku 6 rokov, ktoré navštevujú novopostavenú MŠ minimálnej jeden rok v sledovanom období, no v minulosti MŠ z objektívnych alebo subjektívnych dôvodov nenavštevovali. Do súčtu sa započítavajú iba deti od veku 4 rokov, ktoré mali možnosť navštevovať MŠ v čase dovŕšenia 3 rokov avšak z objektívnych alebo subjektívnych dôvodov MŠ nenavštevovali</w:t>
            </w:r>
          </w:p>
        </w:tc>
      </w:tr>
      <w:tr w:rsidR="00E962D9" w:rsidRPr="001332C4" w14:paraId="75A7ABA7" w14:textId="77777777" w:rsidTr="003150F2">
        <w:trPr>
          <w:cantSplit/>
          <w:trHeight w:val="1108"/>
        </w:trPr>
        <w:tc>
          <w:tcPr>
            <w:tcW w:w="1276" w:type="dxa"/>
            <w:vMerge/>
            <w:shd w:val="clear" w:color="auto" w:fill="BF8F00" w:themeFill="accent4" w:themeFillShade="BF"/>
            <w:vAlign w:val="center"/>
          </w:tcPr>
          <w:p w14:paraId="5DB5B772" w14:textId="77777777" w:rsidR="00E962D9" w:rsidRPr="00F800C5" w:rsidRDefault="00E962D9" w:rsidP="00E61902">
            <w:pPr>
              <w:jc w:val="center"/>
              <w:rPr>
                <w:rFonts w:asciiTheme="minorHAnsi" w:hAnsiTheme="minorHAnsi" w:cstheme="minorHAnsi"/>
                <w:b/>
                <w:color w:val="FFFFFF" w:themeColor="background1"/>
                <w:sz w:val="20"/>
                <w:szCs w:val="20"/>
              </w:rPr>
            </w:pPr>
          </w:p>
        </w:tc>
        <w:tc>
          <w:tcPr>
            <w:tcW w:w="1134" w:type="dxa"/>
            <w:vMerge/>
            <w:shd w:val="clear" w:color="auto" w:fill="FFD966" w:themeFill="accent4" w:themeFillTint="99"/>
            <w:vAlign w:val="center"/>
          </w:tcPr>
          <w:p w14:paraId="1F4B7E56" w14:textId="77777777" w:rsidR="00E962D9" w:rsidRPr="001332C4" w:rsidRDefault="00E962D9" w:rsidP="00E61902">
            <w:pPr>
              <w:rPr>
                <w:rFonts w:asciiTheme="minorHAnsi" w:hAnsiTheme="minorHAnsi" w:cstheme="minorHAnsi"/>
                <w:sz w:val="20"/>
                <w:szCs w:val="20"/>
              </w:rPr>
            </w:pPr>
          </w:p>
        </w:tc>
        <w:tc>
          <w:tcPr>
            <w:tcW w:w="1843" w:type="dxa"/>
            <w:vMerge/>
            <w:shd w:val="clear" w:color="auto" w:fill="FFE599" w:themeFill="accent4" w:themeFillTint="66"/>
            <w:textDirection w:val="btLr"/>
          </w:tcPr>
          <w:p w14:paraId="2E3A6EA1" w14:textId="77777777" w:rsidR="00E962D9" w:rsidRPr="001332C4" w:rsidRDefault="00E962D9" w:rsidP="00E61902">
            <w:pPr>
              <w:ind w:left="113" w:right="113"/>
              <w:rPr>
                <w:rFonts w:asciiTheme="minorHAnsi" w:hAnsiTheme="minorHAnsi" w:cstheme="minorHAnsi"/>
                <w:sz w:val="20"/>
                <w:szCs w:val="20"/>
              </w:rPr>
            </w:pPr>
          </w:p>
        </w:tc>
        <w:tc>
          <w:tcPr>
            <w:tcW w:w="4111" w:type="dxa"/>
            <w:shd w:val="clear" w:color="auto" w:fill="FFF2CC" w:themeFill="accent4" w:themeFillTint="33"/>
          </w:tcPr>
          <w:p w14:paraId="12B2D19C" w14:textId="69CFF6BC" w:rsidR="00E962D9" w:rsidRPr="00574DD7" w:rsidRDefault="00E962D9" w:rsidP="00E61902">
            <w:pPr>
              <w:rPr>
                <w:rFonts w:asciiTheme="minorHAnsi" w:hAnsiTheme="minorHAnsi" w:cstheme="minorHAnsi"/>
                <w:sz w:val="18"/>
                <w:szCs w:val="18"/>
              </w:rPr>
            </w:pPr>
            <w:r w:rsidRPr="00574DD7">
              <w:rPr>
                <w:rFonts w:asciiTheme="minorHAnsi" w:hAnsiTheme="minorHAnsi" w:cstheme="minorHAnsi"/>
                <w:sz w:val="18"/>
                <w:szCs w:val="18"/>
              </w:rPr>
              <w:t>Počet detí vo veku 3-6 rokov, ktoré navštevujú novo postavenú MŠ minimálne jeden rok</w:t>
            </w:r>
          </w:p>
        </w:tc>
        <w:tc>
          <w:tcPr>
            <w:tcW w:w="6804" w:type="dxa"/>
            <w:shd w:val="clear" w:color="auto" w:fill="auto"/>
          </w:tcPr>
          <w:p w14:paraId="71200D35" w14:textId="6A3987F3" w:rsidR="00E962D9" w:rsidRPr="00574DD7" w:rsidRDefault="00E962D9" w:rsidP="00E61902">
            <w:pPr>
              <w:rPr>
                <w:rFonts w:asciiTheme="minorHAnsi" w:hAnsiTheme="minorHAnsi" w:cstheme="minorHAnsi"/>
                <w:sz w:val="18"/>
                <w:szCs w:val="18"/>
              </w:rPr>
            </w:pPr>
            <w:r w:rsidRPr="00574DD7">
              <w:rPr>
                <w:rFonts w:asciiTheme="minorHAnsi" w:hAnsiTheme="minorHAnsi" w:cstheme="minorHAnsi"/>
                <w:sz w:val="18"/>
                <w:szCs w:val="18"/>
              </w:rPr>
              <w:t>Súčet počtu detí vo veku 3 roky a detí vo veku 4 roky a detí vo veku 5 rokov a detí vo veku 6 rokov, ktoré realizáciou projektu navštevujú novo postavenú MŠ minimálne jeden rok v sledovanom období, pričom údaj zahŕňa iba počet detí, ktoré navštevujú novo postavenú MŠ v rámci rozšírenej kapacity MŠ bez započítania počtu detí z pôvodnej kapacity MŠ</w:t>
            </w:r>
          </w:p>
        </w:tc>
      </w:tr>
      <w:tr w:rsidR="00E962D9" w:rsidRPr="001332C4" w14:paraId="30EA4BC1" w14:textId="77777777" w:rsidTr="003150F2">
        <w:trPr>
          <w:cantSplit/>
          <w:trHeight w:val="1108"/>
        </w:trPr>
        <w:tc>
          <w:tcPr>
            <w:tcW w:w="1276" w:type="dxa"/>
            <w:vMerge/>
            <w:shd w:val="clear" w:color="auto" w:fill="BF8F00" w:themeFill="accent4" w:themeFillShade="BF"/>
            <w:vAlign w:val="center"/>
          </w:tcPr>
          <w:p w14:paraId="78EF0F3B" w14:textId="77777777" w:rsidR="00E962D9" w:rsidRPr="00F800C5" w:rsidRDefault="00E962D9" w:rsidP="00E962D9">
            <w:pPr>
              <w:jc w:val="center"/>
              <w:rPr>
                <w:rFonts w:asciiTheme="minorHAnsi" w:hAnsiTheme="minorHAnsi" w:cstheme="minorHAnsi"/>
                <w:b/>
                <w:color w:val="FFFFFF" w:themeColor="background1"/>
                <w:sz w:val="20"/>
                <w:szCs w:val="20"/>
              </w:rPr>
            </w:pPr>
          </w:p>
        </w:tc>
        <w:tc>
          <w:tcPr>
            <w:tcW w:w="1134" w:type="dxa"/>
            <w:vMerge/>
            <w:shd w:val="clear" w:color="auto" w:fill="FFD966" w:themeFill="accent4" w:themeFillTint="99"/>
            <w:vAlign w:val="center"/>
          </w:tcPr>
          <w:p w14:paraId="06283788" w14:textId="77777777" w:rsidR="00E962D9" w:rsidRPr="001332C4" w:rsidRDefault="00E962D9" w:rsidP="00E962D9">
            <w:pPr>
              <w:rPr>
                <w:rFonts w:asciiTheme="minorHAnsi" w:hAnsiTheme="minorHAnsi" w:cstheme="minorHAnsi"/>
                <w:sz w:val="20"/>
                <w:szCs w:val="20"/>
              </w:rPr>
            </w:pPr>
          </w:p>
        </w:tc>
        <w:tc>
          <w:tcPr>
            <w:tcW w:w="1843" w:type="dxa"/>
            <w:vMerge/>
            <w:shd w:val="clear" w:color="auto" w:fill="FFE599" w:themeFill="accent4" w:themeFillTint="66"/>
            <w:textDirection w:val="btLr"/>
          </w:tcPr>
          <w:p w14:paraId="4FE721DD" w14:textId="77777777" w:rsidR="00E962D9" w:rsidRPr="001332C4" w:rsidRDefault="00E962D9" w:rsidP="00E962D9">
            <w:pPr>
              <w:ind w:left="113" w:right="113"/>
              <w:rPr>
                <w:rFonts w:asciiTheme="minorHAnsi" w:hAnsiTheme="minorHAnsi" w:cstheme="minorHAnsi"/>
                <w:sz w:val="20"/>
                <w:szCs w:val="20"/>
              </w:rPr>
            </w:pPr>
          </w:p>
        </w:tc>
        <w:tc>
          <w:tcPr>
            <w:tcW w:w="4111" w:type="dxa"/>
            <w:shd w:val="clear" w:color="auto" w:fill="FFF2CC" w:themeFill="accent4" w:themeFillTint="33"/>
          </w:tcPr>
          <w:p w14:paraId="710B03BC" w14:textId="26D23AF3" w:rsidR="00E962D9" w:rsidRPr="00574DD7" w:rsidRDefault="00E962D9" w:rsidP="00E962D9">
            <w:pPr>
              <w:rPr>
                <w:rFonts w:asciiTheme="minorHAnsi" w:hAnsiTheme="minorHAnsi" w:cstheme="minorHAnsi"/>
                <w:sz w:val="18"/>
                <w:szCs w:val="18"/>
              </w:rPr>
            </w:pPr>
            <w:r>
              <w:rPr>
                <w:rFonts w:asciiTheme="minorHAnsi" w:hAnsiTheme="minorHAnsi" w:cstheme="minorHAnsi"/>
                <w:sz w:val="18"/>
                <w:szCs w:val="18"/>
              </w:rPr>
              <w:t>Počet tried v podporených MŠ</w:t>
            </w:r>
          </w:p>
        </w:tc>
        <w:tc>
          <w:tcPr>
            <w:tcW w:w="6804" w:type="dxa"/>
            <w:shd w:val="clear" w:color="auto" w:fill="auto"/>
          </w:tcPr>
          <w:p w14:paraId="4E9B2514" w14:textId="6A2C3093" w:rsidR="00E962D9" w:rsidRPr="00574DD7" w:rsidRDefault="00E962D9" w:rsidP="00E962D9">
            <w:pPr>
              <w:rPr>
                <w:rFonts w:asciiTheme="minorHAnsi" w:hAnsiTheme="minorHAnsi" w:cstheme="minorHAnsi"/>
                <w:sz w:val="18"/>
                <w:szCs w:val="18"/>
              </w:rPr>
            </w:pPr>
            <w:r>
              <w:rPr>
                <w:rFonts w:asciiTheme="minorHAnsi" w:hAnsiTheme="minorHAnsi" w:cstheme="minorHAnsi"/>
                <w:sz w:val="18"/>
                <w:szCs w:val="18"/>
              </w:rPr>
              <w:t>Počet tried v podporenej MŠ celkom.</w:t>
            </w:r>
          </w:p>
        </w:tc>
      </w:tr>
    </w:tbl>
    <w:tbl>
      <w:tblPr>
        <w:tblStyle w:val="Mriekatabuky"/>
        <w:tblpPr w:leftFromText="141" w:rightFromText="141" w:vertAnchor="text" w:horzAnchor="margin" w:tblpX="-459" w:tblpY="-72"/>
        <w:tblW w:w="15134" w:type="dxa"/>
        <w:tblLook w:val="04A0" w:firstRow="1" w:lastRow="0" w:firstColumn="1" w:lastColumn="0" w:noHBand="0" w:noVBand="1"/>
      </w:tblPr>
      <w:tblGrid>
        <w:gridCol w:w="1296"/>
        <w:gridCol w:w="1290"/>
        <w:gridCol w:w="1701"/>
        <w:gridCol w:w="4253"/>
        <w:gridCol w:w="6594"/>
      </w:tblGrid>
      <w:tr w:rsidR="00054292" w:rsidRPr="001332C4" w14:paraId="0B558CC2" w14:textId="77777777" w:rsidTr="003150F2">
        <w:trPr>
          <w:cantSplit/>
          <w:trHeight w:val="564"/>
        </w:trPr>
        <w:tc>
          <w:tcPr>
            <w:tcW w:w="1296" w:type="dxa"/>
            <w:tcBorders>
              <w:bottom w:val="single" w:sz="4" w:space="0" w:color="auto"/>
            </w:tcBorders>
            <w:shd w:val="clear" w:color="auto" w:fill="BF8F00" w:themeFill="accent4" w:themeFillShade="BF"/>
            <w:vAlign w:val="center"/>
          </w:tcPr>
          <w:p w14:paraId="79AD1CA9" w14:textId="080F100F" w:rsidR="00054292" w:rsidRPr="00F800C5" w:rsidRDefault="00054292" w:rsidP="003150F2">
            <w:pPr>
              <w:spacing w:before="120" w:after="120"/>
              <w:jc w:val="center"/>
              <w:rPr>
                <w:rFonts w:asciiTheme="minorHAnsi" w:hAnsiTheme="minorHAnsi" w:cstheme="minorHAnsi"/>
                <w:b/>
                <w:color w:val="FFFFFF" w:themeColor="background1"/>
                <w:sz w:val="20"/>
                <w:szCs w:val="20"/>
              </w:rPr>
            </w:pPr>
            <w:r w:rsidRPr="00F800C5">
              <w:rPr>
                <w:rFonts w:asciiTheme="minorHAnsi" w:hAnsiTheme="minorHAnsi" w:cstheme="minorHAnsi"/>
                <w:b/>
                <w:color w:val="FFFFFF" w:themeColor="background1"/>
                <w:sz w:val="20"/>
                <w:szCs w:val="20"/>
              </w:rPr>
              <w:lastRenderedPageBreak/>
              <w:t>Typ</w:t>
            </w:r>
          </w:p>
          <w:p w14:paraId="01318452" w14:textId="77777777" w:rsidR="00054292" w:rsidRPr="00F800C5" w:rsidRDefault="00054292" w:rsidP="003150F2">
            <w:pPr>
              <w:jc w:val="center"/>
              <w:rPr>
                <w:rFonts w:asciiTheme="minorHAnsi" w:hAnsiTheme="minorHAnsi" w:cstheme="minorHAnsi"/>
                <w:b/>
                <w:color w:val="FFFFFF" w:themeColor="background1"/>
                <w:sz w:val="20"/>
                <w:szCs w:val="20"/>
              </w:rPr>
            </w:pPr>
            <w:r w:rsidRPr="00F800C5">
              <w:rPr>
                <w:rFonts w:asciiTheme="minorHAnsi" w:hAnsiTheme="minorHAnsi" w:cstheme="minorHAnsi"/>
                <w:b/>
                <w:color w:val="FFFFFF" w:themeColor="background1"/>
                <w:sz w:val="20"/>
                <w:szCs w:val="20"/>
              </w:rPr>
              <w:t>aktivity</w:t>
            </w:r>
          </w:p>
        </w:tc>
        <w:tc>
          <w:tcPr>
            <w:tcW w:w="1290" w:type="dxa"/>
            <w:tcBorders>
              <w:bottom w:val="single" w:sz="4" w:space="0" w:color="auto"/>
            </w:tcBorders>
            <w:shd w:val="clear" w:color="auto" w:fill="FFD966" w:themeFill="accent4" w:themeFillTint="99"/>
            <w:vAlign w:val="center"/>
          </w:tcPr>
          <w:p w14:paraId="63ADFA41" w14:textId="77777777" w:rsidR="00054292" w:rsidRPr="00F800C5" w:rsidRDefault="00054292" w:rsidP="003150F2">
            <w:pPr>
              <w:jc w:val="center"/>
              <w:rPr>
                <w:rFonts w:asciiTheme="minorHAnsi" w:hAnsiTheme="minorHAnsi" w:cstheme="minorHAnsi"/>
                <w:sz w:val="20"/>
                <w:szCs w:val="20"/>
              </w:rPr>
            </w:pPr>
            <w:r w:rsidRPr="00F800C5">
              <w:rPr>
                <w:rFonts w:asciiTheme="minorHAnsi" w:hAnsiTheme="minorHAnsi" w:cstheme="minorHAnsi"/>
                <w:b/>
                <w:sz w:val="20"/>
                <w:szCs w:val="20"/>
              </w:rPr>
              <w:t>Hlavná aktivita</w:t>
            </w:r>
          </w:p>
        </w:tc>
        <w:tc>
          <w:tcPr>
            <w:tcW w:w="1701" w:type="dxa"/>
            <w:shd w:val="clear" w:color="auto" w:fill="FFE599" w:themeFill="accent4" w:themeFillTint="66"/>
            <w:vAlign w:val="center"/>
          </w:tcPr>
          <w:p w14:paraId="24667FDC" w14:textId="77777777" w:rsidR="00054292" w:rsidRPr="00F800C5" w:rsidRDefault="00054292" w:rsidP="003150F2">
            <w:pPr>
              <w:jc w:val="center"/>
              <w:rPr>
                <w:rFonts w:asciiTheme="minorHAnsi" w:hAnsiTheme="minorHAnsi" w:cstheme="minorHAnsi"/>
                <w:b/>
                <w:sz w:val="20"/>
                <w:szCs w:val="20"/>
              </w:rPr>
            </w:pPr>
            <w:r w:rsidRPr="00F800C5">
              <w:rPr>
                <w:rFonts w:asciiTheme="minorHAnsi" w:hAnsiTheme="minorHAnsi" w:cstheme="minorHAnsi"/>
                <w:b/>
                <w:sz w:val="20"/>
                <w:szCs w:val="20"/>
              </w:rPr>
              <w:t>Spôsob</w:t>
            </w:r>
          </w:p>
          <w:p w14:paraId="0B43DD9D" w14:textId="77777777" w:rsidR="00054292" w:rsidRPr="00F800C5" w:rsidRDefault="00054292" w:rsidP="003150F2">
            <w:pPr>
              <w:jc w:val="center"/>
              <w:rPr>
                <w:rFonts w:asciiTheme="minorHAnsi" w:hAnsiTheme="minorHAnsi" w:cstheme="minorHAnsi"/>
                <w:b/>
                <w:sz w:val="20"/>
                <w:szCs w:val="20"/>
              </w:rPr>
            </w:pPr>
            <w:r w:rsidRPr="00F800C5">
              <w:rPr>
                <w:rFonts w:asciiTheme="minorHAnsi" w:hAnsiTheme="minorHAnsi" w:cstheme="minorHAnsi"/>
                <w:b/>
                <w:sz w:val="20"/>
                <w:szCs w:val="20"/>
              </w:rPr>
              <w:t>realizácie</w:t>
            </w:r>
          </w:p>
        </w:tc>
        <w:tc>
          <w:tcPr>
            <w:tcW w:w="4253" w:type="dxa"/>
            <w:shd w:val="clear" w:color="auto" w:fill="FFF2CC" w:themeFill="accent4" w:themeFillTint="33"/>
            <w:vAlign w:val="center"/>
          </w:tcPr>
          <w:p w14:paraId="45997679" w14:textId="77777777" w:rsidR="00054292" w:rsidRPr="00F800C5" w:rsidRDefault="00054292" w:rsidP="003150F2">
            <w:pPr>
              <w:jc w:val="center"/>
              <w:rPr>
                <w:rFonts w:asciiTheme="minorHAnsi" w:hAnsiTheme="minorHAnsi" w:cstheme="minorHAnsi"/>
                <w:sz w:val="20"/>
                <w:szCs w:val="20"/>
              </w:rPr>
            </w:pPr>
            <w:r w:rsidRPr="00F800C5">
              <w:rPr>
                <w:rFonts w:asciiTheme="minorHAnsi" w:hAnsiTheme="minorHAnsi" w:cstheme="minorHAnsi"/>
                <w:b/>
                <w:sz w:val="20"/>
                <w:szCs w:val="20"/>
              </w:rPr>
              <w:t>Sledovaný údaj projektu</w:t>
            </w:r>
          </w:p>
        </w:tc>
        <w:tc>
          <w:tcPr>
            <w:tcW w:w="6594" w:type="dxa"/>
            <w:shd w:val="clear" w:color="auto" w:fill="FFF2CC" w:themeFill="accent4" w:themeFillTint="33"/>
            <w:vAlign w:val="center"/>
          </w:tcPr>
          <w:p w14:paraId="2B62E0C4" w14:textId="77777777" w:rsidR="00054292" w:rsidRPr="00F800C5" w:rsidRDefault="00054292" w:rsidP="003150F2">
            <w:pPr>
              <w:jc w:val="center"/>
              <w:rPr>
                <w:rFonts w:asciiTheme="minorHAnsi" w:hAnsiTheme="minorHAnsi" w:cstheme="minorHAnsi"/>
                <w:sz w:val="20"/>
                <w:szCs w:val="20"/>
              </w:rPr>
            </w:pPr>
            <w:r w:rsidRPr="00F800C5">
              <w:rPr>
                <w:rFonts w:asciiTheme="minorHAnsi" w:hAnsiTheme="minorHAnsi" w:cstheme="minorHAnsi"/>
                <w:b/>
                <w:sz w:val="20"/>
                <w:szCs w:val="20"/>
              </w:rPr>
              <w:t>Definícia sledovaného údaju projektu</w:t>
            </w:r>
          </w:p>
        </w:tc>
      </w:tr>
      <w:tr w:rsidR="0092088C" w:rsidRPr="001332C4" w14:paraId="361DBCAB" w14:textId="77777777" w:rsidTr="003150F2">
        <w:trPr>
          <w:cantSplit/>
          <w:trHeight w:val="1134"/>
        </w:trPr>
        <w:tc>
          <w:tcPr>
            <w:tcW w:w="1296" w:type="dxa"/>
            <w:vMerge w:val="restart"/>
            <w:tcBorders>
              <w:right w:val="single" w:sz="4" w:space="0" w:color="auto"/>
            </w:tcBorders>
            <w:shd w:val="clear" w:color="auto" w:fill="BF8F00" w:themeFill="accent4" w:themeFillShade="BF"/>
            <w:textDirection w:val="btLr"/>
          </w:tcPr>
          <w:p w14:paraId="6C05A1E0" w14:textId="64E71C91" w:rsidR="0092088C" w:rsidRPr="00F800C5" w:rsidRDefault="00ED1673" w:rsidP="003150F2">
            <w:pPr>
              <w:ind w:left="113" w:right="113"/>
              <w:jc w:val="center"/>
              <w:rPr>
                <w:rFonts w:asciiTheme="minorHAnsi" w:hAnsiTheme="minorHAnsi" w:cstheme="minorHAnsi"/>
                <w:color w:val="FFFFFF" w:themeColor="background1"/>
                <w:sz w:val="20"/>
                <w:szCs w:val="20"/>
              </w:rPr>
            </w:pPr>
            <w:r>
              <w:rPr>
                <w:rFonts w:asciiTheme="minorHAnsi" w:hAnsiTheme="minorHAnsi" w:cstheme="minorHAnsi"/>
                <w:color w:val="FFFFFF" w:themeColor="background1"/>
                <w:sz w:val="20"/>
                <w:szCs w:val="20"/>
              </w:rPr>
              <w:t>F</w:t>
            </w:r>
            <w:r w:rsidR="0092088C" w:rsidRPr="00F800C5">
              <w:rPr>
                <w:rFonts w:asciiTheme="minorHAnsi" w:hAnsiTheme="minorHAnsi" w:cstheme="minorHAnsi"/>
                <w:color w:val="FFFFFF" w:themeColor="background1"/>
                <w:sz w:val="20"/>
                <w:szCs w:val="20"/>
              </w:rPr>
              <w:t>.Podpora výs</w:t>
            </w:r>
            <w:r w:rsidR="0092088C" w:rsidRPr="00F800C5">
              <w:rPr>
                <w:rFonts w:asciiTheme="minorHAnsi" w:hAnsiTheme="minorHAnsi" w:cstheme="minorHAnsi"/>
                <w:color w:val="FFFFFF" w:themeColor="background1"/>
                <w:sz w:val="20"/>
                <w:szCs w:val="20"/>
                <w:shd w:val="clear" w:color="auto" w:fill="FFF2CC" w:themeFill="accent4" w:themeFillTint="33"/>
              </w:rPr>
              <w:t>t</w:t>
            </w:r>
            <w:r w:rsidR="0092088C" w:rsidRPr="00F800C5">
              <w:rPr>
                <w:rFonts w:asciiTheme="minorHAnsi" w:hAnsiTheme="minorHAnsi" w:cstheme="minorHAnsi"/>
                <w:color w:val="FFFFFF" w:themeColor="background1"/>
                <w:sz w:val="20"/>
                <w:szCs w:val="20"/>
              </w:rPr>
              <w:t>avby nových predškolských zariadení v obciach s prítomnosťou MRK</w:t>
            </w:r>
          </w:p>
          <w:p w14:paraId="2F1FFF71" w14:textId="77777777" w:rsidR="0092088C" w:rsidRPr="00F800C5" w:rsidRDefault="0092088C" w:rsidP="003150F2">
            <w:pPr>
              <w:jc w:val="center"/>
              <w:rPr>
                <w:rFonts w:asciiTheme="minorHAnsi" w:hAnsiTheme="minorHAnsi" w:cstheme="minorHAnsi"/>
                <w:b/>
                <w:color w:val="FFFFFF" w:themeColor="background1"/>
                <w:sz w:val="20"/>
                <w:szCs w:val="20"/>
              </w:rPr>
            </w:pPr>
          </w:p>
          <w:p w14:paraId="79976FA2" w14:textId="77777777" w:rsidR="0092088C" w:rsidRPr="00F800C5" w:rsidRDefault="0092088C" w:rsidP="003150F2">
            <w:pPr>
              <w:jc w:val="center"/>
              <w:rPr>
                <w:rFonts w:asciiTheme="minorHAnsi" w:hAnsiTheme="minorHAnsi" w:cstheme="minorHAnsi"/>
                <w:b/>
                <w:color w:val="FFFFFF" w:themeColor="background1"/>
                <w:sz w:val="20"/>
                <w:szCs w:val="20"/>
              </w:rPr>
            </w:pPr>
          </w:p>
        </w:tc>
        <w:tc>
          <w:tcPr>
            <w:tcW w:w="1290" w:type="dxa"/>
            <w:vMerge w:val="restart"/>
            <w:tcBorders>
              <w:left w:val="single" w:sz="4" w:space="0" w:color="auto"/>
            </w:tcBorders>
            <w:shd w:val="clear" w:color="auto" w:fill="FFD966" w:themeFill="accent4" w:themeFillTint="99"/>
            <w:textDirection w:val="btLr"/>
            <w:vAlign w:val="center"/>
          </w:tcPr>
          <w:p w14:paraId="41A29509" w14:textId="77777777" w:rsidR="0092088C" w:rsidRPr="00F800C5" w:rsidRDefault="0092088C" w:rsidP="003150F2">
            <w:pPr>
              <w:ind w:left="113" w:right="113"/>
              <w:rPr>
                <w:rFonts w:asciiTheme="minorHAnsi" w:hAnsiTheme="minorHAnsi" w:cstheme="minorHAnsi"/>
                <w:sz w:val="20"/>
                <w:szCs w:val="20"/>
              </w:rPr>
            </w:pPr>
            <w:r w:rsidRPr="00F800C5">
              <w:rPr>
                <w:rFonts w:asciiTheme="minorHAnsi" w:hAnsiTheme="minorHAnsi" w:cstheme="minorHAnsi"/>
                <w:sz w:val="20"/>
                <w:szCs w:val="20"/>
              </w:rPr>
              <w:t>Výstavba novej budovy materskej školy /elokovaného pracoviska za účelom zriadenia materskej školy/ elokovaného pracoviska</w:t>
            </w:r>
          </w:p>
          <w:p w14:paraId="153C456D" w14:textId="77777777" w:rsidR="0092088C" w:rsidRPr="00F800C5" w:rsidRDefault="0092088C" w:rsidP="003150F2">
            <w:pPr>
              <w:rPr>
                <w:rFonts w:asciiTheme="minorHAnsi" w:hAnsiTheme="minorHAnsi" w:cstheme="minorHAnsi"/>
                <w:sz w:val="20"/>
                <w:szCs w:val="20"/>
              </w:rPr>
            </w:pPr>
          </w:p>
          <w:p w14:paraId="44402131" w14:textId="77777777" w:rsidR="0092088C" w:rsidRPr="00F800C5" w:rsidRDefault="0092088C" w:rsidP="003150F2">
            <w:pPr>
              <w:rPr>
                <w:rFonts w:asciiTheme="minorHAnsi" w:hAnsiTheme="minorHAnsi" w:cstheme="minorHAnsi"/>
                <w:sz w:val="20"/>
                <w:szCs w:val="20"/>
              </w:rPr>
            </w:pPr>
          </w:p>
        </w:tc>
        <w:tc>
          <w:tcPr>
            <w:tcW w:w="1701" w:type="dxa"/>
            <w:vMerge w:val="restart"/>
            <w:shd w:val="clear" w:color="auto" w:fill="FFE599" w:themeFill="accent4" w:themeFillTint="66"/>
            <w:textDirection w:val="btLr"/>
          </w:tcPr>
          <w:p w14:paraId="6B463049" w14:textId="2F792CA9" w:rsidR="0092088C" w:rsidRPr="00F800C5" w:rsidRDefault="0092088C" w:rsidP="003150F2">
            <w:pPr>
              <w:pStyle w:val="Zkladntext"/>
            </w:pPr>
            <w:r w:rsidRPr="00F800C5">
              <w:t xml:space="preserve">b)Výstavba novej budovy materskej školy / elokovaného pracoviska za účelom </w:t>
            </w:r>
            <w:r w:rsidR="003C7B80">
              <w:t xml:space="preserve">rozšírenia a/alebo </w:t>
            </w:r>
            <w:r w:rsidRPr="00F800C5">
              <w:t>presunutia kapacity existujúcej materskej školy/elokovaného pracoviska</w:t>
            </w:r>
          </w:p>
          <w:p w14:paraId="7EB75867" w14:textId="77777777" w:rsidR="0092088C" w:rsidRPr="00F800C5" w:rsidRDefault="0092088C" w:rsidP="003150F2">
            <w:pPr>
              <w:jc w:val="center"/>
              <w:rPr>
                <w:rFonts w:asciiTheme="minorHAnsi" w:hAnsiTheme="minorHAnsi" w:cstheme="minorHAnsi"/>
                <w:b/>
                <w:sz w:val="20"/>
                <w:szCs w:val="20"/>
              </w:rPr>
            </w:pPr>
          </w:p>
          <w:p w14:paraId="5AC7593C" w14:textId="77777777" w:rsidR="0092088C" w:rsidRPr="00F800C5" w:rsidRDefault="0092088C" w:rsidP="003150F2">
            <w:pPr>
              <w:jc w:val="center"/>
              <w:rPr>
                <w:rFonts w:asciiTheme="minorHAnsi" w:hAnsiTheme="minorHAnsi" w:cstheme="minorHAnsi"/>
                <w:b/>
                <w:sz w:val="20"/>
                <w:szCs w:val="20"/>
              </w:rPr>
            </w:pPr>
          </w:p>
        </w:tc>
        <w:tc>
          <w:tcPr>
            <w:tcW w:w="4253" w:type="dxa"/>
            <w:shd w:val="clear" w:color="auto" w:fill="FFF2CC" w:themeFill="accent4" w:themeFillTint="33"/>
          </w:tcPr>
          <w:p w14:paraId="2CB72957" w14:textId="4E088AFB" w:rsidR="0092088C" w:rsidRPr="00F800C5" w:rsidRDefault="0092088C" w:rsidP="003150F2">
            <w:pPr>
              <w:rPr>
                <w:rFonts w:asciiTheme="minorHAnsi" w:hAnsiTheme="minorHAnsi" w:cstheme="minorHAnsi"/>
                <w:sz w:val="18"/>
                <w:szCs w:val="18"/>
              </w:rPr>
            </w:pPr>
            <w:r w:rsidRPr="00F800C5">
              <w:rPr>
                <w:rFonts w:asciiTheme="minorHAnsi" w:hAnsiTheme="minorHAnsi" w:cstheme="minorHAnsi"/>
                <w:sz w:val="18"/>
                <w:szCs w:val="18"/>
              </w:rPr>
              <w:t xml:space="preserve">Počet detí vo veku 4-6 rokov, ktoré navštevujú novo postavenú MŠ minimálne jeden rok a dovtedy MŠ nenavštevovali </w:t>
            </w:r>
          </w:p>
        </w:tc>
        <w:tc>
          <w:tcPr>
            <w:tcW w:w="6594" w:type="dxa"/>
            <w:shd w:val="clear" w:color="auto" w:fill="auto"/>
          </w:tcPr>
          <w:p w14:paraId="09B9C095" w14:textId="38C8AE9A" w:rsidR="0092088C" w:rsidRPr="00F800C5" w:rsidRDefault="0092088C" w:rsidP="003150F2">
            <w:pPr>
              <w:rPr>
                <w:rFonts w:asciiTheme="minorHAnsi" w:hAnsiTheme="minorHAnsi" w:cstheme="minorHAnsi"/>
                <w:sz w:val="18"/>
                <w:szCs w:val="18"/>
              </w:rPr>
            </w:pPr>
            <w:r w:rsidRPr="00F800C5">
              <w:rPr>
                <w:rFonts w:asciiTheme="minorHAnsi" w:hAnsiTheme="minorHAnsi" w:cstheme="minorHAnsi"/>
                <w:sz w:val="18"/>
                <w:szCs w:val="18"/>
              </w:rPr>
              <w:t>Súčet počtu detí vo veku 4 roky a detí vo veku 5 rokov a detí vo veku 6 rokov, ktoré navštevujú novopostavenú MŠ minimálnej jeden rok v sledovanom období, no v minulosti MŠ z objektívnych alebo subjektívnych dôvodov nenavštevovali. Do súčtu sa započítavajú iba deti od veku 4 rokov, ktoré mali možnosť navštevovať MŠ v čase dovŕšenia 3 rokov avšak z objektívnych alebo subjektívnych dôvodov MŠ nenavštevovali</w:t>
            </w:r>
          </w:p>
        </w:tc>
      </w:tr>
      <w:tr w:rsidR="007811D0" w:rsidRPr="001332C4" w14:paraId="14B06BF0" w14:textId="77777777" w:rsidTr="003150F2">
        <w:trPr>
          <w:cantSplit/>
          <w:trHeight w:val="1134"/>
        </w:trPr>
        <w:tc>
          <w:tcPr>
            <w:tcW w:w="1296" w:type="dxa"/>
            <w:vMerge/>
            <w:tcBorders>
              <w:right w:val="single" w:sz="4" w:space="0" w:color="auto"/>
            </w:tcBorders>
            <w:shd w:val="clear" w:color="auto" w:fill="BF8F00" w:themeFill="accent4" w:themeFillShade="BF"/>
            <w:textDirection w:val="btLr"/>
          </w:tcPr>
          <w:p w14:paraId="3C060FE0" w14:textId="77777777" w:rsidR="007811D0" w:rsidRPr="00F800C5" w:rsidRDefault="007811D0" w:rsidP="003150F2">
            <w:pPr>
              <w:ind w:left="113" w:right="113"/>
              <w:jc w:val="center"/>
              <w:rPr>
                <w:rFonts w:asciiTheme="minorHAnsi" w:hAnsiTheme="minorHAnsi" w:cstheme="minorHAnsi"/>
                <w:color w:val="FFFFFF" w:themeColor="background1"/>
                <w:sz w:val="20"/>
                <w:szCs w:val="20"/>
              </w:rPr>
            </w:pPr>
          </w:p>
        </w:tc>
        <w:tc>
          <w:tcPr>
            <w:tcW w:w="1290" w:type="dxa"/>
            <w:vMerge/>
            <w:tcBorders>
              <w:left w:val="single" w:sz="4" w:space="0" w:color="auto"/>
            </w:tcBorders>
            <w:shd w:val="clear" w:color="auto" w:fill="FFD966" w:themeFill="accent4" w:themeFillTint="99"/>
            <w:textDirection w:val="btLr"/>
            <w:vAlign w:val="center"/>
          </w:tcPr>
          <w:p w14:paraId="4F9BCC01" w14:textId="77777777" w:rsidR="007811D0" w:rsidRPr="00F800C5" w:rsidRDefault="007811D0" w:rsidP="003150F2">
            <w:pPr>
              <w:ind w:left="113" w:right="113"/>
              <w:rPr>
                <w:rFonts w:asciiTheme="minorHAnsi" w:hAnsiTheme="minorHAnsi" w:cstheme="minorHAnsi"/>
                <w:sz w:val="20"/>
                <w:szCs w:val="20"/>
              </w:rPr>
            </w:pPr>
          </w:p>
        </w:tc>
        <w:tc>
          <w:tcPr>
            <w:tcW w:w="1701" w:type="dxa"/>
            <w:vMerge/>
            <w:shd w:val="clear" w:color="auto" w:fill="FFE599" w:themeFill="accent4" w:themeFillTint="66"/>
            <w:textDirection w:val="btLr"/>
          </w:tcPr>
          <w:p w14:paraId="26EE3515" w14:textId="77777777" w:rsidR="007811D0" w:rsidRPr="00F800C5" w:rsidRDefault="007811D0" w:rsidP="003150F2">
            <w:pPr>
              <w:pStyle w:val="Zkladntext"/>
            </w:pPr>
          </w:p>
        </w:tc>
        <w:tc>
          <w:tcPr>
            <w:tcW w:w="4253" w:type="dxa"/>
            <w:shd w:val="clear" w:color="auto" w:fill="FFF2CC" w:themeFill="accent4" w:themeFillTint="33"/>
          </w:tcPr>
          <w:p w14:paraId="1B771DA1" w14:textId="1BCAF6C9" w:rsidR="007811D0" w:rsidRPr="00F800C5" w:rsidRDefault="007811D0" w:rsidP="003150F2">
            <w:pPr>
              <w:rPr>
                <w:rFonts w:asciiTheme="minorHAnsi" w:hAnsiTheme="minorHAnsi" w:cstheme="minorHAnsi"/>
                <w:sz w:val="18"/>
                <w:szCs w:val="18"/>
              </w:rPr>
            </w:pPr>
            <w:r w:rsidRPr="00F800C5">
              <w:rPr>
                <w:rFonts w:asciiTheme="minorHAnsi" w:hAnsiTheme="minorHAnsi" w:cstheme="minorHAnsi"/>
                <w:sz w:val="18"/>
                <w:szCs w:val="18"/>
              </w:rPr>
              <w:t xml:space="preserve">Počet detí MRK vo veku 4-6 rokov, ktoré navštevujú novo postavenú MŠ minimálne jeden rok a dovtedy MŠ nenavštevovali </w:t>
            </w:r>
          </w:p>
        </w:tc>
        <w:tc>
          <w:tcPr>
            <w:tcW w:w="6594" w:type="dxa"/>
            <w:shd w:val="clear" w:color="auto" w:fill="auto"/>
          </w:tcPr>
          <w:p w14:paraId="43B86967" w14:textId="660653D5" w:rsidR="007811D0" w:rsidRPr="00F800C5" w:rsidRDefault="007811D0" w:rsidP="003150F2">
            <w:pPr>
              <w:rPr>
                <w:rFonts w:asciiTheme="minorHAnsi" w:hAnsiTheme="minorHAnsi" w:cstheme="minorHAnsi"/>
                <w:sz w:val="18"/>
                <w:szCs w:val="18"/>
              </w:rPr>
            </w:pPr>
            <w:r w:rsidRPr="00F800C5">
              <w:rPr>
                <w:rFonts w:asciiTheme="minorHAnsi" w:hAnsiTheme="minorHAnsi" w:cstheme="minorHAnsi"/>
                <w:sz w:val="18"/>
                <w:szCs w:val="18"/>
              </w:rPr>
              <w:t>Súčet počtu detí MRK vo veku 4 roky a detí vo veku 5 rokov a detí vo veku 6 rokov, ktoré navštevujú novopostavenú MŠ minimálnej jeden rok v sledovanom období, no v minulosti MŠ z objektívnych alebo subjektívnych dôvodov  nenavštevovali. Do súčtu sa započítavajú iba deti od veku 4 rokov, ktoré mali možnosť navštevovať MŠ v čase dovŕšenia 3 rokov avšak z objektívnych alebo subjektívnych dôvodov MŠ nenavštevovali</w:t>
            </w:r>
          </w:p>
        </w:tc>
      </w:tr>
      <w:tr w:rsidR="007811D0" w:rsidRPr="001332C4" w14:paraId="46B18F43" w14:textId="77777777" w:rsidTr="003150F2">
        <w:trPr>
          <w:cantSplit/>
          <w:trHeight w:val="424"/>
        </w:trPr>
        <w:tc>
          <w:tcPr>
            <w:tcW w:w="1296" w:type="dxa"/>
            <w:vMerge/>
            <w:tcBorders>
              <w:right w:val="single" w:sz="4" w:space="0" w:color="auto"/>
            </w:tcBorders>
            <w:shd w:val="clear" w:color="auto" w:fill="BF8F00" w:themeFill="accent4" w:themeFillShade="BF"/>
            <w:textDirection w:val="btLr"/>
          </w:tcPr>
          <w:p w14:paraId="14C9B2EC" w14:textId="77777777" w:rsidR="007811D0" w:rsidRPr="00F800C5" w:rsidRDefault="007811D0" w:rsidP="003150F2">
            <w:pPr>
              <w:ind w:left="113" w:right="113"/>
              <w:jc w:val="center"/>
              <w:rPr>
                <w:rFonts w:asciiTheme="minorHAnsi" w:hAnsiTheme="minorHAnsi" w:cstheme="minorHAnsi"/>
                <w:color w:val="FFFFFF" w:themeColor="background1"/>
                <w:sz w:val="20"/>
                <w:szCs w:val="20"/>
              </w:rPr>
            </w:pPr>
          </w:p>
        </w:tc>
        <w:tc>
          <w:tcPr>
            <w:tcW w:w="1290" w:type="dxa"/>
            <w:vMerge/>
            <w:tcBorders>
              <w:left w:val="single" w:sz="4" w:space="0" w:color="auto"/>
            </w:tcBorders>
            <w:shd w:val="clear" w:color="auto" w:fill="FFD966" w:themeFill="accent4" w:themeFillTint="99"/>
            <w:textDirection w:val="btLr"/>
            <w:vAlign w:val="center"/>
          </w:tcPr>
          <w:p w14:paraId="18E1C986" w14:textId="77777777" w:rsidR="007811D0" w:rsidRPr="00F800C5" w:rsidRDefault="007811D0" w:rsidP="003150F2">
            <w:pPr>
              <w:ind w:left="113" w:right="113"/>
              <w:rPr>
                <w:rFonts w:asciiTheme="minorHAnsi" w:hAnsiTheme="minorHAnsi" w:cstheme="minorHAnsi"/>
                <w:sz w:val="20"/>
                <w:szCs w:val="20"/>
              </w:rPr>
            </w:pPr>
          </w:p>
        </w:tc>
        <w:tc>
          <w:tcPr>
            <w:tcW w:w="1701" w:type="dxa"/>
            <w:vMerge/>
            <w:shd w:val="clear" w:color="auto" w:fill="FFE599" w:themeFill="accent4" w:themeFillTint="66"/>
            <w:textDirection w:val="btLr"/>
          </w:tcPr>
          <w:p w14:paraId="28FCDF97" w14:textId="77777777" w:rsidR="007811D0" w:rsidRPr="00F800C5" w:rsidRDefault="007811D0" w:rsidP="003150F2">
            <w:pPr>
              <w:jc w:val="center"/>
              <w:rPr>
                <w:rFonts w:asciiTheme="minorHAnsi" w:hAnsiTheme="minorHAnsi" w:cstheme="minorHAnsi"/>
                <w:b/>
                <w:sz w:val="20"/>
                <w:szCs w:val="20"/>
              </w:rPr>
            </w:pPr>
          </w:p>
        </w:tc>
        <w:tc>
          <w:tcPr>
            <w:tcW w:w="4253" w:type="dxa"/>
            <w:shd w:val="clear" w:color="auto" w:fill="FFF2CC" w:themeFill="accent4" w:themeFillTint="33"/>
          </w:tcPr>
          <w:p w14:paraId="081A6965" w14:textId="7AB87F36" w:rsidR="007811D0" w:rsidRPr="00F800C5" w:rsidRDefault="007811D0" w:rsidP="003150F2">
            <w:pPr>
              <w:rPr>
                <w:rFonts w:asciiTheme="minorHAnsi" w:hAnsiTheme="minorHAnsi" w:cstheme="minorHAnsi"/>
                <w:sz w:val="18"/>
                <w:szCs w:val="18"/>
              </w:rPr>
            </w:pPr>
            <w:r w:rsidRPr="00F800C5">
              <w:rPr>
                <w:rFonts w:asciiTheme="minorHAnsi" w:hAnsiTheme="minorHAnsi" w:cstheme="minorHAnsi"/>
                <w:sz w:val="18"/>
                <w:szCs w:val="18"/>
              </w:rPr>
              <w:t xml:space="preserve">Vytvorená kapacita novo postavených zariadení </w:t>
            </w:r>
          </w:p>
        </w:tc>
        <w:tc>
          <w:tcPr>
            <w:tcW w:w="6594" w:type="dxa"/>
            <w:shd w:val="clear" w:color="auto" w:fill="auto"/>
          </w:tcPr>
          <w:p w14:paraId="7849EA61" w14:textId="630F90EE" w:rsidR="007811D0" w:rsidRPr="00F800C5" w:rsidRDefault="007811D0" w:rsidP="003150F2">
            <w:pPr>
              <w:rPr>
                <w:rFonts w:asciiTheme="minorHAnsi" w:hAnsiTheme="minorHAnsi" w:cstheme="minorHAnsi"/>
                <w:sz w:val="18"/>
                <w:szCs w:val="18"/>
              </w:rPr>
            </w:pPr>
            <w:r w:rsidRPr="00F800C5">
              <w:rPr>
                <w:rFonts w:asciiTheme="minorHAnsi" w:hAnsiTheme="minorHAnsi" w:cstheme="minorHAnsi"/>
                <w:sz w:val="18"/>
                <w:szCs w:val="18"/>
              </w:rPr>
              <w:t>Súčet miest pre deti, ktoré vznikli výstavbou MŠ, pričom údaj zahŕňa iba počet vytvorených nových miest pre deti v dôsledku rozšírenia kapacity MŠ</w:t>
            </w:r>
          </w:p>
        </w:tc>
      </w:tr>
      <w:tr w:rsidR="007811D0" w:rsidRPr="001332C4" w14:paraId="60ADC524" w14:textId="77777777" w:rsidTr="003150F2">
        <w:trPr>
          <w:cantSplit/>
          <w:trHeight w:val="430"/>
        </w:trPr>
        <w:tc>
          <w:tcPr>
            <w:tcW w:w="1296" w:type="dxa"/>
            <w:vMerge/>
            <w:tcBorders>
              <w:right w:val="single" w:sz="4" w:space="0" w:color="auto"/>
            </w:tcBorders>
            <w:shd w:val="clear" w:color="auto" w:fill="BF8F00" w:themeFill="accent4" w:themeFillShade="BF"/>
            <w:textDirection w:val="btLr"/>
          </w:tcPr>
          <w:p w14:paraId="4B44F007" w14:textId="77777777" w:rsidR="007811D0" w:rsidRPr="00F800C5" w:rsidRDefault="007811D0" w:rsidP="003150F2">
            <w:pPr>
              <w:ind w:left="113" w:right="113"/>
              <w:jc w:val="center"/>
              <w:rPr>
                <w:rFonts w:asciiTheme="minorHAnsi" w:hAnsiTheme="minorHAnsi" w:cstheme="minorHAnsi"/>
                <w:color w:val="FFFFFF" w:themeColor="background1"/>
                <w:sz w:val="20"/>
                <w:szCs w:val="20"/>
              </w:rPr>
            </w:pPr>
          </w:p>
        </w:tc>
        <w:tc>
          <w:tcPr>
            <w:tcW w:w="1290" w:type="dxa"/>
            <w:vMerge/>
            <w:tcBorders>
              <w:left w:val="single" w:sz="4" w:space="0" w:color="auto"/>
            </w:tcBorders>
            <w:shd w:val="clear" w:color="auto" w:fill="FFD966" w:themeFill="accent4" w:themeFillTint="99"/>
            <w:textDirection w:val="btLr"/>
            <w:vAlign w:val="center"/>
          </w:tcPr>
          <w:p w14:paraId="2EB90AB2" w14:textId="77777777" w:rsidR="007811D0" w:rsidRPr="00F800C5" w:rsidRDefault="007811D0" w:rsidP="003150F2">
            <w:pPr>
              <w:ind w:left="113" w:right="113"/>
              <w:rPr>
                <w:rFonts w:asciiTheme="minorHAnsi" w:hAnsiTheme="minorHAnsi" w:cstheme="minorHAnsi"/>
                <w:sz w:val="20"/>
                <w:szCs w:val="20"/>
              </w:rPr>
            </w:pPr>
          </w:p>
        </w:tc>
        <w:tc>
          <w:tcPr>
            <w:tcW w:w="1701" w:type="dxa"/>
            <w:vMerge/>
            <w:shd w:val="clear" w:color="auto" w:fill="FFE599" w:themeFill="accent4" w:themeFillTint="66"/>
            <w:textDirection w:val="btLr"/>
          </w:tcPr>
          <w:p w14:paraId="0BDC1374" w14:textId="77777777" w:rsidR="007811D0" w:rsidRPr="00F800C5" w:rsidRDefault="007811D0" w:rsidP="003150F2">
            <w:pPr>
              <w:jc w:val="center"/>
              <w:rPr>
                <w:rFonts w:asciiTheme="minorHAnsi" w:hAnsiTheme="minorHAnsi" w:cstheme="minorHAnsi"/>
                <w:b/>
                <w:sz w:val="20"/>
                <w:szCs w:val="20"/>
              </w:rPr>
            </w:pPr>
          </w:p>
        </w:tc>
        <w:tc>
          <w:tcPr>
            <w:tcW w:w="4253" w:type="dxa"/>
            <w:shd w:val="clear" w:color="auto" w:fill="FFF2CC" w:themeFill="accent4" w:themeFillTint="33"/>
          </w:tcPr>
          <w:p w14:paraId="14E2F2E1" w14:textId="678FD4D6" w:rsidR="007811D0" w:rsidRPr="00F800C5" w:rsidRDefault="007811D0" w:rsidP="003150F2">
            <w:pPr>
              <w:rPr>
                <w:rFonts w:asciiTheme="minorHAnsi" w:hAnsiTheme="minorHAnsi" w:cstheme="minorHAnsi"/>
                <w:sz w:val="18"/>
                <w:szCs w:val="18"/>
              </w:rPr>
            </w:pPr>
            <w:r w:rsidRPr="00F800C5">
              <w:rPr>
                <w:rFonts w:asciiTheme="minorHAnsi" w:hAnsiTheme="minorHAnsi" w:cstheme="minorHAnsi"/>
                <w:sz w:val="18"/>
                <w:szCs w:val="18"/>
              </w:rPr>
              <w:t>Počet detských ihrísk novo postavenej MŠ</w:t>
            </w:r>
          </w:p>
        </w:tc>
        <w:tc>
          <w:tcPr>
            <w:tcW w:w="6594" w:type="dxa"/>
            <w:shd w:val="clear" w:color="auto" w:fill="auto"/>
          </w:tcPr>
          <w:p w14:paraId="618C5BE2" w14:textId="53433C38" w:rsidR="007811D0" w:rsidRPr="00F800C5" w:rsidRDefault="007811D0" w:rsidP="003150F2">
            <w:pPr>
              <w:rPr>
                <w:rFonts w:asciiTheme="minorHAnsi" w:hAnsiTheme="minorHAnsi" w:cstheme="minorHAnsi"/>
                <w:sz w:val="18"/>
                <w:szCs w:val="18"/>
              </w:rPr>
            </w:pPr>
            <w:r w:rsidRPr="00F800C5">
              <w:rPr>
                <w:rFonts w:asciiTheme="minorHAnsi" w:hAnsiTheme="minorHAnsi" w:cstheme="minorHAnsi"/>
                <w:sz w:val="18"/>
                <w:szCs w:val="18"/>
              </w:rPr>
              <w:t>Súčet postavených detských ihrísk situovaných v rámci novo postavenej MŠ a spadajúcich do areálu novo postavenej MŠ</w:t>
            </w:r>
          </w:p>
        </w:tc>
      </w:tr>
      <w:tr w:rsidR="007811D0" w:rsidRPr="001332C4" w14:paraId="2C9ADFD5" w14:textId="77777777" w:rsidTr="003150F2">
        <w:trPr>
          <w:cantSplit/>
          <w:trHeight w:val="536"/>
        </w:trPr>
        <w:tc>
          <w:tcPr>
            <w:tcW w:w="1296" w:type="dxa"/>
            <w:vMerge/>
            <w:tcBorders>
              <w:right w:val="single" w:sz="4" w:space="0" w:color="auto"/>
            </w:tcBorders>
            <w:shd w:val="clear" w:color="auto" w:fill="BF8F00" w:themeFill="accent4" w:themeFillShade="BF"/>
            <w:vAlign w:val="center"/>
          </w:tcPr>
          <w:p w14:paraId="2DDBA9DD" w14:textId="77777777" w:rsidR="007811D0" w:rsidRPr="00F800C5" w:rsidRDefault="007811D0" w:rsidP="003150F2">
            <w:pPr>
              <w:jc w:val="center"/>
              <w:rPr>
                <w:rFonts w:asciiTheme="minorHAnsi" w:hAnsiTheme="minorHAnsi" w:cstheme="minorHAnsi"/>
                <w:b/>
                <w:color w:val="FFFFFF" w:themeColor="background1"/>
                <w:sz w:val="20"/>
                <w:szCs w:val="20"/>
              </w:rPr>
            </w:pPr>
          </w:p>
        </w:tc>
        <w:tc>
          <w:tcPr>
            <w:tcW w:w="1290" w:type="dxa"/>
            <w:vMerge/>
            <w:tcBorders>
              <w:left w:val="single" w:sz="4" w:space="0" w:color="auto"/>
            </w:tcBorders>
            <w:shd w:val="clear" w:color="auto" w:fill="FFD966" w:themeFill="accent4" w:themeFillTint="99"/>
            <w:vAlign w:val="center"/>
          </w:tcPr>
          <w:p w14:paraId="5F105089" w14:textId="77777777" w:rsidR="007811D0" w:rsidRPr="00F800C5" w:rsidRDefault="007811D0" w:rsidP="003150F2">
            <w:pPr>
              <w:rPr>
                <w:rFonts w:asciiTheme="minorHAnsi" w:hAnsiTheme="minorHAnsi" w:cstheme="minorHAnsi"/>
                <w:sz w:val="20"/>
                <w:szCs w:val="20"/>
              </w:rPr>
            </w:pPr>
          </w:p>
        </w:tc>
        <w:tc>
          <w:tcPr>
            <w:tcW w:w="1701" w:type="dxa"/>
            <w:vMerge/>
            <w:shd w:val="clear" w:color="auto" w:fill="FFE599" w:themeFill="accent4" w:themeFillTint="66"/>
            <w:textDirection w:val="btLr"/>
          </w:tcPr>
          <w:p w14:paraId="0FEE7C07" w14:textId="77777777" w:rsidR="007811D0" w:rsidRPr="00F800C5" w:rsidRDefault="007811D0" w:rsidP="003150F2">
            <w:pPr>
              <w:jc w:val="center"/>
              <w:rPr>
                <w:rFonts w:asciiTheme="minorHAnsi" w:hAnsiTheme="minorHAnsi" w:cstheme="minorHAnsi"/>
                <w:b/>
                <w:sz w:val="20"/>
                <w:szCs w:val="20"/>
              </w:rPr>
            </w:pPr>
          </w:p>
        </w:tc>
        <w:tc>
          <w:tcPr>
            <w:tcW w:w="4253" w:type="dxa"/>
            <w:shd w:val="clear" w:color="auto" w:fill="FFF2CC" w:themeFill="accent4" w:themeFillTint="33"/>
          </w:tcPr>
          <w:p w14:paraId="4B18CD5E" w14:textId="61828E52" w:rsidR="007811D0" w:rsidRPr="00F800C5" w:rsidRDefault="007811D0" w:rsidP="003150F2">
            <w:pPr>
              <w:rPr>
                <w:rFonts w:asciiTheme="minorHAnsi" w:hAnsiTheme="minorHAnsi" w:cstheme="minorHAnsi"/>
                <w:sz w:val="18"/>
                <w:szCs w:val="18"/>
              </w:rPr>
            </w:pPr>
            <w:r w:rsidRPr="00F800C5">
              <w:rPr>
                <w:rFonts w:asciiTheme="minorHAnsi" w:hAnsiTheme="minorHAnsi" w:cstheme="minorHAnsi"/>
                <w:sz w:val="18"/>
                <w:szCs w:val="18"/>
              </w:rPr>
              <w:t>Počet vnútorných športovísk novo postavenej MŠ</w:t>
            </w:r>
          </w:p>
        </w:tc>
        <w:tc>
          <w:tcPr>
            <w:tcW w:w="6594" w:type="dxa"/>
            <w:shd w:val="clear" w:color="auto" w:fill="auto"/>
          </w:tcPr>
          <w:p w14:paraId="118B6B2A" w14:textId="14CCF046" w:rsidR="007811D0" w:rsidRPr="00F800C5" w:rsidRDefault="007811D0" w:rsidP="003150F2">
            <w:pPr>
              <w:rPr>
                <w:rFonts w:asciiTheme="minorHAnsi" w:hAnsiTheme="minorHAnsi" w:cstheme="minorHAnsi"/>
                <w:sz w:val="18"/>
                <w:szCs w:val="18"/>
              </w:rPr>
            </w:pPr>
            <w:r w:rsidRPr="00F800C5">
              <w:rPr>
                <w:rFonts w:asciiTheme="minorHAnsi" w:hAnsiTheme="minorHAnsi" w:cstheme="minorHAnsi"/>
                <w:sz w:val="18"/>
                <w:szCs w:val="18"/>
              </w:rPr>
              <w:t>Súčet postavených vnútorných (zastrešených) športovísk ako napr. telocvičňa situovaných v rámci novo postavenej MŠ a spadajúcich do areálu novo postavenej MŠ</w:t>
            </w:r>
          </w:p>
        </w:tc>
      </w:tr>
      <w:tr w:rsidR="007811D0" w:rsidRPr="001332C4" w14:paraId="540C73EE" w14:textId="77777777" w:rsidTr="003150F2">
        <w:trPr>
          <w:cantSplit/>
          <w:trHeight w:val="558"/>
        </w:trPr>
        <w:tc>
          <w:tcPr>
            <w:tcW w:w="1296" w:type="dxa"/>
            <w:vMerge/>
            <w:tcBorders>
              <w:right w:val="single" w:sz="4" w:space="0" w:color="auto"/>
            </w:tcBorders>
            <w:shd w:val="clear" w:color="auto" w:fill="BF8F00" w:themeFill="accent4" w:themeFillShade="BF"/>
            <w:vAlign w:val="center"/>
          </w:tcPr>
          <w:p w14:paraId="4C89C359" w14:textId="77777777" w:rsidR="007811D0" w:rsidRPr="00F800C5" w:rsidRDefault="007811D0" w:rsidP="003150F2">
            <w:pPr>
              <w:jc w:val="center"/>
              <w:rPr>
                <w:rFonts w:asciiTheme="minorHAnsi" w:hAnsiTheme="minorHAnsi" w:cstheme="minorHAnsi"/>
                <w:b/>
                <w:color w:val="FFFFFF" w:themeColor="background1"/>
                <w:sz w:val="20"/>
                <w:szCs w:val="20"/>
              </w:rPr>
            </w:pPr>
          </w:p>
        </w:tc>
        <w:tc>
          <w:tcPr>
            <w:tcW w:w="1290" w:type="dxa"/>
            <w:vMerge/>
            <w:tcBorders>
              <w:left w:val="single" w:sz="4" w:space="0" w:color="auto"/>
            </w:tcBorders>
            <w:shd w:val="clear" w:color="auto" w:fill="FFD966" w:themeFill="accent4" w:themeFillTint="99"/>
            <w:vAlign w:val="center"/>
          </w:tcPr>
          <w:p w14:paraId="5C18066C" w14:textId="77777777" w:rsidR="007811D0" w:rsidRPr="00F800C5" w:rsidRDefault="007811D0" w:rsidP="003150F2">
            <w:pPr>
              <w:rPr>
                <w:rFonts w:asciiTheme="minorHAnsi" w:hAnsiTheme="minorHAnsi" w:cstheme="minorHAnsi"/>
                <w:sz w:val="20"/>
                <w:szCs w:val="20"/>
              </w:rPr>
            </w:pPr>
          </w:p>
        </w:tc>
        <w:tc>
          <w:tcPr>
            <w:tcW w:w="1701" w:type="dxa"/>
            <w:vMerge/>
            <w:shd w:val="clear" w:color="auto" w:fill="FFE599" w:themeFill="accent4" w:themeFillTint="66"/>
            <w:textDirection w:val="btLr"/>
          </w:tcPr>
          <w:p w14:paraId="20BB35F4" w14:textId="77777777" w:rsidR="007811D0" w:rsidRPr="00F800C5" w:rsidRDefault="007811D0" w:rsidP="003150F2">
            <w:pPr>
              <w:jc w:val="center"/>
              <w:rPr>
                <w:rFonts w:asciiTheme="minorHAnsi" w:hAnsiTheme="minorHAnsi" w:cstheme="minorHAnsi"/>
                <w:b/>
                <w:sz w:val="20"/>
                <w:szCs w:val="20"/>
              </w:rPr>
            </w:pPr>
          </w:p>
        </w:tc>
        <w:tc>
          <w:tcPr>
            <w:tcW w:w="4253" w:type="dxa"/>
            <w:shd w:val="clear" w:color="auto" w:fill="FFF2CC" w:themeFill="accent4" w:themeFillTint="33"/>
          </w:tcPr>
          <w:p w14:paraId="49118784" w14:textId="15AF17A3" w:rsidR="007811D0" w:rsidRPr="00F800C5" w:rsidRDefault="007811D0" w:rsidP="003150F2">
            <w:pPr>
              <w:rPr>
                <w:rFonts w:asciiTheme="minorHAnsi" w:hAnsiTheme="minorHAnsi" w:cstheme="minorHAnsi"/>
                <w:sz w:val="18"/>
                <w:szCs w:val="18"/>
              </w:rPr>
            </w:pPr>
            <w:r w:rsidRPr="00F800C5">
              <w:rPr>
                <w:rFonts w:asciiTheme="minorHAnsi" w:hAnsiTheme="minorHAnsi" w:cstheme="minorHAnsi"/>
                <w:sz w:val="18"/>
                <w:szCs w:val="18"/>
              </w:rPr>
              <w:t>Počet vonkajších športovísk novo postavenej MŠ</w:t>
            </w:r>
          </w:p>
        </w:tc>
        <w:tc>
          <w:tcPr>
            <w:tcW w:w="6594" w:type="dxa"/>
            <w:shd w:val="clear" w:color="auto" w:fill="auto"/>
          </w:tcPr>
          <w:p w14:paraId="40889D6F" w14:textId="700E4D7E" w:rsidR="007811D0" w:rsidRPr="00F800C5" w:rsidRDefault="007811D0" w:rsidP="003150F2">
            <w:pPr>
              <w:rPr>
                <w:rFonts w:asciiTheme="minorHAnsi" w:hAnsiTheme="minorHAnsi" w:cstheme="minorHAnsi"/>
                <w:sz w:val="18"/>
                <w:szCs w:val="18"/>
              </w:rPr>
            </w:pPr>
            <w:r w:rsidRPr="00F800C5">
              <w:rPr>
                <w:rFonts w:asciiTheme="minorHAnsi" w:hAnsiTheme="minorHAnsi" w:cstheme="minorHAnsi"/>
                <w:sz w:val="18"/>
                <w:szCs w:val="18"/>
              </w:rPr>
              <w:t>Súčet postavených vonkajších športovísk situovaných v rámci novo postavenej MŠ a spadajúcich do areálu novo postavenej MŠ</w:t>
            </w:r>
          </w:p>
        </w:tc>
      </w:tr>
      <w:tr w:rsidR="007811D0" w:rsidRPr="001332C4" w14:paraId="22B7D61A" w14:textId="77777777" w:rsidTr="003150F2">
        <w:trPr>
          <w:cantSplit/>
          <w:trHeight w:val="410"/>
        </w:trPr>
        <w:tc>
          <w:tcPr>
            <w:tcW w:w="1296" w:type="dxa"/>
            <w:vMerge/>
            <w:tcBorders>
              <w:right w:val="single" w:sz="4" w:space="0" w:color="auto"/>
            </w:tcBorders>
            <w:shd w:val="clear" w:color="auto" w:fill="BF8F00" w:themeFill="accent4" w:themeFillShade="BF"/>
            <w:vAlign w:val="center"/>
          </w:tcPr>
          <w:p w14:paraId="7CC84BAC" w14:textId="77777777" w:rsidR="007811D0" w:rsidRPr="00F800C5" w:rsidRDefault="007811D0" w:rsidP="003150F2">
            <w:pPr>
              <w:jc w:val="center"/>
              <w:rPr>
                <w:rFonts w:asciiTheme="minorHAnsi" w:hAnsiTheme="minorHAnsi" w:cstheme="minorHAnsi"/>
                <w:b/>
                <w:color w:val="FFFFFF" w:themeColor="background1"/>
                <w:sz w:val="20"/>
                <w:szCs w:val="20"/>
              </w:rPr>
            </w:pPr>
          </w:p>
        </w:tc>
        <w:tc>
          <w:tcPr>
            <w:tcW w:w="1290" w:type="dxa"/>
            <w:vMerge/>
            <w:tcBorders>
              <w:left w:val="single" w:sz="4" w:space="0" w:color="auto"/>
            </w:tcBorders>
            <w:shd w:val="clear" w:color="auto" w:fill="FFD966" w:themeFill="accent4" w:themeFillTint="99"/>
            <w:vAlign w:val="center"/>
          </w:tcPr>
          <w:p w14:paraId="2B0BFA00" w14:textId="77777777" w:rsidR="007811D0" w:rsidRPr="00F800C5" w:rsidRDefault="007811D0" w:rsidP="003150F2">
            <w:pPr>
              <w:rPr>
                <w:rFonts w:asciiTheme="minorHAnsi" w:hAnsiTheme="minorHAnsi" w:cstheme="minorHAnsi"/>
                <w:sz w:val="20"/>
                <w:szCs w:val="20"/>
              </w:rPr>
            </w:pPr>
          </w:p>
        </w:tc>
        <w:tc>
          <w:tcPr>
            <w:tcW w:w="1701" w:type="dxa"/>
            <w:vMerge/>
            <w:shd w:val="clear" w:color="auto" w:fill="FFE599" w:themeFill="accent4" w:themeFillTint="66"/>
            <w:textDirection w:val="btLr"/>
          </w:tcPr>
          <w:p w14:paraId="058296DD" w14:textId="77777777" w:rsidR="007811D0" w:rsidRPr="00F800C5" w:rsidRDefault="007811D0" w:rsidP="003150F2">
            <w:pPr>
              <w:jc w:val="center"/>
              <w:rPr>
                <w:rFonts w:asciiTheme="minorHAnsi" w:hAnsiTheme="minorHAnsi" w:cstheme="minorHAnsi"/>
                <w:b/>
                <w:sz w:val="20"/>
                <w:szCs w:val="20"/>
              </w:rPr>
            </w:pPr>
          </w:p>
        </w:tc>
        <w:tc>
          <w:tcPr>
            <w:tcW w:w="4253" w:type="dxa"/>
            <w:shd w:val="clear" w:color="auto" w:fill="FFF2CC" w:themeFill="accent4" w:themeFillTint="33"/>
          </w:tcPr>
          <w:p w14:paraId="7DE24CFC" w14:textId="2D4385F3" w:rsidR="007811D0" w:rsidRPr="00F800C5" w:rsidRDefault="007811D0" w:rsidP="003150F2">
            <w:pPr>
              <w:rPr>
                <w:rFonts w:asciiTheme="minorHAnsi" w:hAnsiTheme="minorHAnsi" w:cstheme="minorHAnsi"/>
                <w:sz w:val="18"/>
                <w:szCs w:val="18"/>
              </w:rPr>
            </w:pPr>
            <w:r w:rsidRPr="00F800C5">
              <w:rPr>
                <w:rFonts w:asciiTheme="minorHAnsi" w:hAnsiTheme="minorHAnsi" w:cstheme="minorHAnsi"/>
                <w:sz w:val="18"/>
                <w:szCs w:val="18"/>
              </w:rPr>
              <w:t>Počet stravovacích zariadení novo postavenej MŠ</w:t>
            </w:r>
          </w:p>
        </w:tc>
        <w:tc>
          <w:tcPr>
            <w:tcW w:w="6594" w:type="dxa"/>
            <w:shd w:val="clear" w:color="auto" w:fill="auto"/>
          </w:tcPr>
          <w:p w14:paraId="6DB0624B" w14:textId="681B8A66" w:rsidR="007811D0" w:rsidRPr="00F800C5" w:rsidRDefault="007811D0" w:rsidP="003150F2">
            <w:pPr>
              <w:rPr>
                <w:rFonts w:asciiTheme="minorHAnsi" w:hAnsiTheme="minorHAnsi" w:cstheme="minorHAnsi"/>
                <w:sz w:val="18"/>
                <w:szCs w:val="18"/>
              </w:rPr>
            </w:pPr>
            <w:r w:rsidRPr="00F800C5">
              <w:rPr>
                <w:rFonts w:asciiTheme="minorHAnsi" w:hAnsiTheme="minorHAnsi" w:cstheme="minorHAnsi"/>
                <w:sz w:val="18"/>
                <w:szCs w:val="18"/>
              </w:rPr>
              <w:t>Súčet postavených stravovacích zariadení (jedální) v rámci novo postavenej MŠ a spadajúcich do areálu novo postavenej MŠ poskytujúcich prípravu a výdaj stravy žiakom a zamestnancom novo postavenej MŠ</w:t>
            </w:r>
          </w:p>
        </w:tc>
      </w:tr>
      <w:tr w:rsidR="007811D0" w:rsidRPr="001332C4" w14:paraId="7EA9F9AA" w14:textId="77777777" w:rsidTr="003150F2">
        <w:trPr>
          <w:cantSplit/>
          <w:trHeight w:val="685"/>
        </w:trPr>
        <w:tc>
          <w:tcPr>
            <w:tcW w:w="1296" w:type="dxa"/>
            <w:vMerge/>
            <w:tcBorders>
              <w:right w:val="single" w:sz="4" w:space="0" w:color="auto"/>
            </w:tcBorders>
            <w:shd w:val="clear" w:color="auto" w:fill="BF8F00" w:themeFill="accent4" w:themeFillShade="BF"/>
            <w:vAlign w:val="center"/>
          </w:tcPr>
          <w:p w14:paraId="02A9F318" w14:textId="77777777" w:rsidR="007811D0" w:rsidRPr="00F800C5" w:rsidRDefault="007811D0" w:rsidP="003150F2">
            <w:pPr>
              <w:jc w:val="center"/>
              <w:rPr>
                <w:rFonts w:asciiTheme="minorHAnsi" w:hAnsiTheme="minorHAnsi" w:cstheme="minorHAnsi"/>
                <w:b/>
                <w:color w:val="FFFFFF" w:themeColor="background1"/>
                <w:sz w:val="20"/>
                <w:szCs w:val="20"/>
              </w:rPr>
            </w:pPr>
          </w:p>
        </w:tc>
        <w:tc>
          <w:tcPr>
            <w:tcW w:w="1290" w:type="dxa"/>
            <w:vMerge/>
            <w:tcBorders>
              <w:left w:val="single" w:sz="4" w:space="0" w:color="auto"/>
            </w:tcBorders>
            <w:shd w:val="clear" w:color="auto" w:fill="FFD966" w:themeFill="accent4" w:themeFillTint="99"/>
            <w:vAlign w:val="center"/>
          </w:tcPr>
          <w:p w14:paraId="4CDF827C" w14:textId="77777777" w:rsidR="007811D0" w:rsidRPr="00F800C5" w:rsidRDefault="007811D0" w:rsidP="003150F2">
            <w:pPr>
              <w:rPr>
                <w:rFonts w:asciiTheme="minorHAnsi" w:hAnsiTheme="minorHAnsi" w:cstheme="minorHAnsi"/>
                <w:sz w:val="20"/>
                <w:szCs w:val="20"/>
              </w:rPr>
            </w:pPr>
          </w:p>
        </w:tc>
        <w:tc>
          <w:tcPr>
            <w:tcW w:w="1701" w:type="dxa"/>
            <w:vMerge/>
            <w:shd w:val="clear" w:color="auto" w:fill="FFE599" w:themeFill="accent4" w:themeFillTint="66"/>
            <w:textDirection w:val="btLr"/>
          </w:tcPr>
          <w:p w14:paraId="359DB3AE" w14:textId="77777777" w:rsidR="007811D0" w:rsidRPr="00F800C5" w:rsidRDefault="007811D0" w:rsidP="003150F2">
            <w:pPr>
              <w:jc w:val="center"/>
              <w:rPr>
                <w:rFonts w:asciiTheme="minorHAnsi" w:hAnsiTheme="minorHAnsi" w:cstheme="minorHAnsi"/>
                <w:b/>
                <w:sz w:val="20"/>
                <w:szCs w:val="20"/>
              </w:rPr>
            </w:pPr>
          </w:p>
        </w:tc>
        <w:tc>
          <w:tcPr>
            <w:tcW w:w="4253" w:type="dxa"/>
            <w:shd w:val="clear" w:color="auto" w:fill="FFF2CC" w:themeFill="accent4" w:themeFillTint="33"/>
          </w:tcPr>
          <w:p w14:paraId="7E02E283" w14:textId="5C5AE611" w:rsidR="007811D0" w:rsidRPr="00F800C5" w:rsidRDefault="00C66C5C" w:rsidP="003150F2">
            <w:pPr>
              <w:rPr>
                <w:rFonts w:asciiTheme="minorHAnsi" w:hAnsiTheme="minorHAnsi" w:cstheme="minorHAnsi"/>
                <w:sz w:val="18"/>
                <w:szCs w:val="18"/>
              </w:rPr>
            </w:pPr>
            <w:r w:rsidRPr="00C66C5C">
              <w:rPr>
                <w:rFonts w:asciiTheme="minorHAnsi" w:hAnsiTheme="minorHAnsi" w:cstheme="minorHAnsi"/>
                <w:sz w:val="18"/>
                <w:szCs w:val="18"/>
              </w:rPr>
              <w:t>Počet vytvorených pracovných miest cielene pre MRK prostredníctvom uplatnenia sociálneho aspektu vo verejných obstarávaniach</w:t>
            </w:r>
          </w:p>
        </w:tc>
        <w:tc>
          <w:tcPr>
            <w:tcW w:w="6594" w:type="dxa"/>
            <w:shd w:val="clear" w:color="auto" w:fill="auto"/>
          </w:tcPr>
          <w:p w14:paraId="18471CB2" w14:textId="77777777" w:rsidR="007811D0" w:rsidRPr="007811D0" w:rsidRDefault="007811D0" w:rsidP="003150F2">
            <w:pPr>
              <w:rPr>
                <w:rFonts w:asciiTheme="minorHAnsi" w:hAnsiTheme="minorHAnsi" w:cstheme="minorHAnsi"/>
                <w:sz w:val="18"/>
                <w:szCs w:val="18"/>
              </w:rPr>
            </w:pPr>
            <w:r w:rsidRPr="007811D0">
              <w:rPr>
                <w:rFonts w:asciiTheme="minorHAnsi" w:hAnsiTheme="minorHAnsi" w:cstheme="minorHAnsi"/>
                <w:sz w:val="18"/>
                <w:szCs w:val="18"/>
              </w:rPr>
              <w:t>Počet pracovných miest vytvorených cielene pre osoby z prostredia MRK prostredníctvom uplatnenia sociálneho aspektu vo verejných obstarávaniach v rámci realizácie projektu.</w:t>
            </w:r>
          </w:p>
          <w:p w14:paraId="7B24A8C2" w14:textId="77777777" w:rsidR="007811D0" w:rsidRPr="007811D0" w:rsidRDefault="007811D0" w:rsidP="003150F2">
            <w:pPr>
              <w:rPr>
                <w:rFonts w:asciiTheme="minorHAnsi" w:hAnsiTheme="minorHAnsi" w:cstheme="minorHAnsi"/>
                <w:sz w:val="18"/>
                <w:szCs w:val="18"/>
              </w:rPr>
            </w:pPr>
            <w:r w:rsidRPr="007811D0">
              <w:rPr>
                <w:rFonts w:asciiTheme="minorHAnsi" w:hAnsiTheme="minorHAnsi" w:cstheme="minorHAnsi"/>
                <w:sz w:val="18"/>
                <w:szCs w:val="18"/>
              </w:rPr>
              <w:t>Za uplatnenie sociálneho aspektu vo verejných obstarávaniach sa považuje povinnosť obstarávateľa vytvoriť v rámci realizácie projektu (výstavba budov, rekonštrukcia budov a pod.) min. 1 pracovné miesto pre osoby so sociálnym vylúčením z prostredia MRK.</w:t>
            </w:r>
          </w:p>
          <w:p w14:paraId="4FB8C6A8" w14:textId="486B2159" w:rsidR="007811D0" w:rsidRPr="00F800C5" w:rsidRDefault="007811D0" w:rsidP="003150F2">
            <w:pPr>
              <w:rPr>
                <w:rFonts w:asciiTheme="minorHAnsi" w:hAnsiTheme="minorHAnsi" w:cstheme="minorHAnsi"/>
                <w:sz w:val="18"/>
                <w:szCs w:val="18"/>
              </w:rPr>
            </w:pPr>
            <w:r w:rsidRPr="007811D0">
              <w:rPr>
                <w:rFonts w:asciiTheme="minorHAnsi" w:hAnsiTheme="minorHAnsi" w:cstheme="minorHAnsi"/>
                <w:sz w:val="18"/>
                <w:szCs w:val="18"/>
              </w:rPr>
              <w:t>Do súčtu sa zarátavajú všetky pracovné miesta vytvorené cielene pre osoby MRK pre potreby realizácie aktivít projektu bez ohľadu na ich charakter alebo dĺžku trvania (trvalý pracovný pomer, pracovný pomer na dobu určitú, dohoda o vykonaní práce, celý pracovný úväzok, polovičný úväzok resp. iný menší pracovný úväzok)</w:t>
            </w:r>
          </w:p>
        </w:tc>
      </w:tr>
    </w:tbl>
    <w:p w14:paraId="3BFFD428" w14:textId="5E17CE39" w:rsidR="004D6F43" w:rsidRPr="0008759A" w:rsidRDefault="004D6F43" w:rsidP="00291CBA"/>
    <w:tbl>
      <w:tblPr>
        <w:tblStyle w:val="Mriekatabuky"/>
        <w:tblW w:w="15168" w:type="dxa"/>
        <w:tblInd w:w="-459" w:type="dxa"/>
        <w:tblLayout w:type="fixed"/>
        <w:tblLook w:val="04A0" w:firstRow="1" w:lastRow="0" w:firstColumn="1" w:lastColumn="0" w:noHBand="0" w:noVBand="1"/>
      </w:tblPr>
      <w:tblGrid>
        <w:gridCol w:w="1560"/>
        <w:gridCol w:w="1134"/>
        <w:gridCol w:w="1559"/>
        <w:gridCol w:w="4394"/>
        <w:gridCol w:w="6521"/>
      </w:tblGrid>
      <w:tr w:rsidR="00271472" w:rsidRPr="001332C4" w14:paraId="4431553F" w14:textId="77777777" w:rsidTr="003150F2">
        <w:trPr>
          <w:trHeight w:val="798"/>
        </w:trPr>
        <w:tc>
          <w:tcPr>
            <w:tcW w:w="1560" w:type="dxa"/>
            <w:tcBorders>
              <w:top w:val="single" w:sz="4" w:space="0" w:color="auto"/>
            </w:tcBorders>
            <w:shd w:val="clear" w:color="auto" w:fill="538135" w:themeFill="accent6" w:themeFillShade="BF"/>
            <w:vAlign w:val="center"/>
          </w:tcPr>
          <w:p w14:paraId="55192659" w14:textId="583505D5" w:rsidR="00271472" w:rsidRPr="00683122" w:rsidRDefault="00271472" w:rsidP="00271472">
            <w:pPr>
              <w:ind w:left="113" w:right="113"/>
              <w:jc w:val="center"/>
              <w:rPr>
                <w:rFonts w:asciiTheme="minorHAnsi" w:hAnsiTheme="minorHAnsi" w:cstheme="minorHAnsi"/>
                <w:color w:val="FFFFFF" w:themeColor="background1"/>
                <w:sz w:val="20"/>
                <w:szCs w:val="20"/>
              </w:rPr>
            </w:pPr>
            <w:r w:rsidRPr="00683122">
              <w:rPr>
                <w:rFonts w:asciiTheme="minorHAnsi" w:hAnsiTheme="minorHAnsi" w:cstheme="minorHAnsi"/>
                <w:b/>
                <w:color w:val="FFFFFF" w:themeColor="background1"/>
                <w:sz w:val="20"/>
                <w:szCs w:val="20"/>
              </w:rPr>
              <w:lastRenderedPageBreak/>
              <w:t>Typ aktivity</w:t>
            </w:r>
          </w:p>
        </w:tc>
        <w:tc>
          <w:tcPr>
            <w:tcW w:w="1134" w:type="dxa"/>
            <w:tcBorders>
              <w:top w:val="single" w:sz="4" w:space="0" w:color="auto"/>
            </w:tcBorders>
            <w:shd w:val="clear" w:color="auto" w:fill="A8D08D" w:themeFill="accent6" w:themeFillTint="99"/>
            <w:vAlign w:val="center"/>
          </w:tcPr>
          <w:p w14:paraId="40E118B2" w14:textId="46CB1378" w:rsidR="00271472" w:rsidRPr="001332C4" w:rsidRDefault="00271472" w:rsidP="00271472">
            <w:pPr>
              <w:ind w:left="113" w:right="113"/>
              <w:jc w:val="center"/>
              <w:rPr>
                <w:rFonts w:asciiTheme="minorHAnsi" w:hAnsiTheme="minorHAnsi" w:cstheme="minorHAnsi"/>
                <w:sz w:val="20"/>
                <w:szCs w:val="20"/>
              </w:rPr>
            </w:pPr>
            <w:r w:rsidRPr="001332C4">
              <w:rPr>
                <w:rFonts w:asciiTheme="minorHAnsi" w:hAnsiTheme="minorHAnsi" w:cstheme="minorHAnsi"/>
                <w:b/>
                <w:sz w:val="20"/>
                <w:szCs w:val="20"/>
              </w:rPr>
              <w:t>Hlavná aktivita</w:t>
            </w:r>
          </w:p>
        </w:tc>
        <w:tc>
          <w:tcPr>
            <w:tcW w:w="1559" w:type="dxa"/>
            <w:tcBorders>
              <w:top w:val="single" w:sz="4" w:space="0" w:color="auto"/>
            </w:tcBorders>
            <w:shd w:val="clear" w:color="auto" w:fill="C5E0B3" w:themeFill="accent6" w:themeFillTint="66"/>
            <w:vAlign w:val="center"/>
          </w:tcPr>
          <w:p w14:paraId="77B6CDF7" w14:textId="77777777" w:rsidR="00271472" w:rsidRPr="001332C4" w:rsidRDefault="00271472" w:rsidP="00271472">
            <w:pPr>
              <w:spacing w:before="120" w:after="120"/>
              <w:jc w:val="center"/>
              <w:rPr>
                <w:rFonts w:asciiTheme="minorHAnsi" w:hAnsiTheme="minorHAnsi" w:cstheme="minorHAnsi"/>
                <w:b/>
                <w:sz w:val="20"/>
                <w:szCs w:val="20"/>
              </w:rPr>
            </w:pPr>
            <w:r w:rsidRPr="001332C4">
              <w:rPr>
                <w:rFonts w:asciiTheme="minorHAnsi" w:hAnsiTheme="minorHAnsi" w:cstheme="minorHAnsi"/>
                <w:b/>
                <w:sz w:val="20"/>
                <w:szCs w:val="20"/>
              </w:rPr>
              <w:t>Spôsob</w:t>
            </w:r>
          </w:p>
          <w:p w14:paraId="167D41E1" w14:textId="3B0861BC" w:rsidR="00271472" w:rsidRDefault="00271472" w:rsidP="00271472">
            <w:pPr>
              <w:ind w:left="113" w:right="113"/>
              <w:jc w:val="center"/>
              <w:rPr>
                <w:rFonts w:asciiTheme="minorHAnsi" w:hAnsiTheme="minorHAnsi" w:cstheme="minorHAnsi"/>
                <w:sz w:val="20"/>
                <w:szCs w:val="20"/>
              </w:rPr>
            </w:pPr>
            <w:r w:rsidRPr="001332C4">
              <w:rPr>
                <w:rFonts w:asciiTheme="minorHAnsi" w:hAnsiTheme="minorHAnsi" w:cstheme="minorHAnsi"/>
                <w:b/>
                <w:sz w:val="20"/>
                <w:szCs w:val="20"/>
              </w:rPr>
              <w:t>realizácie</w:t>
            </w:r>
          </w:p>
        </w:tc>
        <w:tc>
          <w:tcPr>
            <w:tcW w:w="4394" w:type="dxa"/>
            <w:tcBorders>
              <w:top w:val="single" w:sz="4" w:space="0" w:color="auto"/>
            </w:tcBorders>
            <w:shd w:val="clear" w:color="auto" w:fill="E2EFD9" w:themeFill="accent6" w:themeFillTint="33"/>
            <w:vAlign w:val="center"/>
          </w:tcPr>
          <w:p w14:paraId="5E5506B7" w14:textId="05CFF2AE" w:rsidR="00271472" w:rsidRPr="00030C7A" w:rsidRDefault="00271472" w:rsidP="00271472">
            <w:pPr>
              <w:jc w:val="center"/>
              <w:rPr>
                <w:rFonts w:asciiTheme="minorHAnsi" w:hAnsiTheme="minorHAnsi" w:cstheme="minorHAnsi"/>
                <w:sz w:val="18"/>
                <w:szCs w:val="18"/>
              </w:rPr>
            </w:pPr>
            <w:r w:rsidRPr="001332C4">
              <w:rPr>
                <w:rFonts w:asciiTheme="minorHAnsi" w:hAnsiTheme="minorHAnsi" w:cstheme="minorHAnsi"/>
                <w:b/>
                <w:sz w:val="20"/>
                <w:szCs w:val="20"/>
              </w:rPr>
              <w:t>Sledované údaje projektu</w:t>
            </w:r>
          </w:p>
        </w:tc>
        <w:tc>
          <w:tcPr>
            <w:tcW w:w="6521" w:type="dxa"/>
            <w:tcBorders>
              <w:top w:val="single" w:sz="4" w:space="0" w:color="auto"/>
            </w:tcBorders>
            <w:shd w:val="clear" w:color="auto" w:fill="E2EFD9" w:themeFill="accent6" w:themeFillTint="33"/>
            <w:vAlign w:val="center"/>
          </w:tcPr>
          <w:p w14:paraId="7EEF7A3C" w14:textId="6BD4A7C4" w:rsidR="00271472" w:rsidRPr="00030C7A" w:rsidRDefault="00271472" w:rsidP="00271472">
            <w:pPr>
              <w:jc w:val="center"/>
              <w:rPr>
                <w:rFonts w:asciiTheme="minorHAnsi" w:hAnsiTheme="minorHAnsi" w:cstheme="minorHAnsi"/>
                <w:sz w:val="18"/>
                <w:szCs w:val="18"/>
              </w:rPr>
            </w:pPr>
            <w:r w:rsidRPr="001332C4">
              <w:rPr>
                <w:rFonts w:asciiTheme="minorHAnsi" w:hAnsiTheme="minorHAnsi" w:cstheme="minorHAnsi"/>
                <w:b/>
                <w:sz w:val="20"/>
                <w:szCs w:val="20"/>
              </w:rPr>
              <w:t>Definícia sledovaného údaju projektu</w:t>
            </w:r>
          </w:p>
        </w:tc>
      </w:tr>
      <w:tr w:rsidR="00E962D9" w:rsidRPr="001332C4" w14:paraId="6E332086" w14:textId="6945BEE7" w:rsidTr="003150F2">
        <w:trPr>
          <w:trHeight w:val="798"/>
        </w:trPr>
        <w:tc>
          <w:tcPr>
            <w:tcW w:w="1560" w:type="dxa"/>
            <w:vMerge w:val="restart"/>
            <w:tcBorders>
              <w:top w:val="single" w:sz="4" w:space="0" w:color="auto"/>
            </w:tcBorders>
            <w:shd w:val="clear" w:color="auto" w:fill="538135" w:themeFill="accent6" w:themeFillShade="BF"/>
            <w:textDirection w:val="btLr"/>
          </w:tcPr>
          <w:p w14:paraId="012B66F7" w14:textId="113FD845" w:rsidR="00E962D9" w:rsidRPr="00683122" w:rsidRDefault="00ED1673" w:rsidP="00271472">
            <w:pPr>
              <w:ind w:left="113" w:right="113"/>
              <w:rPr>
                <w:rFonts w:asciiTheme="minorHAnsi" w:hAnsiTheme="minorHAnsi" w:cstheme="minorHAnsi"/>
                <w:color w:val="FFFFFF" w:themeColor="background1"/>
                <w:sz w:val="20"/>
                <w:szCs w:val="20"/>
              </w:rPr>
            </w:pPr>
            <w:r>
              <w:rPr>
                <w:rFonts w:asciiTheme="minorHAnsi" w:hAnsiTheme="minorHAnsi" w:cstheme="minorHAnsi"/>
                <w:color w:val="FFFFFF" w:themeColor="background1"/>
                <w:sz w:val="20"/>
                <w:szCs w:val="20"/>
              </w:rPr>
              <w:t>G</w:t>
            </w:r>
            <w:r w:rsidR="00E962D9" w:rsidRPr="00683122">
              <w:rPr>
                <w:rFonts w:asciiTheme="minorHAnsi" w:hAnsiTheme="minorHAnsi" w:cstheme="minorHAnsi"/>
                <w:color w:val="FFFFFF" w:themeColor="background1"/>
                <w:sz w:val="20"/>
                <w:szCs w:val="20"/>
              </w:rPr>
              <w:t xml:space="preserve">.Podpora rekonštrukcie predškolských zariadení </w:t>
            </w:r>
            <w:r w:rsidR="00964EF1" w:rsidRPr="00964EF1">
              <w:rPr>
                <w:rFonts w:asciiTheme="minorHAnsi" w:hAnsiTheme="minorHAnsi" w:cstheme="minorHAnsi"/>
                <w:color w:val="FFFFFF" w:themeColor="background1"/>
                <w:sz w:val="20"/>
                <w:szCs w:val="20"/>
              </w:rPr>
              <w:t>a prístavby/nadstavby</w:t>
            </w:r>
            <w:r w:rsidR="00964EF1" w:rsidRPr="00A8246E">
              <w:rPr>
                <w:rFonts w:asciiTheme="minorHAnsi" w:hAnsiTheme="minorHAnsi" w:cstheme="minorHAnsi"/>
                <w:b/>
                <w:i/>
                <w:sz w:val="20"/>
                <w:szCs w:val="20"/>
              </w:rPr>
              <w:t xml:space="preserve"> </w:t>
            </w:r>
            <w:r w:rsidR="00964EF1" w:rsidRPr="00964EF1">
              <w:rPr>
                <w:rFonts w:asciiTheme="minorHAnsi" w:hAnsiTheme="minorHAnsi" w:cstheme="minorHAnsi"/>
                <w:color w:val="FFFFFF" w:themeColor="background1"/>
                <w:sz w:val="20"/>
                <w:szCs w:val="20"/>
              </w:rPr>
              <w:t xml:space="preserve">k existujúcim predškolským zariadeniam </w:t>
            </w:r>
            <w:r w:rsidR="00E962D9" w:rsidRPr="00683122">
              <w:rPr>
                <w:rFonts w:asciiTheme="minorHAnsi" w:hAnsiTheme="minorHAnsi" w:cstheme="minorHAnsi"/>
                <w:color w:val="FFFFFF" w:themeColor="background1"/>
                <w:sz w:val="20"/>
                <w:szCs w:val="20"/>
              </w:rPr>
              <w:t>v obciach s prítomnosťou MRK s dôrazom na rozšírenie kapacity</w:t>
            </w:r>
          </w:p>
          <w:p w14:paraId="7919BEFC" w14:textId="3EF7AB77" w:rsidR="00E962D9" w:rsidRPr="00683122" w:rsidRDefault="00E962D9" w:rsidP="00271472">
            <w:pPr>
              <w:ind w:left="113" w:right="113"/>
              <w:rPr>
                <w:rFonts w:asciiTheme="minorHAnsi" w:hAnsiTheme="minorHAnsi" w:cstheme="minorHAnsi"/>
                <w:color w:val="FFFFFF" w:themeColor="background1"/>
                <w:sz w:val="20"/>
                <w:szCs w:val="20"/>
              </w:rPr>
            </w:pPr>
          </w:p>
          <w:p w14:paraId="6BC0BEA9" w14:textId="2C010A5F" w:rsidR="00E962D9" w:rsidRPr="00683122" w:rsidRDefault="00E962D9" w:rsidP="00271472">
            <w:pPr>
              <w:ind w:left="113" w:right="113"/>
              <w:rPr>
                <w:rFonts w:asciiTheme="minorHAnsi" w:hAnsiTheme="minorHAnsi" w:cstheme="minorHAnsi"/>
                <w:color w:val="FFFFFF" w:themeColor="background1"/>
                <w:sz w:val="20"/>
                <w:szCs w:val="20"/>
              </w:rPr>
            </w:pPr>
          </w:p>
          <w:p w14:paraId="5C5F3B2D" w14:textId="1FCD8F59" w:rsidR="00E962D9" w:rsidRPr="00683122" w:rsidRDefault="00E962D9" w:rsidP="00271472">
            <w:pPr>
              <w:ind w:left="113" w:right="113"/>
              <w:rPr>
                <w:rFonts w:asciiTheme="minorHAnsi" w:hAnsiTheme="minorHAnsi" w:cstheme="minorHAnsi"/>
                <w:color w:val="FFFFFF" w:themeColor="background1"/>
                <w:sz w:val="20"/>
                <w:szCs w:val="20"/>
              </w:rPr>
            </w:pPr>
          </w:p>
          <w:p w14:paraId="01E3E39D" w14:textId="4315D21E" w:rsidR="00E962D9" w:rsidRPr="00683122" w:rsidRDefault="00E962D9" w:rsidP="00271472">
            <w:pPr>
              <w:rPr>
                <w:rFonts w:asciiTheme="minorHAnsi" w:hAnsiTheme="minorHAnsi" w:cstheme="minorHAnsi"/>
                <w:b/>
                <w:color w:val="FFFFFF" w:themeColor="background1"/>
                <w:sz w:val="20"/>
                <w:szCs w:val="20"/>
              </w:rPr>
            </w:pPr>
          </w:p>
        </w:tc>
        <w:tc>
          <w:tcPr>
            <w:tcW w:w="1134" w:type="dxa"/>
            <w:vMerge w:val="restart"/>
            <w:tcBorders>
              <w:top w:val="single" w:sz="4" w:space="0" w:color="auto"/>
            </w:tcBorders>
            <w:shd w:val="clear" w:color="auto" w:fill="A8D08D" w:themeFill="accent6" w:themeFillTint="99"/>
            <w:textDirection w:val="btLr"/>
          </w:tcPr>
          <w:p w14:paraId="0283D96A" w14:textId="77777777" w:rsidR="00E962D9" w:rsidRPr="001332C4" w:rsidRDefault="00E962D9" w:rsidP="00271472">
            <w:pPr>
              <w:ind w:left="113" w:right="113"/>
              <w:jc w:val="both"/>
              <w:rPr>
                <w:rFonts w:asciiTheme="minorHAnsi" w:hAnsiTheme="minorHAnsi" w:cstheme="minorHAnsi"/>
                <w:sz w:val="20"/>
                <w:szCs w:val="20"/>
              </w:rPr>
            </w:pPr>
            <w:r w:rsidRPr="001332C4">
              <w:rPr>
                <w:rFonts w:asciiTheme="minorHAnsi" w:hAnsiTheme="minorHAnsi" w:cstheme="minorHAnsi"/>
                <w:sz w:val="20"/>
                <w:szCs w:val="20"/>
              </w:rPr>
              <w:t xml:space="preserve">Rekonštrukcia budovy materskej školy/ elokovaného pracoviska </w:t>
            </w:r>
          </w:p>
          <w:p w14:paraId="1E9FB932" w14:textId="4F8ACE22" w:rsidR="00E962D9" w:rsidRPr="001332C4" w:rsidRDefault="00E962D9" w:rsidP="00271472">
            <w:pPr>
              <w:jc w:val="both"/>
              <w:rPr>
                <w:rFonts w:asciiTheme="minorHAnsi" w:hAnsiTheme="minorHAnsi" w:cstheme="minorHAnsi"/>
                <w:sz w:val="20"/>
                <w:szCs w:val="20"/>
              </w:rPr>
            </w:pPr>
          </w:p>
        </w:tc>
        <w:tc>
          <w:tcPr>
            <w:tcW w:w="1559" w:type="dxa"/>
            <w:vMerge w:val="restart"/>
            <w:tcBorders>
              <w:top w:val="single" w:sz="4" w:space="0" w:color="auto"/>
            </w:tcBorders>
            <w:shd w:val="clear" w:color="auto" w:fill="C5E0B3" w:themeFill="accent6" w:themeFillTint="66"/>
            <w:textDirection w:val="btLr"/>
          </w:tcPr>
          <w:p w14:paraId="6A585DB9" w14:textId="2097F562" w:rsidR="00E962D9" w:rsidRPr="001332C4" w:rsidRDefault="00E962D9" w:rsidP="00271472">
            <w:pPr>
              <w:ind w:left="113" w:right="113"/>
              <w:rPr>
                <w:rFonts w:asciiTheme="minorHAnsi" w:hAnsiTheme="minorHAnsi" w:cstheme="minorHAnsi"/>
                <w:sz w:val="20"/>
                <w:szCs w:val="20"/>
              </w:rPr>
            </w:pPr>
            <w:r>
              <w:rPr>
                <w:rFonts w:asciiTheme="minorHAnsi" w:hAnsiTheme="minorHAnsi" w:cstheme="minorHAnsi"/>
                <w:sz w:val="20"/>
                <w:szCs w:val="20"/>
              </w:rPr>
              <w:t xml:space="preserve">a) </w:t>
            </w:r>
            <w:r w:rsidRPr="001332C4">
              <w:rPr>
                <w:rFonts w:asciiTheme="minorHAnsi" w:hAnsiTheme="minorHAnsi" w:cstheme="minorHAnsi"/>
                <w:sz w:val="20"/>
                <w:szCs w:val="20"/>
              </w:rPr>
              <w:t>Rekonštrukcia budovy materskej školy/ elokovaného pracoviska za účelom  rozšírenia jej kapacity prístavbou, nadstavbou, rekonštrukciou, zmenou dispozície objektov</w:t>
            </w:r>
          </w:p>
          <w:p w14:paraId="31BB2EA0" w14:textId="77777777" w:rsidR="00E962D9" w:rsidRPr="001332C4" w:rsidRDefault="00E962D9" w:rsidP="00271472">
            <w:pPr>
              <w:ind w:left="113" w:right="113"/>
              <w:rPr>
                <w:rFonts w:asciiTheme="minorHAnsi" w:hAnsiTheme="minorHAnsi" w:cstheme="minorHAnsi"/>
                <w:sz w:val="20"/>
                <w:szCs w:val="20"/>
              </w:rPr>
            </w:pPr>
          </w:p>
          <w:p w14:paraId="74F890EE" w14:textId="77777777" w:rsidR="00E962D9" w:rsidRPr="001332C4" w:rsidRDefault="00E962D9" w:rsidP="00271472">
            <w:pPr>
              <w:ind w:left="113" w:right="113"/>
              <w:rPr>
                <w:rFonts w:asciiTheme="minorHAnsi" w:hAnsiTheme="minorHAnsi" w:cstheme="minorHAnsi"/>
                <w:sz w:val="20"/>
                <w:szCs w:val="20"/>
              </w:rPr>
            </w:pPr>
          </w:p>
          <w:p w14:paraId="595C1D4B" w14:textId="77777777" w:rsidR="00E962D9" w:rsidRPr="001332C4" w:rsidRDefault="00E962D9" w:rsidP="00271472">
            <w:pPr>
              <w:ind w:left="113" w:right="113"/>
              <w:rPr>
                <w:rFonts w:asciiTheme="minorHAnsi" w:hAnsiTheme="minorHAnsi" w:cstheme="minorHAnsi"/>
                <w:sz w:val="20"/>
                <w:szCs w:val="20"/>
              </w:rPr>
            </w:pPr>
          </w:p>
          <w:p w14:paraId="3DDCA9FA" w14:textId="77777777" w:rsidR="00E962D9" w:rsidRPr="001332C4" w:rsidRDefault="00E962D9" w:rsidP="00271472">
            <w:pPr>
              <w:ind w:left="113" w:right="113"/>
              <w:rPr>
                <w:rFonts w:asciiTheme="minorHAnsi" w:hAnsiTheme="minorHAnsi" w:cstheme="minorHAnsi"/>
                <w:sz w:val="20"/>
                <w:szCs w:val="20"/>
              </w:rPr>
            </w:pPr>
          </w:p>
          <w:p w14:paraId="5571AC98" w14:textId="77777777" w:rsidR="00E962D9" w:rsidRPr="001332C4" w:rsidRDefault="00E962D9" w:rsidP="00271472">
            <w:pPr>
              <w:ind w:left="113" w:right="113"/>
              <w:rPr>
                <w:rFonts w:asciiTheme="minorHAnsi" w:hAnsiTheme="minorHAnsi" w:cstheme="minorHAnsi"/>
                <w:sz w:val="20"/>
                <w:szCs w:val="20"/>
              </w:rPr>
            </w:pPr>
          </w:p>
          <w:p w14:paraId="04F715B8" w14:textId="77777777" w:rsidR="00E962D9" w:rsidRPr="001332C4" w:rsidRDefault="00E962D9" w:rsidP="00271472">
            <w:pPr>
              <w:ind w:left="113" w:right="113"/>
              <w:rPr>
                <w:rFonts w:asciiTheme="minorHAnsi" w:hAnsiTheme="minorHAnsi" w:cstheme="minorHAnsi"/>
                <w:sz w:val="20"/>
                <w:szCs w:val="20"/>
              </w:rPr>
            </w:pPr>
          </w:p>
          <w:p w14:paraId="295B5AB1" w14:textId="3D93E2B6" w:rsidR="00E962D9" w:rsidRPr="001332C4" w:rsidRDefault="00E962D9" w:rsidP="00271472">
            <w:pPr>
              <w:ind w:left="113" w:right="113"/>
              <w:rPr>
                <w:rFonts w:asciiTheme="minorHAnsi" w:hAnsiTheme="minorHAnsi" w:cstheme="minorHAnsi"/>
                <w:sz w:val="20"/>
                <w:szCs w:val="20"/>
              </w:rPr>
            </w:pPr>
          </w:p>
        </w:tc>
        <w:tc>
          <w:tcPr>
            <w:tcW w:w="4394" w:type="dxa"/>
            <w:tcBorders>
              <w:top w:val="single" w:sz="4" w:space="0" w:color="auto"/>
            </w:tcBorders>
            <w:shd w:val="clear" w:color="auto" w:fill="E2EFD9" w:themeFill="accent6" w:themeFillTint="33"/>
          </w:tcPr>
          <w:p w14:paraId="70906301" w14:textId="43F8582C" w:rsidR="00E962D9" w:rsidRPr="00030C7A" w:rsidRDefault="00E962D9" w:rsidP="00271472">
            <w:pPr>
              <w:rPr>
                <w:rFonts w:asciiTheme="minorHAnsi" w:hAnsiTheme="minorHAnsi" w:cstheme="minorHAnsi"/>
                <w:i/>
                <w:sz w:val="18"/>
                <w:szCs w:val="18"/>
              </w:rPr>
            </w:pPr>
            <w:r w:rsidRPr="00030C7A">
              <w:rPr>
                <w:rFonts w:asciiTheme="minorHAnsi" w:hAnsiTheme="minorHAnsi" w:cstheme="minorHAnsi"/>
                <w:sz w:val="18"/>
                <w:szCs w:val="18"/>
              </w:rPr>
              <w:t>Počet detí vo veku 3-6 rokov, ktoré navštevujú zrekonštruovanú MŠ minimálne jeden rok</w:t>
            </w:r>
            <w:r w:rsidRPr="00030C7A">
              <w:rPr>
                <w:rFonts w:asciiTheme="minorHAnsi" w:hAnsiTheme="minorHAnsi" w:cstheme="minorHAnsi"/>
                <w:i/>
                <w:sz w:val="18"/>
                <w:szCs w:val="18"/>
              </w:rPr>
              <w:tab/>
            </w:r>
          </w:p>
        </w:tc>
        <w:tc>
          <w:tcPr>
            <w:tcW w:w="6521" w:type="dxa"/>
            <w:tcBorders>
              <w:top w:val="single" w:sz="4" w:space="0" w:color="auto"/>
            </w:tcBorders>
            <w:shd w:val="clear" w:color="auto" w:fill="auto"/>
          </w:tcPr>
          <w:p w14:paraId="33B99C41" w14:textId="31A7C3A7" w:rsidR="00E962D9" w:rsidRPr="00030C7A" w:rsidRDefault="00E962D9" w:rsidP="00271472">
            <w:pPr>
              <w:rPr>
                <w:rFonts w:asciiTheme="minorHAnsi" w:hAnsiTheme="minorHAnsi" w:cstheme="minorHAnsi"/>
                <w:sz w:val="18"/>
                <w:szCs w:val="18"/>
              </w:rPr>
            </w:pPr>
            <w:r w:rsidRPr="00030C7A">
              <w:rPr>
                <w:rFonts w:asciiTheme="minorHAnsi" w:hAnsiTheme="minorHAnsi" w:cstheme="minorHAnsi"/>
                <w:sz w:val="18"/>
                <w:szCs w:val="18"/>
              </w:rPr>
              <w:t>Súčet počtu detí vo veku 3 roky a detí vo veku 4 roky a detí vo veku 5 rokov a detí vo veku 6 rokov, ktoré realizáciou projektu navštevujú zrekonštruovanú MŠ minimálne jeden rok v sledovanom období, pričom údaj zahŕňa iba počet detí, ktoré navštevujú zrekonštruovanú časť MŠ</w:t>
            </w:r>
            <w:r w:rsidRPr="00030C7A">
              <w:rPr>
                <w:rStyle w:val="Odkaznapoznmkupodiarou"/>
                <w:rFonts w:asciiTheme="minorHAnsi" w:hAnsiTheme="minorHAnsi" w:cstheme="minorHAnsi"/>
                <w:sz w:val="18"/>
                <w:szCs w:val="18"/>
              </w:rPr>
              <w:footnoteReference w:id="5"/>
            </w:r>
            <w:r w:rsidRPr="00030C7A">
              <w:rPr>
                <w:rFonts w:asciiTheme="minorHAnsi" w:hAnsiTheme="minorHAnsi" w:cstheme="minorHAnsi"/>
                <w:sz w:val="18"/>
                <w:szCs w:val="18"/>
              </w:rPr>
              <w:t xml:space="preserve"> bez započítania počtu detí z pôvodnej kapacity MŠ.</w:t>
            </w:r>
          </w:p>
        </w:tc>
      </w:tr>
      <w:tr w:rsidR="00E962D9" w:rsidRPr="001332C4" w14:paraId="7F0045FE" w14:textId="77777777" w:rsidTr="003150F2">
        <w:trPr>
          <w:trHeight w:val="798"/>
        </w:trPr>
        <w:tc>
          <w:tcPr>
            <w:tcW w:w="1560" w:type="dxa"/>
            <w:vMerge/>
            <w:shd w:val="clear" w:color="auto" w:fill="538135" w:themeFill="accent6" w:themeFillShade="BF"/>
            <w:textDirection w:val="btLr"/>
          </w:tcPr>
          <w:p w14:paraId="491E3ADB" w14:textId="77777777" w:rsidR="00E962D9" w:rsidRPr="00683122" w:rsidRDefault="00E962D9" w:rsidP="007811D0">
            <w:pPr>
              <w:ind w:left="113" w:right="113"/>
              <w:rPr>
                <w:rFonts w:asciiTheme="minorHAnsi" w:hAnsiTheme="minorHAnsi" w:cstheme="minorHAnsi"/>
                <w:color w:val="FFFFFF" w:themeColor="background1"/>
                <w:sz w:val="20"/>
                <w:szCs w:val="20"/>
              </w:rPr>
            </w:pPr>
          </w:p>
        </w:tc>
        <w:tc>
          <w:tcPr>
            <w:tcW w:w="1134" w:type="dxa"/>
            <w:vMerge/>
            <w:shd w:val="clear" w:color="auto" w:fill="A8D08D" w:themeFill="accent6" w:themeFillTint="99"/>
            <w:textDirection w:val="btLr"/>
          </w:tcPr>
          <w:p w14:paraId="27C4B9F4" w14:textId="77777777" w:rsidR="00E962D9" w:rsidRPr="001332C4" w:rsidRDefault="00E962D9" w:rsidP="007811D0">
            <w:pPr>
              <w:ind w:left="113" w:right="113"/>
              <w:jc w:val="both"/>
              <w:rPr>
                <w:rFonts w:asciiTheme="minorHAnsi" w:hAnsiTheme="minorHAnsi" w:cstheme="minorHAnsi"/>
                <w:sz w:val="20"/>
                <w:szCs w:val="20"/>
              </w:rPr>
            </w:pPr>
          </w:p>
        </w:tc>
        <w:tc>
          <w:tcPr>
            <w:tcW w:w="1559" w:type="dxa"/>
            <w:vMerge/>
            <w:shd w:val="clear" w:color="auto" w:fill="C5E0B3" w:themeFill="accent6" w:themeFillTint="66"/>
            <w:textDirection w:val="btLr"/>
          </w:tcPr>
          <w:p w14:paraId="411E89AD" w14:textId="77777777" w:rsidR="00E962D9" w:rsidRDefault="00E962D9" w:rsidP="007811D0">
            <w:pPr>
              <w:ind w:left="113" w:right="113"/>
              <w:rPr>
                <w:rFonts w:asciiTheme="minorHAnsi" w:hAnsiTheme="minorHAnsi" w:cstheme="minorHAnsi"/>
                <w:sz w:val="20"/>
                <w:szCs w:val="20"/>
              </w:rPr>
            </w:pPr>
          </w:p>
        </w:tc>
        <w:tc>
          <w:tcPr>
            <w:tcW w:w="4394" w:type="dxa"/>
            <w:shd w:val="clear" w:color="auto" w:fill="E2EFD9" w:themeFill="accent6" w:themeFillTint="33"/>
          </w:tcPr>
          <w:p w14:paraId="4B9488FD" w14:textId="4EBCB81D" w:rsidR="00E962D9" w:rsidRPr="00030C7A" w:rsidRDefault="00E962D9" w:rsidP="007811D0">
            <w:pPr>
              <w:rPr>
                <w:rFonts w:asciiTheme="minorHAnsi" w:hAnsiTheme="minorHAnsi" w:cstheme="minorHAnsi"/>
                <w:sz w:val="18"/>
                <w:szCs w:val="18"/>
              </w:rPr>
            </w:pPr>
            <w:r w:rsidRPr="00030C7A">
              <w:rPr>
                <w:rFonts w:asciiTheme="minorHAnsi" w:hAnsiTheme="minorHAnsi" w:cstheme="minorHAnsi"/>
                <w:sz w:val="18"/>
                <w:szCs w:val="18"/>
              </w:rPr>
              <w:t>Počet detí MRK vo veku 3-6 rokov, ktoré navštevujú zrekonštruovanú MŠ minimálne jeden rok</w:t>
            </w:r>
          </w:p>
        </w:tc>
        <w:tc>
          <w:tcPr>
            <w:tcW w:w="6521" w:type="dxa"/>
            <w:shd w:val="clear" w:color="auto" w:fill="auto"/>
          </w:tcPr>
          <w:p w14:paraId="1C583544" w14:textId="1C3C4200" w:rsidR="00E962D9" w:rsidRPr="00030C7A" w:rsidRDefault="00E962D9" w:rsidP="007811D0">
            <w:pPr>
              <w:rPr>
                <w:rFonts w:asciiTheme="minorHAnsi" w:hAnsiTheme="minorHAnsi" w:cstheme="minorHAnsi"/>
                <w:sz w:val="18"/>
                <w:szCs w:val="18"/>
              </w:rPr>
            </w:pPr>
            <w:r w:rsidRPr="00030C7A">
              <w:rPr>
                <w:rFonts w:asciiTheme="minorHAnsi" w:hAnsiTheme="minorHAnsi" w:cstheme="minorHAnsi"/>
                <w:sz w:val="18"/>
                <w:szCs w:val="18"/>
              </w:rPr>
              <w:t>Súčet počtu detí MRK vo veku 3 roky a detí MRK vo veku 4 roky a detí MRK vo veku 5 rokov a detí MRK vo veku 6 rokov, ktoré realizáciou projektu navštevujú zrekonštruovanú MŠ minimálne jeden rok v sledovanom období, pričom údaj zahŕňa iba počet detí MRK, ktoré navštevujú zrekonštruovanú časť MŠ bez započítania počtu detí MRK z pôvodnej kapacity MŠ.</w:t>
            </w:r>
          </w:p>
        </w:tc>
      </w:tr>
      <w:tr w:rsidR="00E962D9" w:rsidRPr="001332C4" w14:paraId="749EE658" w14:textId="4045C2EA" w:rsidTr="003150F2">
        <w:tc>
          <w:tcPr>
            <w:tcW w:w="1560" w:type="dxa"/>
            <w:vMerge/>
            <w:shd w:val="clear" w:color="auto" w:fill="538135" w:themeFill="accent6" w:themeFillShade="BF"/>
          </w:tcPr>
          <w:p w14:paraId="3A73A05A" w14:textId="7F0A97A5" w:rsidR="00E962D9" w:rsidRPr="00683122" w:rsidRDefault="00E962D9" w:rsidP="007811D0">
            <w:pPr>
              <w:rPr>
                <w:rFonts w:asciiTheme="minorHAnsi" w:hAnsiTheme="minorHAnsi" w:cstheme="minorHAnsi"/>
                <w:color w:val="FFFFFF" w:themeColor="background1"/>
                <w:sz w:val="20"/>
                <w:szCs w:val="20"/>
              </w:rPr>
            </w:pPr>
          </w:p>
        </w:tc>
        <w:tc>
          <w:tcPr>
            <w:tcW w:w="1134" w:type="dxa"/>
            <w:vMerge/>
            <w:shd w:val="clear" w:color="auto" w:fill="A8D08D" w:themeFill="accent6" w:themeFillTint="99"/>
          </w:tcPr>
          <w:p w14:paraId="00DB774A" w14:textId="6AF38BC2" w:rsidR="00E962D9" w:rsidRPr="001332C4" w:rsidRDefault="00E962D9" w:rsidP="007811D0">
            <w:pPr>
              <w:jc w:val="both"/>
              <w:rPr>
                <w:rFonts w:asciiTheme="minorHAnsi" w:hAnsiTheme="minorHAnsi" w:cstheme="minorHAnsi"/>
                <w:b/>
                <w:sz w:val="20"/>
                <w:szCs w:val="20"/>
              </w:rPr>
            </w:pPr>
          </w:p>
        </w:tc>
        <w:tc>
          <w:tcPr>
            <w:tcW w:w="1559" w:type="dxa"/>
            <w:vMerge/>
            <w:shd w:val="clear" w:color="auto" w:fill="C5E0B3" w:themeFill="accent6" w:themeFillTint="66"/>
          </w:tcPr>
          <w:p w14:paraId="5C7FA86C" w14:textId="470238DA" w:rsidR="00E962D9" w:rsidRPr="001332C4" w:rsidRDefault="00E962D9" w:rsidP="007811D0">
            <w:pPr>
              <w:rPr>
                <w:rFonts w:asciiTheme="minorHAnsi" w:hAnsiTheme="minorHAnsi" w:cstheme="minorHAnsi"/>
                <w:sz w:val="20"/>
                <w:szCs w:val="20"/>
              </w:rPr>
            </w:pPr>
          </w:p>
        </w:tc>
        <w:tc>
          <w:tcPr>
            <w:tcW w:w="4394" w:type="dxa"/>
            <w:shd w:val="clear" w:color="auto" w:fill="E2EFD9" w:themeFill="accent6" w:themeFillTint="33"/>
          </w:tcPr>
          <w:p w14:paraId="7E7BF625" w14:textId="6AE46EEB" w:rsidR="00E962D9" w:rsidRPr="00030C7A" w:rsidRDefault="00E962D9" w:rsidP="007811D0">
            <w:pPr>
              <w:rPr>
                <w:rFonts w:asciiTheme="minorHAnsi" w:hAnsiTheme="minorHAnsi" w:cstheme="minorHAnsi"/>
                <w:i/>
                <w:sz w:val="18"/>
                <w:szCs w:val="18"/>
              </w:rPr>
            </w:pPr>
            <w:r w:rsidRPr="00030C7A">
              <w:rPr>
                <w:rFonts w:asciiTheme="minorHAnsi" w:hAnsiTheme="minorHAnsi" w:cstheme="minorHAnsi"/>
                <w:sz w:val="18"/>
                <w:szCs w:val="18"/>
              </w:rPr>
              <w:t xml:space="preserve">Počet detí vo veku 4-6 rokov, ktoré navštevujú zrekonštruovanú MŠ minimálne jeden rok v dôsledku rozšírenia kapacity MŠ a dovtedy MŠ nenavštevovali </w:t>
            </w:r>
          </w:p>
        </w:tc>
        <w:tc>
          <w:tcPr>
            <w:tcW w:w="6521" w:type="dxa"/>
            <w:shd w:val="clear" w:color="auto" w:fill="auto"/>
          </w:tcPr>
          <w:p w14:paraId="4F536F43" w14:textId="47250060" w:rsidR="00E962D9" w:rsidRPr="00030C7A" w:rsidRDefault="00E962D9" w:rsidP="007811D0">
            <w:pPr>
              <w:rPr>
                <w:rFonts w:asciiTheme="minorHAnsi" w:hAnsiTheme="minorHAnsi" w:cstheme="minorHAnsi"/>
                <w:sz w:val="18"/>
                <w:szCs w:val="18"/>
              </w:rPr>
            </w:pPr>
            <w:r w:rsidRPr="00030C7A">
              <w:rPr>
                <w:rFonts w:asciiTheme="minorHAnsi" w:hAnsiTheme="minorHAnsi" w:cstheme="minorHAnsi"/>
                <w:sz w:val="18"/>
                <w:szCs w:val="18"/>
              </w:rPr>
              <w:t xml:space="preserve">Súčet počtu detí vo veku 4 roky a detí vo veku 5 rokov a detí vo veku 6 rokov, ktoré navštevujú zrekonštruovanú MŠ minimálnej jeden rok v sledovanom období, no v minulosti MŠ z objektívnych alebo subjektívnych dôvodov nenavštevovali. Do súčtu sa započítavajú iba deti od veku 4 rokov, ktoré mali možnosť navštevovať MŠ v čase dovŕšenia 3 rokov avšak z objektívnych alebo subjektívnych dôvodov MŠ nenavštevovali. </w:t>
            </w:r>
          </w:p>
        </w:tc>
      </w:tr>
      <w:tr w:rsidR="00E962D9" w:rsidRPr="001332C4" w14:paraId="0F08667E" w14:textId="1EE24806" w:rsidTr="003150F2">
        <w:tc>
          <w:tcPr>
            <w:tcW w:w="1560" w:type="dxa"/>
            <w:vMerge/>
            <w:shd w:val="clear" w:color="auto" w:fill="538135" w:themeFill="accent6" w:themeFillShade="BF"/>
          </w:tcPr>
          <w:p w14:paraId="0EF7C1EC" w14:textId="64E18AFE" w:rsidR="00E962D9" w:rsidRPr="00683122" w:rsidRDefault="00E962D9" w:rsidP="007811D0">
            <w:pPr>
              <w:rPr>
                <w:rFonts w:asciiTheme="minorHAnsi" w:hAnsiTheme="minorHAnsi" w:cstheme="minorHAnsi"/>
                <w:color w:val="FFFFFF" w:themeColor="background1"/>
                <w:sz w:val="20"/>
                <w:szCs w:val="20"/>
              </w:rPr>
            </w:pPr>
          </w:p>
        </w:tc>
        <w:tc>
          <w:tcPr>
            <w:tcW w:w="1134" w:type="dxa"/>
            <w:vMerge/>
            <w:shd w:val="clear" w:color="auto" w:fill="A8D08D" w:themeFill="accent6" w:themeFillTint="99"/>
          </w:tcPr>
          <w:p w14:paraId="51D72944" w14:textId="5B68C8CA" w:rsidR="00E962D9" w:rsidRPr="001332C4" w:rsidRDefault="00E962D9" w:rsidP="007811D0">
            <w:pPr>
              <w:jc w:val="both"/>
              <w:rPr>
                <w:rFonts w:asciiTheme="minorHAnsi" w:hAnsiTheme="minorHAnsi" w:cstheme="minorHAnsi"/>
                <w:b/>
                <w:sz w:val="20"/>
                <w:szCs w:val="20"/>
              </w:rPr>
            </w:pPr>
          </w:p>
        </w:tc>
        <w:tc>
          <w:tcPr>
            <w:tcW w:w="1559" w:type="dxa"/>
            <w:vMerge/>
            <w:shd w:val="clear" w:color="auto" w:fill="C5E0B3" w:themeFill="accent6" w:themeFillTint="66"/>
          </w:tcPr>
          <w:p w14:paraId="2FE0071D" w14:textId="218D1564" w:rsidR="00E962D9" w:rsidRPr="001332C4" w:rsidRDefault="00E962D9" w:rsidP="007811D0">
            <w:pPr>
              <w:rPr>
                <w:rFonts w:asciiTheme="minorHAnsi" w:hAnsiTheme="minorHAnsi" w:cstheme="minorHAnsi"/>
                <w:sz w:val="20"/>
                <w:szCs w:val="20"/>
              </w:rPr>
            </w:pPr>
          </w:p>
        </w:tc>
        <w:tc>
          <w:tcPr>
            <w:tcW w:w="4394" w:type="dxa"/>
            <w:shd w:val="clear" w:color="auto" w:fill="E2EFD9" w:themeFill="accent6" w:themeFillTint="33"/>
          </w:tcPr>
          <w:p w14:paraId="4656E7D3" w14:textId="2BEDEB0F" w:rsidR="00E962D9" w:rsidRPr="00030C7A" w:rsidRDefault="00E962D9" w:rsidP="007811D0">
            <w:pPr>
              <w:rPr>
                <w:rFonts w:asciiTheme="minorHAnsi" w:hAnsiTheme="minorHAnsi" w:cstheme="minorHAnsi"/>
                <w:sz w:val="18"/>
                <w:szCs w:val="18"/>
              </w:rPr>
            </w:pPr>
            <w:r w:rsidRPr="00030C7A">
              <w:rPr>
                <w:rFonts w:asciiTheme="minorHAnsi" w:hAnsiTheme="minorHAnsi" w:cstheme="minorHAnsi"/>
                <w:sz w:val="18"/>
                <w:szCs w:val="18"/>
              </w:rPr>
              <w:t xml:space="preserve">Počet detí MRK vo veku 4-6 rokov, ktoré navštevujú zrekonštruovanú MŠ minimálne jeden rok v dôsledku rozšírenia kapacity MŠ a dovtedy MŠ nenavštevovali </w:t>
            </w:r>
          </w:p>
        </w:tc>
        <w:tc>
          <w:tcPr>
            <w:tcW w:w="6521" w:type="dxa"/>
            <w:shd w:val="clear" w:color="auto" w:fill="auto"/>
          </w:tcPr>
          <w:p w14:paraId="69F1E325" w14:textId="251B11A1" w:rsidR="00E962D9" w:rsidRPr="00030C7A" w:rsidRDefault="00E962D9" w:rsidP="007811D0">
            <w:pPr>
              <w:rPr>
                <w:rFonts w:asciiTheme="minorHAnsi" w:hAnsiTheme="minorHAnsi" w:cstheme="minorHAnsi"/>
                <w:sz w:val="18"/>
                <w:szCs w:val="18"/>
              </w:rPr>
            </w:pPr>
            <w:r w:rsidRPr="00030C7A">
              <w:rPr>
                <w:rFonts w:asciiTheme="minorHAnsi" w:hAnsiTheme="minorHAnsi" w:cstheme="minorHAnsi"/>
                <w:sz w:val="18"/>
                <w:szCs w:val="18"/>
              </w:rPr>
              <w:t>Súčet počtu detí vo veku 4 roky a detí vo veku 5 rokov a detí vo veku 6 rokov, ktoré navštevujú zrekonštruovanú MŠ minimálnej jeden rok v sledovanom období, no v minulosti MŠ z objektívnych alebo subjektívnych dôvodov nenavštevovali. Do súčtu sa započítavajú iba deti od veku 4 rokov, ktoré mali možnosť navštevovať MŠ v čase dovŕšenia 3 rokov avšak z objektívnych alebo subjektívnych dôvodov MŠ nenavštevovali.</w:t>
            </w:r>
          </w:p>
        </w:tc>
      </w:tr>
      <w:tr w:rsidR="00E962D9" w:rsidRPr="001332C4" w14:paraId="4E16E153" w14:textId="06E94E86" w:rsidTr="003150F2">
        <w:tc>
          <w:tcPr>
            <w:tcW w:w="1560" w:type="dxa"/>
            <w:vMerge/>
            <w:shd w:val="clear" w:color="auto" w:fill="538135" w:themeFill="accent6" w:themeFillShade="BF"/>
          </w:tcPr>
          <w:p w14:paraId="5050A546" w14:textId="1B8E448B" w:rsidR="00E962D9" w:rsidRPr="00683122" w:rsidRDefault="00E962D9" w:rsidP="007811D0">
            <w:pPr>
              <w:rPr>
                <w:rFonts w:asciiTheme="minorHAnsi" w:hAnsiTheme="minorHAnsi" w:cstheme="minorHAnsi"/>
                <w:color w:val="FFFFFF" w:themeColor="background1"/>
                <w:sz w:val="20"/>
                <w:szCs w:val="20"/>
              </w:rPr>
            </w:pPr>
          </w:p>
        </w:tc>
        <w:tc>
          <w:tcPr>
            <w:tcW w:w="1134" w:type="dxa"/>
            <w:vMerge/>
            <w:shd w:val="clear" w:color="auto" w:fill="A8D08D" w:themeFill="accent6" w:themeFillTint="99"/>
          </w:tcPr>
          <w:p w14:paraId="40E13C6E" w14:textId="459345E2" w:rsidR="00E962D9" w:rsidRPr="001332C4" w:rsidRDefault="00E962D9" w:rsidP="007811D0">
            <w:pPr>
              <w:jc w:val="both"/>
              <w:rPr>
                <w:rFonts w:asciiTheme="minorHAnsi" w:hAnsiTheme="minorHAnsi" w:cstheme="minorHAnsi"/>
                <w:b/>
                <w:sz w:val="20"/>
                <w:szCs w:val="20"/>
              </w:rPr>
            </w:pPr>
          </w:p>
        </w:tc>
        <w:tc>
          <w:tcPr>
            <w:tcW w:w="1559" w:type="dxa"/>
            <w:vMerge/>
            <w:shd w:val="clear" w:color="auto" w:fill="C5E0B3" w:themeFill="accent6" w:themeFillTint="66"/>
          </w:tcPr>
          <w:p w14:paraId="336F0B9A" w14:textId="61660082" w:rsidR="00E962D9" w:rsidRPr="001332C4" w:rsidRDefault="00E962D9" w:rsidP="007811D0">
            <w:pPr>
              <w:rPr>
                <w:rFonts w:asciiTheme="minorHAnsi" w:hAnsiTheme="minorHAnsi" w:cstheme="minorHAnsi"/>
                <w:sz w:val="20"/>
                <w:szCs w:val="20"/>
              </w:rPr>
            </w:pPr>
          </w:p>
        </w:tc>
        <w:tc>
          <w:tcPr>
            <w:tcW w:w="4394" w:type="dxa"/>
            <w:shd w:val="clear" w:color="auto" w:fill="E2EFD9" w:themeFill="accent6" w:themeFillTint="33"/>
          </w:tcPr>
          <w:p w14:paraId="1BD8252D" w14:textId="3CA90A48" w:rsidR="00E962D9" w:rsidRPr="00030C7A" w:rsidRDefault="00E962D9" w:rsidP="007811D0">
            <w:pPr>
              <w:rPr>
                <w:rFonts w:asciiTheme="minorHAnsi" w:hAnsiTheme="minorHAnsi" w:cstheme="minorHAnsi"/>
                <w:sz w:val="18"/>
                <w:szCs w:val="18"/>
              </w:rPr>
            </w:pPr>
            <w:r w:rsidRPr="00030C7A">
              <w:rPr>
                <w:rFonts w:asciiTheme="minorHAnsi" w:hAnsiTheme="minorHAnsi" w:cstheme="minorHAnsi"/>
                <w:sz w:val="18"/>
                <w:szCs w:val="18"/>
              </w:rPr>
              <w:t xml:space="preserve">Vytvorená kapacita zrekonštruovaného zariadenia </w:t>
            </w:r>
          </w:p>
        </w:tc>
        <w:tc>
          <w:tcPr>
            <w:tcW w:w="6521" w:type="dxa"/>
            <w:shd w:val="clear" w:color="auto" w:fill="auto"/>
          </w:tcPr>
          <w:p w14:paraId="3F760ECC" w14:textId="56A629DC" w:rsidR="00E962D9" w:rsidRPr="00030C7A" w:rsidRDefault="00E962D9" w:rsidP="007811D0">
            <w:pPr>
              <w:rPr>
                <w:rFonts w:asciiTheme="minorHAnsi" w:hAnsiTheme="minorHAnsi" w:cstheme="minorHAnsi"/>
                <w:sz w:val="18"/>
                <w:szCs w:val="18"/>
              </w:rPr>
            </w:pPr>
            <w:r w:rsidRPr="00030C7A">
              <w:rPr>
                <w:rFonts w:asciiTheme="minorHAnsi" w:hAnsiTheme="minorHAnsi" w:cstheme="minorHAnsi"/>
                <w:sz w:val="18"/>
                <w:szCs w:val="18"/>
              </w:rPr>
              <w:t>Súčet miest pre deti, ktoré vznikli rekonštrukciou MŠ, pričom údaj zahŕňa iba počet vytvorených nových miest pre deti v dôsledku rozšírenia kapacity MŠ</w:t>
            </w:r>
          </w:p>
        </w:tc>
      </w:tr>
      <w:tr w:rsidR="00E962D9" w:rsidRPr="001332C4" w14:paraId="0D8BAC38" w14:textId="71E6D8D0" w:rsidTr="003150F2">
        <w:tc>
          <w:tcPr>
            <w:tcW w:w="1560" w:type="dxa"/>
            <w:vMerge/>
            <w:shd w:val="clear" w:color="auto" w:fill="538135" w:themeFill="accent6" w:themeFillShade="BF"/>
          </w:tcPr>
          <w:p w14:paraId="5ECF0CE9" w14:textId="060B8422" w:rsidR="00E962D9" w:rsidRPr="00683122" w:rsidRDefault="00E962D9" w:rsidP="007811D0">
            <w:pPr>
              <w:rPr>
                <w:rFonts w:asciiTheme="minorHAnsi" w:hAnsiTheme="minorHAnsi" w:cstheme="minorHAnsi"/>
                <w:color w:val="FFFFFF" w:themeColor="background1"/>
                <w:sz w:val="20"/>
                <w:szCs w:val="20"/>
              </w:rPr>
            </w:pPr>
          </w:p>
        </w:tc>
        <w:tc>
          <w:tcPr>
            <w:tcW w:w="1134" w:type="dxa"/>
            <w:vMerge/>
            <w:shd w:val="clear" w:color="auto" w:fill="A8D08D" w:themeFill="accent6" w:themeFillTint="99"/>
          </w:tcPr>
          <w:p w14:paraId="482F25BA" w14:textId="403BFACA" w:rsidR="00E962D9" w:rsidRPr="001332C4" w:rsidRDefault="00E962D9" w:rsidP="007811D0">
            <w:pPr>
              <w:jc w:val="both"/>
              <w:rPr>
                <w:rFonts w:asciiTheme="minorHAnsi" w:hAnsiTheme="minorHAnsi" w:cstheme="minorHAnsi"/>
                <w:b/>
                <w:sz w:val="20"/>
                <w:szCs w:val="20"/>
              </w:rPr>
            </w:pPr>
          </w:p>
        </w:tc>
        <w:tc>
          <w:tcPr>
            <w:tcW w:w="1559" w:type="dxa"/>
            <w:vMerge/>
            <w:shd w:val="clear" w:color="auto" w:fill="C5E0B3" w:themeFill="accent6" w:themeFillTint="66"/>
          </w:tcPr>
          <w:p w14:paraId="13292783" w14:textId="32F60FB7" w:rsidR="00E962D9" w:rsidRPr="001332C4" w:rsidRDefault="00E962D9" w:rsidP="007811D0">
            <w:pPr>
              <w:rPr>
                <w:rFonts w:asciiTheme="minorHAnsi" w:hAnsiTheme="minorHAnsi" w:cstheme="minorHAnsi"/>
                <w:sz w:val="20"/>
                <w:szCs w:val="20"/>
              </w:rPr>
            </w:pPr>
          </w:p>
        </w:tc>
        <w:tc>
          <w:tcPr>
            <w:tcW w:w="4394" w:type="dxa"/>
            <w:shd w:val="clear" w:color="auto" w:fill="E2EFD9" w:themeFill="accent6" w:themeFillTint="33"/>
          </w:tcPr>
          <w:p w14:paraId="1D958E95" w14:textId="17CEB7A1" w:rsidR="00E962D9" w:rsidRPr="00030C7A" w:rsidRDefault="00E962D9" w:rsidP="007811D0">
            <w:pPr>
              <w:rPr>
                <w:rFonts w:asciiTheme="minorHAnsi" w:hAnsiTheme="minorHAnsi" w:cstheme="minorHAnsi"/>
                <w:i/>
                <w:sz w:val="18"/>
                <w:szCs w:val="18"/>
              </w:rPr>
            </w:pPr>
            <w:r w:rsidRPr="00030C7A">
              <w:rPr>
                <w:rFonts w:asciiTheme="minorHAnsi" w:hAnsiTheme="minorHAnsi" w:cstheme="minorHAnsi"/>
                <w:sz w:val="18"/>
                <w:szCs w:val="18"/>
              </w:rPr>
              <w:t>Počet zrekonštruovaných detských ihrísk</w:t>
            </w:r>
          </w:p>
        </w:tc>
        <w:tc>
          <w:tcPr>
            <w:tcW w:w="6521" w:type="dxa"/>
            <w:shd w:val="clear" w:color="auto" w:fill="auto"/>
          </w:tcPr>
          <w:p w14:paraId="40188EB6" w14:textId="4880920E" w:rsidR="00E962D9" w:rsidRPr="00030C7A" w:rsidRDefault="00E962D9" w:rsidP="007811D0">
            <w:pPr>
              <w:rPr>
                <w:rFonts w:asciiTheme="minorHAnsi" w:hAnsiTheme="minorHAnsi" w:cstheme="minorHAnsi"/>
                <w:sz w:val="18"/>
                <w:szCs w:val="18"/>
              </w:rPr>
            </w:pPr>
            <w:r w:rsidRPr="00030C7A">
              <w:rPr>
                <w:rFonts w:asciiTheme="minorHAnsi" w:hAnsiTheme="minorHAnsi" w:cstheme="minorHAnsi"/>
                <w:sz w:val="18"/>
                <w:szCs w:val="18"/>
              </w:rPr>
              <w:t>Súčet zrekonštruovaných detských ihrísk situovaných v rámci rekonštruovanej MŠ a spadajúcich do areálu rekonštruovanej MŠ</w:t>
            </w:r>
          </w:p>
        </w:tc>
      </w:tr>
      <w:tr w:rsidR="00E962D9" w:rsidRPr="001332C4" w14:paraId="0F57809A" w14:textId="77777777" w:rsidTr="003150F2">
        <w:tc>
          <w:tcPr>
            <w:tcW w:w="1560" w:type="dxa"/>
            <w:vMerge/>
            <w:shd w:val="clear" w:color="auto" w:fill="538135" w:themeFill="accent6" w:themeFillShade="BF"/>
          </w:tcPr>
          <w:p w14:paraId="145F3B3A" w14:textId="1E906D03" w:rsidR="00E962D9" w:rsidRPr="00683122" w:rsidRDefault="00E962D9" w:rsidP="007811D0">
            <w:pPr>
              <w:rPr>
                <w:rFonts w:asciiTheme="minorHAnsi" w:hAnsiTheme="minorHAnsi" w:cstheme="minorHAnsi"/>
                <w:color w:val="FFFFFF" w:themeColor="background1"/>
                <w:sz w:val="20"/>
                <w:szCs w:val="20"/>
              </w:rPr>
            </w:pPr>
          </w:p>
        </w:tc>
        <w:tc>
          <w:tcPr>
            <w:tcW w:w="1134" w:type="dxa"/>
            <w:vMerge/>
            <w:shd w:val="clear" w:color="auto" w:fill="A8D08D" w:themeFill="accent6" w:themeFillTint="99"/>
          </w:tcPr>
          <w:p w14:paraId="246FDAAB" w14:textId="38A1BE5A" w:rsidR="00E962D9" w:rsidRPr="001332C4" w:rsidRDefault="00E962D9" w:rsidP="007811D0">
            <w:pPr>
              <w:jc w:val="both"/>
              <w:rPr>
                <w:rFonts w:asciiTheme="minorHAnsi" w:hAnsiTheme="minorHAnsi" w:cstheme="minorHAnsi"/>
                <w:b/>
                <w:sz w:val="20"/>
                <w:szCs w:val="20"/>
              </w:rPr>
            </w:pPr>
          </w:p>
        </w:tc>
        <w:tc>
          <w:tcPr>
            <w:tcW w:w="1559" w:type="dxa"/>
            <w:vMerge/>
            <w:shd w:val="clear" w:color="auto" w:fill="C5E0B3" w:themeFill="accent6" w:themeFillTint="66"/>
          </w:tcPr>
          <w:p w14:paraId="52C1AFA8" w14:textId="52E3E3EE" w:rsidR="00E962D9" w:rsidRPr="001332C4" w:rsidRDefault="00E962D9" w:rsidP="007811D0">
            <w:pPr>
              <w:rPr>
                <w:rFonts w:asciiTheme="minorHAnsi" w:hAnsiTheme="minorHAnsi" w:cstheme="minorHAnsi"/>
                <w:sz w:val="20"/>
                <w:szCs w:val="20"/>
              </w:rPr>
            </w:pPr>
          </w:p>
        </w:tc>
        <w:tc>
          <w:tcPr>
            <w:tcW w:w="4394" w:type="dxa"/>
            <w:shd w:val="clear" w:color="auto" w:fill="E2EFD9" w:themeFill="accent6" w:themeFillTint="33"/>
          </w:tcPr>
          <w:p w14:paraId="7224873E" w14:textId="6DEAE5E8" w:rsidR="00E962D9" w:rsidRPr="00030C7A" w:rsidRDefault="00E962D9" w:rsidP="007811D0">
            <w:pPr>
              <w:rPr>
                <w:rFonts w:asciiTheme="minorHAnsi" w:hAnsiTheme="minorHAnsi" w:cstheme="minorHAnsi"/>
                <w:sz w:val="18"/>
                <w:szCs w:val="18"/>
              </w:rPr>
            </w:pPr>
            <w:r w:rsidRPr="00030C7A">
              <w:rPr>
                <w:rFonts w:asciiTheme="minorHAnsi" w:hAnsiTheme="minorHAnsi" w:cstheme="minorHAnsi"/>
                <w:sz w:val="18"/>
                <w:szCs w:val="18"/>
              </w:rPr>
              <w:t xml:space="preserve">Počet postavených detských ihrísk </w:t>
            </w:r>
          </w:p>
        </w:tc>
        <w:tc>
          <w:tcPr>
            <w:tcW w:w="6521" w:type="dxa"/>
            <w:shd w:val="clear" w:color="auto" w:fill="auto"/>
          </w:tcPr>
          <w:p w14:paraId="7E654D68" w14:textId="22C34DD1" w:rsidR="00E962D9" w:rsidRPr="00030C7A" w:rsidRDefault="00E962D9" w:rsidP="007811D0">
            <w:pPr>
              <w:rPr>
                <w:rFonts w:asciiTheme="minorHAnsi" w:hAnsiTheme="minorHAnsi" w:cstheme="minorHAnsi"/>
                <w:sz w:val="18"/>
                <w:szCs w:val="18"/>
              </w:rPr>
            </w:pPr>
            <w:r w:rsidRPr="00030C7A">
              <w:rPr>
                <w:rFonts w:asciiTheme="minorHAnsi" w:hAnsiTheme="minorHAnsi" w:cstheme="minorHAnsi"/>
                <w:sz w:val="18"/>
                <w:szCs w:val="18"/>
              </w:rPr>
              <w:t>Súčet postavených detských ihrísk situovaných v rámci rekonštruovanej MŠ a spadajúcich do areálu rekonštruovanej MŠ</w:t>
            </w:r>
          </w:p>
        </w:tc>
      </w:tr>
      <w:tr w:rsidR="00E962D9" w:rsidRPr="001332C4" w14:paraId="353780CF" w14:textId="3EEE593C" w:rsidTr="003150F2">
        <w:tc>
          <w:tcPr>
            <w:tcW w:w="1560" w:type="dxa"/>
            <w:vMerge/>
            <w:shd w:val="clear" w:color="auto" w:fill="538135" w:themeFill="accent6" w:themeFillShade="BF"/>
          </w:tcPr>
          <w:p w14:paraId="073758C4" w14:textId="5A440117" w:rsidR="00E962D9" w:rsidRPr="00683122" w:rsidRDefault="00E962D9" w:rsidP="007811D0">
            <w:pPr>
              <w:rPr>
                <w:rFonts w:asciiTheme="minorHAnsi" w:hAnsiTheme="minorHAnsi" w:cstheme="minorHAnsi"/>
                <w:color w:val="FFFFFF" w:themeColor="background1"/>
                <w:sz w:val="20"/>
                <w:szCs w:val="20"/>
              </w:rPr>
            </w:pPr>
          </w:p>
        </w:tc>
        <w:tc>
          <w:tcPr>
            <w:tcW w:w="1134" w:type="dxa"/>
            <w:vMerge/>
            <w:shd w:val="clear" w:color="auto" w:fill="A8D08D" w:themeFill="accent6" w:themeFillTint="99"/>
          </w:tcPr>
          <w:p w14:paraId="7154FC5E" w14:textId="5D971A59" w:rsidR="00E962D9" w:rsidRPr="001332C4" w:rsidRDefault="00E962D9" w:rsidP="007811D0">
            <w:pPr>
              <w:jc w:val="both"/>
              <w:rPr>
                <w:rFonts w:asciiTheme="minorHAnsi" w:hAnsiTheme="minorHAnsi" w:cstheme="minorHAnsi"/>
                <w:b/>
                <w:sz w:val="20"/>
                <w:szCs w:val="20"/>
              </w:rPr>
            </w:pPr>
          </w:p>
        </w:tc>
        <w:tc>
          <w:tcPr>
            <w:tcW w:w="1559" w:type="dxa"/>
            <w:vMerge/>
            <w:shd w:val="clear" w:color="auto" w:fill="C5E0B3" w:themeFill="accent6" w:themeFillTint="66"/>
          </w:tcPr>
          <w:p w14:paraId="5207213B" w14:textId="2B694328" w:rsidR="00E962D9" w:rsidRPr="001332C4" w:rsidRDefault="00E962D9" w:rsidP="007811D0">
            <w:pPr>
              <w:rPr>
                <w:rFonts w:asciiTheme="minorHAnsi" w:hAnsiTheme="minorHAnsi" w:cstheme="minorHAnsi"/>
                <w:sz w:val="20"/>
                <w:szCs w:val="20"/>
              </w:rPr>
            </w:pPr>
          </w:p>
        </w:tc>
        <w:tc>
          <w:tcPr>
            <w:tcW w:w="4394" w:type="dxa"/>
            <w:shd w:val="clear" w:color="auto" w:fill="E2EFD9" w:themeFill="accent6" w:themeFillTint="33"/>
          </w:tcPr>
          <w:p w14:paraId="64629693" w14:textId="755B354C" w:rsidR="00E962D9" w:rsidRPr="00030C7A" w:rsidRDefault="00E962D9" w:rsidP="007811D0">
            <w:pPr>
              <w:rPr>
                <w:rFonts w:asciiTheme="minorHAnsi" w:hAnsiTheme="minorHAnsi" w:cstheme="minorHAnsi"/>
                <w:sz w:val="18"/>
                <w:szCs w:val="18"/>
              </w:rPr>
            </w:pPr>
            <w:r w:rsidRPr="00030C7A">
              <w:rPr>
                <w:rFonts w:asciiTheme="minorHAnsi" w:hAnsiTheme="minorHAnsi" w:cstheme="minorHAnsi"/>
                <w:sz w:val="18"/>
                <w:szCs w:val="18"/>
              </w:rPr>
              <w:t>Počet zrekonštruovaných vnútorných športovísk</w:t>
            </w:r>
          </w:p>
        </w:tc>
        <w:tc>
          <w:tcPr>
            <w:tcW w:w="6521" w:type="dxa"/>
            <w:shd w:val="clear" w:color="auto" w:fill="auto"/>
          </w:tcPr>
          <w:p w14:paraId="58E2176E" w14:textId="113F3B20" w:rsidR="00E962D9" w:rsidRPr="00030C7A" w:rsidRDefault="00E962D9" w:rsidP="00C66C5C">
            <w:pPr>
              <w:rPr>
                <w:rFonts w:asciiTheme="minorHAnsi" w:hAnsiTheme="minorHAnsi" w:cstheme="minorHAnsi"/>
                <w:sz w:val="18"/>
                <w:szCs w:val="18"/>
              </w:rPr>
            </w:pPr>
            <w:r w:rsidRPr="00030C7A">
              <w:rPr>
                <w:rFonts w:asciiTheme="minorHAnsi" w:hAnsiTheme="minorHAnsi" w:cstheme="minorHAnsi"/>
                <w:sz w:val="18"/>
                <w:szCs w:val="18"/>
              </w:rPr>
              <w:t>Súčet zrekonštruovaných vnútorných (zastrešených) športovísk ako napr. telocvičňa situovaných v zrekonštruovanej MŠ a spadajúcich do areálu zrekonštruovanej MŠ</w:t>
            </w:r>
          </w:p>
        </w:tc>
      </w:tr>
      <w:tr w:rsidR="00E962D9" w:rsidRPr="001332C4" w14:paraId="4F34DB2C" w14:textId="77777777" w:rsidTr="003150F2">
        <w:tc>
          <w:tcPr>
            <w:tcW w:w="1560" w:type="dxa"/>
            <w:vMerge/>
            <w:shd w:val="clear" w:color="auto" w:fill="538135" w:themeFill="accent6" w:themeFillShade="BF"/>
          </w:tcPr>
          <w:p w14:paraId="566EE35F" w14:textId="147CCD3F" w:rsidR="00E962D9" w:rsidRPr="00683122" w:rsidRDefault="00E962D9" w:rsidP="00C66C5C">
            <w:pPr>
              <w:rPr>
                <w:rFonts w:asciiTheme="minorHAnsi" w:hAnsiTheme="minorHAnsi" w:cstheme="minorHAnsi"/>
                <w:color w:val="FFFFFF" w:themeColor="background1"/>
                <w:sz w:val="20"/>
                <w:szCs w:val="20"/>
              </w:rPr>
            </w:pPr>
          </w:p>
        </w:tc>
        <w:tc>
          <w:tcPr>
            <w:tcW w:w="1134" w:type="dxa"/>
            <w:vMerge/>
            <w:shd w:val="clear" w:color="auto" w:fill="A8D08D" w:themeFill="accent6" w:themeFillTint="99"/>
          </w:tcPr>
          <w:p w14:paraId="77158D93" w14:textId="77BA7C2A" w:rsidR="00E962D9" w:rsidRPr="001332C4" w:rsidRDefault="00E962D9" w:rsidP="00C66C5C">
            <w:pPr>
              <w:jc w:val="both"/>
              <w:rPr>
                <w:rFonts w:asciiTheme="minorHAnsi" w:hAnsiTheme="minorHAnsi" w:cstheme="minorHAnsi"/>
                <w:b/>
                <w:sz w:val="20"/>
                <w:szCs w:val="20"/>
              </w:rPr>
            </w:pPr>
          </w:p>
        </w:tc>
        <w:tc>
          <w:tcPr>
            <w:tcW w:w="1559" w:type="dxa"/>
            <w:vMerge/>
            <w:shd w:val="clear" w:color="auto" w:fill="C5E0B3" w:themeFill="accent6" w:themeFillTint="66"/>
          </w:tcPr>
          <w:p w14:paraId="10E526FB" w14:textId="7D2A14BD" w:rsidR="00E962D9" w:rsidRDefault="00E962D9" w:rsidP="00C66C5C">
            <w:pPr>
              <w:rPr>
                <w:rFonts w:asciiTheme="minorHAnsi" w:hAnsiTheme="minorHAnsi" w:cstheme="minorHAnsi"/>
                <w:sz w:val="20"/>
                <w:szCs w:val="20"/>
              </w:rPr>
            </w:pPr>
          </w:p>
        </w:tc>
        <w:tc>
          <w:tcPr>
            <w:tcW w:w="4394" w:type="dxa"/>
            <w:shd w:val="clear" w:color="auto" w:fill="E2EFD9" w:themeFill="accent6" w:themeFillTint="33"/>
          </w:tcPr>
          <w:p w14:paraId="42153849" w14:textId="53E2DF4F" w:rsidR="00E962D9" w:rsidRPr="00030C7A" w:rsidRDefault="00E962D9" w:rsidP="00C66C5C">
            <w:pPr>
              <w:rPr>
                <w:rFonts w:asciiTheme="minorHAnsi" w:hAnsiTheme="minorHAnsi" w:cstheme="minorHAnsi"/>
                <w:sz w:val="18"/>
                <w:szCs w:val="18"/>
              </w:rPr>
            </w:pPr>
            <w:r w:rsidRPr="00030C7A">
              <w:rPr>
                <w:rFonts w:asciiTheme="minorHAnsi" w:hAnsiTheme="minorHAnsi" w:cstheme="minorHAnsi"/>
                <w:sz w:val="18"/>
                <w:szCs w:val="18"/>
              </w:rPr>
              <w:t>Počet postavených vnútorných športovísk</w:t>
            </w:r>
          </w:p>
        </w:tc>
        <w:tc>
          <w:tcPr>
            <w:tcW w:w="6521" w:type="dxa"/>
            <w:shd w:val="clear" w:color="auto" w:fill="auto"/>
          </w:tcPr>
          <w:p w14:paraId="431D1ED6" w14:textId="3F708E88" w:rsidR="00E962D9" w:rsidRPr="00030C7A" w:rsidRDefault="00E962D9" w:rsidP="00C66C5C">
            <w:pPr>
              <w:rPr>
                <w:rFonts w:asciiTheme="minorHAnsi" w:hAnsiTheme="minorHAnsi" w:cstheme="minorHAnsi"/>
                <w:sz w:val="18"/>
                <w:szCs w:val="18"/>
              </w:rPr>
            </w:pPr>
            <w:r w:rsidRPr="00030C7A">
              <w:rPr>
                <w:rFonts w:asciiTheme="minorHAnsi" w:hAnsiTheme="minorHAnsi" w:cstheme="minorHAnsi"/>
                <w:sz w:val="18"/>
                <w:szCs w:val="18"/>
              </w:rPr>
              <w:t>Súčet novo postavených vnútorných (zastrešených) športovísk ako napr. telocvičňa situovaných v zrekonštruovanej MŠ a spadajúcich do areálu zrekonštruovanej MŠ</w:t>
            </w:r>
          </w:p>
        </w:tc>
      </w:tr>
      <w:tr w:rsidR="00E962D9" w:rsidRPr="001332C4" w14:paraId="53C7E4B9" w14:textId="77777777" w:rsidTr="003150F2">
        <w:tc>
          <w:tcPr>
            <w:tcW w:w="1560" w:type="dxa"/>
            <w:vMerge/>
            <w:shd w:val="clear" w:color="auto" w:fill="538135" w:themeFill="accent6" w:themeFillShade="BF"/>
          </w:tcPr>
          <w:p w14:paraId="7617AC14" w14:textId="77777777" w:rsidR="00E962D9" w:rsidRPr="00683122" w:rsidRDefault="00E962D9" w:rsidP="00E962D9">
            <w:pPr>
              <w:rPr>
                <w:rFonts w:asciiTheme="minorHAnsi" w:hAnsiTheme="minorHAnsi" w:cstheme="minorHAnsi"/>
                <w:color w:val="FFFFFF" w:themeColor="background1"/>
                <w:sz w:val="20"/>
                <w:szCs w:val="20"/>
              </w:rPr>
            </w:pPr>
          </w:p>
        </w:tc>
        <w:tc>
          <w:tcPr>
            <w:tcW w:w="1134" w:type="dxa"/>
            <w:vMerge/>
            <w:shd w:val="clear" w:color="auto" w:fill="A8D08D" w:themeFill="accent6" w:themeFillTint="99"/>
          </w:tcPr>
          <w:p w14:paraId="05317D45" w14:textId="77777777" w:rsidR="00E962D9" w:rsidRPr="001332C4" w:rsidRDefault="00E962D9" w:rsidP="00E962D9">
            <w:pPr>
              <w:jc w:val="both"/>
              <w:rPr>
                <w:rFonts w:asciiTheme="minorHAnsi" w:hAnsiTheme="minorHAnsi" w:cstheme="minorHAnsi"/>
                <w:b/>
                <w:sz w:val="20"/>
                <w:szCs w:val="20"/>
              </w:rPr>
            </w:pPr>
          </w:p>
        </w:tc>
        <w:tc>
          <w:tcPr>
            <w:tcW w:w="1559" w:type="dxa"/>
            <w:vMerge/>
            <w:shd w:val="clear" w:color="auto" w:fill="C5E0B3" w:themeFill="accent6" w:themeFillTint="66"/>
          </w:tcPr>
          <w:p w14:paraId="569F793C" w14:textId="77777777" w:rsidR="00E962D9" w:rsidRDefault="00E962D9" w:rsidP="00E962D9">
            <w:pPr>
              <w:rPr>
                <w:rFonts w:asciiTheme="minorHAnsi" w:hAnsiTheme="minorHAnsi" w:cstheme="minorHAnsi"/>
                <w:sz w:val="20"/>
                <w:szCs w:val="20"/>
              </w:rPr>
            </w:pPr>
          </w:p>
        </w:tc>
        <w:tc>
          <w:tcPr>
            <w:tcW w:w="4394" w:type="dxa"/>
            <w:shd w:val="clear" w:color="auto" w:fill="E2EFD9" w:themeFill="accent6" w:themeFillTint="33"/>
          </w:tcPr>
          <w:p w14:paraId="3EFAE357" w14:textId="2DB9CF59" w:rsidR="00E962D9" w:rsidRPr="00030C7A" w:rsidRDefault="00E962D9" w:rsidP="00E962D9">
            <w:pPr>
              <w:rPr>
                <w:rFonts w:asciiTheme="minorHAnsi" w:hAnsiTheme="minorHAnsi" w:cstheme="minorHAnsi"/>
                <w:sz w:val="18"/>
                <w:szCs w:val="18"/>
              </w:rPr>
            </w:pPr>
            <w:r>
              <w:rPr>
                <w:rFonts w:asciiTheme="minorHAnsi" w:hAnsiTheme="minorHAnsi" w:cstheme="minorHAnsi"/>
                <w:sz w:val="18"/>
                <w:szCs w:val="18"/>
              </w:rPr>
              <w:t>Počet tried v podporených MŠ</w:t>
            </w:r>
          </w:p>
        </w:tc>
        <w:tc>
          <w:tcPr>
            <w:tcW w:w="6521" w:type="dxa"/>
            <w:shd w:val="clear" w:color="auto" w:fill="auto"/>
          </w:tcPr>
          <w:p w14:paraId="39F053B4" w14:textId="4C546591" w:rsidR="00E962D9" w:rsidRPr="00030C7A" w:rsidRDefault="00E962D9" w:rsidP="00E962D9">
            <w:pPr>
              <w:rPr>
                <w:rFonts w:asciiTheme="minorHAnsi" w:hAnsiTheme="minorHAnsi" w:cstheme="minorHAnsi"/>
                <w:sz w:val="18"/>
                <w:szCs w:val="18"/>
              </w:rPr>
            </w:pPr>
            <w:r>
              <w:rPr>
                <w:rFonts w:asciiTheme="minorHAnsi" w:hAnsiTheme="minorHAnsi" w:cstheme="minorHAnsi"/>
                <w:sz w:val="18"/>
                <w:szCs w:val="18"/>
              </w:rPr>
              <w:t>Počet tried v podporenej MŠ celkom.</w:t>
            </w:r>
          </w:p>
        </w:tc>
      </w:tr>
    </w:tbl>
    <w:p w14:paraId="38BA74C5" w14:textId="237ECBE6" w:rsidR="00414622" w:rsidRDefault="00414622" w:rsidP="00E63580">
      <w:pPr>
        <w:rPr>
          <w:rFonts w:asciiTheme="minorHAnsi" w:hAnsiTheme="minorHAnsi" w:cstheme="minorHAnsi"/>
          <w:sz w:val="22"/>
          <w:szCs w:val="22"/>
        </w:rPr>
      </w:pPr>
    </w:p>
    <w:tbl>
      <w:tblPr>
        <w:tblStyle w:val="Mriekatabuky"/>
        <w:tblW w:w="15168" w:type="dxa"/>
        <w:tblInd w:w="-459" w:type="dxa"/>
        <w:tblLayout w:type="fixed"/>
        <w:tblLook w:val="04A0" w:firstRow="1" w:lastRow="0" w:firstColumn="1" w:lastColumn="0" w:noHBand="0" w:noVBand="1"/>
      </w:tblPr>
      <w:tblGrid>
        <w:gridCol w:w="1560"/>
        <w:gridCol w:w="992"/>
        <w:gridCol w:w="1843"/>
        <w:gridCol w:w="3827"/>
        <w:gridCol w:w="6946"/>
      </w:tblGrid>
      <w:tr w:rsidR="00134509" w:rsidRPr="001332C4" w14:paraId="1CF347FF" w14:textId="77777777" w:rsidTr="003150F2">
        <w:tc>
          <w:tcPr>
            <w:tcW w:w="1560" w:type="dxa"/>
            <w:shd w:val="clear" w:color="auto" w:fill="538135" w:themeFill="accent6" w:themeFillShade="BF"/>
          </w:tcPr>
          <w:p w14:paraId="617FE693" w14:textId="77777777" w:rsidR="00134509" w:rsidRPr="001332C4" w:rsidRDefault="00134509" w:rsidP="00E500A0">
            <w:pPr>
              <w:spacing w:before="120" w:after="120"/>
              <w:jc w:val="center"/>
              <w:rPr>
                <w:rFonts w:asciiTheme="minorHAnsi" w:hAnsiTheme="minorHAnsi" w:cstheme="minorHAnsi"/>
                <w:b/>
                <w:sz w:val="20"/>
                <w:szCs w:val="20"/>
              </w:rPr>
            </w:pPr>
            <w:r w:rsidRPr="001332C4">
              <w:rPr>
                <w:rFonts w:asciiTheme="minorHAnsi" w:hAnsiTheme="minorHAnsi" w:cstheme="minorHAnsi"/>
                <w:b/>
                <w:sz w:val="20"/>
                <w:szCs w:val="20"/>
              </w:rPr>
              <w:t>Typ aktivity</w:t>
            </w:r>
          </w:p>
        </w:tc>
        <w:tc>
          <w:tcPr>
            <w:tcW w:w="992" w:type="dxa"/>
            <w:shd w:val="clear" w:color="auto" w:fill="A8D08D" w:themeFill="accent6" w:themeFillTint="99"/>
          </w:tcPr>
          <w:p w14:paraId="02BD8460" w14:textId="77777777" w:rsidR="00134509" w:rsidRPr="001332C4" w:rsidRDefault="00134509" w:rsidP="00E500A0">
            <w:pPr>
              <w:spacing w:before="120" w:after="120"/>
              <w:jc w:val="center"/>
              <w:rPr>
                <w:rFonts w:asciiTheme="minorHAnsi" w:hAnsiTheme="minorHAnsi" w:cstheme="minorHAnsi"/>
                <w:b/>
                <w:sz w:val="20"/>
                <w:szCs w:val="20"/>
              </w:rPr>
            </w:pPr>
            <w:r w:rsidRPr="001332C4">
              <w:rPr>
                <w:rFonts w:asciiTheme="minorHAnsi" w:hAnsiTheme="minorHAnsi" w:cstheme="minorHAnsi"/>
                <w:b/>
                <w:sz w:val="20"/>
                <w:szCs w:val="20"/>
              </w:rPr>
              <w:t>Hlavná aktivita</w:t>
            </w:r>
          </w:p>
        </w:tc>
        <w:tc>
          <w:tcPr>
            <w:tcW w:w="1843" w:type="dxa"/>
            <w:shd w:val="clear" w:color="auto" w:fill="C5E0B3" w:themeFill="accent6" w:themeFillTint="66"/>
          </w:tcPr>
          <w:p w14:paraId="46D4C7FC" w14:textId="77777777" w:rsidR="00134509" w:rsidRPr="001332C4" w:rsidRDefault="00134509" w:rsidP="00134509">
            <w:pPr>
              <w:spacing w:before="120" w:after="120"/>
              <w:jc w:val="center"/>
              <w:rPr>
                <w:rFonts w:asciiTheme="minorHAnsi" w:hAnsiTheme="minorHAnsi" w:cstheme="minorHAnsi"/>
                <w:b/>
                <w:sz w:val="20"/>
                <w:szCs w:val="20"/>
              </w:rPr>
            </w:pPr>
            <w:r w:rsidRPr="001332C4">
              <w:rPr>
                <w:rFonts w:asciiTheme="minorHAnsi" w:hAnsiTheme="minorHAnsi" w:cstheme="minorHAnsi"/>
                <w:b/>
                <w:sz w:val="20"/>
                <w:szCs w:val="20"/>
              </w:rPr>
              <w:t>Spôsob</w:t>
            </w:r>
          </w:p>
          <w:p w14:paraId="466007BA" w14:textId="6C08F3B3" w:rsidR="00134509" w:rsidRPr="001332C4" w:rsidRDefault="00134509" w:rsidP="00134509">
            <w:pPr>
              <w:spacing w:before="120" w:after="120"/>
              <w:jc w:val="center"/>
              <w:rPr>
                <w:rFonts w:asciiTheme="minorHAnsi" w:hAnsiTheme="minorHAnsi" w:cstheme="minorHAnsi"/>
                <w:b/>
                <w:sz w:val="20"/>
                <w:szCs w:val="20"/>
              </w:rPr>
            </w:pPr>
            <w:r w:rsidRPr="001332C4">
              <w:rPr>
                <w:rFonts w:asciiTheme="minorHAnsi" w:hAnsiTheme="minorHAnsi" w:cstheme="minorHAnsi"/>
                <w:b/>
                <w:sz w:val="20"/>
                <w:szCs w:val="20"/>
              </w:rPr>
              <w:t>realizácie</w:t>
            </w:r>
          </w:p>
        </w:tc>
        <w:tc>
          <w:tcPr>
            <w:tcW w:w="3827" w:type="dxa"/>
            <w:shd w:val="clear" w:color="auto" w:fill="E2EFD9" w:themeFill="accent6" w:themeFillTint="33"/>
          </w:tcPr>
          <w:p w14:paraId="3B8C0ABA" w14:textId="5F792A7E" w:rsidR="00134509" w:rsidRPr="001332C4" w:rsidRDefault="00134509" w:rsidP="00E500A0">
            <w:pPr>
              <w:spacing w:before="120" w:after="120"/>
              <w:jc w:val="center"/>
              <w:rPr>
                <w:rFonts w:asciiTheme="minorHAnsi" w:hAnsiTheme="minorHAnsi" w:cstheme="minorHAnsi"/>
                <w:b/>
                <w:sz w:val="20"/>
                <w:szCs w:val="20"/>
              </w:rPr>
            </w:pPr>
            <w:r w:rsidRPr="001332C4">
              <w:rPr>
                <w:rFonts w:asciiTheme="minorHAnsi" w:hAnsiTheme="minorHAnsi" w:cstheme="minorHAnsi"/>
                <w:b/>
                <w:sz w:val="20"/>
                <w:szCs w:val="20"/>
              </w:rPr>
              <w:t xml:space="preserve">Sledované údaje projektu </w:t>
            </w:r>
          </w:p>
        </w:tc>
        <w:tc>
          <w:tcPr>
            <w:tcW w:w="6946" w:type="dxa"/>
            <w:shd w:val="clear" w:color="auto" w:fill="E2EFD9" w:themeFill="accent6" w:themeFillTint="33"/>
          </w:tcPr>
          <w:p w14:paraId="06844FBA" w14:textId="77777777" w:rsidR="00134509" w:rsidRPr="001332C4" w:rsidRDefault="00134509" w:rsidP="00E500A0">
            <w:pPr>
              <w:spacing w:before="120" w:after="120"/>
              <w:jc w:val="center"/>
              <w:rPr>
                <w:rFonts w:asciiTheme="minorHAnsi" w:hAnsiTheme="minorHAnsi" w:cstheme="minorHAnsi"/>
                <w:b/>
                <w:sz w:val="20"/>
                <w:szCs w:val="20"/>
              </w:rPr>
            </w:pPr>
            <w:r w:rsidRPr="001332C4">
              <w:rPr>
                <w:rFonts w:asciiTheme="minorHAnsi" w:hAnsiTheme="minorHAnsi" w:cstheme="minorHAnsi"/>
                <w:b/>
                <w:sz w:val="20"/>
                <w:szCs w:val="20"/>
              </w:rPr>
              <w:t>Definícia sledovaného údaju projektu</w:t>
            </w:r>
          </w:p>
        </w:tc>
      </w:tr>
      <w:tr w:rsidR="00C66C5C" w:rsidRPr="001332C4" w14:paraId="0A1D9F76" w14:textId="77777777" w:rsidTr="003150F2">
        <w:tc>
          <w:tcPr>
            <w:tcW w:w="1560" w:type="dxa"/>
            <w:vMerge w:val="restart"/>
            <w:shd w:val="clear" w:color="auto" w:fill="538135" w:themeFill="accent6" w:themeFillShade="BF"/>
            <w:textDirection w:val="btLr"/>
          </w:tcPr>
          <w:p w14:paraId="2C541BB7" w14:textId="595890A1" w:rsidR="00C66C5C" w:rsidRPr="001332C4" w:rsidRDefault="00ED1673" w:rsidP="00C66C5C">
            <w:pPr>
              <w:ind w:left="113" w:right="113"/>
              <w:rPr>
                <w:rFonts w:asciiTheme="minorHAnsi" w:hAnsiTheme="minorHAnsi" w:cstheme="minorHAnsi"/>
                <w:sz w:val="20"/>
                <w:szCs w:val="20"/>
              </w:rPr>
            </w:pPr>
            <w:r>
              <w:rPr>
                <w:rFonts w:asciiTheme="minorHAnsi" w:hAnsiTheme="minorHAnsi" w:cstheme="minorHAnsi"/>
                <w:sz w:val="20"/>
                <w:szCs w:val="20"/>
              </w:rPr>
              <w:t>G</w:t>
            </w:r>
            <w:r w:rsidR="00C66C5C">
              <w:rPr>
                <w:rFonts w:asciiTheme="minorHAnsi" w:hAnsiTheme="minorHAnsi" w:cstheme="minorHAnsi"/>
                <w:sz w:val="20"/>
                <w:szCs w:val="20"/>
              </w:rPr>
              <w:t>.</w:t>
            </w:r>
            <w:r w:rsidR="00C66C5C" w:rsidRPr="001332C4">
              <w:rPr>
                <w:rFonts w:asciiTheme="minorHAnsi" w:hAnsiTheme="minorHAnsi" w:cstheme="minorHAnsi"/>
                <w:sz w:val="20"/>
                <w:szCs w:val="20"/>
              </w:rPr>
              <w:t xml:space="preserve">Podpora rekonštrukcie predškolských zariadení </w:t>
            </w:r>
            <w:r w:rsidR="00964EF1" w:rsidRPr="00964EF1">
              <w:rPr>
                <w:rFonts w:asciiTheme="minorHAnsi" w:hAnsiTheme="minorHAnsi" w:cstheme="minorHAnsi"/>
                <w:sz w:val="20"/>
                <w:szCs w:val="20"/>
              </w:rPr>
              <w:t xml:space="preserve">a prístavby/nadstavby k existujúcim predškolským zariadeniam </w:t>
            </w:r>
            <w:r w:rsidR="00C66C5C" w:rsidRPr="001332C4">
              <w:rPr>
                <w:rFonts w:asciiTheme="minorHAnsi" w:hAnsiTheme="minorHAnsi" w:cstheme="minorHAnsi"/>
                <w:sz w:val="20"/>
                <w:szCs w:val="20"/>
              </w:rPr>
              <w:t>v obciach s prítomnosťou MRK s dôrazom na rozšírenie kapacity</w:t>
            </w:r>
          </w:p>
          <w:p w14:paraId="31B8055C" w14:textId="77777777" w:rsidR="00C66C5C" w:rsidRPr="001332C4" w:rsidRDefault="00C66C5C" w:rsidP="00C66C5C">
            <w:pPr>
              <w:ind w:left="113" w:right="113"/>
              <w:rPr>
                <w:rFonts w:asciiTheme="minorHAnsi" w:hAnsiTheme="minorHAnsi" w:cstheme="minorHAnsi"/>
                <w:sz w:val="20"/>
                <w:szCs w:val="20"/>
              </w:rPr>
            </w:pPr>
          </w:p>
          <w:p w14:paraId="7BB27801" w14:textId="77777777" w:rsidR="00C66C5C" w:rsidRPr="001332C4" w:rsidRDefault="00C66C5C" w:rsidP="00C66C5C">
            <w:pPr>
              <w:ind w:left="113" w:right="113"/>
              <w:rPr>
                <w:rFonts w:asciiTheme="minorHAnsi" w:hAnsiTheme="minorHAnsi" w:cstheme="minorHAnsi"/>
                <w:sz w:val="20"/>
                <w:szCs w:val="20"/>
              </w:rPr>
            </w:pPr>
          </w:p>
          <w:p w14:paraId="08B2B98D" w14:textId="77777777" w:rsidR="00C66C5C" w:rsidRPr="001332C4" w:rsidRDefault="00C66C5C" w:rsidP="00C66C5C">
            <w:pPr>
              <w:ind w:left="113" w:right="113"/>
              <w:rPr>
                <w:rFonts w:asciiTheme="minorHAnsi" w:hAnsiTheme="minorHAnsi" w:cstheme="minorHAnsi"/>
                <w:sz w:val="20"/>
                <w:szCs w:val="20"/>
              </w:rPr>
            </w:pPr>
          </w:p>
          <w:p w14:paraId="2846F6DA" w14:textId="2C06D613" w:rsidR="00C66C5C" w:rsidRPr="001332C4" w:rsidRDefault="00C66C5C" w:rsidP="00C66C5C">
            <w:pPr>
              <w:rPr>
                <w:rFonts w:asciiTheme="minorHAnsi" w:hAnsiTheme="minorHAnsi" w:cstheme="minorHAnsi"/>
                <w:sz w:val="20"/>
                <w:szCs w:val="20"/>
              </w:rPr>
            </w:pPr>
          </w:p>
          <w:p w14:paraId="4578D83F" w14:textId="77845D93" w:rsidR="00C66C5C" w:rsidRDefault="00C66C5C" w:rsidP="00C66C5C">
            <w:pPr>
              <w:rPr>
                <w:rFonts w:asciiTheme="minorHAnsi" w:hAnsiTheme="minorHAnsi" w:cstheme="minorHAnsi"/>
                <w:sz w:val="20"/>
                <w:szCs w:val="20"/>
              </w:rPr>
            </w:pPr>
          </w:p>
          <w:p w14:paraId="1A528910" w14:textId="5BD33680" w:rsidR="00C66C5C" w:rsidRPr="001332C4" w:rsidRDefault="00C66C5C" w:rsidP="00C66C5C">
            <w:pPr>
              <w:rPr>
                <w:rFonts w:asciiTheme="minorHAnsi" w:hAnsiTheme="minorHAnsi" w:cstheme="minorHAnsi"/>
                <w:sz w:val="20"/>
                <w:szCs w:val="20"/>
              </w:rPr>
            </w:pPr>
          </w:p>
          <w:p w14:paraId="6B60E721" w14:textId="45BC1735" w:rsidR="00C66C5C" w:rsidRDefault="00C66C5C" w:rsidP="00C66C5C">
            <w:pPr>
              <w:rPr>
                <w:rFonts w:asciiTheme="minorHAnsi" w:hAnsiTheme="minorHAnsi" w:cstheme="minorHAnsi"/>
                <w:sz w:val="20"/>
                <w:szCs w:val="20"/>
              </w:rPr>
            </w:pPr>
          </w:p>
          <w:p w14:paraId="585DDDC4" w14:textId="190A9328" w:rsidR="00C66C5C" w:rsidRPr="001332C4" w:rsidRDefault="00C66C5C" w:rsidP="00C66C5C">
            <w:pPr>
              <w:rPr>
                <w:rFonts w:asciiTheme="minorHAnsi" w:hAnsiTheme="minorHAnsi" w:cstheme="minorHAnsi"/>
                <w:sz w:val="20"/>
                <w:szCs w:val="20"/>
              </w:rPr>
            </w:pPr>
          </w:p>
        </w:tc>
        <w:tc>
          <w:tcPr>
            <w:tcW w:w="992" w:type="dxa"/>
            <w:vMerge w:val="restart"/>
            <w:shd w:val="clear" w:color="auto" w:fill="A8D08D" w:themeFill="accent6" w:themeFillTint="99"/>
            <w:textDirection w:val="btLr"/>
          </w:tcPr>
          <w:p w14:paraId="4B84FB03" w14:textId="77777777" w:rsidR="00C66C5C" w:rsidRPr="001332C4" w:rsidRDefault="00C66C5C" w:rsidP="00C66C5C">
            <w:pPr>
              <w:ind w:left="113" w:right="113"/>
              <w:jc w:val="both"/>
              <w:rPr>
                <w:rFonts w:asciiTheme="minorHAnsi" w:hAnsiTheme="minorHAnsi" w:cstheme="minorHAnsi"/>
                <w:sz w:val="20"/>
                <w:szCs w:val="20"/>
              </w:rPr>
            </w:pPr>
            <w:r w:rsidRPr="001332C4">
              <w:rPr>
                <w:rFonts w:asciiTheme="minorHAnsi" w:hAnsiTheme="minorHAnsi" w:cstheme="minorHAnsi"/>
                <w:sz w:val="20"/>
                <w:szCs w:val="20"/>
              </w:rPr>
              <w:t xml:space="preserve">Rekonštrukcia budovy materskej školy/ elokovaného pracoviska </w:t>
            </w:r>
          </w:p>
          <w:p w14:paraId="6D3C722E" w14:textId="184A1373" w:rsidR="00C66C5C" w:rsidRPr="001332C4" w:rsidRDefault="00C66C5C" w:rsidP="00C66C5C">
            <w:pPr>
              <w:jc w:val="both"/>
              <w:rPr>
                <w:rFonts w:asciiTheme="minorHAnsi" w:hAnsiTheme="minorHAnsi" w:cstheme="minorHAnsi"/>
                <w:b/>
                <w:sz w:val="20"/>
                <w:szCs w:val="20"/>
              </w:rPr>
            </w:pPr>
          </w:p>
          <w:p w14:paraId="42F54938" w14:textId="31800B9B" w:rsidR="00C66C5C" w:rsidRPr="001332C4" w:rsidRDefault="00C66C5C" w:rsidP="00C66C5C">
            <w:pPr>
              <w:jc w:val="both"/>
              <w:rPr>
                <w:rFonts w:asciiTheme="minorHAnsi" w:hAnsiTheme="minorHAnsi" w:cstheme="minorHAnsi"/>
                <w:b/>
                <w:sz w:val="20"/>
                <w:szCs w:val="20"/>
              </w:rPr>
            </w:pPr>
          </w:p>
          <w:p w14:paraId="24118890" w14:textId="3CFC2E11" w:rsidR="00C66C5C" w:rsidRPr="001332C4" w:rsidRDefault="00C66C5C" w:rsidP="00C66C5C">
            <w:pPr>
              <w:jc w:val="both"/>
              <w:rPr>
                <w:rFonts w:asciiTheme="minorHAnsi" w:hAnsiTheme="minorHAnsi" w:cstheme="minorHAnsi"/>
                <w:sz w:val="20"/>
                <w:szCs w:val="20"/>
              </w:rPr>
            </w:pPr>
          </w:p>
        </w:tc>
        <w:tc>
          <w:tcPr>
            <w:tcW w:w="1843" w:type="dxa"/>
            <w:vMerge w:val="restart"/>
            <w:shd w:val="clear" w:color="auto" w:fill="C5E0B3" w:themeFill="accent6" w:themeFillTint="66"/>
            <w:textDirection w:val="btLr"/>
          </w:tcPr>
          <w:p w14:paraId="42E9C1C7" w14:textId="0AA44A6A" w:rsidR="00C66C5C" w:rsidRPr="001332C4" w:rsidRDefault="00C66C5C" w:rsidP="00C66C5C">
            <w:pPr>
              <w:ind w:left="113" w:right="113"/>
              <w:rPr>
                <w:rFonts w:asciiTheme="minorHAnsi" w:hAnsiTheme="minorHAnsi" w:cstheme="minorHAnsi"/>
                <w:sz w:val="20"/>
                <w:szCs w:val="20"/>
              </w:rPr>
            </w:pPr>
            <w:r>
              <w:rPr>
                <w:rFonts w:asciiTheme="minorHAnsi" w:hAnsiTheme="minorHAnsi" w:cstheme="minorHAnsi"/>
                <w:sz w:val="20"/>
                <w:szCs w:val="20"/>
              </w:rPr>
              <w:t xml:space="preserve">a) </w:t>
            </w:r>
            <w:r w:rsidRPr="001332C4">
              <w:rPr>
                <w:rFonts w:asciiTheme="minorHAnsi" w:hAnsiTheme="minorHAnsi" w:cstheme="minorHAnsi"/>
                <w:sz w:val="20"/>
                <w:szCs w:val="20"/>
              </w:rPr>
              <w:t>Rekonštrukcia budovy materskej školy/ elokovaného pracoviska za účelom  rozšírenia jej kapacity prístavbou, nadstavbou, rekonštrukciou, zmenou dispozície objektov</w:t>
            </w:r>
          </w:p>
          <w:p w14:paraId="17A6AEBE" w14:textId="6464C998" w:rsidR="00C66C5C" w:rsidRDefault="00C66C5C" w:rsidP="00C66C5C">
            <w:pPr>
              <w:ind w:left="113" w:right="113"/>
              <w:rPr>
                <w:rFonts w:asciiTheme="minorHAnsi" w:hAnsiTheme="minorHAnsi" w:cstheme="minorHAnsi"/>
                <w:sz w:val="18"/>
                <w:szCs w:val="18"/>
              </w:rPr>
            </w:pPr>
          </w:p>
          <w:p w14:paraId="708A7FF1" w14:textId="2E433C15" w:rsidR="00C66C5C" w:rsidRDefault="00C66C5C" w:rsidP="00C66C5C">
            <w:pPr>
              <w:ind w:left="113" w:right="113"/>
              <w:rPr>
                <w:rFonts w:asciiTheme="minorHAnsi" w:hAnsiTheme="minorHAnsi" w:cstheme="minorHAnsi"/>
                <w:sz w:val="18"/>
                <w:szCs w:val="18"/>
              </w:rPr>
            </w:pPr>
          </w:p>
          <w:p w14:paraId="0C5B475A" w14:textId="521C99C0" w:rsidR="00C66C5C" w:rsidRDefault="00C66C5C" w:rsidP="00C66C5C">
            <w:pPr>
              <w:ind w:left="113" w:right="113"/>
              <w:rPr>
                <w:rFonts w:asciiTheme="minorHAnsi" w:hAnsiTheme="minorHAnsi" w:cstheme="minorHAnsi"/>
                <w:sz w:val="18"/>
                <w:szCs w:val="18"/>
              </w:rPr>
            </w:pPr>
          </w:p>
          <w:p w14:paraId="6CAE19B0" w14:textId="19D27128" w:rsidR="00C66C5C" w:rsidRPr="00030C7A" w:rsidRDefault="00C66C5C" w:rsidP="00C66C5C">
            <w:pPr>
              <w:rPr>
                <w:rFonts w:asciiTheme="minorHAnsi" w:hAnsiTheme="minorHAnsi" w:cstheme="minorHAnsi"/>
                <w:sz w:val="18"/>
                <w:szCs w:val="18"/>
              </w:rPr>
            </w:pPr>
          </w:p>
        </w:tc>
        <w:tc>
          <w:tcPr>
            <w:tcW w:w="3827" w:type="dxa"/>
            <w:shd w:val="clear" w:color="auto" w:fill="E2EFD9" w:themeFill="accent6" w:themeFillTint="33"/>
          </w:tcPr>
          <w:p w14:paraId="4FB0C66A" w14:textId="101EE7A8" w:rsidR="00C66C5C" w:rsidRPr="00030C7A" w:rsidRDefault="00C66C5C" w:rsidP="00C66C5C">
            <w:pPr>
              <w:rPr>
                <w:rFonts w:asciiTheme="minorHAnsi" w:hAnsiTheme="minorHAnsi" w:cstheme="minorHAnsi"/>
                <w:sz w:val="18"/>
                <w:szCs w:val="18"/>
              </w:rPr>
            </w:pPr>
            <w:r w:rsidRPr="00030C7A">
              <w:rPr>
                <w:rFonts w:asciiTheme="minorHAnsi" w:hAnsiTheme="minorHAnsi" w:cstheme="minorHAnsi"/>
                <w:sz w:val="18"/>
                <w:szCs w:val="18"/>
              </w:rPr>
              <w:t>Počet zrekonštruovaných vonkajších športovísk</w:t>
            </w:r>
          </w:p>
        </w:tc>
        <w:tc>
          <w:tcPr>
            <w:tcW w:w="6946" w:type="dxa"/>
            <w:shd w:val="clear" w:color="auto" w:fill="auto"/>
          </w:tcPr>
          <w:p w14:paraId="4BB8C2FF" w14:textId="6C4105BF" w:rsidR="00C66C5C" w:rsidRPr="00030C7A" w:rsidRDefault="00C66C5C" w:rsidP="00C66C5C">
            <w:pPr>
              <w:rPr>
                <w:rFonts w:asciiTheme="minorHAnsi" w:hAnsiTheme="minorHAnsi" w:cstheme="minorHAnsi"/>
                <w:sz w:val="18"/>
                <w:szCs w:val="18"/>
              </w:rPr>
            </w:pPr>
            <w:r w:rsidRPr="00030C7A">
              <w:rPr>
                <w:rFonts w:asciiTheme="minorHAnsi" w:hAnsiTheme="minorHAnsi" w:cstheme="minorHAnsi"/>
                <w:sz w:val="18"/>
                <w:szCs w:val="18"/>
              </w:rPr>
              <w:t>Súčet zrekonštruovaných vonkajších športovísk situovaných v rámci zrekonštruovanej MŠ a spadajúcich do areálu zrekonštruovanej MŠ</w:t>
            </w:r>
          </w:p>
        </w:tc>
      </w:tr>
      <w:tr w:rsidR="00C66C5C" w:rsidRPr="001332C4" w14:paraId="352BEDC1" w14:textId="77777777" w:rsidTr="003150F2">
        <w:tc>
          <w:tcPr>
            <w:tcW w:w="1560" w:type="dxa"/>
            <w:vMerge/>
            <w:shd w:val="clear" w:color="auto" w:fill="538135" w:themeFill="accent6" w:themeFillShade="BF"/>
          </w:tcPr>
          <w:p w14:paraId="2D7B17C8" w14:textId="5E84E94F" w:rsidR="00C66C5C" w:rsidRPr="001332C4" w:rsidRDefault="00C66C5C" w:rsidP="00C66C5C">
            <w:pPr>
              <w:rPr>
                <w:rFonts w:asciiTheme="minorHAnsi" w:hAnsiTheme="minorHAnsi" w:cstheme="minorHAnsi"/>
                <w:sz w:val="20"/>
                <w:szCs w:val="20"/>
              </w:rPr>
            </w:pPr>
          </w:p>
        </w:tc>
        <w:tc>
          <w:tcPr>
            <w:tcW w:w="992" w:type="dxa"/>
            <w:vMerge/>
            <w:shd w:val="clear" w:color="auto" w:fill="A8D08D" w:themeFill="accent6" w:themeFillTint="99"/>
          </w:tcPr>
          <w:p w14:paraId="664C2A0C" w14:textId="7DF5F9A9" w:rsidR="00C66C5C" w:rsidRPr="001332C4" w:rsidRDefault="00C66C5C" w:rsidP="00C66C5C">
            <w:pPr>
              <w:jc w:val="both"/>
              <w:rPr>
                <w:rFonts w:asciiTheme="minorHAnsi" w:hAnsiTheme="minorHAnsi" w:cstheme="minorHAnsi"/>
                <w:b/>
                <w:sz w:val="20"/>
                <w:szCs w:val="20"/>
              </w:rPr>
            </w:pPr>
          </w:p>
        </w:tc>
        <w:tc>
          <w:tcPr>
            <w:tcW w:w="1843" w:type="dxa"/>
            <w:vMerge/>
            <w:shd w:val="clear" w:color="auto" w:fill="C5E0B3" w:themeFill="accent6" w:themeFillTint="66"/>
          </w:tcPr>
          <w:p w14:paraId="244134A2" w14:textId="5567A4F8" w:rsidR="00C66C5C" w:rsidRDefault="00C66C5C" w:rsidP="00C66C5C">
            <w:pPr>
              <w:rPr>
                <w:rFonts w:asciiTheme="minorHAnsi" w:hAnsiTheme="minorHAnsi" w:cstheme="minorHAnsi"/>
                <w:sz w:val="18"/>
                <w:szCs w:val="18"/>
              </w:rPr>
            </w:pPr>
          </w:p>
        </w:tc>
        <w:tc>
          <w:tcPr>
            <w:tcW w:w="3827" w:type="dxa"/>
            <w:shd w:val="clear" w:color="auto" w:fill="E2EFD9" w:themeFill="accent6" w:themeFillTint="33"/>
          </w:tcPr>
          <w:p w14:paraId="12F5F8C3" w14:textId="5D9230F4" w:rsidR="00C66C5C" w:rsidRPr="00030C7A" w:rsidRDefault="00C66C5C" w:rsidP="00C66C5C">
            <w:pPr>
              <w:rPr>
                <w:rFonts w:asciiTheme="minorHAnsi" w:hAnsiTheme="minorHAnsi" w:cstheme="minorHAnsi"/>
                <w:sz w:val="18"/>
                <w:szCs w:val="18"/>
              </w:rPr>
            </w:pPr>
            <w:r w:rsidRPr="00030C7A">
              <w:rPr>
                <w:rFonts w:asciiTheme="minorHAnsi" w:hAnsiTheme="minorHAnsi" w:cstheme="minorHAnsi"/>
                <w:sz w:val="18"/>
                <w:szCs w:val="18"/>
              </w:rPr>
              <w:t xml:space="preserve">Počet postavených vonkajších športovísk </w:t>
            </w:r>
          </w:p>
        </w:tc>
        <w:tc>
          <w:tcPr>
            <w:tcW w:w="6946" w:type="dxa"/>
            <w:shd w:val="clear" w:color="auto" w:fill="auto"/>
          </w:tcPr>
          <w:p w14:paraId="0155019F" w14:textId="0A33EDC3" w:rsidR="00C66C5C" w:rsidRPr="00030C7A" w:rsidRDefault="00C66C5C" w:rsidP="00C66C5C">
            <w:pPr>
              <w:rPr>
                <w:rFonts w:asciiTheme="minorHAnsi" w:hAnsiTheme="minorHAnsi" w:cstheme="minorHAnsi"/>
                <w:sz w:val="18"/>
                <w:szCs w:val="18"/>
              </w:rPr>
            </w:pPr>
            <w:r w:rsidRPr="00030C7A">
              <w:rPr>
                <w:rFonts w:asciiTheme="minorHAnsi" w:hAnsiTheme="minorHAnsi" w:cstheme="minorHAnsi"/>
                <w:sz w:val="18"/>
                <w:szCs w:val="18"/>
              </w:rPr>
              <w:t>Súčet postavených vonkajších športovísk situovaných v rámci zrekonštruovanej MŠ a spadajúcich do areálu zrekonštruovanej MŠ</w:t>
            </w:r>
          </w:p>
        </w:tc>
      </w:tr>
      <w:tr w:rsidR="00C66C5C" w:rsidRPr="001332C4" w14:paraId="4D318AAA" w14:textId="77777777" w:rsidTr="003150F2">
        <w:tc>
          <w:tcPr>
            <w:tcW w:w="1560" w:type="dxa"/>
            <w:vMerge/>
            <w:shd w:val="clear" w:color="auto" w:fill="538135" w:themeFill="accent6" w:themeFillShade="BF"/>
          </w:tcPr>
          <w:p w14:paraId="714CD968" w14:textId="4469E94A" w:rsidR="00C66C5C" w:rsidRPr="001332C4" w:rsidRDefault="00C66C5C" w:rsidP="00C66C5C">
            <w:pPr>
              <w:rPr>
                <w:rFonts w:asciiTheme="minorHAnsi" w:hAnsiTheme="minorHAnsi" w:cstheme="minorHAnsi"/>
                <w:sz w:val="20"/>
                <w:szCs w:val="20"/>
              </w:rPr>
            </w:pPr>
          </w:p>
        </w:tc>
        <w:tc>
          <w:tcPr>
            <w:tcW w:w="992" w:type="dxa"/>
            <w:vMerge/>
            <w:shd w:val="clear" w:color="auto" w:fill="A8D08D" w:themeFill="accent6" w:themeFillTint="99"/>
          </w:tcPr>
          <w:p w14:paraId="2C3D5D63" w14:textId="239DCE00" w:rsidR="00C66C5C" w:rsidRPr="001332C4" w:rsidRDefault="00C66C5C" w:rsidP="00C66C5C">
            <w:pPr>
              <w:jc w:val="both"/>
              <w:rPr>
                <w:rFonts w:asciiTheme="minorHAnsi" w:hAnsiTheme="minorHAnsi" w:cstheme="minorHAnsi"/>
                <w:b/>
                <w:sz w:val="20"/>
                <w:szCs w:val="20"/>
              </w:rPr>
            </w:pPr>
          </w:p>
        </w:tc>
        <w:tc>
          <w:tcPr>
            <w:tcW w:w="1843" w:type="dxa"/>
            <w:vMerge/>
            <w:shd w:val="clear" w:color="auto" w:fill="C5E0B3" w:themeFill="accent6" w:themeFillTint="66"/>
          </w:tcPr>
          <w:p w14:paraId="7E9D6474" w14:textId="67EFDC27" w:rsidR="00C66C5C" w:rsidRDefault="00C66C5C" w:rsidP="00C66C5C">
            <w:pPr>
              <w:rPr>
                <w:rFonts w:asciiTheme="minorHAnsi" w:hAnsiTheme="minorHAnsi" w:cstheme="minorHAnsi"/>
                <w:sz w:val="18"/>
                <w:szCs w:val="18"/>
              </w:rPr>
            </w:pPr>
          </w:p>
        </w:tc>
        <w:tc>
          <w:tcPr>
            <w:tcW w:w="3827" w:type="dxa"/>
            <w:shd w:val="clear" w:color="auto" w:fill="E2EFD9" w:themeFill="accent6" w:themeFillTint="33"/>
          </w:tcPr>
          <w:p w14:paraId="49345EBB" w14:textId="5BBB4162" w:rsidR="00C66C5C" w:rsidRPr="00030C7A" w:rsidRDefault="00C66C5C" w:rsidP="00C66C5C">
            <w:pPr>
              <w:rPr>
                <w:rFonts w:asciiTheme="minorHAnsi" w:hAnsiTheme="minorHAnsi" w:cstheme="minorHAnsi"/>
                <w:sz w:val="18"/>
                <w:szCs w:val="18"/>
              </w:rPr>
            </w:pPr>
            <w:r w:rsidRPr="00030C7A">
              <w:rPr>
                <w:rFonts w:asciiTheme="minorHAnsi" w:hAnsiTheme="minorHAnsi" w:cstheme="minorHAnsi"/>
                <w:sz w:val="18"/>
                <w:szCs w:val="18"/>
              </w:rPr>
              <w:t>Počet zrekonštruovaných stravovacích zariadení</w:t>
            </w:r>
          </w:p>
        </w:tc>
        <w:tc>
          <w:tcPr>
            <w:tcW w:w="6946" w:type="dxa"/>
            <w:shd w:val="clear" w:color="auto" w:fill="auto"/>
          </w:tcPr>
          <w:p w14:paraId="7922F583" w14:textId="523A8366" w:rsidR="00C66C5C" w:rsidRPr="00030C7A" w:rsidRDefault="00C66C5C" w:rsidP="00C66C5C">
            <w:pPr>
              <w:rPr>
                <w:rFonts w:asciiTheme="minorHAnsi" w:hAnsiTheme="minorHAnsi" w:cstheme="minorHAnsi"/>
                <w:sz w:val="18"/>
                <w:szCs w:val="18"/>
              </w:rPr>
            </w:pPr>
            <w:r w:rsidRPr="00030C7A">
              <w:rPr>
                <w:rFonts w:asciiTheme="minorHAnsi" w:hAnsiTheme="minorHAnsi" w:cstheme="minorHAnsi"/>
                <w:sz w:val="18"/>
                <w:szCs w:val="18"/>
              </w:rPr>
              <w:t>Súčet zrekonštruovaných stravovacích zariadení (jedální) v rámci zrekonštruovanej MŠ a spadajúcich do areálu zrekonštruovanej MŠ poskytujúcich prípravu a výdaj stravy žiakom a zamestnancom zrekonštruovanej MŠ</w:t>
            </w:r>
          </w:p>
        </w:tc>
      </w:tr>
      <w:tr w:rsidR="00C66C5C" w:rsidRPr="001332C4" w14:paraId="708F3AA5" w14:textId="77777777" w:rsidTr="003150F2">
        <w:tc>
          <w:tcPr>
            <w:tcW w:w="1560" w:type="dxa"/>
            <w:vMerge/>
            <w:shd w:val="clear" w:color="auto" w:fill="538135" w:themeFill="accent6" w:themeFillShade="BF"/>
          </w:tcPr>
          <w:p w14:paraId="00A18124" w14:textId="6DC8F383" w:rsidR="00C66C5C" w:rsidRPr="001332C4" w:rsidRDefault="00C66C5C" w:rsidP="00C66C5C">
            <w:pPr>
              <w:rPr>
                <w:rFonts w:asciiTheme="minorHAnsi" w:hAnsiTheme="minorHAnsi" w:cstheme="minorHAnsi"/>
                <w:sz w:val="20"/>
                <w:szCs w:val="20"/>
              </w:rPr>
            </w:pPr>
          </w:p>
        </w:tc>
        <w:tc>
          <w:tcPr>
            <w:tcW w:w="992" w:type="dxa"/>
            <w:vMerge/>
            <w:shd w:val="clear" w:color="auto" w:fill="A8D08D" w:themeFill="accent6" w:themeFillTint="99"/>
          </w:tcPr>
          <w:p w14:paraId="4EE3EC56" w14:textId="0166B97A" w:rsidR="00C66C5C" w:rsidRPr="001332C4" w:rsidRDefault="00C66C5C" w:rsidP="00C66C5C">
            <w:pPr>
              <w:jc w:val="both"/>
              <w:rPr>
                <w:rFonts w:asciiTheme="minorHAnsi" w:hAnsiTheme="minorHAnsi" w:cstheme="minorHAnsi"/>
                <w:b/>
                <w:sz w:val="20"/>
                <w:szCs w:val="20"/>
              </w:rPr>
            </w:pPr>
          </w:p>
        </w:tc>
        <w:tc>
          <w:tcPr>
            <w:tcW w:w="1843" w:type="dxa"/>
            <w:vMerge/>
            <w:shd w:val="clear" w:color="auto" w:fill="C5E0B3" w:themeFill="accent6" w:themeFillTint="66"/>
          </w:tcPr>
          <w:p w14:paraId="10B99784" w14:textId="0C813CA1" w:rsidR="00C66C5C" w:rsidRDefault="00C66C5C" w:rsidP="00C66C5C">
            <w:pPr>
              <w:rPr>
                <w:rFonts w:asciiTheme="minorHAnsi" w:hAnsiTheme="minorHAnsi" w:cstheme="minorHAnsi"/>
                <w:sz w:val="18"/>
                <w:szCs w:val="18"/>
              </w:rPr>
            </w:pPr>
          </w:p>
        </w:tc>
        <w:tc>
          <w:tcPr>
            <w:tcW w:w="3827" w:type="dxa"/>
            <w:shd w:val="clear" w:color="auto" w:fill="E2EFD9" w:themeFill="accent6" w:themeFillTint="33"/>
          </w:tcPr>
          <w:p w14:paraId="18EE8A2B" w14:textId="211E37BC" w:rsidR="00C66C5C" w:rsidRPr="00030C7A" w:rsidRDefault="00C66C5C" w:rsidP="00C66C5C">
            <w:pPr>
              <w:rPr>
                <w:rFonts w:asciiTheme="minorHAnsi" w:hAnsiTheme="minorHAnsi" w:cstheme="minorHAnsi"/>
                <w:sz w:val="18"/>
                <w:szCs w:val="18"/>
              </w:rPr>
            </w:pPr>
            <w:r w:rsidRPr="00030C7A">
              <w:rPr>
                <w:rFonts w:asciiTheme="minorHAnsi" w:hAnsiTheme="minorHAnsi" w:cstheme="minorHAnsi"/>
                <w:sz w:val="18"/>
                <w:szCs w:val="18"/>
              </w:rPr>
              <w:t xml:space="preserve">Počet postavených stravovacích zariadení </w:t>
            </w:r>
          </w:p>
        </w:tc>
        <w:tc>
          <w:tcPr>
            <w:tcW w:w="6946" w:type="dxa"/>
            <w:shd w:val="clear" w:color="auto" w:fill="auto"/>
          </w:tcPr>
          <w:p w14:paraId="12375A48" w14:textId="67821546" w:rsidR="00C66C5C" w:rsidRPr="00030C7A" w:rsidRDefault="00C66C5C" w:rsidP="00C66C5C">
            <w:pPr>
              <w:rPr>
                <w:rFonts w:asciiTheme="minorHAnsi" w:hAnsiTheme="minorHAnsi" w:cstheme="minorHAnsi"/>
                <w:sz w:val="18"/>
                <w:szCs w:val="18"/>
              </w:rPr>
            </w:pPr>
            <w:r w:rsidRPr="00030C7A">
              <w:rPr>
                <w:rFonts w:asciiTheme="minorHAnsi" w:hAnsiTheme="minorHAnsi" w:cstheme="minorHAnsi"/>
                <w:sz w:val="18"/>
                <w:szCs w:val="18"/>
              </w:rPr>
              <w:t>Súčet postavených stravovacích zariadení (jedální) v rámci zrekonštruovanej MŠ a spadajúcich do areálu zrekonštruovanej MŠ poskytujúcich prípravu a výdaj stravy žiakom a zamestnancom zrekonštruovanej MŠ</w:t>
            </w:r>
          </w:p>
        </w:tc>
      </w:tr>
      <w:tr w:rsidR="00C66C5C" w:rsidRPr="001332C4" w14:paraId="5106C16E" w14:textId="77777777" w:rsidTr="003150F2">
        <w:trPr>
          <w:trHeight w:val="679"/>
        </w:trPr>
        <w:tc>
          <w:tcPr>
            <w:tcW w:w="1560" w:type="dxa"/>
            <w:vMerge/>
            <w:shd w:val="clear" w:color="auto" w:fill="538135" w:themeFill="accent6" w:themeFillShade="BF"/>
          </w:tcPr>
          <w:p w14:paraId="41C9B883" w14:textId="7A0A6FCB" w:rsidR="00C66C5C" w:rsidRPr="001332C4" w:rsidRDefault="00C66C5C" w:rsidP="00C66C5C">
            <w:pPr>
              <w:rPr>
                <w:rFonts w:asciiTheme="minorHAnsi" w:hAnsiTheme="minorHAnsi" w:cstheme="minorHAnsi"/>
                <w:sz w:val="20"/>
                <w:szCs w:val="20"/>
              </w:rPr>
            </w:pPr>
          </w:p>
        </w:tc>
        <w:tc>
          <w:tcPr>
            <w:tcW w:w="992" w:type="dxa"/>
            <w:vMerge/>
            <w:shd w:val="clear" w:color="auto" w:fill="A8D08D" w:themeFill="accent6" w:themeFillTint="99"/>
          </w:tcPr>
          <w:p w14:paraId="72B85B12" w14:textId="2ECBD016" w:rsidR="00C66C5C" w:rsidRPr="001332C4" w:rsidRDefault="00C66C5C" w:rsidP="00C66C5C">
            <w:pPr>
              <w:jc w:val="both"/>
              <w:rPr>
                <w:rFonts w:asciiTheme="minorHAnsi" w:hAnsiTheme="minorHAnsi" w:cstheme="minorHAnsi"/>
                <w:b/>
                <w:sz w:val="20"/>
                <w:szCs w:val="20"/>
              </w:rPr>
            </w:pPr>
          </w:p>
        </w:tc>
        <w:tc>
          <w:tcPr>
            <w:tcW w:w="1843" w:type="dxa"/>
            <w:vMerge/>
            <w:shd w:val="clear" w:color="auto" w:fill="C5E0B3" w:themeFill="accent6" w:themeFillTint="66"/>
          </w:tcPr>
          <w:p w14:paraId="315A68C4" w14:textId="5127F71F" w:rsidR="00C66C5C" w:rsidRDefault="00C66C5C" w:rsidP="00C66C5C">
            <w:pPr>
              <w:rPr>
                <w:rFonts w:asciiTheme="minorHAnsi" w:hAnsiTheme="minorHAnsi" w:cstheme="minorHAnsi"/>
                <w:sz w:val="18"/>
                <w:szCs w:val="18"/>
              </w:rPr>
            </w:pPr>
          </w:p>
        </w:tc>
        <w:tc>
          <w:tcPr>
            <w:tcW w:w="3827" w:type="dxa"/>
            <w:shd w:val="clear" w:color="auto" w:fill="E2EFD9" w:themeFill="accent6" w:themeFillTint="33"/>
          </w:tcPr>
          <w:p w14:paraId="258AA772" w14:textId="663B7CEA" w:rsidR="00C66C5C" w:rsidRPr="00030C7A" w:rsidRDefault="00C66C5C" w:rsidP="00C66C5C">
            <w:pPr>
              <w:rPr>
                <w:rFonts w:asciiTheme="minorHAnsi" w:hAnsiTheme="minorHAnsi" w:cstheme="minorHAnsi"/>
                <w:sz w:val="18"/>
                <w:szCs w:val="18"/>
              </w:rPr>
            </w:pPr>
            <w:r w:rsidRPr="009D6E34">
              <w:rPr>
                <w:rFonts w:asciiTheme="minorHAnsi" w:hAnsiTheme="minorHAnsi" w:cstheme="minorHAnsi"/>
                <w:sz w:val="18"/>
                <w:szCs w:val="18"/>
              </w:rPr>
              <w:t xml:space="preserve">Počet detí vo veku 3-6 rokov, ktoré navštevujú zrekonštruovanú MŠ minimálne jeden rok v dôsledku rozšírenia kapacity MŠ  </w:t>
            </w:r>
          </w:p>
        </w:tc>
        <w:tc>
          <w:tcPr>
            <w:tcW w:w="6946" w:type="dxa"/>
            <w:shd w:val="clear" w:color="auto" w:fill="auto"/>
          </w:tcPr>
          <w:p w14:paraId="53467516" w14:textId="4CE7C51D" w:rsidR="00C66C5C" w:rsidRPr="00030C7A" w:rsidRDefault="00C66C5C" w:rsidP="00C66C5C">
            <w:pPr>
              <w:rPr>
                <w:rFonts w:asciiTheme="minorHAnsi" w:hAnsiTheme="minorHAnsi" w:cstheme="minorHAnsi"/>
                <w:sz w:val="18"/>
                <w:szCs w:val="18"/>
              </w:rPr>
            </w:pPr>
            <w:r w:rsidRPr="009D6E34">
              <w:rPr>
                <w:rFonts w:asciiTheme="minorHAnsi" w:hAnsiTheme="minorHAnsi" w:cstheme="minorHAnsi"/>
                <w:sz w:val="18"/>
                <w:szCs w:val="18"/>
              </w:rPr>
              <w:t>Súčet počtu detí vo veku 3 roky a detí vo veku 4 roky a detí vo veku 5 rokov a detí vo veku 6 rokov, ktoré realizáciou projektu navštevujú zrekonštruovanú MŠ minimálne jeden rok v sledovanom období, pričom údaj zahŕňa iba počet detí, ktoré navštevujú zrekonštruovanú časť MŠ bez započítania počtu detí z pôvodnej kapacity MŠ.</w:t>
            </w:r>
          </w:p>
        </w:tc>
      </w:tr>
      <w:tr w:rsidR="00C66C5C" w:rsidRPr="001332C4" w14:paraId="054C5769" w14:textId="77777777" w:rsidTr="003150F2">
        <w:trPr>
          <w:trHeight w:val="679"/>
        </w:trPr>
        <w:tc>
          <w:tcPr>
            <w:tcW w:w="1560" w:type="dxa"/>
            <w:vMerge/>
            <w:shd w:val="clear" w:color="auto" w:fill="538135" w:themeFill="accent6" w:themeFillShade="BF"/>
          </w:tcPr>
          <w:p w14:paraId="446C52FE" w14:textId="70DCBA15" w:rsidR="00C66C5C" w:rsidRPr="001332C4" w:rsidRDefault="00C66C5C" w:rsidP="00C66C5C">
            <w:pPr>
              <w:rPr>
                <w:rFonts w:asciiTheme="minorHAnsi" w:hAnsiTheme="minorHAnsi" w:cstheme="minorHAnsi"/>
                <w:sz w:val="20"/>
                <w:szCs w:val="20"/>
              </w:rPr>
            </w:pPr>
          </w:p>
        </w:tc>
        <w:tc>
          <w:tcPr>
            <w:tcW w:w="992" w:type="dxa"/>
            <w:vMerge/>
            <w:shd w:val="clear" w:color="auto" w:fill="A8D08D" w:themeFill="accent6" w:themeFillTint="99"/>
          </w:tcPr>
          <w:p w14:paraId="0AB8BB76" w14:textId="77777777" w:rsidR="00C66C5C" w:rsidRPr="001332C4" w:rsidRDefault="00C66C5C" w:rsidP="00C66C5C">
            <w:pPr>
              <w:jc w:val="both"/>
              <w:rPr>
                <w:rFonts w:asciiTheme="minorHAnsi" w:hAnsiTheme="minorHAnsi" w:cstheme="minorHAnsi"/>
                <w:b/>
                <w:sz w:val="20"/>
                <w:szCs w:val="20"/>
              </w:rPr>
            </w:pPr>
          </w:p>
        </w:tc>
        <w:tc>
          <w:tcPr>
            <w:tcW w:w="1843" w:type="dxa"/>
            <w:vMerge/>
            <w:shd w:val="clear" w:color="auto" w:fill="C5E0B3" w:themeFill="accent6" w:themeFillTint="66"/>
          </w:tcPr>
          <w:p w14:paraId="6BFC4188" w14:textId="77777777" w:rsidR="00C66C5C" w:rsidRDefault="00C66C5C" w:rsidP="00C66C5C">
            <w:pPr>
              <w:rPr>
                <w:rFonts w:asciiTheme="minorHAnsi" w:hAnsiTheme="minorHAnsi" w:cstheme="minorHAnsi"/>
                <w:sz w:val="18"/>
                <w:szCs w:val="18"/>
              </w:rPr>
            </w:pPr>
          </w:p>
        </w:tc>
        <w:tc>
          <w:tcPr>
            <w:tcW w:w="3827" w:type="dxa"/>
            <w:shd w:val="clear" w:color="auto" w:fill="E2EFD9" w:themeFill="accent6" w:themeFillTint="33"/>
          </w:tcPr>
          <w:p w14:paraId="476AE9EE" w14:textId="785EDDF7" w:rsidR="00C66C5C" w:rsidRPr="00030C7A" w:rsidRDefault="00C66C5C" w:rsidP="00C66C5C">
            <w:pPr>
              <w:rPr>
                <w:rFonts w:asciiTheme="minorHAnsi" w:hAnsiTheme="minorHAnsi" w:cstheme="minorHAnsi"/>
                <w:sz w:val="18"/>
                <w:szCs w:val="18"/>
              </w:rPr>
            </w:pPr>
            <w:r w:rsidRPr="009D6E34">
              <w:rPr>
                <w:rFonts w:asciiTheme="minorHAnsi" w:hAnsiTheme="minorHAnsi" w:cstheme="minorHAnsi"/>
                <w:sz w:val="18"/>
                <w:szCs w:val="18"/>
              </w:rPr>
              <w:t xml:space="preserve">Počet detí MRK vo veku 3-6 rokov, ktoré navštevujú zrekonštruovanú MŠ minimálne jeden rok v dôsledku rozšírenia kapacity MŠ </w:t>
            </w:r>
          </w:p>
        </w:tc>
        <w:tc>
          <w:tcPr>
            <w:tcW w:w="6946" w:type="dxa"/>
            <w:shd w:val="clear" w:color="auto" w:fill="auto"/>
          </w:tcPr>
          <w:p w14:paraId="6B9D1C1C" w14:textId="55C8D1B6" w:rsidR="00C66C5C" w:rsidRPr="00030C7A" w:rsidRDefault="00C66C5C" w:rsidP="00C66C5C">
            <w:pPr>
              <w:rPr>
                <w:rFonts w:asciiTheme="minorHAnsi" w:hAnsiTheme="minorHAnsi" w:cstheme="minorHAnsi"/>
                <w:sz w:val="18"/>
                <w:szCs w:val="18"/>
              </w:rPr>
            </w:pPr>
            <w:r w:rsidRPr="009D6E34">
              <w:rPr>
                <w:rFonts w:asciiTheme="minorHAnsi" w:hAnsiTheme="minorHAnsi" w:cstheme="minorHAnsi"/>
                <w:sz w:val="18"/>
                <w:szCs w:val="18"/>
              </w:rPr>
              <w:t>Súčet počtu detí MRK vo veku 3 roky a detí MRK vo veku 4 roky a detí MRK vo veku 5 rokov a detí MRK vo veku 6 rokov, ktoré realizáciou projektu navštevujú zrekonštruovanú MŠ minimálne jeden rok v sledovanom období, pričom údaj zahŕňa iba počet detí MRK, ktoré navštevujú zrekonštruovanú časť MŠ bez započítania počtu detí MRK z pôvodnej kapacity MŠ.</w:t>
            </w:r>
          </w:p>
        </w:tc>
      </w:tr>
      <w:tr w:rsidR="00C66C5C" w:rsidRPr="001332C4" w14:paraId="49DD0863" w14:textId="77777777" w:rsidTr="003150F2">
        <w:trPr>
          <w:trHeight w:val="679"/>
        </w:trPr>
        <w:tc>
          <w:tcPr>
            <w:tcW w:w="1560" w:type="dxa"/>
            <w:vMerge/>
            <w:shd w:val="clear" w:color="auto" w:fill="538135" w:themeFill="accent6" w:themeFillShade="BF"/>
          </w:tcPr>
          <w:p w14:paraId="5E72FD72" w14:textId="75640647" w:rsidR="00C66C5C" w:rsidRDefault="00C66C5C" w:rsidP="00C66C5C">
            <w:pPr>
              <w:rPr>
                <w:rFonts w:asciiTheme="minorHAnsi" w:hAnsiTheme="minorHAnsi" w:cstheme="minorHAnsi"/>
                <w:sz w:val="20"/>
                <w:szCs w:val="20"/>
              </w:rPr>
            </w:pPr>
          </w:p>
        </w:tc>
        <w:tc>
          <w:tcPr>
            <w:tcW w:w="992" w:type="dxa"/>
            <w:vMerge/>
            <w:shd w:val="clear" w:color="auto" w:fill="A8D08D" w:themeFill="accent6" w:themeFillTint="99"/>
          </w:tcPr>
          <w:p w14:paraId="7C71ECEE" w14:textId="77777777" w:rsidR="00C66C5C" w:rsidRPr="001332C4" w:rsidRDefault="00C66C5C" w:rsidP="00C66C5C">
            <w:pPr>
              <w:jc w:val="both"/>
              <w:rPr>
                <w:rFonts w:asciiTheme="minorHAnsi" w:hAnsiTheme="minorHAnsi" w:cstheme="minorHAnsi"/>
                <w:b/>
                <w:sz w:val="20"/>
                <w:szCs w:val="20"/>
              </w:rPr>
            </w:pPr>
          </w:p>
        </w:tc>
        <w:tc>
          <w:tcPr>
            <w:tcW w:w="1843" w:type="dxa"/>
            <w:vMerge/>
            <w:shd w:val="clear" w:color="auto" w:fill="C5E0B3" w:themeFill="accent6" w:themeFillTint="66"/>
          </w:tcPr>
          <w:p w14:paraId="399B6398" w14:textId="77777777" w:rsidR="00C66C5C" w:rsidRDefault="00C66C5C" w:rsidP="00C66C5C">
            <w:pPr>
              <w:rPr>
                <w:rFonts w:asciiTheme="minorHAnsi" w:hAnsiTheme="minorHAnsi" w:cstheme="minorHAnsi"/>
                <w:sz w:val="18"/>
                <w:szCs w:val="18"/>
              </w:rPr>
            </w:pPr>
          </w:p>
        </w:tc>
        <w:tc>
          <w:tcPr>
            <w:tcW w:w="3827" w:type="dxa"/>
            <w:shd w:val="clear" w:color="auto" w:fill="E2EFD9" w:themeFill="accent6" w:themeFillTint="33"/>
          </w:tcPr>
          <w:p w14:paraId="19487EE2" w14:textId="79BC8025" w:rsidR="00C66C5C" w:rsidRPr="00030C7A" w:rsidRDefault="00C66C5C" w:rsidP="00C66C5C">
            <w:pPr>
              <w:rPr>
                <w:rFonts w:asciiTheme="minorHAnsi" w:hAnsiTheme="minorHAnsi" w:cstheme="minorHAnsi"/>
                <w:sz w:val="18"/>
                <w:szCs w:val="18"/>
              </w:rPr>
            </w:pPr>
            <w:r w:rsidRPr="009D6E34">
              <w:rPr>
                <w:rFonts w:asciiTheme="minorHAnsi" w:hAnsiTheme="minorHAnsi" w:cstheme="minorHAnsi"/>
                <w:sz w:val="18"/>
                <w:szCs w:val="18"/>
              </w:rPr>
              <w:t xml:space="preserve">Počet detí vo veku 4-6 rokov, ktoré navštevujú zrekonštruovanú MŠ minimálne jeden rok v dôsledku rozšírenia kapacity MŠ a dovtedy MŠ nenavštevovali </w:t>
            </w:r>
          </w:p>
        </w:tc>
        <w:tc>
          <w:tcPr>
            <w:tcW w:w="6946" w:type="dxa"/>
            <w:shd w:val="clear" w:color="auto" w:fill="auto"/>
          </w:tcPr>
          <w:p w14:paraId="0D387494" w14:textId="7254DB7B" w:rsidR="00C66C5C" w:rsidRDefault="00C66C5C" w:rsidP="00C66C5C">
            <w:pPr>
              <w:rPr>
                <w:rFonts w:asciiTheme="minorHAnsi" w:hAnsiTheme="minorHAnsi" w:cstheme="minorHAnsi"/>
                <w:sz w:val="18"/>
                <w:szCs w:val="18"/>
              </w:rPr>
            </w:pPr>
            <w:r w:rsidRPr="009D6E34">
              <w:rPr>
                <w:rFonts w:asciiTheme="minorHAnsi" w:hAnsiTheme="minorHAnsi" w:cstheme="minorHAnsi"/>
                <w:sz w:val="18"/>
                <w:szCs w:val="18"/>
              </w:rPr>
              <w:t xml:space="preserve">Súčet počtu detí vo veku 4 roky a detí vo veku 5 rokov a detí vo veku 6 rokov, ktoré navštevujú zrekonštruovanú MŠ minimálnej jeden rok v sledovanom období, no v minulosti MŠ z objektívnych alebo subjektívnych dôvodov nenavštevovali. Do súčtu sa započítavajú iba deti od veku 4 rokov, ktoré mali možnosť navštevovať MŠ v čase dovŕšenia 3 rokov avšak z objektívnych alebo subjektívnych dôvodov MŠ nenavštevovali. </w:t>
            </w:r>
          </w:p>
        </w:tc>
      </w:tr>
      <w:tr w:rsidR="00C66C5C" w:rsidRPr="001332C4" w14:paraId="7D31A047" w14:textId="77777777" w:rsidTr="003150F2">
        <w:trPr>
          <w:trHeight w:val="679"/>
        </w:trPr>
        <w:tc>
          <w:tcPr>
            <w:tcW w:w="1560" w:type="dxa"/>
            <w:vMerge/>
            <w:shd w:val="clear" w:color="auto" w:fill="538135" w:themeFill="accent6" w:themeFillShade="BF"/>
          </w:tcPr>
          <w:p w14:paraId="324313ED" w14:textId="2446CE95" w:rsidR="00C66C5C" w:rsidRDefault="00C66C5C" w:rsidP="00C66C5C">
            <w:pPr>
              <w:rPr>
                <w:rFonts w:asciiTheme="minorHAnsi" w:hAnsiTheme="minorHAnsi" w:cstheme="minorHAnsi"/>
                <w:sz w:val="20"/>
                <w:szCs w:val="20"/>
              </w:rPr>
            </w:pPr>
          </w:p>
        </w:tc>
        <w:tc>
          <w:tcPr>
            <w:tcW w:w="992" w:type="dxa"/>
            <w:vMerge/>
            <w:shd w:val="clear" w:color="auto" w:fill="A8D08D" w:themeFill="accent6" w:themeFillTint="99"/>
          </w:tcPr>
          <w:p w14:paraId="52603FFE" w14:textId="77777777" w:rsidR="00C66C5C" w:rsidRPr="001332C4" w:rsidRDefault="00C66C5C" w:rsidP="00C66C5C">
            <w:pPr>
              <w:jc w:val="both"/>
              <w:rPr>
                <w:rFonts w:asciiTheme="minorHAnsi" w:hAnsiTheme="minorHAnsi" w:cstheme="minorHAnsi"/>
                <w:b/>
                <w:sz w:val="20"/>
                <w:szCs w:val="20"/>
              </w:rPr>
            </w:pPr>
          </w:p>
        </w:tc>
        <w:tc>
          <w:tcPr>
            <w:tcW w:w="1843" w:type="dxa"/>
            <w:vMerge/>
            <w:shd w:val="clear" w:color="auto" w:fill="C5E0B3" w:themeFill="accent6" w:themeFillTint="66"/>
          </w:tcPr>
          <w:p w14:paraId="5183C565" w14:textId="77777777" w:rsidR="00C66C5C" w:rsidRDefault="00C66C5C" w:rsidP="00C66C5C">
            <w:pPr>
              <w:rPr>
                <w:rFonts w:asciiTheme="minorHAnsi" w:hAnsiTheme="minorHAnsi" w:cstheme="minorHAnsi"/>
                <w:sz w:val="18"/>
                <w:szCs w:val="18"/>
              </w:rPr>
            </w:pPr>
          </w:p>
        </w:tc>
        <w:tc>
          <w:tcPr>
            <w:tcW w:w="3827" w:type="dxa"/>
            <w:shd w:val="clear" w:color="auto" w:fill="E2EFD9" w:themeFill="accent6" w:themeFillTint="33"/>
          </w:tcPr>
          <w:p w14:paraId="47389087" w14:textId="1F154D06" w:rsidR="00C66C5C" w:rsidRPr="00030C7A" w:rsidRDefault="00C66C5C" w:rsidP="00C66C5C">
            <w:pPr>
              <w:rPr>
                <w:rFonts w:asciiTheme="minorHAnsi" w:hAnsiTheme="minorHAnsi" w:cstheme="minorHAnsi"/>
                <w:sz w:val="18"/>
                <w:szCs w:val="18"/>
              </w:rPr>
            </w:pPr>
            <w:r w:rsidRPr="00C66C5C">
              <w:rPr>
                <w:rFonts w:asciiTheme="minorHAnsi" w:hAnsiTheme="minorHAnsi" w:cstheme="minorHAnsi"/>
                <w:sz w:val="18"/>
                <w:szCs w:val="18"/>
              </w:rPr>
              <w:t>Počet vytvorených pracovných miest cielene pre MRK prostredníctvom uplatnenia sociálneho aspektu vo verejných obstarávaniach</w:t>
            </w:r>
          </w:p>
        </w:tc>
        <w:tc>
          <w:tcPr>
            <w:tcW w:w="6946" w:type="dxa"/>
            <w:shd w:val="clear" w:color="auto" w:fill="auto"/>
          </w:tcPr>
          <w:p w14:paraId="600D66E7" w14:textId="2294A568" w:rsidR="00C66C5C" w:rsidRDefault="00C66C5C" w:rsidP="00C66C5C">
            <w:pPr>
              <w:rPr>
                <w:rFonts w:asciiTheme="minorHAnsi" w:hAnsiTheme="minorHAnsi" w:cstheme="minorHAnsi"/>
                <w:sz w:val="18"/>
                <w:szCs w:val="18"/>
              </w:rPr>
            </w:pPr>
            <w:r w:rsidRPr="007811D0">
              <w:rPr>
                <w:rFonts w:asciiTheme="minorHAnsi" w:hAnsiTheme="minorHAnsi" w:cstheme="minorHAnsi"/>
                <w:sz w:val="18"/>
                <w:szCs w:val="18"/>
              </w:rPr>
              <w:t>Počet pracovných miest vytvorených cielene pre osoby z prostredia MRK prostredníctvom uplatnenia sociálneho aspe</w:t>
            </w:r>
            <w:r>
              <w:rPr>
                <w:rFonts w:asciiTheme="minorHAnsi" w:hAnsiTheme="minorHAnsi" w:cstheme="minorHAnsi"/>
                <w:sz w:val="18"/>
                <w:szCs w:val="18"/>
              </w:rPr>
              <w:t xml:space="preserve">ktu vo verejných obstarávaniach </w:t>
            </w:r>
            <w:r w:rsidRPr="007811D0">
              <w:rPr>
                <w:rFonts w:asciiTheme="minorHAnsi" w:hAnsiTheme="minorHAnsi" w:cstheme="minorHAnsi"/>
                <w:sz w:val="18"/>
                <w:szCs w:val="18"/>
              </w:rPr>
              <w:t>v rámci realizácie projektu.</w:t>
            </w:r>
            <w:r>
              <w:rPr>
                <w:rFonts w:asciiTheme="minorHAnsi" w:hAnsiTheme="minorHAnsi" w:cstheme="minorHAnsi"/>
                <w:sz w:val="18"/>
                <w:szCs w:val="18"/>
              </w:rPr>
              <w:t xml:space="preserve"> </w:t>
            </w:r>
            <w:r w:rsidRPr="007811D0">
              <w:rPr>
                <w:rFonts w:asciiTheme="minorHAnsi" w:hAnsiTheme="minorHAnsi" w:cstheme="minorHAnsi"/>
                <w:sz w:val="18"/>
                <w:szCs w:val="18"/>
              </w:rPr>
              <w:t xml:space="preserve">Za uplatnenie sociálneho aspektu vo </w:t>
            </w:r>
            <w:r>
              <w:rPr>
                <w:rFonts w:asciiTheme="minorHAnsi" w:hAnsiTheme="minorHAnsi" w:cstheme="minorHAnsi"/>
                <w:sz w:val="18"/>
                <w:szCs w:val="18"/>
              </w:rPr>
              <w:t>verejnom obstarávaní</w:t>
            </w:r>
            <w:r w:rsidRPr="007811D0">
              <w:rPr>
                <w:rFonts w:asciiTheme="minorHAnsi" w:hAnsiTheme="minorHAnsi" w:cstheme="minorHAnsi"/>
                <w:sz w:val="18"/>
                <w:szCs w:val="18"/>
              </w:rPr>
              <w:t xml:space="preserve"> sa považuje povinnosť obstarávateľa vytvoriť v rámci realizácie projektu (výstavba budov, rekonštrukcia budov a pod.) min. 1 pracovné miesto pre osoby so sociálnym vylúčením z prostredia MRK.</w:t>
            </w:r>
            <w:r>
              <w:rPr>
                <w:rFonts w:asciiTheme="minorHAnsi" w:hAnsiTheme="minorHAnsi" w:cstheme="minorHAnsi"/>
                <w:sz w:val="18"/>
                <w:szCs w:val="18"/>
              </w:rPr>
              <w:t xml:space="preserve"> </w:t>
            </w:r>
            <w:r w:rsidRPr="007811D0">
              <w:rPr>
                <w:rFonts w:asciiTheme="minorHAnsi" w:hAnsiTheme="minorHAnsi" w:cstheme="minorHAnsi"/>
                <w:sz w:val="18"/>
                <w:szCs w:val="18"/>
              </w:rPr>
              <w:t>Do súčtu sa zarátavajú všetky pracovné miesta vytvorené cielene pre osoby MRK pre potreby realizácie aktivít projektu bez ohľadu na ich charakter alebo dĺžku trvania (trvalý pracovný pomer, pracovný pomer na dobu určitú, dohoda o vykonaní práce, celý pracovný úväzok, polovičný úväzok resp. iný menší pracovný úväzok)</w:t>
            </w:r>
          </w:p>
        </w:tc>
      </w:tr>
    </w:tbl>
    <w:p w14:paraId="3D0BBF25" w14:textId="77777777" w:rsidR="00C66C5C" w:rsidRDefault="00C66C5C">
      <w:r>
        <w:br w:type="page"/>
      </w:r>
    </w:p>
    <w:tbl>
      <w:tblPr>
        <w:tblStyle w:val="Mriekatabuky"/>
        <w:tblW w:w="15168" w:type="dxa"/>
        <w:tblInd w:w="-459" w:type="dxa"/>
        <w:tblLayout w:type="fixed"/>
        <w:tblLook w:val="04A0" w:firstRow="1" w:lastRow="0" w:firstColumn="1" w:lastColumn="0" w:noHBand="0" w:noVBand="1"/>
      </w:tblPr>
      <w:tblGrid>
        <w:gridCol w:w="1560"/>
        <w:gridCol w:w="1134"/>
        <w:gridCol w:w="1559"/>
        <w:gridCol w:w="3969"/>
        <w:gridCol w:w="6946"/>
      </w:tblGrid>
      <w:tr w:rsidR="007C36DE" w:rsidRPr="001332C4" w14:paraId="794FE38A" w14:textId="77777777" w:rsidTr="003150F2">
        <w:tc>
          <w:tcPr>
            <w:tcW w:w="1560" w:type="dxa"/>
            <w:shd w:val="clear" w:color="auto" w:fill="2E74B5" w:themeFill="accent1" w:themeFillShade="BF"/>
            <w:vAlign w:val="center"/>
          </w:tcPr>
          <w:p w14:paraId="372D3503" w14:textId="4138D9E3" w:rsidR="007C36DE" w:rsidRPr="00683122" w:rsidRDefault="007C36DE" w:rsidP="007C36DE">
            <w:pPr>
              <w:jc w:val="center"/>
              <w:rPr>
                <w:rFonts w:asciiTheme="minorHAnsi" w:hAnsiTheme="minorHAnsi" w:cstheme="minorHAnsi"/>
                <w:color w:val="FFFFFF" w:themeColor="background1"/>
                <w:sz w:val="20"/>
                <w:szCs w:val="20"/>
              </w:rPr>
            </w:pPr>
            <w:r w:rsidRPr="00683122">
              <w:rPr>
                <w:rFonts w:asciiTheme="minorHAnsi" w:hAnsiTheme="minorHAnsi" w:cstheme="minorHAnsi"/>
                <w:b/>
                <w:color w:val="FFFFFF" w:themeColor="background1"/>
                <w:sz w:val="20"/>
                <w:szCs w:val="20"/>
              </w:rPr>
              <w:lastRenderedPageBreak/>
              <w:t>Typ aktivity</w:t>
            </w:r>
          </w:p>
        </w:tc>
        <w:tc>
          <w:tcPr>
            <w:tcW w:w="1134" w:type="dxa"/>
            <w:shd w:val="clear" w:color="auto" w:fill="9CC2E5" w:themeFill="accent1" w:themeFillTint="99"/>
            <w:vAlign w:val="center"/>
          </w:tcPr>
          <w:p w14:paraId="5C5788C2" w14:textId="60A10231" w:rsidR="007C36DE" w:rsidRPr="001332C4" w:rsidRDefault="007C36DE" w:rsidP="007C36DE">
            <w:pPr>
              <w:jc w:val="center"/>
              <w:rPr>
                <w:rFonts w:asciiTheme="minorHAnsi" w:hAnsiTheme="minorHAnsi" w:cstheme="minorHAnsi"/>
                <w:sz w:val="20"/>
                <w:szCs w:val="20"/>
              </w:rPr>
            </w:pPr>
            <w:r w:rsidRPr="001332C4">
              <w:rPr>
                <w:rFonts w:asciiTheme="minorHAnsi" w:hAnsiTheme="minorHAnsi" w:cstheme="minorHAnsi"/>
                <w:b/>
                <w:sz w:val="20"/>
                <w:szCs w:val="20"/>
              </w:rPr>
              <w:t>Hlavná aktivita</w:t>
            </w:r>
          </w:p>
        </w:tc>
        <w:tc>
          <w:tcPr>
            <w:tcW w:w="1559" w:type="dxa"/>
            <w:shd w:val="clear" w:color="auto" w:fill="BDD6EE" w:themeFill="accent1" w:themeFillTint="66"/>
            <w:vAlign w:val="center"/>
          </w:tcPr>
          <w:p w14:paraId="1BDDF84E" w14:textId="77777777" w:rsidR="007C36DE" w:rsidRPr="001332C4" w:rsidRDefault="007C36DE" w:rsidP="007C36DE">
            <w:pPr>
              <w:spacing w:before="120" w:after="120"/>
              <w:jc w:val="center"/>
              <w:rPr>
                <w:rFonts w:asciiTheme="minorHAnsi" w:hAnsiTheme="minorHAnsi" w:cstheme="minorHAnsi"/>
                <w:b/>
                <w:sz w:val="20"/>
                <w:szCs w:val="20"/>
              </w:rPr>
            </w:pPr>
            <w:r w:rsidRPr="001332C4">
              <w:rPr>
                <w:rFonts w:asciiTheme="minorHAnsi" w:hAnsiTheme="minorHAnsi" w:cstheme="minorHAnsi"/>
                <w:b/>
                <w:sz w:val="20"/>
                <w:szCs w:val="20"/>
              </w:rPr>
              <w:t>Spôsob</w:t>
            </w:r>
          </w:p>
          <w:p w14:paraId="25265E0F" w14:textId="2D8B8E65" w:rsidR="007C36DE" w:rsidRDefault="007C36DE" w:rsidP="007C36DE">
            <w:pPr>
              <w:ind w:left="113" w:right="113"/>
              <w:jc w:val="center"/>
              <w:rPr>
                <w:rFonts w:asciiTheme="minorHAnsi" w:hAnsiTheme="minorHAnsi" w:cstheme="minorHAnsi"/>
                <w:sz w:val="20"/>
                <w:szCs w:val="20"/>
              </w:rPr>
            </w:pPr>
            <w:r w:rsidRPr="001332C4">
              <w:rPr>
                <w:rFonts w:asciiTheme="minorHAnsi" w:hAnsiTheme="minorHAnsi" w:cstheme="minorHAnsi"/>
                <w:b/>
                <w:sz w:val="20"/>
                <w:szCs w:val="20"/>
              </w:rPr>
              <w:t>realizácie</w:t>
            </w:r>
          </w:p>
        </w:tc>
        <w:tc>
          <w:tcPr>
            <w:tcW w:w="3969" w:type="dxa"/>
            <w:shd w:val="clear" w:color="auto" w:fill="DEEAF6" w:themeFill="accent1" w:themeFillTint="33"/>
            <w:vAlign w:val="center"/>
          </w:tcPr>
          <w:p w14:paraId="4BF32849" w14:textId="30FED8F3" w:rsidR="007C36DE" w:rsidRPr="009D6E34" w:rsidRDefault="007C36DE" w:rsidP="007C36DE">
            <w:pPr>
              <w:jc w:val="center"/>
              <w:rPr>
                <w:rFonts w:asciiTheme="minorHAnsi" w:hAnsiTheme="minorHAnsi" w:cstheme="minorHAnsi"/>
                <w:sz w:val="18"/>
                <w:szCs w:val="18"/>
              </w:rPr>
            </w:pPr>
            <w:r w:rsidRPr="001332C4">
              <w:rPr>
                <w:rFonts w:asciiTheme="minorHAnsi" w:hAnsiTheme="minorHAnsi" w:cstheme="minorHAnsi"/>
                <w:b/>
                <w:sz w:val="20"/>
                <w:szCs w:val="20"/>
              </w:rPr>
              <w:t>Sledované údaje projektu</w:t>
            </w:r>
          </w:p>
        </w:tc>
        <w:tc>
          <w:tcPr>
            <w:tcW w:w="6946" w:type="dxa"/>
            <w:tcBorders>
              <w:top w:val="single" w:sz="4" w:space="0" w:color="auto"/>
            </w:tcBorders>
            <w:shd w:val="clear" w:color="auto" w:fill="DEEAF6" w:themeFill="accent1" w:themeFillTint="33"/>
            <w:vAlign w:val="center"/>
          </w:tcPr>
          <w:p w14:paraId="4A5D5342" w14:textId="5727E812" w:rsidR="007C36DE" w:rsidRPr="009D6E34" w:rsidRDefault="007C36DE" w:rsidP="007C36DE">
            <w:pPr>
              <w:jc w:val="center"/>
              <w:rPr>
                <w:rFonts w:asciiTheme="minorHAnsi" w:hAnsiTheme="minorHAnsi" w:cstheme="minorHAnsi"/>
                <w:sz w:val="18"/>
                <w:szCs w:val="18"/>
              </w:rPr>
            </w:pPr>
            <w:r w:rsidRPr="001332C4">
              <w:rPr>
                <w:rFonts w:asciiTheme="minorHAnsi" w:hAnsiTheme="minorHAnsi" w:cstheme="minorHAnsi"/>
                <w:b/>
                <w:sz w:val="20"/>
                <w:szCs w:val="20"/>
              </w:rPr>
              <w:t>Definícia sledovaného údaju projektu</w:t>
            </w:r>
          </w:p>
        </w:tc>
      </w:tr>
      <w:tr w:rsidR="00E962D9" w:rsidRPr="001332C4" w14:paraId="57DE22B3" w14:textId="5760C451" w:rsidTr="003150F2">
        <w:tc>
          <w:tcPr>
            <w:tcW w:w="1560" w:type="dxa"/>
            <w:vMerge w:val="restart"/>
            <w:shd w:val="clear" w:color="auto" w:fill="2E74B5" w:themeFill="accent1" w:themeFillShade="BF"/>
            <w:textDirection w:val="btLr"/>
          </w:tcPr>
          <w:p w14:paraId="34953C41" w14:textId="35B147DB" w:rsidR="00E962D9" w:rsidRPr="00683122" w:rsidRDefault="00ED1673" w:rsidP="007C36DE">
            <w:pPr>
              <w:spacing w:before="120" w:after="120"/>
              <w:ind w:left="113" w:right="113"/>
              <w:rPr>
                <w:rFonts w:asciiTheme="minorHAnsi" w:hAnsiTheme="minorHAnsi" w:cstheme="minorHAnsi"/>
                <w:b/>
                <w:color w:val="FFFFFF" w:themeColor="background1"/>
                <w:sz w:val="20"/>
                <w:szCs w:val="20"/>
              </w:rPr>
            </w:pPr>
            <w:r>
              <w:rPr>
                <w:rFonts w:asciiTheme="minorHAnsi" w:hAnsiTheme="minorHAnsi" w:cstheme="minorHAnsi"/>
                <w:color w:val="FFFFFF" w:themeColor="background1"/>
                <w:sz w:val="20"/>
                <w:szCs w:val="20"/>
              </w:rPr>
              <w:t>G</w:t>
            </w:r>
            <w:r w:rsidR="00E962D9" w:rsidRPr="00683122">
              <w:rPr>
                <w:rFonts w:asciiTheme="minorHAnsi" w:hAnsiTheme="minorHAnsi" w:cstheme="minorHAnsi"/>
                <w:color w:val="FFFFFF" w:themeColor="background1"/>
                <w:sz w:val="20"/>
                <w:szCs w:val="20"/>
              </w:rPr>
              <w:t>.Podpora rekonštrukcie predškolských zariadení</w:t>
            </w:r>
            <w:r w:rsidR="00964EF1">
              <w:t xml:space="preserve"> </w:t>
            </w:r>
            <w:r w:rsidR="00964EF1" w:rsidRPr="00964EF1">
              <w:rPr>
                <w:rFonts w:asciiTheme="minorHAnsi" w:hAnsiTheme="minorHAnsi" w:cstheme="minorHAnsi"/>
                <w:color w:val="FFFFFF" w:themeColor="background1"/>
                <w:sz w:val="20"/>
                <w:szCs w:val="20"/>
              </w:rPr>
              <w:t>a prístavby/nadstavby k existujúcim predškolským zariadeniam</w:t>
            </w:r>
            <w:r w:rsidR="00E962D9" w:rsidRPr="00683122">
              <w:rPr>
                <w:rFonts w:asciiTheme="minorHAnsi" w:hAnsiTheme="minorHAnsi" w:cstheme="minorHAnsi"/>
                <w:color w:val="FFFFFF" w:themeColor="background1"/>
                <w:sz w:val="20"/>
                <w:szCs w:val="20"/>
              </w:rPr>
              <w:t xml:space="preserve"> v obciach s prítomnosťou MRK s dôrazom na rozšírenie kapacity</w:t>
            </w:r>
          </w:p>
          <w:p w14:paraId="5C3552BE" w14:textId="77777777" w:rsidR="00E962D9" w:rsidRPr="00683122" w:rsidRDefault="00E962D9" w:rsidP="007C36DE">
            <w:pPr>
              <w:spacing w:before="120" w:after="120"/>
              <w:ind w:left="113" w:right="113"/>
              <w:rPr>
                <w:rFonts w:asciiTheme="minorHAnsi" w:hAnsiTheme="minorHAnsi" w:cstheme="minorHAnsi"/>
                <w:b/>
                <w:color w:val="FFFFFF" w:themeColor="background1"/>
                <w:sz w:val="20"/>
                <w:szCs w:val="20"/>
              </w:rPr>
            </w:pPr>
          </w:p>
          <w:p w14:paraId="04B427A8" w14:textId="77777777" w:rsidR="00E962D9" w:rsidRPr="00683122" w:rsidRDefault="00E962D9" w:rsidP="007C36DE">
            <w:pPr>
              <w:spacing w:before="120" w:after="120"/>
              <w:ind w:left="113" w:right="113"/>
              <w:rPr>
                <w:rFonts w:asciiTheme="minorHAnsi" w:hAnsiTheme="minorHAnsi" w:cstheme="minorHAnsi"/>
                <w:b/>
                <w:color w:val="FFFFFF" w:themeColor="background1"/>
                <w:sz w:val="20"/>
                <w:szCs w:val="20"/>
              </w:rPr>
            </w:pPr>
          </w:p>
          <w:p w14:paraId="0E620956" w14:textId="77777777" w:rsidR="00E962D9" w:rsidRPr="00683122" w:rsidRDefault="00E962D9" w:rsidP="007C36DE">
            <w:pPr>
              <w:spacing w:before="120" w:after="120"/>
              <w:ind w:left="113" w:right="113"/>
              <w:rPr>
                <w:rFonts w:asciiTheme="minorHAnsi" w:hAnsiTheme="minorHAnsi" w:cstheme="minorHAnsi"/>
                <w:b/>
                <w:color w:val="FFFFFF" w:themeColor="background1"/>
                <w:sz w:val="20"/>
                <w:szCs w:val="20"/>
              </w:rPr>
            </w:pPr>
          </w:p>
          <w:p w14:paraId="620CEFA6" w14:textId="77777777" w:rsidR="00E962D9" w:rsidRPr="00683122" w:rsidRDefault="00E962D9" w:rsidP="007C36DE">
            <w:pPr>
              <w:spacing w:before="120" w:after="120"/>
              <w:ind w:left="113" w:right="113"/>
              <w:rPr>
                <w:rFonts w:asciiTheme="minorHAnsi" w:hAnsiTheme="minorHAnsi" w:cstheme="minorHAnsi"/>
                <w:b/>
                <w:color w:val="FFFFFF" w:themeColor="background1"/>
                <w:sz w:val="20"/>
                <w:szCs w:val="20"/>
              </w:rPr>
            </w:pPr>
          </w:p>
          <w:p w14:paraId="04F1C1B7" w14:textId="68BEFB82" w:rsidR="00E962D9" w:rsidRPr="00683122" w:rsidRDefault="00E962D9" w:rsidP="007C36DE">
            <w:pPr>
              <w:rPr>
                <w:rFonts w:asciiTheme="minorHAnsi" w:hAnsiTheme="minorHAnsi" w:cstheme="minorHAnsi"/>
                <w:color w:val="FFFFFF" w:themeColor="background1"/>
                <w:sz w:val="20"/>
                <w:szCs w:val="20"/>
              </w:rPr>
            </w:pPr>
          </w:p>
        </w:tc>
        <w:tc>
          <w:tcPr>
            <w:tcW w:w="1134" w:type="dxa"/>
            <w:vMerge w:val="restart"/>
            <w:shd w:val="clear" w:color="auto" w:fill="9CC2E5" w:themeFill="accent1" w:themeFillTint="99"/>
            <w:textDirection w:val="btLr"/>
          </w:tcPr>
          <w:p w14:paraId="2552911E" w14:textId="77777777" w:rsidR="00E962D9" w:rsidRPr="001332C4" w:rsidRDefault="00E962D9" w:rsidP="007C36DE">
            <w:pPr>
              <w:spacing w:before="120" w:after="120"/>
              <w:ind w:left="113" w:right="113"/>
              <w:rPr>
                <w:rFonts w:asciiTheme="minorHAnsi" w:hAnsiTheme="minorHAnsi" w:cstheme="minorHAnsi"/>
                <w:b/>
                <w:sz w:val="20"/>
                <w:szCs w:val="20"/>
              </w:rPr>
            </w:pPr>
            <w:r w:rsidRPr="001332C4">
              <w:rPr>
                <w:rFonts w:asciiTheme="minorHAnsi" w:hAnsiTheme="minorHAnsi" w:cstheme="minorHAnsi"/>
                <w:sz w:val="20"/>
                <w:szCs w:val="20"/>
              </w:rPr>
              <w:t>Rekonštrukcia budovy materskej školy/ elokovaného pracoviska</w:t>
            </w:r>
          </w:p>
          <w:p w14:paraId="6B95EF42" w14:textId="77777777" w:rsidR="00E962D9" w:rsidRPr="001332C4" w:rsidRDefault="00E962D9" w:rsidP="007C36DE">
            <w:pPr>
              <w:spacing w:before="120" w:after="120"/>
              <w:ind w:left="113" w:right="113"/>
              <w:rPr>
                <w:rFonts w:asciiTheme="minorHAnsi" w:hAnsiTheme="minorHAnsi" w:cstheme="minorHAnsi"/>
                <w:b/>
                <w:sz w:val="20"/>
                <w:szCs w:val="20"/>
              </w:rPr>
            </w:pPr>
          </w:p>
          <w:p w14:paraId="72089C21" w14:textId="77777777" w:rsidR="00E962D9" w:rsidRPr="001332C4" w:rsidRDefault="00E962D9" w:rsidP="007C36DE">
            <w:pPr>
              <w:spacing w:before="120" w:after="120"/>
              <w:ind w:left="113" w:right="113"/>
              <w:rPr>
                <w:rFonts w:asciiTheme="minorHAnsi" w:hAnsiTheme="minorHAnsi" w:cstheme="minorHAnsi"/>
                <w:b/>
                <w:sz w:val="20"/>
                <w:szCs w:val="20"/>
              </w:rPr>
            </w:pPr>
          </w:p>
          <w:p w14:paraId="4F5A8038" w14:textId="77777777" w:rsidR="00E962D9" w:rsidRPr="001332C4" w:rsidRDefault="00E962D9" w:rsidP="007C36DE">
            <w:pPr>
              <w:spacing w:before="120" w:after="120"/>
              <w:ind w:left="113" w:right="113"/>
              <w:rPr>
                <w:rFonts w:asciiTheme="minorHAnsi" w:hAnsiTheme="minorHAnsi" w:cstheme="minorHAnsi"/>
                <w:b/>
                <w:sz w:val="20"/>
                <w:szCs w:val="20"/>
              </w:rPr>
            </w:pPr>
          </w:p>
          <w:p w14:paraId="5DF5C347" w14:textId="77777777" w:rsidR="00E962D9" w:rsidRPr="001332C4" w:rsidRDefault="00E962D9" w:rsidP="007C36DE">
            <w:pPr>
              <w:spacing w:before="120" w:after="120"/>
              <w:ind w:left="113" w:right="113"/>
              <w:rPr>
                <w:rFonts w:asciiTheme="minorHAnsi" w:hAnsiTheme="minorHAnsi" w:cstheme="minorHAnsi"/>
                <w:b/>
                <w:sz w:val="20"/>
                <w:szCs w:val="20"/>
              </w:rPr>
            </w:pPr>
          </w:p>
          <w:p w14:paraId="49A1346A" w14:textId="6B26A98C" w:rsidR="00E962D9" w:rsidRPr="001332C4" w:rsidRDefault="00E962D9" w:rsidP="007C36DE">
            <w:pPr>
              <w:jc w:val="both"/>
              <w:rPr>
                <w:rFonts w:asciiTheme="minorHAnsi" w:hAnsiTheme="minorHAnsi" w:cstheme="minorHAnsi"/>
                <w:sz w:val="20"/>
                <w:szCs w:val="20"/>
              </w:rPr>
            </w:pPr>
          </w:p>
        </w:tc>
        <w:tc>
          <w:tcPr>
            <w:tcW w:w="1559" w:type="dxa"/>
            <w:vMerge w:val="restart"/>
            <w:shd w:val="clear" w:color="auto" w:fill="BDD6EE" w:themeFill="accent1" w:themeFillTint="66"/>
            <w:textDirection w:val="btLr"/>
          </w:tcPr>
          <w:p w14:paraId="4BA6AE06" w14:textId="43DEA1A5" w:rsidR="00E962D9" w:rsidRPr="001332C4" w:rsidRDefault="00E962D9" w:rsidP="007C36DE">
            <w:pPr>
              <w:ind w:left="113" w:right="113"/>
              <w:rPr>
                <w:rFonts w:asciiTheme="minorHAnsi" w:hAnsiTheme="minorHAnsi" w:cstheme="minorHAnsi"/>
                <w:sz w:val="20"/>
                <w:szCs w:val="20"/>
              </w:rPr>
            </w:pPr>
            <w:r>
              <w:rPr>
                <w:rFonts w:asciiTheme="minorHAnsi" w:hAnsiTheme="minorHAnsi" w:cstheme="minorHAnsi"/>
                <w:sz w:val="20"/>
                <w:szCs w:val="20"/>
              </w:rPr>
              <w:t xml:space="preserve">b) </w:t>
            </w:r>
            <w:r w:rsidRPr="001332C4">
              <w:rPr>
                <w:rFonts w:asciiTheme="minorHAnsi" w:hAnsiTheme="minorHAnsi" w:cstheme="minorHAnsi"/>
                <w:sz w:val="20"/>
                <w:szCs w:val="20"/>
              </w:rPr>
              <w:t xml:space="preserve">Prestavba budovy pre potreby materskej školy/ elokovaného pracoviska za účelom </w:t>
            </w:r>
            <w:r w:rsidR="003C7B80">
              <w:rPr>
                <w:rFonts w:asciiTheme="minorHAnsi" w:hAnsiTheme="minorHAnsi" w:cstheme="minorHAnsi"/>
                <w:sz w:val="20"/>
                <w:szCs w:val="20"/>
              </w:rPr>
              <w:t xml:space="preserve">rozšírenia a/alebo </w:t>
            </w:r>
            <w:r w:rsidRPr="001332C4">
              <w:rPr>
                <w:rFonts w:asciiTheme="minorHAnsi" w:hAnsiTheme="minorHAnsi" w:cstheme="minorHAnsi"/>
                <w:sz w:val="20"/>
                <w:szCs w:val="20"/>
              </w:rPr>
              <w:t>presunutia existujúcej kapacity z existujúcej  materskej školy/ elokovaného pracoviska</w:t>
            </w:r>
          </w:p>
          <w:p w14:paraId="0CA48185" w14:textId="4971C31A" w:rsidR="00E962D9" w:rsidRPr="001332C4" w:rsidRDefault="00E962D9" w:rsidP="007C36DE">
            <w:pPr>
              <w:rPr>
                <w:rFonts w:asciiTheme="minorHAnsi" w:hAnsiTheme="minorHAnsi" w:cstheme="minorHAnsi"/>
                <w:sz w:val="20"/>
                <w:szCs w:val="20"/>
              </w:rPr>
            </w:pPr>
          </w:p>
          <w:p w14:paraId="1E0991AD" w14:textId="6B236F4D" w:rsidR="00E962D9" w:rsidRPr="001332C4" w:rsidRDefault="00E962D9" w:rsidP="007C36DE">
            <w:pPr>
              <w:rPr>
                <w:rFonts w:asciiTheme="minorHAnsi" w:hAnsiTheme="minorHAnsi" w:cstheme="minorHAnsi"/>
                <w:sz w:val="20"/>
                <w:szCs w:val="20"/>
              </w:rPr>
            </w:pPr>
          </w:p>
          <w:p w14:paraId="1E41F8B0" w14:textId="42B0C6A3" w:rsidR="00E962D9" w:rsidRPr="001332C4" w:rsidRDefault="00E962D9" w:rsidP="007C36DE">
            <w:pPr>
              <w:rPr>
                <w:rFonts w:asciiTheme="minorHAnsi" w:hAnsiTheme="minorHAnsi" w:cstheme="minorHAnsi"/>
                <w:sz w:val="20"/>
                <w:szCs w:val="20"/>
              </w:rPr>
            </w:pPr>
          </w:p>
          <w:p w14:paraId="63EE476F" w14:textId="33CC60F8" w:rsidR="00E962D9" w:rsidRPr="001332C4" w:rsidRDefault="00E962D9" w:rsidP="007C36DE">
            <w:pPr>
              <w:rPr>
                <w:rFonts w:asciiTheme="minorHAnsi" w:hAnsiTheme="minorHAnsi" w:cstheme="minorHAnsi"/>
                <w:sz w:val="20"/>
                <w:szCs w:val="20"/>
              </w:rPr>
            </w:pPr>
          </w:p>
          <w:p w14:paraId="0B154F6A" w14:textId="41C16855" w:rsidR="00E962D9" w:rsidRDefault="00E962D9" w:rsidP="007C36DE">
            <w:pPr>
              <w:rPr>
                <w:rFonts w:asciiTheme="minorHAnsi" w:hAnsiTheme="minorHAnsi" w:cstheme="minorHAnsi"/>
                <w:sz w:val="20"/>
                <w:szCs w:val="20"/>
              </w:rPr>
            </w:pPr>
          </w:p>
        </w:tc>
        <w:tc>
          <w:tcPr>
            <w:tcW w:w="3969" w:type="dxa"/>
            <w:shd w:val="clear" w:color="auto" w:fill="DEEAF6" w:themeFill="accent1" w:themeFillTint="33"/>
          </w:tcPr>
          <w:p w14:paraId="4864A36B" w14:textId="1ABACC7C" w:rsidR="00E962D9" w:rsidRPr="009D6E34" w:rsidRDefault="00E962D9" w:rsidP="007C36DE">
            <w:pPr>
              <w:rPr>
                <w:rFonts w:asciiTheme="minorHAnsi" w:hAnsiTheme="minorHAnsi" w:cstheme="minorHAnsi"/>
                <w:sz w:val="18"/>
                <w:szCs w:val="18"/>
              </w:rPr>
            </w:pPr>
            <w:r w:rsidRPr="009D6E34">
              <w:rPr>
                <w:rFonts w:asciiTheme="minorHAnsi" w:hAnsiTheme="minorHAnsi" w:cstheme="minorHAnsi"/>
                <w:sz w:val="18"/>
                <w:szCs w:val="18"/>
              </w:rPr>
              <w:t xml:space="preserve">Počet detí MRK vo veku 4-6 rokov, ktoré navštevujú zrekonštruovanú MŠ minimálne jeden rok v dôsledku rozšírenia kapacity MŠ a dovtedy MŠ nenavštevovali </w:t>
            </w:r>
          </w:p>
        </w:tc>
        <w:tc>
          <w:tcPr>
            <w:tcW w:w="6946" w:type="dxa"/>
            <w:tcBorders>
              <w:top w:val="single" w:sz="4" w:space="0" w:color="auto"/>
            </w:tcBorders>
            <w:shd w:val="clear" w:color="auto" w:fill="auto"/>
          </w:tcPr>
          <w:p w14:paraId="36583310" w14:textId="35EF7DC5" w:rsidR="00E962D9" w:rsidRPr="009D6E34" w:rsidRDefault="00E962D9" w:rsidP="007C36DE">
            <w:pPr>
              <w:rPr>
                <w:rFonts w:asciiTheme="minorHAnsi" w:hAnsiTheme="minorHAnsi" w:cstheme="minorHAnsi"/>
                <w:sz w:val="18"/>
                <w:szCs w:val="18"/>
              </w:rPr>
            </w:pPr>
            <w:r w:rsidRPr="009D6E34">
              <w:rPr>
                <w:rFonts w:asciiTheme="minorHAnsi" w:hAnsiTheme="minorHAnsi" w:cstheme="minorHAnsi"/>
                <w:sz w:val="18"/>
                <w:szCs w:val="18"/>
              </w:rPr>
              <w:t>Súčet počtu detí vo veku 4 roky a detí vo veku 5 rokov a detí vo veku 6 rokov, ktoré navštevujú zrekonštruovanú MŠ minimálnej jeden rok v sledovanom období, no v minulosti MŠ z objektívnych alebo subjektívnych dôvodov nenavštevovali. Do súčtu sa započítavajú iba deti od veku 4 rokov, ktoré mali možnosť navštevovať MŠ v čase dovŕšenia 3 rokov avšak z objektívnych alebo subjektívnych dôvodov MŠ nenavštevovali.</w:t>
            </w:r>
          </w:p>
        </w:tc>
      </w:tr>
      <w:tr w:rsidR="00E962D9" w:rsidRPr="001332C4" w14:paraId="4BB164A9" w14:textId="77777777" w:rsidTr="003150F2">
        <w:tc>
          <w:tcPr>
            <w:tcW w:w="1560" w:type="dxa"/>
            <w:vMerge/>
            <w:shd w:val="clear" w:color="auto" w:fill="2E74B5" w:themeFill="accent1" w:themeFillShade="BF"/>
            <w:textDirection w:val="btLr"/>
          </w:tcPr>
          <w:p w14:paraId="28C24916" w14:textId="77777777" w:rsidR="00E962D9" w:rsidRPr="00683122" w:rsidRDefault="00E962D9" w:rsidP="00C66C5C">
            <w:pPr>
              <w:spacing w:before="120" w:after="120"/>
              <w:ind w:left="113" w:right="113"/>
              <w:rPr>
                <w:rFonts w:asciiTheme="minorHAnsi" w:hAnsiTheme="minorHAnsi" w:cstheme="minorHAnsi"/>
                <w:color w:val="FFFFFF" w:themeColor="background1"/>
                <w:sz w:val="20"/>
                <w:szCs w:val="20"/>
              </w:rPr>
            </w:pPr>
          </w:p>
        </w:tc>
        <w:tc>
          <w:tcPr>
            <w:tcW w:w="1134" w:type="dxa"/>
            <w:vMerge/>
            <w:shd w:val="clear" w:color="auto" w:fill="9CC2E5" w:themeFill="accent1" w:themeFillTint="99"/>
            <w:textDirection w:val="btLr"/>
          </w:tcPr>
          <w:p w14:paraId="407A9F11" w14:textId="77777777" w:rsidR="00E962D9" w:rsidRPr="001332C4" w:rsidRDefault="00E962D9" w:rsidP="00C66C5C">
            <w:pPr>
              <w:spacing w:before="120" w:after="120"/>
              <w:ind w:left="113" w:right="113"/>
              <w:rPr>
                <w:rFonts w:asciiTheme="minorHAnsi" w:hAnsiTheme="minorHAnsi" w:cstheme="minorHAnsi"/>
                <w:sz w:val="20"/>
                <w:szCs w:val="20"/>
              </w:rPr>
            </w:pPr>
          </w:p>
        </w:tc>
        <w:tc>
          <w:tcPr>
            <w:tcW w:w="1559" w:type="dxa"/>
            <w:vMerge/>
            <w:shd w:val="clear" w:color="auto" w:fill="BDD6EE" w:themeFill="accent1" w:themeFillTint="66"/>
            <w:textDirection w:val="btLr"/>
          </w:tcPr>
          <w:p w14:paraId="3B35335B" w14:textId="77777777" w:rsidR="00E962D9" w:rsidRDefault="00E962D9" w:rsidP="00C66C5C">
            <w:pPr>
              <w:ind w:left="113" w:right="113"/>
              <w:rPr>
                <w:rFonts w:asciiTheme="minorHAnsi" w:hAnsiTheme="minorHAnsi" w:cstheme="minorHAnsi"/>
                <w:sz w:val="20"/>
                <w:szCs w:val="20"/>
              </w:rPr>
            </w:pPr>
          </w:p>
        </w:tc>
        <w:tc>
          <w:tcPr>
            <w:tcW w:w="3969" w:type="dxa"/>
            <w:shd w:val="clear" w:color="auto" w:fill="DEEAF6" w:themeFill="accent1" w:themeFillTint="33"/>
          </w:tcPr>
          <w:p w14:paraId="02FFFE48" w14:textId="5EA7C121" w:rsidR="00E962D9" w:rsidRPr="009D6E34" w:rsidRDefault="00E962D9" w:rsidP="00C66C5C">
            <w:pPr>
              <w:rPr>
                <w:rFonts w:asciiTheme="minorHAnsi" w:hAnsiTheme="minorHAnsi" w:cstheme="minorHAnsi"/>
                <w:sz w:val="18"/>
                <w:szCs w:val="18"/>
              </w:rPr>
            </w:pPr>
            <w:r w:rsidRPr="009D6E34">
              <w:rPr>
                <w:rFonts w:asciiTheme="minorHAnsi" w:hAnsiTheme="minorHAnsi" w:cstheme="minorHAnsi"/>
                <w:sz w:val="18"/>
                <w:szCs w:val="18"/>
              </w:rPr>
              <w:t>Vytvorená kapacita zrekonštruovaných zariadení v dôsledku rozšírenia kapacity MŠ</w:t>
            </w:r>
          </w:p>
        </w:tc>
        <w:tc>
          <w:tcPr>
            <w:tcW w:w="6946" w:type="dxa"/>
            <w:shd w:val="clear" w:color="auto" w:fill="auto"/>
          </w:tcPr>
          <w:p w14:paraId="31CAC9ED" w14:textId="7EB41C1F" w:rsidR="00E962D9" w:rsidRPr="009D6E34" w:rsidRDefault="00E962D9" w:rsidP="00C66C5C">
            <w:pPr>
              <w:rPr>
                <w:rFonts w:asciiTheme="minorHAnsi" w:hAnsiTheme="minorHAnsi" w:cstheme="minorHAnsi"/>
                <w:sz w:val="18"/>
                <w:szCs w:val="18"/>
              </w:rPr>
            </w:pPr>
            <w:r w:rsidRPr="009D6E34">
              <w:rPr>
                <w:rFonts w:asciiTheme="minorHAnsi" w:hAnsiTheme="minorHAnsi" w:cstheme="minorHAnsi"/>
                <w:sz w:val="18"/>
                <w:szCs w:val="18"/>
              </w:rPr>
              <w:t>Súčet miest pre deti, ktoré vznikli rekonštrukciou MŠ, pričom údaj zahŕňa iba počet vytvorených nových miest pre deti v dôsledku rozšírenia kapacity MŠ</w:t>
            </w:r>
          </w:p>
        </w:tc>
      </w:tr>
      <w:tr w:rsidR="00E962D9" w:rsidRPr="001332C4" w14:paraId="76275A6E" w14:textId="6696D6DE" w:rsidTr="003150F2">
        <w:tc>
          <w:tcPr>
            <w:tcW w:w="1560" w:type="dxa"/>
            <w:vMerge/>
            <w:shd w:val="clear" w:color="auto" w:fill="2E74B5" w:themeFill="accent1" w:themeFillShade="BF"/>
          </w:tcPr>
          <w:p w14:paraId="7FE61D44" w14:textId="1F43FD3C" w:rsidR="00E962D9" w:rsidRPr="00683122" w:rsidRDefault="00E962D9" w:rsidP="00C66C5C">
            <w:pPr>
              <w:rPr>
                <w:rFonts w:asciiTheme="minorHAnsi" w:hAnsiTheme="minorHAnsi" w:cstheme="minorHAnsi"/>
                <w:color w:val="FFFFFF" w:themeColor="background1"/>
                <w:sz w:val="20"/>
                <w:szCs w:val="20"/>
              </w:rPr>
            </w:pPr>
          </w:p>
        </w:tc>
        <w:tc>
          <w:tcPr>
            <w:tcW w:w="1134" w:type="dxa"/>
            <w:vMerge/>
            <w:shd w:val="clear" w:color="auto" w:fill="9CC2E5" w:themeFill="accent1" w:themeFillTint="99"/>
          </w:tcPr>
          <w:p w14:paraId="39FDBDA7" w14:textId="6B0D4C49" w:rsidR="00E962D9" w:rsidRPr="001332C4" w:rsidRDefault="00E962D9" w:rsidP="00C66C5C">
            <w:pPr>
              <w:jc w:val="both"/>
              <w:rPr>
                <w:rFonts w:asciiTheme="minorHAnsi" w:hAnsiTheme="minorHAnsi" w:cstheme="minorHAnsi"/>
                <w:b/>
                <w:sz w:val="20"/>
                <w:szCs w:val="20"/>
              </w:rPr>
            </w:pPr>
          </w:p>
        </w:tc>
        <w:tc>
          <w:tcPr>
            <w:tcW w:w="1559" w:type="dxa"/>
            <w:vMerge/>
            <w:shd w:val="clear" w:color="auto" w:fill="BDD6EE" w:themeFill="accent1" w:themeFillTint="66"/>
          </w:tcPr>
          <w:p w14:paraId="58B1A34E" w14:textId="794EBDE6" w:rsidR="00E962D9" w:rsidRDefault="00E962D9" w:rsidP="00C66C5C">
            <w:pPr>
              <w:rPr>
                <w:rFonts w:asciiTheme="minorHAnsi" w:hAnsiTheme="minorHAnsi" w:cstheme="minorHAnsi"/>
                <w:i/>
                <w:sz w:val="20"/>
                <w:szCs w:val="20"/>
              </w:rPr>
            </w:pPr>
          </w:p>
        </w:tc>
        <w:tc>
          <w:tcPr>
            <w:tcW w:w="3969" w:type="dxa"/>
            <w:shd w:val="clear" w:color="auto" w:fill="DEEAF6" w:themeFill="accent1" w:themeFillTint="33"/>
          </w:tcPr>
          <w:p w14:paraId="56618490" w14:textId="794E4D81" w:rsidR="00E962D9" w:rsidRPr="009D6E34" w:rsidRDefault="00E962D9" w:rsidP="00C66C5C">
            <w:pPr>
              <w:rPr>
                <w:rFonts w:asciiTheme="minorHAnsi" w:hAnsiTheme="minorHAnsi" w:cstheme="minorHAnsi"/>
                <w:i/>
                <w:sz w:val="18"/>
                <w:szCs w:val="18"/>
              </w:rPr>
            </w:pPr>
            <w:r w:rsidRPr="009D6E34">
              <w:rPr>
                <w:rFonts w:asciiTheme="minorHAnsi" w:hAnsiTheme="minorHAnsi" w:cstheme="minorHAnsi"/>
                <w:sz w:val="18"/>
                <w:szCs w:val="18"/>
              </w:rPr>
              <w:t>Počet zrekonštruovaných detských ihrísk</w:t>
            </w:r>
          </w:p>
        </w:tc>
        <w:tc>
          <w:tcPr>
            <w:tcW w:w="6946" w:type="dxa"/>
            <w:shd w:val="clear" w:color="auto" w:fill="auto"/>
          </w:tcPr>
          <w:p w14:paraId="43BDF3F1" w14:textId="3F335CCA" w:rsidR="00E962D9" w:rsidRPr="009D6E34" w:rsidRDefault="00E962D9" w:rsidP="00C66C5C">
            <w:pPr>
              <w:rPr>
                <w:rFonts w:asciiTheme="minorHAnsi" w:hAnsiTheme="minorHAnsi" w:cstheme="minorHAnsi"/>
                <w:sz w:val="18"/>
                <w:szCs w:val="18"/>
              </w:rPr>
            </w:pPr>
            <w:r w:rsidRPr="009D6E34">
              <w:rPr>
                <w:rFonts w:asciiTheme="minorHAnsi" w:hAnsiTheme="minorHAnsi" w:cstheme="minorHAnsi"/>
                <w:sz w:val="18"/>
                <w:szCs w:val="18"/>
              </w:rPr>
              <w:t>Súčet zrekonštruovaných detských ihrísk situovaných v rámci rekonštruovanej MŠ a spadajúcich do areálu rekonštruovanej MŠ</w:t>
            </w:r>
          </w:p>
        </w:tc>
      </w:tr>
      <w:tr w:rsidR="00E962D9" w:rsidRPr="001332C4" w14:paraId="32E8E46C" w14:textId="1C794183" w:rsidTr="003150F2">
        <w:trPr>
          <w:trHeight w:val="70"/>
        </w:trPr>
        <w:tc>
          <w:tcPr>
            <w:tcW w:w="1560" w:type="dxa"/>
            <w:vMerge/>
            <w:shd w:val="clear" w:color="auto" w:fill="2E74B5" w:themeFill="accent1" w:themeFillShade="BF"/>
          </w:tcPr>
          <w:p w14:paraId="5EC53129" w14:textId="7A83A60C" w:rsidR="00E962D9" w:rsidRPr="00683122" w:rsidRDefault="00E962D9" w:rsidP="00C66C5C">
            <w:pPr>
              <w:rPr>
                <w:rFonts w:asciiTheme="minorHAnsi" w:hAnsiTheme="minorHAnsi" w:cstheme="minorHAnsi"/>
                <w:color w:val="FFFFFF" w:themeColor="background1"/>
                <w:sz w:val="20"/>
                <w:szCs w:val="20"/>
              </w:rPr>
            </w:pPr>
          </w:p>
        </w:tc>
        <w:tc>
          <w:tcPr>
            <w:tcW w:w="1134" w:type="dxa"/>
            <w:vMerge/>
            <w:shd w:val="clear" w:color="auto" w:fill="9CC2E5" w:themeFill="accent1" w:themeFillTint="99"/>
          </w:tcPr>
          <w:p w14:paraId="4DFBCDD5" w14:textId="7610B13B" w:rsidR="00E962D9" w:rsidRPr="001332C4" w:rsidRDefault="00E962D9" w:rsidP="00C66C5C">
            <w:pPr>
              <w:jc w:val="both"/>
              <w:rPr>
                <w:rFonts w:asciiTheme="minorHAnsi" w:hAnsiTheme="minorHAnsi" w:cstheme="minorHAnsi"/>
                <w:b/>
                <w:sz w:val="20"/>
                <w:szCs w:val="20"/>
              </w:rPr>
            </w:pPr>
          </w:p>
        </w:tc>
        <w:tc>
          <w:tcPr>
            <w:tcW w:w="1559" w:type="dxa"/>
            <w:vMerge/>
            <w:shd w:val="clear" w:color="auto" w:fill="BDD6EE" w:themeFill="accent1" w:themeFillTint="66"/>
          </w:tcPr>
          <w:p w14:paraId="0AD7C522" w14:textId="159FAC16" w:rsidR="00E962D9" w:rsidRDefault="00E962D9" w:rsidP="00C66C5C">
            <w:pPr>
              <w:rPr>
                <w:rFonts w:asciiTheme="minorHAnsi" w:hAnsiTheme="minorHAnsi" w:cstheme="minorHAnsi"/>
                <w:sz w:val="20"/>
                <w:szCs w:val="20"/>
              </w:rPr>
            </w:pPr>
          </w:p>
        </w:tc>
        <w:tc>
          <w:tcPr>
            <w:tcW w:w="3969" w:type="dxa"/>
            <w:shd w:val="clear" w:color="auto" w:fill="DEEAF6" w:themeFill="accent1" w:themeFillTint="33"/>
          </w:tcPr>
          <w:p w14:paraId="50143959" w14:textId="0F4273C0" w:rsidR="00E962D9" w:rsidRPr="009D6E34" w:rsidRDefault="00E962D9" w:rsidP="00C66C5C">
            <w:pPr>
              <w:rPr>
                <w:rFonts w:asciiTheme="minorHAnsi" w:hAnsiTheme="minorHAnsi" w:cstheme="minorHAnsi"/>
                <w:sz w:val="18"/>
                <w:szCs w:val="18"/>
              </w:rPr>
            </w:pPr>
            <w:r w:rsidRPr="009D6E34">
              <w:rPr>
                <w:rFonts w:asciiTheme="minorHAnsi" w:hAnsiTheme="minorHAnsi" w:cstheme="minorHAnsi"/>
                <w:sz w:val="18"/>
                <w:szCs w:val="18"/>
              </w:rPr>
              <w:t xml:space="preserve">Počet postavených detských ihrísk </w:t>
            </w:r>
          </w:p>
        </w:tc>
        <w:tc>
          <w:tcPr>
            <w:tcW w:w="6946" w:type="dxa"/>
            <w:shd w:val="clear" w:color="auto" w:fill="auto"/>
          </w:tcPr>
          <w:p w14:paraId="72D2EE51" w14:textId="7BECF7AC" w:rsidR="00E962D9" w:rsidRPr="009D6E34" w:rsidRDefault="00E962D9" w:rsidP="00C66C5C">
            <w:pPr>
              <w:rPr>
                <w:rFonts w:asciiTheme="minorHAnsi" w:hAnsiTheme="minorHAnsi" w:cstheme="minorHAnsi"/>
                <w:sz w:val="18"/>
                <w:szCs w:val="18"/>
              </w:rPr>
            </w:pPr>
            <w:r w:rsidRPr="009D6E34">
              <w:rPr>
                <w:rFonts w:asciiTheme="minorHAnsi" w:hAnsiTheme="minorHAnsi" w:cstheme="minorHAnsi"/>
                <w:sz w:val="18"/>
                <w:szCs w:val="18"/>
              </w:rPr>
              <w:t>Súčet postavených detských ihrísk situovaných v rámci rekonštruovanej MŠ a spadajúcich do areálu rekonštruovanej MŠ</w:t>
            </w:r>
          </w:p>
        </w:tc>
      </w:tr>
      <w:tr w:rsidR="00E962D9" w:rsidRPr="001332C4" w14:paraId="7DE3B1ED" w14:textId="0C8493CC" w:rsidTr="003150F2">
        <w:tc>
          <w:tcPr>
            <w:tcW w:w="1560" w:type="dxa"/>
            <w:vMerge/>
            <w:shd w:val="clear" w:color="auto" w:fill="2E74B5" w:themeFill="accent1" w:themeFillShade="BF"/>
          </w:tcPr>
          <w:p w14:paraId="2B8FDBF3" w14:textId="2F93D9C2" w:rsidR="00E962D9" w:rsidRPr="00683122" w:rsidRDefault="00E962D9" w:rsidP="00C66C5C">
            <w:pPr>
              <w:rPr>
                <w:rFonts w:asciiTheme="minorHAnsi" w:hAnsiTheme="minorHAnsi" w:cstheme="minorHAnsi"/>
                <w:color w:val="FFFFFF" w:themeColor="background1"/>
                <w:sz w:val="20"/>
                <w:szCs w:val="20"/>
              </w:rPr>
            </w:pPr>
          </w:p>
        </w:tc>
        <w:tc>
          <w:tcPr>
            <w:tcW w:w="1134" w:type="dxa"/>
            <w:vMerge/>
            <w:shd w:val="clear" w:color="auto" w:fill="9CC2E5" w:themeFill="accent1" w:themeFillTint="99"/>
          </w:tcPr>
          <w:p w14:paraId="48F5D584" w14:textId="1E8808FA" w:rsidR="00E962D9" w:rsidRPr="001332C4" w:rsidRDefault="00E962D9" w:rsidP="00C66C5C">
            <w:pPr>
              <w:jc w:val="both"/>
              <w:rPr>
                <w:rFonts w:asciiTheme="minorHAnsi" w:hAnsiTheme="minorHAnsi" w:cstheme="minorHAnsi"/>
                <w:b/>
                <w:sz w:val="20"/>
                <w:szCs w:val="20"/>
              </w:rPr>
            </w:pPr>
          </w:p>
        </w:tc>
        <w:tc>
          <w:tcPr>
            <w:tcW w:w="1559" w:type="dxa"/>
            <w:vMerge/>
            <w:shd w:val="clear" w:color="auto" w:fill="BDD6EE" w:themeFill="accent1" w:themeFillTint="66"/>
          </w:tcPr>
          <w:p w14:paraId="2C4B9E03" w14:textId="15CFD7E0" w:rsidR="00E962D9" w:rsidRPr="001332C4" w:rsidRDefault="00E962D9" w:rsidP="00C66C5C">
            <w:pPr>
              <w:rPr>
                <w:rFonts w:asciiTheme="minorHAnsi" w:hAnsiTheme="minorHAnsi" w:cstheme="minorHAnsi"/>
                <w:sz w:val="20"/>
                <w:szCs w:val="20"/>
              </w:rPr>
            </w:pPr>
          </w:p>
        </w:tc>
        <w:tc>
          <w:tcPr>
            <w:tcW w:w="3969" w:type="dxa"/>
            <w:shd w:val="clear" w:color="auto" w:fill="DEEAF6" w:themeFill="accent1" w:themeFillTint="33"/>
          </w:tcPr>
          <w:p w14:paraId="1A0CF36F" w14:textId="43492067" w:rsidR="00E962D9" w:rsidRPr="009D6E34" w:rsidRDefault="00E962D9" w:rsidP="00C66C5C">
            <w:pPr>
              <w:rPr>
                <w:rFonts w:asciiTheme="minorHAnsi" w:hAnsiTheme="minorHAnsi" w:cstheme="minorHAnsi"/>
                <w:sz w:val="18"/>
                <w:szCs w:val="18"/>
              </w:rPr>
            </w:pPr>
            <w:r w:rsidRPr="00DA03B9">
              <w:rPr>
                <w:rFonts w:asciiTheme="minorHAnsi" w:hAnsiTheme="minorHAnsi" w:cstheme="minorHAnsi"/>
                <w:sz w:val="18"/>
                <w:szCs w:val="18"/>
              </w:rPr>
              <w:t>Počet zrekonštruovaných vnútorných športovísk</w:t>
            </w:r>
          </w:p>
        </w:tc>
        <w:tc>
          <w:tcPr>
            <w:tcW w:w="6946" w:type="dxa"/>
            <w:shd w:val="clear" w:color="auto" w:fill="auto"/>
          </w:tcPr>
          <w:p w14:paraId="5526B520" w14:textId="76227CA1" w:rsidR="00E962D9" w:rsidRPr="009D6E34" w:rsidRDefault="00E962D9" w:rsidP="00C66C5C">
            <w:pPr>
              <w:rPr>
                <w:rFonts w:asciiTheme="minorHAnsi" w:hAnsiTheme="minorHAnsi" w:cstheme="minorHAnsi"/>
                <w:sz w:val="18"/>
                <w:szCs w:val="18"/>
              </w:rPr>
            </w:pPr>
            <w:r w:rsidRPr="00DA03B9">
              <w:rPr>
                <w:rFonts w:asciiTheme="minorHAnsi" w:hAnsiTheme="minorHAnsi" w:cstheme="minorHAnsi"/>
                <w:sz w:val="18"/>
                <w:szCs w:val="18"/>
              </w:rPr>
              <w:t>Súčet zrekonštruovaných vnútorných (zastrešených) športovísk ako napr. telocvičňa situovaných v zrekonštruovanej MŠ a spadajúcich do areálu zrekonštruovanej MŠ</w:t>
            </w:r>
          </w:p>
        </w:tc>
      </w:tr>
      <w:tr w:rsidR="00E962D9" w:rsidRPr="001332C4" w14:paraId="49757610" w14:textId="77777777" w:rsidTr="003150F2">
        <w:tc>
          <w:tcPr>
            <w:tcW w:w="1560" w:type="dxa"/>
            <w:vMerge/>
            <w:shd w:val="clear" w:color="auto" w:fill="2E74B5" w:themeFill="accent1" w:themeFillShade="BF"/>
          </w:tcPr>
          <w:p w14:paraId="12EB55C6" w14:textId="654F8EF8" w:rsidR="00E962D9" w:rsidRPr="00683122" w:rsidRDefault="00E962D9" w:rsidP="00C66C5C">
            <w:pPr>
              <w:rPr>
                <w:rFonts w:asciiTheme="minorHAnsi" w:hAnsiTheme="minorHAnsi" w:cstheme="minorHAnsi"/>
                <w:color w:val="FFFFFF" w:themeColor="background1"/>
                <w:sz w:val="20"/>
                <w:szCs w:val="20"/>
              </w:rPr>
            </w:pPr>
          </w:p>
        </w:tc>
        <w:tc>
          <w:tcPr>
            <w:tcW w:w="1134" w:type="dxa"/>
            <w:vMerge/>
            <w:shd w:val="clear" w:color="auto" w:fill="9CC2E5" w:themeFill="accent1" w:themeFillTint="99"/>
          </w:tcPr>
          <w:p w14:paraId="69463790" w14:textId="572E7552" w:rsidR="00E962D9" w:rsidRPr="001332C4" w:rsidRDefault="00E962D9" w:rsidP="00C66C5C">
            <w:pPr>
              <w:jc w:val="both"/>
              <w:rPr>
                <w:rFonts w:asciiTheme="minorHAnsi" w:hAnsiTheme="minorHAnsi" w:cstheme="minorHAnsi"/>
                <w:b/>
                <w:sz w:val="20"/>
                <w:szCs w:val="20"/>
              </w:rPr>
            </w:pPr>
          </w:p>
        </w:tc>
        <w:tc>
          <w:tcPr>
            <w:tcW w:w="1559" w:type="dxa"/>
            <w:vMerge/>
            <w:shd w:val="clear" w:color="auto" w:fill="BDD6EE" w:themeFill="accent1" w:themeFillTint="66"/>
          </w:tcPr>
          <w:p w14:paraId="45CE76B7" w14:textId="125BA5A4" w:rsidR="00E962D9" w:rsidRPr="001332C4" w:rsidRDefault="00E962D9" w:rsidP="00C66C5C">
            <w:pPr>
              <w:rPr>
                <w:rFonts w:asciiTheme="minorHAnsi" w:hAnsiTheme="minorHAnsi" w:cstheme="minorHAnsi"/>
                <w:sz w:val="20"/>
                <w:szCs w:val="20"/>
              </w:rPr>
            </w:pPr>
          </w:p>
        </w:tc>
        <w:tc>
          <w:tcPr>
            <w:tcW w:w="3969" w:type="dxa"/>
            <w:shd w:val="clear" w:color="auto" w:fill="DEEAF6" w:themeFill="accent1" w:themeFillTint="33"/>
          </w:tcPr>
          <w:p w14:paraId="1CAD176F" w14:textId="1D37F64C" w:rsidR="00E962D9" w:rsidRPr="009D6E34" w:rsidRDefault="00E962D9" w:rsidP="00C66C5C">
            <w:pPr>
              <w:rPr>
                <w:rFonts w:asciiTheme="minorHAnsi" w:hAnsiTheme="minorHAnsi" w:cstheme="minorHAnsi"/>
                <w:sz w:val="18"/>
                <w:szCs w:val="18"/>
              </w:rPr>
            </w:pPr>
            <w:r w:rsidRPr="00DA03B9">
              <w:rPr>
                <w:rFonts w:asciiTheme="minorHAnsi" w:hAnsiTheme="minorHAnsi" w:cstheme="minorHAnsi"/>
                <w:sz w:val="18"/>
                <w:szCs w:val="18"/>
              </w:rPr>
              <w:t>Počet postavených vnútorných športovísk</w:t>
            </w:r>
          </w:p>
        </w:tc>
        <w:tc>
          <w:tcPr>
            <w:tcW w:w="6946" w:type="dxa"/>
            <w:shd w:val="clear" w:color="auto" w:fill="auto"/>
          </w:tcPr>
          <w:p w14:paraId="3768C5B5" w14:textId="646E10BC" w:rsidR="00E962D9" w:rsidRDefault="00E962D9" w:rsidP="00C66C5C">
            <w:pPr>
              <w:rPr>
                <w:rFonts w:asciiTheme="minorHAnsi" w:hAnsiTheme="minorHAnsi" w:cstheme="minorHAnsi"/>
                <w:sz w:val="18"/>
                <w:szCs w:val="18"/>
              </w:rPr>
            </w:pPr>
            <w:r w:rsidRPr="00DA03B9">
              <w:rPr>
                <w:rFonts w:asciiTheme="minorHAnsi" w:hAnsiTheme="minorHAnsi" w:cstheme="minorHAnsi"/>
                <w:sz w:val="18"/>
                <w:szCs w:val="18"/>
              </w:rPr>
              <w:t>Súčet novo postavených vnútorných (zastrešených) športovísk ako napr. telocvičňa situovaných v zrekonštruovanej MŠ a spadajúcich do areálu zrekonštruovanej MŠ</w:t>
            </w:r>
          </w:p>
        </w:tc>
      </w:tr>
      <w:tr w:rsidR="00E962D9" w:rsidRPr="001332C4" w14:paraId="4E39583D" w14:textId="77777777" w:rsidTr="003150F2">
        <w:tc>
          <w:tcPr>
            <w:tcW w:w="1560" w:type="dxa"/>
            <w:vMerge/>
            <w:shd w:val="clear" w:color="auto" w:fill="2E74B5" w:themeFill="accent1" w:themeFillShade="BF"/>
          </w:tcPr>
          <w:p w14:paraId="4F2D3A54" w14:textId="77777777" w:rsidR="00E962D9" w:rsidRPr="00683122" w:rsidRDefault="00E962D9" w:rsidP="00C66C5C">
            <w:pPr>
              <w:rPr>
                <w:rFonts w:asciiTheme="minorHAnsi" w:hAnsiTheme="minorHAnsi" w:cstheme="minorHAnsi"/>
                <w:color w:val="FFFFFF" w:themeColor="background1"/>
                <w:sz w:val="20"/>
                <w:szCs w:val="20"/>
              </w:rPr>
            </w:pPr>
          </w:p>
        </w:tc>
        <w:tc>
          <w:tcPr>
            <w:tcW w:w="1134" w:type="dxa"/>
            <w:vMerge/>
            <w:shd w:val="clear" w:color="auto" w:fill="9CC2E5" w:themeFill="accent1" w:themeFillTint="99"/>
          </w:tcPr>
          <w:p w14:paraId="15238714" w14:textId="77777777" w:rsidR="00E962D9" w:rsidRPr="001332C4" w:rsidRDefault="00E962D9" w:rsidP="00C66C5C">
            <w:pPr>
              <w:jc w:val="both"/>
              <w:rPr>
                <w:rFonts w:asciiTheme="minorHAnsi" w:hAnsiTheme="minorHAnsi" w:cstheme="minorHAnsi"/>
                <w:b/>
                <w:sz w:val="20"/>
                <w:szCs w:val="20"/>
              </w:rPr>
            </w:pPr>
          </w:p>
        </w:tc>
        <w:tc>
          <w:tcPr>
            <w:tcW w:w="1559" w:type="dxa"/>
            <w:vMerge/>
            <w:shd w:val="clear" w:color="auto" w:fill="BDD6EE" w:themeFill="accent1" w:themeFillTint="66"/>
          </w:tcPr>
          <w:p w14:paraId="0F01C696" w14:textId="77777777" w:rsidR="00E962D9" w:rsidRPr="001332C4" w:rsidRDefault="00E962D9" w:rsidP="00C66C5C">
            <w:pPr>
              <w:rPr>
                <w:rFonts w:asciiTheme="minorHAnsi" w:hAnsiTheme="minorHAnsi" w:cstheme="minorHAnsi"/>
                <w:sz w:val="20"/>
                <w:szCs w:val="20"/>
              </w:rPr>
            </w:pPr>
          </w:p>
        </w:tc>
        <w:tc>
          <w:tcPr>
            <w:tcW w:w="3969" w:type="dxa"/>
            <w:shd w:val="clear" w:color="auto" w:fill="DEEAF6" w:themeFill="accent1" w:themeFillTint="33"/>
          </w:tcPr>
          <w:p w14:paraId="522C246F" w14:textId="5B439BFA" w:rsidR="00E962D9" w:rsidRPr="00DA03B9" w:rsidRDefault="00E962D9" w:rsidP="00C66C5C">
            <w:pPr>
              <w:rPr>
                <w:rFonts w:asciiTheme="minorHAnsi" w:hAnsiTheme="minorHAnsi" w:cstheme="minorHAnsi"/>
                <w:sz w:val="18"/>
                <w:szCs w:val="18"/>
              </w:rPr>
            </w:pPr>
            <w:r w:rsidRPr="00DA03B9">
              <w:rPr>
                <w:rFonts w:asciiTheme="minorHAnsi" w:hAnsiTheme="minorHAnsi" w:cstheme="minorHAnsi"/>
                <w:sz w:val="18"/>
                <w:szCs w:val="18"/>
              </w:rPr>
              <w:t>Počet zrekonštruovaných vonkajších športovísk</w:t>
            </w:r>
          </w:p>
        </w:tc>
        <w:tc>
          <w:tcPr>
            <w:tcW w:w="6946" w:type="dxa"/>
            <w:shd w:val="clear" w:color="auto" w:fill="auto"/>
          </w:tcPr>
          <w:p w14:paraId="027E9C28" w14:textId="2F295605" w:rsidR="00E962D9" w:rsidRPr="00DA03B9" w:rsidRDefault="00E962D9" w:rsidP="00C66C5C">
            <w:pPr>
              <w:rPr>
                <w:rFonts w:asciiTheme="minorHAnsi" w:hAnsiTheme="minorHAnsi" w:cstheme="minorHAnsi"/>
                <w:sz w:val="18"/>
                <w:szCs w:val="18"/>
              </w:rPr>
            </w:pPr>
            <w:r w:rsidRPr="00DA03B9">
              <w:rPr>
                <w:rFonts w:asciiTheme="minorHAnsi" w:hAnsiTheme="minorHAnsi" w:cstheme="minorHAnsi"/>
                <w:sz w:val="18"/>
                <w:szCs w:val="18"/>
              </w:rPr>
              <w:t>Súčet zrekonštruovaných vonkajších športovísk situovaných v rámci zrekonštruovanej MŠ a spadajúcich do areálu zrekonštruovanej MŠ</w:t>
            </w:r>
          </w:p>
        </w:tc>
      </w:tr>
      <w:tr w:rsidR="00E962D9" w:rsidRPr="001332C4" w14:paraId="3BD5C788" w14:textId="77777777" w:rsidTr="003150F2">
        <w:tc>
          <w:tcPr>
            <w:tcW w:w="1560" w:type="dxa"/>
            <w:vMerge/>
            <w:shd w:val="clear" w:color="auto" w:fill="2E74B5" w:themeFill="accent1" w:themeFillShade="BF"/>
          </w:tcPr>
          <w:p w14:paraId="487D50D4" w14:textId="77777777" w:rsidR="00E962D9" w:rsidRPr="00683122" w:rsidRDefault="00E962D9" w:rsidP="00C66C5C">
            <w:pPr>
              <w:rPr>
                <w:rFonts w:asciiTheme="minorHAnsi" w:hAnsiTheme="minorHAnsi" w:cstheme="minorHAnsi"/>
                <w:color w:val="FFFFFF" w:themeColor="background1"/>
                <w:sz w:val="20"/>
                <w:szCs w:val="20"/>
              </w:rPr>
            </w:pPr>
          </w:p>
        </w:tc>
        <w:tc>
          <w:tcPr>
            <w:tcW w:w="1134" w:type="dxa"/>
            <w:vMerge/>
            <w:shd w:val="clear" w:color="auto" w:fill="9CC2E5" w:themeFill="accent1" w:themeFillTint="99"/>
          </w:tcPr>
          <w:p w14:paraId="0A92BAD9" w14:textId="77777777" w:rsidR="00E962D9" w:rsidRPr="001332C4" w:rsidRDefault="00E962D9" w:rsidP="00C66C5C">
            <w:pPr>
              <w:jc w:val="both"/>
              <w:rPr>
                <w:rFonts w:asciiTheme="minorHAnsi" w:hAnsiTheme="minorHAnsi" w:cstheme="minorHAnsi"/>
                <w:b/>
                <w:sz w:val="20"/>
                <w:szCs w:val="20"/>
              </w:rPr>
            </w:pPr>
          </w:p>
        </w:tc>
        <w:tc>
          <w:tcPr>
            <w:tcW w:w="1559" w:type="dxa"/>
            <w:vMerge/>
            <w:shd w:val="clear" w:color="auto" w:fill="BDD6EE" w:themeFill="accent1" w:themeFillTint="66"/>
          </w:tcPr>
          <w:p w14:paraId="3A16C48A" w14:textId="77777777" w:rsidR="00E962D9" w:rsidRPr="001332C4" w:rsidRDefault="00E962D9" w:rsidP="00C66C5C">
            <w:pPr>
              <w:rPr>
                <w:rFonts w:asciiTheme="minorHAnsi" w:hAnsiTheme="minorHAnsi" w:cstheme="minorHAnsi"/>
                <w:sz w:val="20"/>
                <w:szCs w:val="20"/>
              </w:rPr>
            </w:pPr>
          </w:p>
        </w:tc>
        <w:tc>
          <w:tcPr>
            <w:tcW w:w="3969" w:type="dxa"/>
            <w:shd w:val="clear" w:color="auto" w:fill="DEEAF6" w:themeFill="accent1" w:themeFillTint="33"/>
          </w:tcPr>
          <w:p w14:paraId="167EB455" w14:textId="2663A060" w:rsidR="00E962D9" w:rsidRPr="00DA03B9" w:rsidRDefault="00E962D9" w:rsidP="00C66C5C">
            <w:pPr>
              <w:rPr>
                <w:rFonts w:asciiTheme="minorHAnsi" w:hAnsiTheme="minorHAnsi" w:cstheme="minorHAnsi"/>
                <w:sz w:val="18"/>
                <w:szCs w:val="18"/>
              </w:rPr>
            </w:pPr>
            <w:r w:rsidRPr="00DA03B9">
              <w:rPr>
                <w:rFonts w:asciiTheme="minorHAnsi" w:hAnsiTheme="minorHAnsi" w:cstheme="minorHAnsi"/>
                <w:sz w:val="18"/>
                <w:szCs w:val="18"/>
              </w:rPr>
              <w:t xml:space="preserve">Počet postavených vonkajších športovísk </w:t>
            </w:r>
          </w:p>
        </w:tc>
        <w:tc>
          <w:tcPr>
            <w:tcW w:w="6946" w:type="dxa"/>
            <w:shd w:val="clear" w:color="auto" w:fill="auto"/>
          </w:tcPr>
          <w:p w14:paraId="15D8DE53" w14:textId="0B2C0542" w:rsidR="00E962D9" w:rsidRPr="00DA03B9" w:rsidRDefault="00E962D9" w:rsidP="00C66C5C">
            <w:pPr>
              <w:rPr>
                <w:rFonts w:asciiTheme="minorHAnsi" w:hAnsiTheme="minorHAnsi" w:cstheme="minorHAnsi"/>
                <w:sz w:val="18"/>
                <w:szCs w:val="18"/>
              </w:rPr>
            </w:pPr>
            <w:r w:rsidRPr="00DA03B9">
              <w:rPr>
                <w:rFonts w:asciiTheme="minorHAnsi" w:hAnsiTheme="minorHAnsi" w:cstheme="minorHAnsi"/>
                <w:sz w:val="18"/>
                <w:szCs w:val="18"/>
              </w:rPr>
              <w:t>Súčet postavených vonkajších športovísk situovaných v rámci zrekonštruovanej MŠ a spadajúcich do areálu zrekonštruovanej MŠ</w:t>
            </w:r>
          </w:p>
        </w:tc>
      </w:tr>
      <w:tr w:rsidR="00E962D9" w:rsidRPr="001332C4" w14:paraId="5673F5BC" w14:textId="77777777" w:rsidTr="003150F2">
        <w:tc>
          <w:tcPr>
            <w:tcW w:w="1560" w:type="dxa"/>
            <w:vMerge/>
            <w:shd w:val="clear" w:color="auto" w:fill="2E74B5" w:themeFill="accent1" w:themeFillShade="BF"/>
          </w:tcPr>
          <w:p w14:paraId="4DE684A5" w14:textId="77777777" w:rsidR="00E962D9" w:rsidRPr="00683122" w:rsidRDefault="00E962D9" w:rsidP="00C66C5C">
            <w:pPr>
              <w:rPr>
                <w:rFonts w:asciiTheme="minorHAnsi" w:hAnsiTheme="minorHAnsi" w:cstheme="minorHAnsi"/>
                <w:color w:val="FFFFFF" w:themeColor="background1"/>
                <w:sz w:val="20"/>
                <w:szCs w:val="20"/>
              </w:rPr>
            </w:pPr>
          </w:p>
        </w:tc>
        <w:tc>
          <w:tcPr>
            <w:tcW w:w="1134" w:type="dxa"/>
            <w:vMerge/>
            <w:shd w:val="clear" w:color="auto" w:fill="9CC2E5" w:themeFill="accent1" w:themeFillTint="99"/>
          </w:tcPr>
          <w:p w14:paraId="1F7B7CC5" w14:textId="77777777" w:rsidR="00E962D9" w:rsidRPr="001332C4" w:rsidRDefault="00E962D9" w:rsidP="00C66C5C">
            <w:pPr>
              <w:jc w:val="both"/>
              <w:rPr>
                <w:rFonts w:asciiTheme="minorHAnsi" w:hAnsiTheme="minorHAnsi" w:cstheme="minorHAnsi"/>
                <w:b/>
                <w:sz w:val="20"/>
                <w:szCs w:val="20"/>
              </w:rPr>
            </w:pPr>
          </w:p>
        </w:tc>
        <w:tc>
          <w:tcPr>
            <w:tcW w:w="1559" w:type="dxa"/>
            <w:vMerge/>
            <w:shd w:val="clear" w:color="auto" w:fill="BDD6EE" w:themeFill="accent1" w:themeFillTint="66"/>
          </w:tcPr>
          <w:p w14:paraId="5F6E4856" w14:textId="77777777" w:rsidR="00E962D9" w:rsidRPr="001332C4" w:rsidRDefault="00E962D9" w:rsidP="00C66C5C">
            <w:pPr>
              <w:rPr>
                <w:rFonts w:asciiTheme="minorHAnsi" w:hAnsiTheme="minorHAnsi" w:cstheme="minorHAnsi"/>
                <w:sz w:val="20"/>
                <w:szCs w:val="20"/>
              </w:rPr>
            </w:pPr>
          </w:p>
        </w:tc>
        <w:tc>
          <w:tcPr>
            <w:tcW w:w="3969" w:type="dxa"/>
            <w:shd w:val="clear" w:color="auto" w:fill="DEEAF6" w:themeFill="accent1" w:themeFillTint="33"/>
          </w:tcPr>
          <w:p w14:paraId="24DA02FB" w14:textId="4D73D682" w:rsidR="00E962D9" w:rsidRPr="00DA03B9" w:rsidRDefault="00E962D9" w:rsidP="00C66C5C">
            <w:pPr>
              <w:rPr>
                <w:rFonts w:asciiTheme="minorHAnsi" w:hAnsiTheme="minorHAnsi" w:cstheme="minorHAnsi"/>
                <w:sz w:val="18"/>
                <w:szCs w:val="18"/>
              </w:rPr>
            </w:pPr>
            <w:r w:rsidRPr="00DA03B9">
              <w:rPr>
                <w:rFonts w:asciiTheme="minorHAnsi" w:hAnsiTheme="minorHAnsi" w:cstheme="minorHAnsi"/>
                <w:sz w:val="18"/>
                <w:szCs w:val="18"/>
              </w:rPr>
              <w:t>Počet zrekonštruovaných stravovacích zariadení</w:t>
            </w:r>
          </w:p>
        </w:tc>
        <w:tc>
          <w:tcPr>
            <w:tcW w:w="6946" w:type="dxa"/>
            <w:shd w:val="clear" w:color="auto" w:fill="auto"/>
          </w:tcPr>
          <w:p w14:paraId="5AB114B3" w14:textId="44B8BE2E" w:rsidR="00E962D9" w:rsidRPr="00DA03B9" w:rsidRDefault="00E962D9" w:rsidP="00C66C5C">
            <w:pPr>
              <w:rPr>
                <w:rFonts w:asciiTheme="minorHAnsi" w:hAnsiTheme="minorHAnsi" w:cstheme="minorHAnsi"/>
                <w:sz w:val="18"/>
                <w:szCs w:val="18"/>
              </w:rPr>
            </w:pPr>
            <w:r w:rsidRPr="00DA03B9">
              <w:rPr>
                <w:rFonts w:asciiTheme="minorHAnsi" w:hAnsiTheme="minorHAnsi" w:cstheme="minorHAnsi"/>
                <w:sz w:val="18"/>
                <w:szCs w:val="18"/>
              </w:rPr>
              <w:t>Súčet zrekonštruovaných stravovacích zariadení (jedální) v rámci zrekonštruovanej MŠ a spadajúcich do areálu zrekonštruovanej MŠ poskytujúcich prípravu a výdaj stravy žiakom a zamestnancom zrekonštruovanej MŠ</w:t>
            </w:r>
          </w:p>
        </w:tc>
      </w:tr>
      <w:tr w:rsidR="00E962D9" w:rsidRPr="001332C4" w14:paraId="5137110D" w14:textId="77777777" w:rsidTr="003150F2">
        <w:tc>
          <w:tcPr>
            <w:tcW w:w="1560" w:type="dxa"/>
            <w:vMerge/>
            <w:shd w:val="clear" w:color="auto" w:fill="2E74B5" w:themeFill="accent1" w:themeFillShade="BF"/>
          </w:tcPr>
          <w:p w14:paraId="1C74B7F8" w14:textId="77777777" w:rsidR="00E962D9" w:rsidRPr="00683122" w:rsidRDefault="00E962D9" w:rsidP="00C66C5C">
            <w:pPr>
              <w:rPr>
                <w:rFonts w:asciiTheme="minorHAnsi" w:hAnsiTheme="minorHAnsi" w:cstheme="minorHAnsi"/>
                <w:color w:val="FFFFFF" w:themeColor="background1"/>
                <w:sz w:val="20"/>
                <w:szCs w:val="20"/>
              </w:rPr>
            </w:pPr>
          </w:p>
        </w:tc>
        <w:tc>
          <w:tcPr>
            <w:tcW w:w="1134" w:type="dxa"/>
            <w:vMerge/>
            <w:shd w:val="clear" w:color="auto" w:fill="9CC2E5" w:themeFill="accent1" w:themeFillTint="99"/>
          </w:tcPr>
          <w:p w14:paraId="44C2599F" w14:textId="77777777" w:rsidR="00E962D9" w:rsidRPr="001332C4" w:rsidRDefault="00E962D9" w:rsidP="00C66C5C">
            <w:pPr>
              <w:jc w:val="both"/>
              <w:rPr>
                <w:rFonts w:asciiTheme="minorHAnsi" w:hAnsiTheme="minorHAnsi" w:cstheme="minorHAnsi"/>
                <w:b/>
                <w:sz w:val="20"/>
                <w:szCs w:val="20"/>
              </w:rPr>
            </w:pPr>
          </w:p>
        </w:tc>
        <w:tc>
          <w:tcPr>
            <w:tcW w:w="1559" w:type="dxa"/>
            <w:vMerge/>
            <w:shd w:val="clear" w:color="auto" w:fill="BDD6EE" w:themeFill="accent1" w:themeFillTint="66"/>
          </w:tcPr>
          <w:p w14:paraId="6EF4FFE7" w14:textId="77777777" w:rsidR="00E962D9" w:rsidRPr="001332C4" w:rsidRDefault="00E962D9" w:rsidP="00C66C5C">
            <w:pPr>
              <w:rPr>
                <w:rFonts w:asciiTheme="minorHAnsi" w:hAnsiTheme="minorHAnsi" w:cstheme="minorHAnsi"/>
                <w:sz w:val="20"/>
                <w:szCs w:val="20"/>
              </w:rPr>
            </w:pPr>
          </w:p>
        </w:tc>
        <w:tc>
          <w:tcPr>
            <w:tcW w:w="3969" w:type="dxa"/>
            <w:shd w:val="clear" w:color="auto" w:fill="DEEAF6" w:themeFill="accent1" w:themeFillTint="33"/>
          </w:tcPr>
          <w:p w14:paraId="480A2446" w14:textId="7A176F6D" w:rsidR="00E962D9" w:rsidRPr="00DA03B9" w:rsidRDefault="00E962D9" w:rsidP="00C66C5C">
            <w:pPr>
              <w:rPr>
                <w:rFonts w:asciiTheme="minorHAnsi" w:hAnsiTheme="minorHAnsi" w:cstheme="minorHAnsi"/>
                <w:sz w:val="18"/>
                <w:szCs w:val="18"/>
              </w:rPr>
            </w:pPr>
            <w:r w:rsidRPr="00DA03B9">
              <w:rPr>
                <w:rFonts w:asciiTheme="minorHAnsi" w:hAnsiTheme="minorHAnsi" w:cstheme="minorHAnsi"/>
                <w:sz w:val="18"/>
                <w:szCs w:val="18"/>
              </w:rPr>
              <w:t xml:space="preserve">Počet postavených stravovacích zariadení </w:t>
            </w:r>
          </w:p>
        </w:tc>
        <w:tc>
          <w:tcPr>
            <w:tcW w:w="6946" w:type="dxa"/>
            <w:shd w:val="clear" w:color="auto" w:fill="auto"/>
          </w:tcPr>
          <w:p w14:paraId="481E65E0" w14:textId="4A3D8D0C" w:rsidR="00E962D9" w:rsidRPr="00DA03B9" w:rsidRDefault="00E962D9" w:rsidP="00C66C5C">
            <w:pPr>
              <w:rPr>
                <w:rFonts w:asciiTheme="minorHAnsi" w:hAnsiTheme="minorHAnsi" w:cstheme="minorHAnsi"/>
                <w:sz w:val="18"/>
                <w:szCs w:val="18"/>
              </w:rPr>
            </w:pPr>
            <w:r w:rsidRPr="00DA03B9">
              <w:rPr>
                <w:rFonts w:asciiTheme="minorHAnsi" w:hAnsiTheme="minorHAnsi" w:cstheme="minorHAnsi"/>
                <w:sz w:val="18"/>
                <w:szCs w:val="18"/>
              </w:rPr>
              <w:t>Súčet postavených stravovacích zariadení (jedální) v rámci zrekonštruovanej MŠ a spadajúcich do areálu zrekonštruovanej MŠ poskytujúcich prípravu a výdaj stravy žiakom a zamestnancom zrekonštruovanej MŠ</w:t>
            </w:r>
          </w:p>
        </w:tc>
      </w:tr>
      <w:tr w:rsidR="00E962D9" w:rsidRPr="001332C4" w14:paraId="5EBD153C" w14:textId="77777777" w:rsidTr="003150F2">
        <w:tc>
          <w:tcPr>
            <w:tcW w:w="1560" w:type="dxa"/>
            <w:vMerge/>
            <w:shd w:val="clear" w:color="auto" w:fill="2E74B5" w:themeFill="accent1" w:themeFillShade="BF"/>
          </w:tcPr>
          <w:p w14:paraId="1770F958" w14:textId="77777777" w:rsidR="00E962D9" w:rsidRPr="00683122" w:rsidRDefault="00E962D9" w:rsidP="00C66C5C">
            <w:pPr>
              <w:rPr>
                <w:rFonts w:asciiTheme="minorHAnsi" w:hAnsiTheme="minorHAnsi" w:cstheme="minorHAnsi"/>
                <w:color w:val="FFFFFF" w:themeColor="background1"/>
                <w:sz w:val="20"/>
                <w:szCs w:val="20"/>
              </w:rPr>
            </w:pPr>
          </w:p>
        </w:tc>
        <w:tc>
          <w:tcPr>
            <w:tcW w:w="1134" w:type="dxa"/>
            <w:vMerge/>
            <w:shd w:val="clear" w:color="auto" w:fill="9CC2E5" w:themeFill="accent1" w:themeFillTint="99"/>
          </w:tcPr>
          <w:p w14:paraId="641A6555" w14:textId="77777777" w:rsidR="00E962D9" w:rsidRPr="001332C4" w:rsidRDefault="00E962D9" w:rsidP="00C66C5C">
            <w:pPr>
              <w:jc w:val="both"/>
              <w:rPr>
                <w:rFonts w:asciiTheme="minorHAnsi" w:hAnsiTheme="minorHAnsi" w:cstheme="minorHAnsi"/>
                <w:b/>
                <w:sz w:val="20"/>
                <w:szCs w:val="20"/>
              </w:rPr>
            </w:pPr>
          </w:p>
        </w:tc>
        <w:tc>
          <w:tcPr>
            <w:tcW w:w="1559" w:type="dxa"/>
            <w:vMerge/>
            <w:shd w:val="clear" w:color="auto" w:fill="BDD6EE" w:themeFill="accent1" w:themeFillTint="66"/>
          </w:tcPr>
          <w:p w14:paraId="63AE48D7" w14:textId="77777777" w:rsidR="00E962D9" w:rsidRPr="001332C4" w:rsidRDefault="00E962D9" w:rsidP="00C66C5C">
            <w:pPr>
              <w:rPr>
                <w:rFonts w:asciiTheme="minorHAnsi" w:hAnsiTheme="minorHAnsi" w:cstheme="minorHAnsi"/>
                <w:sz w:val="20"/>
                <w:szCs w:val="20"/>
              </w:rPr>
            </w:pPr>
          </w:p>
        </w:tc>
        <w:tc>
          <w:tcPr>
            <w:tcW w:w="3969" w:type="dxa"/>
            <w:shd w:val="clear" w:color="auto" w:fill="DEEAF6" w:themeFill="accent1" w:themeFillTint="33"/>
          </w:tcPr>
          <w:p w14:paraId="302D4D94" w14:textId="7E7477CF" w:rsidR="00E962D9" w:rsidRPr="00DA03B9" w:rsidRDefault="00E962D9" w:rsidP="00C66C5C">
            <w:pPr>
              <w:rPr>
                <w:rFonts w:asciiTheme="minorHAnsi" w:hAnsiTheme="minorHAnsi" w:cstheme="minorHAnsi"/>
                <w:sz w:val="18"/>
                <w:szCs w:val="18"/>
              </w:rPr>
            </w:pPr>
            <w:r w:rsidRPr="00C66C5C">
              <w:rPr>
                <w:rFonts w:asciiTheme="minorHAnsi" w:hAnsiTheme="minorHAnsi" w:cstheme="minorHAnsi"/>
                <w:sz w:val="18"/>
                <w:szCs w:val="18"/>
              </w:rPr>
              <w:t>Počet vytvorených pracovných miest cielene pre MRK prostredníctvom uplatnenia sociálneho aspektu vo verejných obstarávaniach</w:t>
            </w:r>
          </w:p>
        </w:tc>
        <w:tc>
          <w:tcPr>
            <w:tcW w:w="6946" w:type="dxa"/>
            <w:shd w:val="clear" w:color="auto" w:fill="auto"/>
          </w:tcPr>
          <w:p w14:paraId="5505E8B4" w14:textId="44849D09" w:rsidR="00E962D9" w:rsidRPr="00DA03B9" w:rsidRDefault="00E962D9" w:rsidP="00C66C5C">
            <w:pPr>
              <w:rPr>
                <w:rFonts w:asciiTheme="minorHAnsi" w:hAnsiTheme="minorHAnsi" w:cstheme="minorHAnsi"/>
                <w:sz w:val="18"/>
                <w:szCs w:val="18"/>
              </w:rPr>
            </w:pPr>
            <w:r w:rsidRPr="007811D0">
              <w:rPr>
                <w:rFonts w:asciiTheme="minorHAnsi" w:hAnsiTheme="minorHAnsi" w:cstheme="minorHAnsi"/>
                <w:sz w:val="18"/>
                <w:szCs w:val="18"/>
              </w:rPr>
              <w:t>Počet pracovných miest vytvorených cielene pre osoby z prostredia MRK prostredníctvom uplatnenia sociálneho aspe</w:t>
            </w:r>
            <w:r>
              <w:rPr>
                <w:rFonts w:asciiTheme="minorHAnsi" w:hAnsiTheme="minorHAnsi" w:cstheme="minorHAnsi"/>
                <w:sz w:val="18"/>
                <w:szCs w:val="18"/>
              </w:rPr>
              <w:t xml:space="preserve">ktu vo verejných obstarávaniach </w:t>
            </w:r>
            <w:r w:rsidRPr="007811D0">
              <w:rPr>
                <w:rFonts w:asciiTheme="minorHAnsi" w:hAnsiTheme="minorHAnsi" w:cstheme="minorHAnsi"/>
                <w:sz w:val="18"/>
                <w:szCs w:val="18"/>
              </w:rPr>
              <w:t>v rámci realizácie projektu.</w:t>
            </w:r>
            <w:r>
              <w:rPr>
                <w:rFonts w:asciiTheme="minorHAnsi" w:hAnsiTheme="minorHAnsi" w:cstheme="minorHAnsi"/>
                <w:sz w:val="18"/>
                <w:szCs w:val="18"/>
              </w:rPr>
              <w:t xml:space="preserve"> </w:t>
            </w:r>
            <w:r w:rsidRPr="007811D0">
              <w:rPr>
                <w:rFonts w:asciiTheme="minorHAnsi" w:hAnsiTheme="minorHAnsi" w:cstheme="minorHAnsi"/>
                <w:sz w:val="18"/>
                <w:szCs w:val="18"/>
              </w:rPr>
              <w:t xml:space="preserve">Za uplatnenie sociálneho aspektu vo </w:t>
            </w:r>
            <w:r>
              <w:rPr>
                <w:rFonts w:asciiTheme="minorHAnsi" w:hAnsiTheme="minorHAnsi" w:cstheme="minorHAnsi"/>
                <w:sz w:val="18"/>
                <w:szCs w:val="18"/>
              </w:rPr>
              <w:t>verejnom obstarávaní</w:t>
            </w:r>
            <w:r w:rsidRPr="007811D0">
              <w:rPr>
                <w:rFonts w:asciiTheme="minorHAnsi" w:hAnsiTheme="minorHAnsi" w:cstheme="minorHAnsi"/>
                <w:sz w:val="18"/>
                <w:szCs w:val="18"/>
              </w:rPr>
              <w:t xml:space="preserve"> sa považuje povinnosť obstarávateľa vytvoriť v rámci realizácie projektu (výstavba budov, rekonštrukcia budov a pod.) min. 1 pracovné miesto pre osoby so sociálnym vylúčením z prostredia MRK.</w:t>
            </w:r>
            <w:r>
              <w:rPr>
                <w:rFonts w:asciiTheme="minorHAnsi" w:hAnsiTheme="minorHAnsi" w:cstheme="minorHAnsi"/>
                <w:sz w:val="18"/>
                <w:szCs w:val="18"/>
              </w:rPr>
              <w:t xml:space="preserve"> </w:t>
            </w:r>
            <w:r w:rsidRPr="007811D0">
              <w:rPr>
                <w:rFonts w:asciiTheme="minorHAnsi" w:hAnsiTheme="minorHAnsi" w:cstheme="minorHAnsi"/>
                <w:sz w:val="18"/>
                <w:szCs w:val="18"/>
              </w:rPr>
              <w:t>Do súčtu sa zarátavajú všetky pracovné miesta vytvorené cielene pre osoby MRK pre potreby realizácie aktivít projektu bez ohľadu na ich charakter alebo dĺžku trvania (trvalý pracovný pomer, pracovný pomer na dobu určitú, dohoda o vykonaní práce, celý pracovný úväzok, polovičný úväzok resp. iný menší pracovný úväzok)</w:t>
            </w:r>
          </w:p>
        </w:tc>
      </w:tr>
      <w:tr w:rsidR="00E962D9" w:rsidRPr="001332C4" w14:paraId="462B8C47" w14:textId="77777777" w:rsidTr="003150F2">
        <w:tc>
          <w:tcPr>
            <w:tcW w:w="1560" w:type="dxa"/>
            <w:vMerge/>
            <w:shd w:val="clear" w:color="auto" w:fill="2E74B5" w:themeFill="accent1" w:themeFillShade="BF"/>
          </w:tcPr>
          <w:p w14:paraId="4986F5B0" w14:textId="77777777" w:rsidR="00E962D9" w:rsidRPr="00683122" w:rsidRDefault="00E962D9" w:rsidP="00E962D9">
            <w:pPr>
              <w:rPr>
                <w:rFonts w:asciiTheme="minorHAnsi" w:hAnsiTheme="minorHAnsi" w:cstheme="minorHAnsi"/>
                <w:color w:val="FFFFFF" w:themeColor="background1"/>
                <w:sz w:val="20"/>
                <w:szCs w:val="20"/>
              </w:rPr>
            </w:pPr>
          </w:p>
        </w:tc>
        <w:tc>
          <w:tcPr>
            <w:tcW w:w="1134" w:type="dxa"/>
            <w:vMerge/>
            <w:shd w:val="clear" w:color="auto" w:fill="9CC2E5" w:themeFill="accent1" w:themeFillTint="99"/>
          </w:tcPr>
          <w:p w14:paraId="598C2E6A" w14:textId="77777777" w:rsidR="00E962D9" w:rsidRPr="001332C4" w:rsidRDefault="00E962D9" w:rsidP="00E962D9">
            <w:pPr>
              <w:jc w:val="both"/>
              <w:rPr>
                <w:rFonts w:asciiTheme="minorHAnsi" w:hAnsiTheme="minorHAnsi" w:cstheme="minorHAnsi"/>
                <w:b/>
                <w:sz w:val="20"/>
                <w:szCs w:val="20"/>
              </w:rPr>
            </w:pPr>
          </w:p>
        </w:tc>
        <w:tc>
          <w:tcPr>
            <w:tcW w:w="1559" w:type="dxa"/>
            <w:vMerge/>
            <w:shd w:val="clear" w:color="auto" w:fill="BDD6EE" w:themeFill="accent1" w:themeFillTint="66"/>
          </w:tcPr>
          <w:p w14:paraId="71DD6B4D" w14:textId="77777777" w:rsidR="00E962D9" w:rsidRPr="001332C4" w:rsidRDefault="00E962D9" w:rsidP="00E962D9">
            <w:pPr>
              <w:rPr>
                <w:rFonts w:asciiTheme="minorHAnsi" w:hAnsiTheme="minorHAnsi" w:cstheme="minorHAnsi"/>
                <w:sz w:val="20"/>
                <w:szCs w:val="20"/>
              </w:rPr>
            </w:pPr>
          </w:p>
        </w:tc>
        <w:tc>
          <w:tcPr>
            <w:tcW w:w="3969" w:type="dxa"/>
            <w:shd w:val="clear" w:color="auto" w:fill="DEEAF6" w:themeFill="accent1" w:themeFillTint="33"/>
          </w:tcPr>
          <w:p w14:paraId="566A5E29" w14:textId="789F6566" w:rsidR="00E962D9" w:rsidRPr="00C66C5C" w:rsidRDefault="00E962D9" w:rsidP="00E962D9">
            <w:pPr>
              <w:rPr>
                <w:rFonts w:asciiTheme="minorHAnsi" w:hAnsiTheme="minorHAnsi" w:cstheme="minorHAnsi"/>
                <w:sz w:val="18"/>
                <w:szCs w:val="18"/>
              </w:rPr>
            </w:pPr>
            <w:r>
              <w:rPr>
                <w:rFonts w:asciiTheme="minorHAnsi" w:hAnsiTheme="minorHAnsi" w:cstheme="minorHAnsi"/>
                <w:sz w:val="18"/>
                <w:szCs w:val="18"/>
              </w:rPr>
              <w:t>Počet tried v podporených MŠ</w:t>
            </w:r>
          </w:p>
        </w:tc>
        <w:tc>
          <w:tcPr>
            <w:tcW w:w="6946" w:type="dxa"/>
            <w:shd w:val="clear" w:color="auto" w:fill="auto"/>
          </w:tcPr>
          <w:p w14:paraId="49AB2808" w14:textId="1601ED72" w:rsidR="00E962D9" w:rsidRPr="007811D0" w:rsidRDefault="00E962D9" w:rsidP="00E962D9">
            <w:pPr>
              <w:rPr>
                <w:rFonts w:asciiTheme="minorHAnsi" w:hAnsiTheme="minorHAnsi" w:cstheme="minorHAnsi"/>
                <w:sz w:val="18"/>
                <w:szCs w:val="18"/>
              </w:rPr>
            </w:pPr>
            <w:r>
              <w:rPr>
                <w:rFonts w:asciiTheme="minorHAnsi" w:hAnsiTheme="minorHAnsi" w:cstheme="minorHAnsi"/>
                <w:sz w:val="18"/>
                <w:szCs w:val="18"/>
              </w:rPr>
              <w:t>Počet tried v podporenej MŠ celkom.</w:t>
            </w:r>
          </w:p>
        </w:tc>
      </w:tr>
      <w:tr w:rsidR="00433A46" w:rsidRPr="001332C4" w14:paraId="1308F9FC" w14:textId="77777777" w:rsidTr="003150F2">
        <w:trPr>
          <w:trHeight w:val="729"/>
        </w:trPr>
        <w:tc>
          <w:tcPr>
            <w:tcW w:w="1560" w:type="dxa"/>
            <w:shd w:val="clear" w:color="auto" w:fill="323E4F" w:themeFill="text2" w:themeFillShade="BF"/>
          </w:tcPr>
          <w:p w14:paraId="37A538B7" w14:textId="580376CE" w:rsidR="00433A46" w:rsidRPr="001332C4" w:rsidRDefault="00433A46" w:rsidP="00E500A0">
            <w:pPr>
              <w:spacing w:before="120" w:after="120"/>
              <w:jc w:val="center"/>
              <w:rPr>
                <w:rFonts w:asciiTheme="minorHAnsi" w:hAnsiTheme="minorHAnsi" w:cstheme="minorHAnsi"/>
                <w:b/>
                <w:sz w:val="20"/>
                <w:szCs w:val="20"/>
              </w:rPr>
            </w:pPr>
            <w:r w:rsidRPr="001332C4">
              <w:rPr>
                <w:rFonts w:asciiTheme="minorHAnsi" w:hAnsiTheme="minorHAnsi" w:cstheme="minorHAnsi"/>
                <w:b/>
                <w:sz w:val="20"/>
                <w:szCs w:val="20"/>
              </w:rPr>
              <w:lastRenderedPageBreak/>
              <w:t>Typ aktivity</w:t>
            </w:r>
          </w:p>
        </w:tc>
        <w:tc>
          <w:tcPr>
            <w:tcW w:w="1134" w:type="dxa"/>
            <w:shd w:val="clear" w:color="auto" w:fill="8496B0" w:themeFill="text2" w:themeFillTint="99"/>
          </w:tcPr>
          <w:p w14:paraId="587D8571" w14:textId="77777777" w:rsidR="00433A46" w:rsidRPr="001332C4" w:rsidRDefault="00433A46" w:rsidP="00E500A0">
            <w:pPr>
              <w:spacing w:before="120" w:after="120"/>
              <w:jc w:val="center"/>
              <w:rPr>
                <w:rFonts w:asciiTheme="minorHAnsi" w:hAnsiTheme="minorHAnsi" w:cstheme="minorHAnsi"/>
                <w:b/>
                <w:sz w:val="20"/>
                <w:szCs w:val="20"/>
              </w:rPr>
            </w:pPr>
            <w:r w:rsidRPr="001332C4">
              <w:rPr>
                <w:rFonts w:asciiTheme="minorHAnsi" w:hAnsiTheme="minorHAnsi" w:cstheme="minorHAnsi"/>
                <w:b/>
                <w:sz w:val="20"/>
                <w:szCs w:val="20"/>
              </w:rPr>
              <w:t>Hlavná aktivita</w:t>
            </w:r>
          </w:p>
        </w:tc>
        <w:tc>
          <w:tcPr>
            <w:tcW w:w="1559" w:type="dxa"/>
            <w:shd w:val="clear" w:color="auto" w:fill="ACB9CA" w:themeFill="text2" w:themeFillTint="66"/>
          </w:tcPr>
          <w:p w14:paraId="62752C65" w14:textId="77777777" w:rsidR="00433A46" w:rsidRPr="001332C4" w:rsidRDefault="00433A46" w:rsidP="00E500A0">
            <w:pPr>
              <w:spacing w:before="120" w:after="120"/>
              <w:jc w:val="center"/>
              <w:rPr>
                <w:rFonts w:asciiTheme="minorHAnsi" w:hAnsiTheme="minorHAnsi" w:cstheme="minorHAnsi"/>
                <w:b/>
                <w:sz w:val="20"/>
                <w:szCs w:val="20"/>
              </w:rPr>
            </w:pPr>
            <w:r w:rsidRPr="001332C4">
              <w:rPr>
                <w:rFonts w:asciiTheme="minorHAnsi" w:hAnsiTheme="minorHAnsi" w:cstheme="minorHAnsi"/>
                <w:b/>
                <w:sz w:val="20"/>
                <w:szCs w:val="20"/>
              </w:rPr>
              <w:t>Spôsob</w:t>
            </w:r>
          </w:p>
          <w:p w14:paraId="4435118E" w14:textId="77777777" w:rsidR="00433A46" w:rsidRPr="001332C4" w:rsidRDefault="00433A46" w:rsidP="00E500A0">
            <w:pPr>
              <w:spacing w:before="120" w:after="120"/>
              <w:jc w:val="center"/>
              <w:rPr>
                <w:rFonts w:asciiTheme="minorHAnsi" w:hAnsiTheme="minorHAnsi" w:cstheme="minorHAnsi"/>
                <w:b/>
                <w:sz w:val="20"/>
                <w:szCs w:val="20"/>
              </w:rPr>
            </w:pPr>
            <w:r w:rsidRPr="001332C4">
              <w:rPr>
                <w:rFonts w:asciiTheme="minorHAnsi" w:hAnsiTheme="minorHAnsi" w:cstheme="minorHAnsi"/>
                <w:b/>
                <w:sz w:val="20"/>
                <w:szCs w:val="20"/>
              </w:rPr>
              <w:t>realizácie</w:t>
            </w:r>
          </w:p>
        </w:tc>
        <w:tc>
          <w:tcPr>
            <w:tcW w:w="3969" w:type="dxa"/>
            <w:shd w:val="clear" w:color="auto" w:fill="D5DCE4" w:themeFill="text2" w:themeFillTint="33"/>
          </w:tcPr>
          <w:p w14:paraId="42EF5FE2" w14:textId="77777777" w:rsidR="00433A46" w:rsidRPr="001332C4" w:rsidRDefault="00433A46" w:rsidP="00E500A0">
            <w:pPr>
              <w:spacing w:before="120" w:after="120"/>
              <w:jc w:val="center"/>
              <w:rPr>
                <w:rFonts w:asciiTheme="minorHAnsi" w:hAnsiTheme="minorHAnsi" w:cstheme="minorHAnsi"/>
                <w:b/>
                <w:sz w:val="20"/>
                <w:szCs w:val="20"/>
              </w:rPr>
            </w:pPr>
            <w:r w:rsidRPr="001332C4">
              <w:rPr>
                <w:rFonts w:asciiTheme="minorHAnsi" w:hAnsiTheme="minorHAnsi" w:cstheme="minorHAnsi"/>
                <w:b/>
                <w:sz w:val="20"/>
                <w:szCs w:val="20"/>
              </w:rPr>
              <w:t xml:space="preserve">Sledované údaje projektu </w:t>
            </w:r>
          </w:p>
        </w:tc>
        <w:tc>
          <w:tcPr>
            <w:tcW w:w="6946" w:type="dxa"/>
            <w:shd w:val="clear" w:color="auto" w:fill="D5DCE4" w:themeFill="text2" w:themeFillTint="33"/>
          </w:tcPr>
          <w:p w14:paraId="743E3F22" w14:textId="77777777" w:rsidR="00433A46" w:rsidRPr="001332C4" w:rsidRDefault="00433A46" w:rsidP="00E500A0">
            <w:pPr>
              <w:spacing w:before="120" w:after="120"/>
              <w:jc w:val="center"/>
              <w:rPr>
                <w:rFonts w:asciiTheme="minorHAnsi" w:hAnsiTheme="minorHAnsi" w:cstheme="minorHAnsi"/>
                <w:b/>
                <w:sz w:val="20"/>
                <w:szCs w:val="20"/>
              </w:rPr>
            </w:pPr>
            <w:r w:rsidRPr="001332C4">
              <w:rPr>
                <w:rFonts w:asciiTheme="minorHAnsi" w:hAnsiTheme="minorHAnsi" w:cstheme="minorHAnsi"/>
                <w:b/>
                <w:sz w:val="20"/>
                <w:szCs w:val="20"/>
              </w:rPr>
              <w:t>Definícia sledovaného údaju projektu</w:t>
            </w:r>
          </w:p>
        </w:tc>
      </w:tr>
      <w:tr w:rsidR="00E962D9" w:rsidRPr="009D6E34" w14:paraId="0AFEEDB4" w14:textId="77777777" w:rsidTr="003150F2">
        <w:tc>
          <w:tcPr>
            <w:tcW w:w="1560" w:type="dxa"/>
            <w:vMerge w:val="restart"/>
            <w:shd w:val="clear" w:color="auto" w:fill="323E4F" w:themeFill="text2" w:themeFillShade="BF"/>
            <w:textDirection w:val="btLr"/>
          </w:tcPr>
          <w:p w14:paraId="249111F5" w14:textId="6D1E6E74" w:rsidR="00E962D9" w:rsidRPr="001332C4" w:rsidRDefault="00ED1673" w:rsidP="00137D1E">
            <w:pPr>
              <w:ind w:left="113" w:right="113"/>
              <w:rPr>
                <w:rFonts w:asciiTheme="minorHAnsi" w:hAnsiTheme="minorHAnsi" w:cstheme="minorHAnsi"/>
                <w:sz w:val="20"/>
                <w:szCs w:val="20"/>
              </w:rPr>
            </w:pPr>
            <w:r>
              <w:rPr>
                <w:rFonts w:asciiTheme="minorHAnsi" w:hAnsiTheme="minorHAnsi" w:cstheme="minorHAnsi"/>
                <w:sz w:val="20"/>
                <w:szCs w:val="20"/>
              </w:rPr>
              <w:t>G</w:t>
            </w:r>
            <w:r w:rsidR="00E962D9">
              <w:rPr>
                <w:rFonts w:asciiTheme="minorHAnsi" w:hAnsiTheme="minorHAnsi" w:cstheme="minorHAnsi"/>
                <w:sz w:val="20"/>
                <w:szCs w:val="20"/>
              </w:rPr>
              <w:t>.</w:t>
            </w:r>
            <w:r w:rsidR="00E962D9" w:rsidRPr="001332C4">
              <w:rPr>
                <w:rFonts w:asciiTheme="minorHAnsi" w:hAnsiTheme="minorHAnsi" w:cstheme="minorHAnsi"/>
                <w:sz w:val="20"/>
                <w:szCs w:val="20"/>
              </w:rPr>
              <w:t xml:space="preserve">Podpora rekonštrukcie predškolských zariadení </w:t>
            </w:r>
            <w:r w:rsidR="00964EF1" w:rsidRPr="00964EF1">
              <w:rPr>
                <w:rFonts w:asciiTheme="minorHAnsi" w:hAnsiTheme="minorHAnsi" w:cstheme="minorHAnsi"/>
                <w:sz w:val="20"/>
                <w:szCs w:val="20"/>
              </w:rPr>
              <w:t xml:space="preserve">a prístavby/nadstavby k existujúcim predškolským zariadeniam </w:t>
            </w:r>
            <w:r w:rsidR="00E962D9" w:rsidRPr="001332C4">
              <w:rPr>
                <w:rFonts w:asciiTheme="minorHAnsi" w:hAnsiTheme="minorHAnsi" w:cstheme="minorHAnsi"/>
                <w:sz w:val="20"/>
                <w:szCs w:val="20"/>
              </w:rPr>
              <w:t>v obciach s prítomnosťou MRK s dôrazom na rozšírenie kapacity</w:t>
            </w:r>
          </w:p>
          <w:p w14:paraId="4F3554E5" w14:textId="77777777" w:rsidR="00E962D9" w:rsidRPr="001332C4" w:rsidRDefault="00E962D9" w:rsidP="00137D1E">
            <w:pPr>
              <w:ind w:left="113" w:right="113"/>
              <w:rPr>
                <w:rFonts w:asciiTheme="minorHAnsi" w:hAnsiTheme="minorHAnsi" w:cstheme="minorHAnsi"/>
                <w:sz w:val="20"/>
                <w:szCs w:val="20"/>
              </w:rPr>
            </w:pPr>
          </w:p>
          <w:p w14:paraId="4C06C549" w14:textId="77777777" w:rsidR="00E962D9" w:rsidRDefault="00E962D9" w:rsidP="00137D1E">
            <w:pPr>
              <w:ind w:left="113" w:right="113"/>
              <w:rPr>
                <w:rFonts w:asciiTheme="minorHAnsi" w:hAnsiTheme="minorHAnsi" w:cstheme="minorHAnsi"/>
                <w:sz w:val="20"/>
                <w:szCs w:val="20"/>
              </w:rPr>
            </w:pPr>
          </w:p>
          <w:p w14:paraId="3ACB512B" w14:textId="77777777" w:rsidR="00E962D9" w:rsidRDefault="00E962D9" w:rsidP="00137D1E">
            <w:pPr>
              <w:ind w:left="113" w:right="113"/>
              <w:rPr>
                <w:rFonts w:asciiTheme="minorHAnsi" w:hAnsiTheme="minorHAnsi" w:cstheme="minorHAnsi"/>
                <w:sz w:val="20"/>
                <w:szCs w:val="20"/>
              </w:rPr>
            </w:pPr>
          </w:p>
          <w:p w14:paraId="24F5BBAF" w14:textId="77777777" w:rsidR="00E962D9" w:rsidRDefault="00E962D9" w:rsidP="00137D1E">
            <w:pPr>
              <w:ind w:left="113" w:right="113"/>
              <w:rPr>
                <w:rFonts w:asciiTheme="minorHAnsi" w:hAnsiTheme="minorHAnsi" w:cstheme="minorHAnsi"/>
                <w:sz w:val="20"/>
                <w:szCs w:val="20"/>
              </w:rPr>
            </w:pPr>
          </w:p>
          <w:p w14:paraId="022DF2FB" w14:textId="77777777" w:rsidR="00E962D9" w:rsidRPr="001332C4" w:rsidRDefault="00E962D9" w:rsidP="00137D1E">
            <w:pPr>
              <w:rPr>
                <w:rFonts w:asciiTheme="minorHAnsi" w:hAnsiTheme="minorHAnsi" w:cstheme="minorHAnsi"/>
                <w:sz w:val="20"/>
                <w:szCs w:val="20"/>
              </w:rPr>
            </w:pPr>
          </w:p>
        </w:tc>
        <w:tc>
          <w:tcPr>
            <w:tcW w:w="1134" w:type="dxa"/>
            <w:vMerge w:val="restart"/>
            <w:shd w:val="clear" w:color="auto" w:fill="8496B0" w:themeFill="text2" w:themeFillTint="99"/>
            <w:textDirection w:val="btLr"/>
          </w:tcPr>
          <w:p w14:paraId="37CF48D2" w14:textId="77777777" w:rsidR="00E962D9" w:rsidRPr="001332C4" w:rsidRDefault="00E962D9" w:rsidP="00433A46">
            <w:pPr>
              <w:ind w:left="113" w:right="113"/>
              <w:jc w:val="both"/>
              <w:rPr>
                <w:rFonts w:asciiTheme="minorHAnsi" w:hAnsiTheme="minorHAnsi" w:cstheme="minorHAnsi"/>
                <w:sz w:val="20"/>
                <w:szCs w:val="20"/>
              </w:rPr>
            </w:pPr>
            <w:r w:rsidRPr="001332C4">
              <w:rPr>
                <w:rFonts w:asciiTheme="minorHAnsi" w:hAnsiTheme="minorHAnsi" w:cstheme="minorHAnsi"/>
                <w:sz w:val="20"/>
                <w:szCs w:val="20"/>
              </w:rPr>
              <w:t xml:space="preserve">Rekonštrukcia budovy materskej školy/ elokovaného pracoviska </w:t>
            </w:r>
          </w:p>
          <w:p w14:paraId="26297EA1" w14:textId="77777777" w:rsidR="00E962D9" w:rsidRPr="001332C4" w:rsidRDefault="00E962D9" w:rsidP="00433A46">
            <w:pPr>
              <w:ind w:left="113" w:right="113"/>
              <w:jc w:val="both"/>
              <w:rPr>
                <w:rFonts w:asciiTheme="minorHAnsi" w:hAnsiTheme="minorHAnsi" w:cstheme="minorHAnsi"/>
                <w:b/>
                <w:sz w:val="20"/>
                <w:szCs w:val="20"/>
              </w:rPr>
            </w:pPr>
          </w:p>
          <w:p w14:paraId="20EBA4E8" w14:textId="77777777" w:rsidR="00E962D9" w:rsidRPr="001332C4" w:rsidRDefault="00E962D9" w:rsidP="00433A46">
            <w:pPr>
              <w:jc w:val="both"/>
              <w:rPr>
                <w:rFonts w:asciiTheme="minorHAnsi" w:hAnsiTheme="minorHAnsi" w:cstheme="minorHAnsi"/>
                <w:b/>
                <w:sz w:val="20"/>
                <w:szCs w:val="20"/>
              </w:rPr>
            </w:pPr>
          </w:p>
          <w:p w14:paraId="0B221786" w14:textId="77777777" w:rsidR="00E962D9" w:rsidRPr="001332C4" w:rsidRDefault="00E962D9" w:rsidP="00433A46">
            <w:pPr>
              <w:jc w:val="both"/>
              <w:rPr>
                <w:rFonts w:asciiTheme="minorHAnsi" w:hAnsiTheme="minorHAnsi" w:cstheme="minorHAnsi"/>
                <w:b/>
                <w:sz w:val="20"/>
                <w:szCs w:val="20"/>
              </w:rPr>
            </w:pPr>
          </w:p>
          <w:p w14:paraId="35ED2ED8" w14:textId="77777777" w:rsidR="00E962D9" w:rsidRPr="001332C4" w:rsidRDefault="00E962D9" w:rsidP="00433A46">
            <w:pPr>
              <w:jc w:val="both"/>
              <w:rPr>
                <w:rFonts w:asciiTheme="minorHAnsi" w:hAnsiTheme="minorHAnsi" w:cstheme="minorHAnsi"/>
                <w:b/>
                <w:sz w:val="20"/>
                <w:szCs w:val="20"/>
              </w:rPr>
            </w:pPr>
          </w:p>
          <w:p w14:paraId="672AF307" w14:textId="77777777" w:rsidR="00E962D9" w:rsidRPr="001332C4" w:rsidRDefault="00E962D9" w:rsidP="00433A46">
            <w:pPr>
              <w:jc w:val="both"/>
              <w:rPr>
                <w:rFonts w:asciiTheme="minorHAnsi" w:hAnsiTheme="minorHAnsi" w:cstheme="minorHAnsi"/>
                <w:b/>
                <w:sz w:val="20"/>
                <w:szCs w:val="20"/>
              </w:rPr>
            </w:pPr>
          </w:p>
          <w:p w14:paraId="75BA3638" w14:textId="77777777" w:rsidR="00E962D9" w:rsidRPr="001332C4" w:rsidRDefault="00E962D9" w:rsidP="00137D1E">
            <w:pPr>
              <w:jc w:val="both"/>
              <w:rPr>
                <w:rFonts w:asciiTheme="minorHAnsi" w:hAnsiTheme="minorHAnsi" w:cstheme="minorHAnsi"/>
                <w:sz w:val="20"/>
                <w:szCs w:val="20"/>
              </w:rPr>
            </w:pPr>
          </w:p>
        </w:tc>
        <w:tc>
          <w:tcPr>
            <w:tcW w:w="1559" w:type="dxa"/>
            <w:vMerge w:val="restart"/>
            <w:shd w:val="clear" w:color="auto" w:fill="ACB9CA" w:themeFill="text2" w:themeFillTint="66"/>
            <w:textDirection w:val="btLr"/>
          </w:tcPr>
          <w:p w14:paraId="4AFEAA00" w14:textId="11FD0025" w:rsidR="00E962D9" w:rsidRPr="001332C4" w:rsidRDefault="00E962D9" w:rsidP="00433A46">
            <w:pPr>
              <w:rPr>
                <w:rFonts w:asciiTheme="minorHAnsi" w:hAnsiTheme="minorHAnsi" w:cstheme="minorHAnsi"/>
                <w:sz w:val="20"/>
                <w:szCs w:val="20"/>
              </w:rPr>
            </w:pPr>
            <w:r>
              <w:rPr>
                <w:rFonts w:asciiTheme="minorHAnsi" w:hAnsiTheme="minorHAnsi" w:cstheme="minorHAnsi"/>
                <w:sz w:val="20"/>
                <w:szCs w:val="20"/>
              </w:rPr>
              <w:t xml:space="preserve">c) </w:t>
            </w:r>
            <w:r w:rsidRPr="001332C4">
              <w:rPr>
                <w:rFonts w:asciiTheme="minorHAnsi" w:hAnsiTheme="minorHAnsi" w:cstheme="minorHAnsi"/>
                <w:sz w:val="20"/>
                <w:szCs w:val="20"/>
              </w:rPr>
              <w:t>Prestavba inej budovy za účelom zriadenia materskej školy/  elokovaného pracoviska</w:t>
            </w:r>
          </w:p>
          <w:p w14:paraId="26CC9BB1" w14:textId="77777777" w:rsidR="00E962D9" w:rsidRPr="001332C4" w:rsidRDefault="00E962D9" w:rsidP="00433A46">
            <w:pPr>
              <w:jc w:val="both"/>
              <w:rPr>
                <w:rFonts w:asciiTheme="minorHAnsi" w:hAnsiTheme="minorHAnsi" w:cstheme="minorHAnsi"/>
                <w:b/>
                <w:sz w:val="20"/>
                <w:szCs w:val="20"/>
              </w:rPr>
            </w:pPr>
          </w:p>
          <w:p w14:paraId="575BA90A" w14:textId="77777777" w:rsidR="00E962D9" w:rsidRDefault="00E962D9" w:rsidP="00137D1E">
            <w:pPr>
              <w:rPr>
                <w:rFonts w:asciiTheme="minorHAnsi" w:hAnsiTheme="minorHAnsi" w:cstheme="minorHAnsi"/>
                <w:sz w:val="20"/>
                <w:szCs w:val="20"/>
              </w:rPr>
            </w:pPr>
          </w:p>
        </w:tc>
        <w:tc>
          <w:tcPr>
            <w:tcW w:w="3969" w:type="dxa"/>
            <w:shd w:val="clear" w:color="auto" w:fill="D5DCE4" w:themeFill="text2" w:themeFillTint="33"/>
          </w:tcPr>
          <w:p w14:paraId="7270D95E" w14:textId="1A05D9F1" w:rsidR="00E962D9" w:rsidRPr="00433A46" w:rsidRDefault="00E962D9" w:rsidP="00433A46">
            <w:pPr>
              <w:rPr>
                <w:rFonts w:asciiTheme="minorHAnsi" w:hAnsiTheme="minorHAnsi" w:cstheme="minorHAnsi"/>
                <w:sz w:val="18"/>
                <w:szCs w:val="18"/>
              </w:rPr>
            </w:pPr>
            <w:r w:rsidRPr="00433A46">
              <w:rPr>
                <w:rFonts w:asciiTheme="minorHAnsi" w:hAnsiTheme="minorHAnsi" w:cstheme="minorHAnsi"/>
                <w:sz w:val="18"/>
                <w:szCs w:val="18"/>
              </w:rPr>
              <w:t xml:space="preserve">Počet detí vo veku 3-6 rokov, ktoré navštevujú vybudovanú MŠ minimálne jeden rok </w:t>
            </w:r>
          </w:p>
        </w:tc>
        <w:tc>
          <w:tcPr>
            <w:tcW w:w="6946" w:type="dxa"/>
            <w:tcBorders>
              <w:top w:val="single" w:sz="4" w:space="0" w:color="auto"/>
            </w:tcBorders>
            <w:shd w:val="clear" w:color="auto" w:fill="auto"/>
          </w:tcPr>
          <w:p w14:paraId="6E4FEB33" w14:textId="6D86C39F" w:rsidR="00E962D9" w:rsidRPr="00433A46" w:rsidRDefault="00E962D9" w:rsidP="00433A46">
            <w:pPr>
              <w:rPr>
                <w:rFonts w:asciiTheme="minorHAnsi" w:hAnsiTheme="minorHAnsi" w:cstheme="minorHAnsi"/>
                <w:sz w:val="18"/>
                <w:szCs w:val="18"/>
              </w:rPr>
            </w:pPr>
            <w:r w:rsidRPr="00433A46">
              <w:rPr>
                <w:rFonts w:asciiTheme="minorHAnsi" w:hAnsiTheme="minorHAnsi" w:cstheme="minorHAnsi"/>
                <w:sz w:val="18"/>
                <w:szCs w:val="18"/>
              </w:rPr>
              <w:t>Súčet počtu detí vo veku 3 roky a detí vo veku 4 roky a detí vo veku 5 rokov a detí vo veku 6 rokov, ktoré realizáciou projektu navštevujú vybudovanú MŠ minimálne jeden rok v sledovanom období</w:t>
            </w:r>
          </w:p>
        </w:tc>
      </w:tr>
      <w:tr w:rsidR="00E962D9" w:rsidRPr="009D6E34" w14:paraId="099B8504" w14:textId="77777777" w:rsidTr="003150F2">
        <w:tc>
          <w:tcPr>
            <w:tcW w:w="1560" w:type="dxa"/>
            <w:vMerge/>
            <w:shd w:val="clear" w:color="auto" w:fill="323E4F" w:themeFill="text2" w:themeFillShade="BF"/>
            <w:textDirection w:val="btLr"/>
          </w:tcPr>
          <w:p w14:paraId="624C77FE" w14:textId="77777777" w:rsidR="00E962D9" w:rsidRDefault="00E962D9" w:rsidP="00C66C5C">
            <w:pPr>
              <w:ind w:left="113" w:right="113"/>
              <w:rPr>
                <w:rFonts w:asciiTheme="minorHAnsi" w:hAnsiTheme="minorHAnsi" w:cstheme="minorHAnsi"/>
                <w:sz w:val="20"/>
                <w:szCs w:val="20"/>
              </w:rPr>
            </w:pPr>
          </w:p>
        </w:tc>
        <w:tc>
          <w:tcPr>
            <w:tcW w:w="1134" w:type="dxa"/>
            <w:vMerge/>
            <w:shd w:val="clear" w:color="auto" w:fill="8496B0" w:themeFill="text2" w:themeFillTint="99"/>
            <w:textDirection w:val="btLr"/>
          </w:tcPr>
          <w:p w14:paraId="2AA434D0" w14:textId="77777777" w:rsidR="00E962D9" w:rsidRPr="001332C4" w:rsidRDefault="00E962D9" w:rsidP="00C66C5C">
            <w:pPr>
              <w:ind w:left="113" w:right="113"/>
              <w:jc w:val="both"/>
              <w:rPr>
                <w:rFonts w:asciiTheme="minorHAnsi" w:hAnsiTheme="minorHAnsi" w:cstheme="minorHAnsi"/>
                <w:sz w:val="20"/>
                <w:szCs w:val="20"/>
              </w:rPr>
            </w:pPr>
          </w:p>
        </w:tc>
        <w:tc>
          <w:tcPr>
            <w:tcW w:w="1559" w:type="dxa"/>
            <w:vMerge/>
            <w:shd w:val="clear" w:color="auto" w:fill="ACB9CA" w:themeFill="text2" w:themeFillTint="66"/>
            <w:textDirection w:val="btLr"/>
          </w:tcPr>
          <w:p w14:paraId="788ADE75" w14:textId="77777777" w:rsidR="00E962D9" w:rsidRDefault="00E962D9" w:rsidP="00C66C5C">
            <w:pPr>
              <w:rPr>
                <w:rFonts w:asciiTheme="minorHAnsi" w:hAnsiTheme="minorHAnsi" w:cstheme="minorHAnsi"/>
                <w:sz w:val="20"/>
                <w:szCs w:val="20"/>
              </w:rPr>
            </w:pPr>
          </w:p>
        </w:tc>
        <w:tc>
          <w:tcPr>
            <w:tcW w:w="3969" w:type="dxa"/>
            <w:shd w:val="clear" w:color="auto" w:fill="D5DCE4" w:themeFill="text2" w:themeFillTint="33"/>
          </w:tcPr>
          <w:p w14:paraId="028538FA" w14:textId="60B6B348" w:rsidR="00E962D9" w:rsidRPr="00433A46" w:rsidRDefault="00E962D9" w:rsidP="00C66C5C">
            <w:pPr>
              <w:rPr>
                <w:rFonts w:asciiTheme="minorHAnsi" w:hAnsiTheme="minorHAnsi" w:cstheme="minorHAnsi"/>
                <w:sz w:val="18"/>
                <w:szCs w:val="18"/>
              </w:rPr>
            </w:pPr>
            <w:r w:rsidRPr="00433A46">
              <w:rPr>
                <w:rFonts w:asciiTheme="minorHAnsi" w:hAnsiTheme="minorHAnsi" w:cstheme="minorHAnsi"/>
                <w:sz w:val="18"/>
                <w:szCs w:val="18"/>
              </w:rPr>
              <w:t>Počet detí MRK vo veku 3-6 rokov, ktoré navštevujú vybudovanú MŠ minimálne jeden rok</w:t>
            </w:r>
          </w:p>
        </w:tc>
        <w:tc>
          <w:tcPr>
            <w:tcW w:w="6946" w:type="dxa"/>
            <w:shd w:val="clear" w:color="auto" w:fill="auto"/>
          </w:tcPr>
          <w:p w14:paraId="4BE775B5" w14:textId="139F48C0" w:rsidR="00E962D9" w:rsidRPr="00433A46" w:rsidRDefault="00E962D9" w:rsidP="00C66C5C">
            <w:pPr>
              <w:rPr>
                <w:rFonts w:asciiTheme="minorHAnsi" w:hAnsiTheme="minorHAnsi" w:cstheme="minorHAnsi"/>
                <w:sz w:val="18"/>
                <w:szCs w:val="18"/>
              </w:rPr>
            </w:pPr>
            <w:r w:rsidRPr="00433A46">
              <w:rPr>
                <w:rFonts w:asciiTheme="minorHAnsi" w:hAnsiTheme="minorHAnsi" w:cstheme="minorHAnsi"/>
                <w:sz w:val="18"/>
                <w:szCs w:val="18"/>
              </w:rPr>
              <w:t>Súčet počtu detí MRK vo veku 3 roky a detí MRK vo veku 4 roky a detí MRK vo veku 5 rokov a detí MRK vo veku 6 rokov, ktoré realizáciou projektu navštevujú vybudovanú MŠ minimálne jeden rok v sledovanom období</w:t>
            </w:r>
          </w:p>
        </w:tc>
      </w:tr>
      <w:tr w:rsidR="00E962D9" w:rsidRPr="009D6E34" w14:paraId="547AEB14" w14:textId="77777777" w:rsidTr="003150F2">
        <w:tc>
          <w:tcPr>
            <w:tcW w:w="1560" w:type="dxa"/>
            <w:vMerge/>
            <w:shd w:val="clear" w:color="auto" w:fill="323E4F" w:themeFill="text2" w:themeFillShade="BF"/>
          </w:tcPr>
          <w:p w14:paraId="70F1D4B3" w14:textId="77777777" w:rsidR="00E962D9" w:rsidRPr="001332C4" w:rsidRDefault="00E962D9" w:rsidP="00C66C5C">
            <w:pPr>
              <w:rPr>
                <w:rFonts w:asciiTheme="minorHAnsi" w:hAnsiTheme="minorHAnsi" w:cstheme="minorHAnsi"/>
                <w:sz w:val="20"/>
                <w:szCs w:val="20"/>
              </w:rPr>
            </w:pPr>
          </w:p>
        </w:tc>
        <w:tc>
          <w:tcPr>
            <w:tcW w:w="1134" w:type="dxa"/>
            <w:vMerge/>
            <w:shd w:val="clear" w:color="auto" w:fill="8496B0" w:themeFill="text2" w:themeFillTint="99"/>
          </w:tcPr>
          <w:p w14:paraId="0879CDB8" w14:textId="77777777" w:rsidR="00E962D9" w:rsidRPr="001332C4" w:rsidRDefault="00E962D9" w:rsidP="00C66C5C">
            <w:pPr>
              <w:jc w:val="both"/>
              <w:rPr>
                <w:rFonts w:asciiTheme="minorHAnsi" w:hAnsiTheme="minorHAnsi" w:cstheme="minorHAnsi"/>
                <w:b/>
                <w:sz w:val="20"/>
                <w:szCs w:val="20"/>
              </w:rPr>
            </w:pPr>
          </w:p>
        </w:tc>
        <w:tc>
          <w:tcPr>
            <w:tcW w:w="1559" w:type="dxa"/>
            <w:vMerge/>
            <w:shd w:val="clear" w:color="auto" w:fill="ACB9CA" w:themeFill="text2" w:themeFillTint="66"/>
          </w:tcPr>
          <w:p w14:paraId="43D5B488" w14:textId="77777777" w:rsidR="00E962D9" w:rsidRDefault="00E962D9" w:rsidP="00C66C5C">
            <w:pPr>
              <w:rPr>
                <w:rFonts w:asciiTheme="minorHAnsi" w:hAnsiTheme="minorHAnsi" w:cstheme="minorHAnsi"/>
                <w:i/>
                <w:sz w:val="20"/>
                <w:szCs w:val="20"/>
              </w:rPr>
            </w:pPr>
          </w:p>
        </w:tc>
        <w:tc>
          <w:tcPr>
            <w:tcW w:w="3969" w:type="dxa"/>
            <w:shd w:val="clear" w:color="auto" w:fill="D5DCE4" w:themeFill="text2" w:themeFillTint="33"/>
          </w:tcPr>
          <w:p w14:paraId="787B9115" w14:textId="7864D0B1" w:rsidR="00E962D9" w:rsidRPr="00433A46" w:rsidRDefault="00E962D9" w:rsidP="00C66C5C">
            <w:pPr>
              <w:rPr>
                <w:rFonts w:asciiTheme="minorHAnsi" w:hAnsiTheme="minorHAnsi" w:cstheme="minorHAnsi"/>
                <w:i/>
                <w:sz w:val="18"/>
                <w:szCs w:val="18"/>
              </w:rPr>
            </w:pPr>
            <w:r w:rsidRPr="00433A46">
              <w:rPr>
                <w:rFonts w:asciiTheme="minorHAnsi" w:hAnsiTheme="minorHAnsi" w:cstheme="minorHAnsi"/>
                <w:sz w:val="18"/>
                <w:szCs w:val="18"/>
              </w:rPr>
              <w:t xml:space="preserve">Počet detí vo veku 4-6 rokov, ktoré navštevujú vybudovanú MŠ minimálne jeden rok a dovtedy MŠ nenavštevovali </w:t>
            </w:r>
          </w:p>
        </w:tc>
        <w:tc>
          <w:tcPr>
            <w:tcW w:w="6946" w:type="dxa"/>
            <w:shd w:val="clear" w:color="auto" w:fill="auto"/>
          </w:tcPr>
          <w:p w14:paraId="3779BE01" w14:textId="3A566C52" w:rsidR="00E962D9" w:rsidRPr="00433A46" w:rsidRDefault="00E962D9" w:rsidP="00C66C5C">
            <w:pPr>
              <w:rPr>
                <w:rFonts w:asciiTheme="minorHAnsi" w:hAnsiTheme="minorHAnsi" w:cstheme="minorHAnsi"/>
                <w:sz w:val="18"/>
                <w:szCs w:val="18"/>
              </w:rPr>
            </w:pPr>
            <w:r w:rsidRPr="00433A46">
              <w:rPr>
                <w:rFonts w:asciiTheme="minorHAnsi" w:hAnsiTheme="minorHAnsi" w:cstheme="minorHAnsi"/>
                <w:sz w:val="18"/>
                <w:szCs w:val="18"/>
              </w:rPr>
              <w:t>Súčet počtu detí vo veku 4 roky a detí vo veku 5 rokov a detí vo veku 6 rokov, ktoré navštevujú vybudovanú MŠ minimálnej jeden rok v sledovanom období</w:t>
            </w:r>
            <w:r>
              <w:rPr>
                <w:rFonts w:asciiTheme="minorHAnsi" w:hAnsiTheme="minorHAnsi" w:cstheme="minorHAnsi"/>
                <w:sz w:val="18"/>
                <w:szCs w:val="18"/>
              </w:rPr>
              <w:t xml:space="preserve">. </w:t>
            </w:r>
            <w:r w:rsidRPr="00433A46">
              <w:rPr>
                <w:rFonts w:asciiTheme="minorHAnsi" w:hAnsiTheme="minorHAnsi" w:cstheme="minorHAnsi"/>
                <w:sz w:val="18"/>
                <w:szCs w:val="18"/>
              </w:rPr>
              <w:t>Do súčtu sa započítavajú iba deti od veku 4 rokov, ktoré mali možnosť navštevovať MŠ v čase dovŕšenia 3 rokov avšak z objektívnych alebo subjektívnych dôvodov MŠ nenavštevovali</w:t>
            </w:r>
          </w:p>
        </w:tc>
      </w:tr>
      <w:tr w:rsidR="00E962D9" w:rsidRPr="009D6E34" w14:paraId="7E900B5A" w14:textId="77777777" w:rsidTr="003150F2">
        <w:trPr>
          <w:trHeight w:val="70"/>
        </w:trPr>
        <w:tc>
          <w:tcPr>
            <w:tcW w:w="1560" w:type="dxa"/>
            <w:vMerge/>
            <w:shd w:val="clear" w:color="auto" w:fill="323E4F" w:themeFill="text2" w:themeFillShade="BF"/>
          </w:tcPr>
          <w:p w14:paraId="0A993962" w14:textId="77777777" w:rsidR="00E962D9" w:rsidRPr="001332C4" w:rsidRDefault="00E962D9" w:rsidP="00C66C5C">
            <w:pPr>
              <w:rPr>
                <w:rFonts w:asciiTheme="minorHAnsi" w:hAnsiTheme="minorHAnsi" w:cstheme="minorHAnsi"/>
                <w:sz w:val="20"/>
                <w:szCs w:val="20"/>
              </w:rPr>
            </w:pPr>
          </w:p>
        </w:tc>
        <w:tc>
          <w:tcPr>
            <w:tcW w:w="1134" w:type="dxa"/>
            <w:vMerge/>
            <w:shd w:val="clear" w:color="auto" w:fill="8496B0" w:themeFill="text2" w:themeFillTint="99"/>
          </w:tcPr>
          <w:p w14:paraId="333B1348" w14:textId="77777777" w:rsidR="00E962D9" w:rsidRPr="001332C4" w:rsidRDefault="00E962D9" w:rsidP="00C66C5C">
            <w:pPr>
              <w:jc w:val="both"/>
              <w:rPr>
                <w:rFonts w:asciiTheme="minorHAnsi" w:hAnsiTheme="minorHAnsi" w:cstheme="minorHAnsi"/>
                <w:b/>
                <w:sz w:val="20"/>
                <w:szCs w:val="20"/>
              </w:rPr>
            </w:pPr>
          </w:p>
        </w:tc>
        <w:tc>
          <w:tcPr>
            <w:tcW w:w="1559" w:type="dxa"/>
            <w:vMerge/>
            <w:shd w:val="clear" w:color="auto" w:fill="ACB9CA" w:themeFill="text2" w:themeFillTint="66"/>
          </w:tcPr>
          <w:p w14:paraId="7C5F9136" w14:textId="77777777" w:rsidR="00E962D9" w:rsidRDefault="00E962D9" w:rsidP="00C66C5C">
            <w:pPr>
              <w:rPr>
                <w:rFonts w:asciiTheme="minorHAnsi" w:hAnsiTheme="minorHAnsi" w:cstheme="minorHAnsi"/>
                <w:sz w:val="20"/>
                <w:szCs w:val="20"/>
              </w:rPr>
            </w:pPr>
          </w:p>
        </w:tc>
        <w:tc>
          <w:tcPr>
            <w:tcW w:w="3969" w:type="dxa"/>
            <w:shd w:val="clear" w:color="auto" w:fill="D5DCE4" w:themeFill="text2" w:themeFillTint="33"/>
          </w:tcPr>
          <w:p w14:paraId="7952BF92" w14:textId="5A948D20" w:rsidR="00E962D9" w:rsidRPr="00433A46" w:rsidRDefault="00E962D9" w:rsidP="00C66C5C">
            <w:pPr>
              <w:rPr>
                <w:rFonts w:asciiTheme="minorHAnsi" w:hAnsiTheme="minorHAnsi" w:cstheme="minorHAnsi"/>
                <w:sz w:val="18"/>
                <w:szCs w:val="18"/>
              </w:rPr>
            </w:pPr>
            <w:r w:rsidRPr="00433A46">
              <w:rPr>
                <w:rFonts w:asciiTheme="minorHAnsi" w:hAnsiTheme="minorHAnsi" w:cstheme="minorHAnsi"/>
                <w:sz w:val="18"/>
                <w:szCs w:val="18"/>
              </w:rPr>
              <w:t xml:space="preserve">Počet detí MRK vo veku 4-6 rokov, ktoré navštevujú vybudovanú MŠ minimálne jeden rok a dovtedy MŠ nenavštevovali </w:t>
            </w:r>
          </w:p>
        </w:tc>
        <w:tc>
          <w:tcPr>
            <w:tcW w:w="6946" w:type="dxa"/>
            <w:shd w:val="clear" w:color="auto" w:fill="auto"/>
          </w:tcPr>
          <w:p w14:paraId="768C4716" w14:textId="10E03D71" w:rsidR="00E962D9" w:rsidRPr="00433A46" w:rsidRDefault="00E962D9" w:rsidP="00C66C5C">
            <w:pPr>
              <w:rPr>
                <w:rFonts w:asciiTheme="minorHAnsi" w:hAnsiTheme="minorHAnsi" w:cstheme="minorHAnsi"/>
                <w:sz w:val="18"/>
                <w:szCs w:val="18"/>
              </w:rPr>
            </w:pPr>
            <w:r w:rsidRPr="00433A46">
              <w:rPr>
                <w:rFonts w:asciiTheme="minorHAnsi" w:hAnsiTheme="minorHAnsi" w:cstheme="minorHAnsi"/>
                <w:sz w:val="18"/>
                <w:szCs w:val="18"/>
              </w:rPr>
              <w:t>Súčet počtu detí MRK vo veku 4 roky a detí vo veku 5 rokov a detí vo veku 6 rokov, ktoré navštevujú vybudovanú MŠ minimálnej jeden rok v sledovanom období, no v minulosti MŠ z objektívnych alebo subjektívnych dôvodov  nenavštevovali. Do súčtu sa započítavajú iba deti od veku 4 rokov, ktoré mali možnosť navštevovať MŠ v čase dovŕšenia 3 rokov avšak z objektívnych alebo subjektívnych dôvodov MŠ nenavštevovali.</w:t>
            </w:r>
          </w:p>
        </w:tc>
      </w:tr>
      <w:tr w:rsidR="00E962D9" w:rsidRPr="009D6E34" w14:paraId="5B3CBE47" w14:textId="77777777" w:rsidTr="003150F2">
        <w:tc>
          <w:tcPr>
            <w:tcW w:w="1560" w:type="dxa"/>
            <w:vMerge/>
            <w:shd w:val="clear" w:color="auto" w:fill="323E4F" w:themeFill="text2" w:themeFillShade="BF"/>
          </w:tcPr>
          <w:p w14:paraId="77107F57" w14:textId="77777777" w:rsidR="00E962D9" w:rsidRPr="001332C4" w:rsidRDefault="00E962D9" w:rsidP="00C66C5C">
            <w:pPr>
              <w:rPr>
                <w:rFonts w:asciiTheme="minorHAnsi" w:hAnsiTheme="minorHAnsi" w:cstheme="minorHAnsi"/>
                <w:sz w:val="20"/>
                <w:szCs w:val="20"/>
              </w:rPr>
            </w:pPr>
          </w:p>
        </w:tc>
        <w:tc>
          <w:tcPr>
            <w:tcW w:w="1134" w:type="dxa"/>
            <w:vMerge/>
            <w:shd w:val="clear" w:color="auto" w:fill="8496B0" w:themeFill="text2" w:themeFillTint="99"/>
          </w:tcPr>
          <w:p w14:paraId="4EF2325A" w14:textId="77777777" w:rsidR="00E962D9" w:rsidRPr="001332C4" w:rsidRDefault="00E962D9" w:rsidP="00C66C5C">
            <w:pPr>
              <w:jc w:val="both"/>
              <w:rPr>
                <w:rFonts w:asciiTheme="minorHAnsi" w:hAnsiTheme="minorHAnsi" w:cstheme="minorHAnsi"/>
                <w:b/>
                <w:sz w:val="20"/>
                <w:szCs w:val="20"/>
              </w:rPr>
            </w:pPr>
          </w:p>
        </w:tc>
        <w:tc>
          <w:tcPr>
            <w:tcW w:w="1559" w:type="dxa"/>
            <w:vMerge/>
            <w:shd w:val="clear" w:color="auto" w:fill="ACB9CA" w:themeFill="text2" w:themeFillTint="66"/>
          </w:tcPr>
          <w:p w14:paraId="3C828960" w14:textId="77777777" w:rsidR="00E962D9" w:rsidRPr="001332C4" w:rsidRDefault="00E962D9" w:rsidP="00C66C5C">
            <w:pPr>
              <w:rPr>
                <w:rFonts w:asciiTheme="minorHAnsi" w:hAnsiTheme="minorHAnsi" w:cstheme="minorHAnsi"/>
                <w:sz w:val="20"/>
                <w:szCs w:val="20"/>
              </w:rPr>
            </w:pPr>
          </w:p>
        </w:tc>
        <w:tc>
          <w:tcPr>
            <w:tcW w:w="3969" w:type="dxa"/>
            <w:shd w:val="clear" w:color="auto" w:fill="D5DCE4" w:themeFill="text2" w:themeFillTint="33"/>
          </w:tcPr>
          <w:p w14:paraId="76DD0A2E" w14:textId="2E488657" w:rsidR="00E962D9" w:rsidRPr="00433A46" w:rsidRDefault="00E962D9" w:rsidP="00C66C5C">
            <w:pPr>
              <w:rPr>
                <w:rFonts w:asciiTheme="minorHAnsi" w:hAnsiTheme="minorHAnsi" w:cstheme="minorHAnsi"/>
                <w:sz w:val="18"/>
                <w:szCs w:val="18"/>
              </w:rPr>
            </w:pPr>
            <w:r w:rsidRPr="00433A46">
              <w:rPr>
                <w:rFonts w:asciiTheme="minorHAnsi" w:hAnsiTheme="minorHAnsi" w:cstheme="minorHAnsi"/>
                <w:sz w:val="18"/>
                <w:szCs w:val="18"/>
              </w:rPr>
              <w:t>Vytvorená kapacita vo vybudovanej  MŠ</w:t>
            </w:r>
          </w:p>
        </w:tc>
        <w:tc>
          <w:tcPr>
            <w:tcW w:w="6946" w:type="dxa"/>
            <w:shd w:val="clear" w:color="auto" w:fill="auto"/>
          </w:tcPr>
          <w:p w14:paraId="18DC6C8B" w14:textId="26C337D7" w:rsidR="00E962D9" w:rsidRPr="00433A46" w:rsidRDefault="00E962D9" w:rsidP="00C66C5C">
            <w:pPr>
              <w:rPr>
                <w:rFonts w:asciiTheme="minorHAnsi" w:hAnsiTheme="minorHAnsi" w:cstheme="minorHAnsi"/>
                <w:sz w:val="18"/>
                <w:szCs w:val="18"/>
              </w:rPr>
            </w:pPr>
            <w:r w:rsidRPr="00433A46">
              <w:rPr>
                <w:rFonts w:asciiTheme="minorHAnsi" w:hAnsiTheme="minorHAnsi" w:cstheme="minorHAnsi"/>
                <w:sz w:val="18"/>
                <w:szCs w:val="18"/>
              </w:rPr>
              <w:t>Súčet miest pre deti, ktoré vznikli výstavbou MŠ</w:t>
            </w:r>
          </w:p>
        </w:tc>
      </w:tr>
      <w:tr w:rsidR="00E962D9" w:rsidRPr="009D6E34" w14:paraId="26306FFA" w14:textId="77777777" w:rsidTr="003150F2">
        <w:tc>
          <w:tcPr>
            <w:tcW w:w="1560" w:type="dxa"/>
            <w:vMerge/>
            <w:shd w:val="clear" w:color="auto" w:fill="323E4F" w:themeFill="text2" w:themeFillShade="BF"/>
          </w:tcPr>
          <w:p w14:paraId="445C82F5" w14:textId="77777777" w:rsidR="00E962D9" w:rsidRPr="001332C4" w:rsidRDefault="00E962D9" w:rsidP="00C66C5C">
            <w:pPr>
              <w:rPr>
                <w:rFonts w:asciiTheme="minorHAnsi" w:hAnsiTheme="minorHAnsi" w:cstheme="minorHAnsi"/>
                <w:sz w:val="20"/>
                <w:szCs w:val="20"/>
              </w:rPr>
            </w:pPr>
          </w:p>
        </w:tc>
        <w:tc>
          <w:tcPr>
            <w:tcW w:w="1134" w:type="dxa"/>
            <w:vMerge/>
            <w:shd w:val="clear" w:color="auto" w:fill="8496B0" w:themeFill="text2" w:themeFillTint="99"/>
          </w:tcPr>
          <w:p w14:paraId="2C18D0B0" w14:textId="77777777" w:rsidR="00E962D9" w:rsidRPr="001332C4" w:rsidRDefault="00E962D9" w:rsidP="00C66C5C">
            <w:pPr>
              <w:jc w:val="both"/>
              <w:rPr>
                <w:rFonts w:asciiTheme="minorHAnsi" w:hAnsiTheme="minorHAnsi" w:cstheme="minorHAnsi"/>
                <w:b/>
                <w:sz w:val="20"/>
                <w:szCs w:val="20"/>
              </w:rPr>
            </w:pPr>
          </w:p>
        </w:tc>
        <w:tc>
          <w:tcPr>
            <w:tcW w:w="1559" w:type="dxa"/>
            <w:vMerge/>
            <w:shd w:val="clear" w:color="auto" w:fill="ACB9CA" w:themeFill="text2" w:themeFillTint="66"/>
          </w:tcPr>
          <w:p w14:paraId="4F0AC80D" w14:textId="77777777" w:rsidR="00E962D9" w:rsidRPr="001332C4" w:rsidRDefault="00E962D9" w:rsidP="00C66C5C">
            <w:pPr>
              <w:rPr>
                <w:rFonts w:asciiTheme="minorHAnsi" w:hAnsiTheme="minorHAnsi" w:cstheme="minorHAnsi"/>
                <w:sz w:val="20"/>
                <w:szCs w:val="20"/>
              </w:rPr>
            </w:pPr>
          </w:p>
        </w:tc>
        <w:tc>
          <w:tcPr>
            <w:tcW w:w="3969" w:type="dxa"/>
            <w:shd w:val="clear" w:color="auto" w:fill="D5DCE4" w:themeFill="text2" w:themeFillTint="33"/>
          </w:tcPr>
          <w:p w14:paraId="6BA98BF0" w14:textId="3DD00CF2" w:rsidR="00E962D9" w:rsidRPr="00433A46" w:rsidRDefault="00E962D9" w:rsidP="00C66C5C">
            <w:pPr>
              <w:rPr>
                <w:rFonts w:asciiTheme="minorHAnsi" w:hAnsiTheme="minorHAnsi" w:cstheme="minorHAnsi"/>
                <w:sz w:val="18"/>
                <w:szCs w:val="18"/>
              </w:rPr>
            </w:pPr>
            <w:r w:rsidRPr="00433A46">
              <w:rPr>
                <w:rFonts w:asciiTheme="minorHAnsi" w:hAnsiTheme="minorHAnsi" w:cstheme="minorHAnsi"/>
                <w:sz w:val="18"/>
                <w:szCs w:val="18"/>
              </w:rPr>
              <w:t>Počet detských ihrísk vybudovanej MŠ</w:t>
            </w:r>
          </w:p>
        </w:tc>
        <w:tc>
          <w:tcPr>
            <w:tcW w:w="6946" w:type="dxa"/>
            <w:shd w:val="clear" w:color="auto" w:fill="auto"/>
          </w:tcPr>
          <w:p w14:paraId="626A61A2" w14:textId="5D36BF41" w:rsidR="00E962D9" w:rsidRPr="00433A46" w:rsidRDefault="00E962D9" w:rsidP="00C66C5C">
            <w:pPr>
              <w:rPr>
                <w:rFonts w:asciiTheme="minorHAnsi" w:hAnsiTheme="minorHAnsi" w:cstheme="minorHAnsi"/>
                <w:sz w:val="18"/>
                <w:szCs w:val="18"/>
              </w:rPr>
            </w:pPr>
            <w:r w:rsidRPr="00433A46">
              <w:rPr>
                <w:rFonts w:asciiTheme="minorHAnsi" w:hAnsiTheme="minorHAnsi" w:cstheme="minorHAnsi"/>
                <w:sz w:val="18"/>
                <w:szCs w:val="18"/>
              </w:rPr>
              <w:t>Súčet postavených detských ihrísk situovaných v rámci vybudovanej MŠ a spadajúcich do areálu vybudovanej MŠ</w:t>
            </w:r>
          </w:p>
        </w:tc>
      </w:tr>
      <w:tr w:rsidR="00E962D9" w14:paraId="3B682438" w14:textId="77777777" w:rsidTr="003150F2">
        <w:tc>
          <w:tcPr>
            <w:tcW w:w="1560" w:type="dxa"/>
            <w:vMerge/>
            <w:shd w:val="clear" w:color="auto" w:fill="323E4F" w:themeFill="text2" w:themeFillShade="BF"/>
          </w:tcPr>
          <w:p w14:paraId="2B44816B" w14:textId="77777777" w:rsidR="00E962D9" w:rsidRDefault="00E962D9" w:rsidP="00C66C5C">
            <w:pPr>
              <w:rPr>
                <w:rFonts w:asciiTheme="minorHAnsi" w:hAnsiTheme="minorHAnsi" w:cstheme="minorHAnsi"/>
                <w:sz w:val="20"/>
                <w:szCs w:val="20"/>
              </w:rPr>
            </w:pPr>
          </w:p>
        </w:tc>
        <w:tc>
          <w:tcPr>
            <w:tcW w:w="1134" w:type="dxa"/>
            <w:vMerge/>
            <w:shd w:val="clear" w:color="auto" w:fill="8496B0" w:themeFill="text2" w:themeFillTint="99"/>
          </w:tcPr>
          <w:p w14:paraId="7E25B72A" w14:textId="77777777" w:rsidR="00E962D9" w:rsidRPr="001332C4" w:rsidRDefault="00E962D9" w:rsidP="00C66C5C">
            <w:pPr>
              <w:jc w:val="both"/>
              <w:rPr>
                <w:rFonts w:asciiTheme="minorHAnsi" w:hAnsiTheme="minorHAnsi" w:cstheme="minorHAnsi"/>
                <w:b/>
                <w:sz w:val="20"/>
                <w:szCs w:val="20"/>
              </w:rPr>
            </w:pPr>
          </w:p>
        </w:tc>
        <w:tc>
          <w:tcPr>
            <w:tcW w:w="1559" w:type="dxa"/>
            <w:vMerge/>
            <w:shd w:val="clear" w:color="auto" w:fill="ACB9CA" w:themeFill="text2" w:themeFillTint="66"/>
          </w:tcPr>
          <w:p w14:paraId="07F0C989" w14:textId="77777777" w:rsidR="00E962D9" w:rsidRPr="001332C4" w:rsidRDefault="00E962D9" w:rsidP="00C66C5C">
            <w:pPr>
              <w:rPr>
                <w:rFonts w:asciiTheme="minorHAnsi" w:hAnsiTheme="minorHAnsi" w:cstheme="minorHAnsi"/>
                <w:sz w:val="20"/>
                <w:szCs w:val="20"/>
              </w:rPr>
            </w:pPr>
          </w:p>
        </w:tc>
        <w:tc>
          <w:tcPr>
            <w:tcW w:w="3969" w:type="dxa"/>
            <w:shd w:val="clear" w:color="auto" w:fill="D5DCE4" w:themeFill="text2" w:themeFillTint="33"/>
          </w:tcPr>
          <w:p w14:paraId="3B70493D" w14:textId="6D2892DB" w:rsidR="00E962D9" w:rsidRPr="00433A46" w:rsidRDefault="00E962D9" w:rsidP="00C66C5C">
            <w:pPr>
              <w:rPr>
                <w:rFonts w:asciiTheme="minorHAnsi" w:hAnsiTheme="minorHAnsi" w:cstheme="minorHAnsi"/>
                <w:sz w:val="18"/>
                <w:szCs w:val="18"/>
              </w:rPr>
            </w:pPr>
            <w:r w:rsidRPr="00433A46">
              <w:rPr>
                <w:rFonts w:asciiTheme="minorHAnsi" w:hAnsiTheme="minorHAnsi" w:cstheme="minorHAnsi"/>
                <w:sz w:val="18"/>
                <w:szCs w:val="18"/>
              </w:rPr>
              <w:t>Počet  vnútorných športovísk vybudovanej MŠ</w:t>
            </w:r>
          </w:p>
        </w:tc>
        <w:tc>
          <w:tcPr>
            <w:tcW w:w="6946" w:type="dxa"/>
            <w:shd w:val="clear" w:color="auto" w:fill="auto"/>
          </w:tcPr>
          <w:p w14:paraId="5DB6730A" w14:textId="5C8B2FD4" w:rsidR="00E962D9" w:rsidRPr="00433A46" w:rsidRDefault="00E962D9" w:rsidP="00C66C5C">
            <w:pPr>
              <w:rPr>
                <w:rFonts w:asciiTheme="minorHAnsi" w:hAnsiTheme="minorHAnsi" w:cstheme="minorHAnsi"/>
                <w:sz w:val="18"/>
                <w:szCs w:val="18"/>
              </w:rPr>
            </w:pPr>
            <w:r w:rsidRPr="00433A46">
              <w:rPr>
                <w:rFonts w:asciiTheme="minorHAnsi" w:hAnsiTheme="minorHAnsi" w:cstheme="minorHAnsi"/>
                <w:sz w:val="18"/>
                <w:szCs w:val="18"/>
              </w:rPr>
              <w:t>Súčet postavených vnútorných (zastrešených) športovísk ako napr. telocvičňa situovaných v rámci vybudovanej MŠ a spadajúcich do areálu vybudovanej MŠ</w:t>
            </w:r>
          </w:p>
        </w:tc>
      </w:tr>
      <w:tr w:rsidR="00E962D9" w14:paraId="44DABF83" w14:textId="77777777" w:rsidTr="003150F2">
        <w:tc>
          <w:tcPr>
            <w:tcW w:w="1560" w:type="dxa"/>
            <w:vMerge/>
            <w:shd w:val="clear" w:color="auto" w:fill="323E4F" w:themeFill="text2" w:themeFillShade="BF"/>
          </w:tcPr>
          <w:p w14:paraId="25424D2A" w14:textId="77777777" w:rsidR="00E962D9" w:rsidRDefault="00E962D9" w:rsidP="00C66C5C">
            <w:pPr>
              <w:rPr>
                <w:rFonts w:asciiTheme="minorHAnsi" w:hAnsiTheme="minorHAnsi" w:cstheme="minorHAnsi"/>
                <w:sz w:val="20"/>
                <w:szCs w:val="20"/>
              </w:rPr>
            </w:pPr>
          </w:p>
        </w:tc>
        <w:tc>
          <w:tcPr>
            <w:tcW w:w="1134" w:type="dxa"/>
            <w:vMerge/>
            <w:shd w:val="clear" w:color="auto" w:fill="8496B0" w:themeFill="text2" w:themeFillTint="99"/>
          </w:tcPr>
          <w:p w14:paraId="7B970F68" w14:textId="77777777" w:rsidR="00E962D9" w:rsidRPr="001332C4" w:rsidRDefault="00E962D9" w:rsidP="00C66C5C">
            <w:pPr>
              <w:jc w:val="both"/>
              <w:rPr>
                <w:rFonts w:asciiTheme="minorHAnsi" w:hAnsiTheme="minorHAnsi" w:cstheme="minorHAnsi"/>
                <w:b/>
                <w:sz w:val="20"/>
                <w:szCs w:val="20"/>
              </w:rPr>
            </w:pPr>
          </w:p>
        </w:tc>
        <w:tc>
          <w:tcPr>
            <w:tcW w:w="1559" w:type="dxa"/>
            <w:vMerge/>
            <w:shd w:val="clear" w:color="auto" w:fill="ACB9CA" w:themeFill="text2" w:themeFillTint="66"/>
          </w:tcPr>
          <w:p w14:paraId="6D371019" w14:textId="77777777" w:rsidR="00E962D9" w:rsidRPr="001332C4" w:rsidRDefault="00E962D9" w:rsidP="00C66C5C">
            <w:pPr>
              <w:rPr>
                <w:rFonts w:asciiTheme="minorHAnsi" w:hAnsiTheme="minorHAnsi" w:cstheme="minorHAnsi"/>
                <w:sz w:val="20"/>
                <w:szCs w:val="20"/>
              </w:rPr>
            </w:pPr>
          </w:p>
        </w:tc>
        <w:tc>
          <w:tcPr>
            <w:tcW w:w="3969" w:type="dxa"/>
            <w:shd w:val="clear" w:color="auto" w:fill="D5DCE4" w:themeFill="text2" w:themeFillTint="33"/>
          </w:tcPr>
          <w:p w14:paraId="74719114" w14:textId="1989656D" w:rsidR="00E962D9" w:rsidRPr="00433A46" w:rsidRDefault="00E962D9" w:rsidP="00C66C5C">
            <w:pPr>
              <w:rPr>
                <w:rFonts w:asciiTheme="minorHAnsi" w:hAnsiTheme="minorHAnsi" w:cstheme="minorHAnsi"/>
                <w:sz w:val="18"/>
                <w:szCs w:val="18"/>
              </w:rPr>
            </w:pPr>
            <w:r w:rsidRPr="00433A46">
              <w:rPr>
                <w:rFonts w:asciiTheme="minorHAnsi" w:hAnsiTheme="minorHAnsi" w:cstheme="minorHAnsi"/>
                <w:sz w:val="18"/>
                <w:szCs w:val="18"/>
              </w:rPr>
              <w:t>Počet vonkajších športovísk vybudovanej MŠ</w:t>
            </w:r>
          </w:p>
        </w:tc>
        <w:tc>
          <w:tcPr>
            <w:tcW w:w="6946" w:type="dxa"/>
            <w:shd w:val="clear" w:color="auto" w:fill="auto"/>
          </w:tcPr>
          <w:p w14:paraId="43D7B22A" w14:textId="1DDE7FFF" w:rsidR="00E962D9" w:rsidRPr="00433A46" w:rsidRDefault="00E962D9" w:rsidP="00C66C5C">
            <w:pPr>
              <w:rPr>
                <w:rFonts w:asciiTheme="minorHAnsi" w:hAnsiTheme="minorHAnsi" w:cstheme="minorHAnsi"/>
                <w:sz w:val="18"/>
                <w:szCs w:val="18"/>
              </w:rPr>
            </w:pPr>
            <w:r w:rsidRPr="00433A46">
              <w:rPr>
                <w:rFonts w:asciiTheme="minorHAnsi" w:hAnsiTheme="minorHAnsi" w:cstheme="minorHAnsi"/>
                <w:sz w:val="18"/>
                <w:szCs w:val="18"/>
              </w:rPr>
              <w:t>Súčet postavených vonkajších športovísk situovaných v rámci vybudovanej MŠ a spadajúcich do areálu vybudovanej MŠ</w:t>
            </w:r>
          </w:p>
        </w:tc>
      </w:tr>
      <w:tr w:rsidR="00E962D9" w:rsidRPr="00DA03B9" w14:paraId="30967190" w14:textId="77777777" w:rsidTr="003150F2">
        <w:tc>
          <w:tcPr>
            <w:tcW w:w="1560" w:type="dxa"/>
            <w:vMerge/>
            <w:shd w:val="clear" w:color="auto" w:fill="323E4F" w:themeFill="text2" w:themeFillShade="BF"/>
          </w:tcPr>
          <w:p w14:paraId="16F1DEA8" w14:textId="77777777" w:rsidR="00E962D9" w:rsidRDefault="00E962D9" w:rsidP="00C66C5C">
            <w:pPr>
              <w:rPr>
                <w:rFonts w:asciiTheme="minorHAnsi" w:hAnsiTheme="minorHAnsi" w:cstheme="minorHAnsi"/>
                <w:sz w:val="20"/>
                <w:szCs w:val="20"/>
              </w:rPr>
            </w:pPr>
          </w:p>
        </w:tc>
        <w:tc>
          <w:tcPr>
            <w:tcW w:w="1134" w:type="dxa"/>
            <w:vMerge/>
            <w:shd w:val="clear" w:color="auto" w:fill="8496B0" w:themeFill="text2" w:themeFillTint="99"/>
          </w:tcPr>
          <w:p w14:paraId="57F7933E" w14:textId="77777777" w:rsidR="00E962D9" w:rsidRPr="001332C4" w:rsidRDefault="00E962D9" w:rsidP="00C66C5C">
            <w:pPr>
              <w:jc w:val="both"/>
              <w:rPr>
                <w:rFonts w:asciiTheme="minorHAnsi" w:hAnsiTheme="minorHAnsi" w:cstheme="minorHAnsi"/>
                <w:b/>
                <w:sz w:val="20"/>
                <w:szCs w:val="20"/>
              </w:rPr>
            </w:pPr>
          </w:p>
        </w:tc>
        <w:tc>
          <w:tcPr>
            <w:tcW w:w="1559" w:type="dxa"/>
            <w:vMerge/>
            <w:shd w:val="clear" w:color="auto" w:fill="ACB9CA" w:themeFill="text2" w:themeFillTint="66"/>
          </w:tcPr>
          <w:p w14:paraId="4FD8A4EA" w14:textId="77777777" w:rsidR="00E962D9" w:rsidRPr="001332C4" w:rsidRDefault="00E962D9" w:rsidP="00C66C5C">
            <w:pPr>
              <w:rPr>
                <w:rFonts w:asciiTheme="minorHAnsi" w:hAnsiTheme="minorHAnsi" w:cstheme="minorHAnsi"/>
                <w:sz w:val="20"/>
                <w:szCs w:val="20"/>
              </w:rPr>
            </w:pPr>
          </w:p>
        </w:tc>
        <w:tc>
          <w:tcPr>
            <w:tcW w:w="3969" w:type="dxa"/>
            <w:shd w:val="clear" w:color="auto" w:fill="D5DCE4" w:themeFill="text2" w:themeFillTint="33"/>
          </w:tcPr>
          <w:p w14:paraId="453B745B" w14:textId="052DF2C9" w:rsidR="00E962D9" w:rsidRPr="00433A46" w:rsidRDefault="00E962D9" w:rsidP="00C66C5C">
            <w:pPr>
              <w:rPr>
                <w:rFonts w:asciiTheme="minorHAnsi" w:hAnsiTheme="minorHAnsi" w:cstheme="minorHAnsi"/>
                <w:sz w:val="18"/>
                <w:szCs w:val="18"/>
              </w:rPr>
            </w:pPr>
            <w:r w:rsidRPr="00433A46">
              <w:rPr>
                <w:rFonts w:asciiTheme="minorHAnsi" w:hAnsiTheme="minorHAnsi" w:cstheme="minorHAnsi"/>
                <w:sz w:val="18"/>
                <w:szCs w:val="18"/>
              </w:rPr>
              <w:t>Počet stravovacích zariadení vybudovanej MŠ</w:t>
            </w:r>
          </w:p>
        </w:tc>
        <w:tc>
          <w:tcPr>
            <w:tcW w:w="6946" w:type="dxa"/>
            <w:shd w:val="clear" w:color="auto" w:fill="auto"/>
          </w:tcPr>
          <w:p w14:paraId="14EBAE9D" w14:textId="6196CEC9" w:rsidR="00E962D9" w:rsidRPr="00433A46" w:rsidRDefault="00E962D9" w:rsidP="00C66C5C">
            <w:pPr>
              <w:rPr>
                <w:rFonts w:asciiTheme="minorHAnsi" w:hAnsiTheme="minorHAnsi" w:cstheme="minorHAnsi"/>
                <w:sz w:val="18"/>
                <w:szCs w:val="18"/>
              </w:rPr>
            </w:pPr>
            <w:r w:rsidRPr="00433A46">
              <w:rPr>
                <w:rFonts w:asciiTheme="minorHAnsi" w:hAnsiTheme="minorHAnsi" w:cstheme="minorHAnsi"/>
                <w:sz w:val="18"/>
                <w:szCs w:val="18"/>
              </w:rPr>
              <w:t>Súčet postavených stravovacích zariadení (jedální) v rámci vybudovanej MŠ a spadajúcich do areálu vybudovanej MŠ poskytujúcich prípravu a výdaj stravy žiakom a zamestnancom vybudovanej MŠ</w:t>
            </w:r>
          </w:p>
        </w:tc>
      </w:tr>
      <w:tr w:rsidR="00E962D9" w14:paraId="391FF734" w14:textId="77777777" w:rsidTr="003150F2">
        <w:tc>
          <w:tcPr>
            <w:tcW w:w="1560" w:type="dxa"/>
            <w:vMerge/>
            <w:shd w:val="clear" w:color="auto" w:fill="323E4F" w:themeFill="text2" w:themeFillShade="BF"/>
          </w:tcPr>
          <w:p w14:paraId="168F6174" w14:textId="77777777" w:rsidR="00E962D9" w:rsidRDefault="00E962D9" w:rsidP="00C66C5C">
            <w:pPr>
              <w:rPr>
                <w:rFonts w:asciiTheme="minorHAnsi" w:hAnsiTheme="minorHAnsi" w:cstheme="minorHAnsi"/>
                <w:sz w:val="20"/>
                <w:szCs w:val="20"/>
              </w:rPr>
            </w:pPr>
          </w:p>
        </w:tc>
        <w:tc>
          <w:tcPr>
            <w:tcW w:w="1134" w:type="dxa"/>
            <w:vMerge/>
            <w:shd w:val="clear" w:color="auto" w:fill="8496B0" w:themeFill="text2" w:themeFillTint="99"/>
          </w:tcPr>
          <w:p w14:paraId="159A6534" w14:textId="77777777" w:rsidR="00E962D9" w:rsidRPr="001332C4" w:rsidRDefault="00E962D9" w:rsidP="00C66C5C">
            <w:pPr>
              <w:jc w:val="both"/>
              <w:rPr>
                <w:rFonts w:asciiTheme="minorHAnsi" w:hAnsiTheme="minorHAnsi" w:cstheme="minorHAnsi"/>
                <w:b/>
                <w:sz w:val="20"/>
                <w:szCs w:val="20"/>
              </w:rPr>
            </w:pPr>
          </w:p>
        </w:tc>
        <w:tc>
          <w:tcPr>
            <w:tcW w:w="1559" w:type="dxa"/>
            <w:vMerge/>
            <w:shd w:val="clear" w:color="auto" w:fill="ACB9CA" w:themeFill="text2" w:themeFillTint="66"/>
          </w:tcPr>
          <w:p w14:paraId="5F2928FF" w14:textId="77777777" w:rsidR="00E962D9" w:rsidRPr="001332C4" w:rsidRDefault="00E962D9" w:rsidP="00C66C5C">
            <w:pPr>
              <w:rPr>
                <w:rFonts w:asciiTheme="minorHAnsi" w:hAnsiTheme="minorHAnsi" w:cstheme="minorHAnsi"/>
                <w:sz w:val="20"/>
                <w:szCs w:val="20"/>
              </w:rPr>
            </w:pPr>
          </w:p>
        </w:tc>
        <w:tc>
          <w:tcPr>
            <w:tcW w:w="3969" w:type="dxa"/>
            <w:shd w:val="clear" w:color="auto" w:fill="D5DCE4" w:themeFill="text2" w:themeFillTint="33"/>
          </w:tcPr>
          <w:p w14:paraId="4916A5D0" w14:textId="7725FEAF" w:rsidR="00E962D9" w:rsidRPr="00433A46" w:rsidRDefault="00E962D9" w:rsidP="00C66C5C">
            <w:pPr>
              <w:rPr>
                <w:rFonts w:asciiTheme="minorHAnsi" w:hAnsiTheme="minorHAnsi" w:cstheme="minorHAnsi"/>
                <w:sz w:val="18"/>
                <w:szCs w:val="18"/>
              </w:rPr>
            </w:pPr>
            <w:r w:rsidRPr="00C66C5C">
              <w:rPr>
                <w:rFonts w:asciiTheme="minorHAnsi" w:hAnsiTheme="minorHAnsi" w:cstheme="minorHAnsi"/>
                <w:sz w:val="18"/>
                <w:szCs w:val="18"/>
              </w:rPr>
              <w:t>Počet vytvorených pracovných miest cielene pre MRK prostredníctvom uplatnenia sociálneho aspektu vo verejných obstarávaniach</w:t>
            </w:r>
          </w:p>
        </w:tc>
        <w:tc>
          <w:tcPr>
            <w:tcW w:w="6946" w:type="dxa"/>
            <w:shd w:val="clear" w:color="auto" w:fill="auto"/>
          </w:tcPr>
          <w:p w14:paraId="04E3FAFA" w14:textId="03CAF37E" w:rsidR="00E962D9" w:rsidRPr="00433A46" w:rsidRDefault="00E962D9" w:rsidP="00C66C5C">
            <w:pPr>
              <w:rPr>
                <w:rFonts w:asciiTheme="minorHAnsi" w:hAnsiTheme="minorHAnsi" w:cstheme="minorHAnsi"/>
                <w:sz w:val="18"/>
                <w:szCs w:val="18"/>
              </w:rPr>
            </w:pPr>
            <w:r w:rsidRPr="007811D0">
              <w:rPr>
                <w:rFonts w:asciiTheme="minorHAnsi" w:hAnsiTheme="minorHAnsi" w:cstheme="minorHAnsi"/>
                <w:sz w:val="18"/>
                <w:szCs w:val="18"/>
              </w:rPr>
              <w:t>Počet pracovných miest vytvorených cielene pre osoby z prostredia MRK prostredníctvom uplatnenia sociálneho aspe</w:t>
            </w:r>
            <w:r>
              <w:rPr>
                <w:rFonts w:asciiTheme="minorHAnsi" w:hAnsiTheme="minorHAnsi" w:cstheme="minorHAnsi"/>
                <w:sz w:val="18"/>
                <w:szCs w:val="18"/>
              </w:rPr>
              <w:t xml:space="preserve">ktu vo verejných obstarávaniach </w:t>
            </w:r>
            <w:r w:rsidRPr="007811D0">
              <w:rPr>
                <w:rFonts w:asciiTheme="minorHAnsi" w:hAnsiTheme="minorHAnsi" w:cstheme="minorHAnsi"/>
                <w:sz w:val="18"/>
                <w:szCs w:val="18"/>
              </w:rPr>
              <w:t>v rámci realizácie projektu.</w:t>
            </w:r>
            <w:r>
              <w:rPr>
                <w:rFonts w:asciiTheme="minorHAnsi" w:hAnsiTheme="minorHAnsi" w:cstheme="minorHAnsi"/>
                <w:sz w:val="18"/>
                <w:szCs w:val="18"/>
              </w:rPr>
              <w:t xml:space="preserve"> </w:t>
            </w:r>
            <w:r w:rsidRPr="007811D0">
              <w:rPr>
                <w:rFonts w:asciiTheme="minorHAnsi" w:hAnsiTheme="minorHAnsi" w:cstheme="minorHAnsi"/>
                <w:sz w:val="18"/>
                <w:szCs w:val="18"/>
              </w:rPr>
              <w:t xml:space="preserve">Za uplatnenie sociálneho aspektu vo </w:t>
            </w:r>
            <w:r>
              <w:rPr>
                <w:rFonts w:asciiTheme="minorHAnsi" w:hAnsiTheme="minorHAnsi" w:cstheme="minorHAnsi"/>
                <w:sz w:val="18"/>
                <w:szCs w:val="18"/>
              </w:rPr>
              <w:t>verejnom obstarávaní</w:t>
            </w:r>
            <w:r w:rsidRPr="007811D0">
              <w:rPr>
                <w:rFonts w:asciiTheme="minorHAnsi" w:hAnsiTheme="minorHAnsi" w:cstheme="minorHAnsi"/>
                <w:sz w:val="18"/>
                <w:szCs w:val="18"/>
              </w:rPr>
              <w:t xml:space="preserve"> sa považuje povinnosť obstarávateľa vytvoriť v rámci realizácie projektu (výstavba budov, rekonštrukcia budov a pod.) min. 1 pracovné miesto pre osoby so sociálnym vylúčením z prostredia MRK.</w:t>
            </w:r>
            <w:r>
              <w:rPr>
                <w:rFonts w:asciiTheme="minorHAnsi" w:hAnsiTheme="minorHAnsi" w:cstheme="minorHAnsi"/>
                <w:sz w:val="18"/>
                <w:szCs w:val="18"/>
              </w:rPr>
              <w:t xml:space="preserve"> </w:t>
            </w:r>
            <w:r w:rsidRPr="007811D0">
              <w:rPr>
                <w:rFonts w:asciiTheme="minorHAnsi" w:hAnsiTheme="minorHAnsi" w:cstheme="minorHAnsi"/>
                <w:sz w:val="18"/>
                <w:szCs w:val="18"/>
              </w:rPr>
              <w:t>Do súčtu sa zarátavajú všetky pracovné miesta vytvorené cielene pre osoby MRK pre potreby realizácie aktivít projektu bez ohľadu na ich charakter alebo dĺžku trvania (trvalý pracovný pomer, pracovný pomer na dobu určitú, dohoda o vykonaní práce, celý pracovný úväzok, polovičný úväzok resp. iný menší pracovný úväzok)</w:t>
            </w:r>
          </w:p>
        </w:tc>
      </w:tr>
      <w:tr w:rsidR="00E962D9" w14:paraId="2060AA39" w14:textId="77777777" w:rsidTr="003150F2">
        <w:tc>
          <w:tcPr>
            <w:tcW w:w="1560" w:type="dxa"/>
            <w:vMerge/>
            <w:shd w:val="clear" w:color="auto" w:fill="323E4F" w:themeFill="text2" w:themeFillShade="BF"/>
          </w:tcPr>
          <w:p w14:paraId="5B7F8EC5" w14:textId="77777777" w:rsidR="00E962D9" w:rsidRDefault="00E962D9" w:rsidP="00E962D9">
            <w:pPr>
              <w:rPr>
                <w:rFonts w:asciiTheme="minorHAnsi" w:hAnsiTheme="minorHAnsi" w:cstheme="minorHAnsi"/>
                <w:sz w:val="20"/>
                <w:szCs w:val="20"/>
              </w:rPr>
            </w:pPr>
          </w:p>
        </w:tc>
        <w:tc>
          <w:tcPr>
            <w:tcW w:w="1134" w:type="dxa"/>
            <w:vMerge/>
            <w:shd w:val="clear" w:color="auto" w:fill="8496B0" w:themeFill="text2" w:themeFillTint="99"/>
          </w:tcPr>
          <w:p w14:paraId="47950836" w14:textId="77777777" w:rsidR="00E962D9" w:rsidRPr="001332C4" w:rsidRDefault="00E962D9" w:rsidP="00E962D9">
            <w:pPr>
              <w:jc w:val="both"/>
              <w:rPr>
                <w:rFonts w:asciiTheme="minorHAnsi" w:hAnsiTheme="minorHAnsi" w:cstheme="minorHAnsi"/>
                <w:b/>
                <w:sz w:val="20"/>
                <w:szCs w:val="20"/>
              </w:rPr>
            </w:pPr>
          </w:p>
        </w:tc>
        <w:tc>
          <w:tcPr>
            <w:tcW w:w="1559" w:type="dxa"/>
            <w:vMerge/>
            <w:shd w:val="clear" w:color="auto" w:fill="ACB9CA" w:themeFill="text2" w:themeFillTint="66"/>
          </w:tcPr>
          <w:p w14:paraId="3B68E7FE" w14:textId="77777777" w:rsidR="00E962D9" w:rsidRPr="001332C4" w:rsidRDefault="00E962D9" w:rsidP="00E962D9">
            <w:pPr>
              <w:rPr>
                <w:rFonts w:asciiTheme="minorHAnsi" w:hAnsiTheme="minorHAnsi" w:cstheme="minorHAnsi"/>
                <w:sz w:val="20"/>
                <w:szCs w:val="20"/>
              </w:rPr>
            </w:pPr>
          </w:p>
        </w:tc>
        <w:tc>
          <w:tcPr>
            <w:tcW w:w="3969" w:type="dxa"/>
            <w:shd w:val="clear" w:color="auto" w:fill="D5DCE4" w:themeFill="text2" w:themeFillTint="33"/>
          </w:tcPr>
          <w:p w14:paraId="4298D616" w14:textId="0ACB1287" w:rsidR="00E962D9" w:rsidRPr="00C66C5C" w:rsidRDefault="00E962D9" w:rsidP="00E962D9">
            <w:pPr>
              <w:rPr>
                <w:rFonts w:asciiTheme="minorHAnsi" w:hAnsiTheme="minorHAnsi" w:cstheme="minorHAnsi"/>
                <w:sz w:val="18"/>
                <w:szCs w:val="18"/>
              </w:rPr>
            </w:pPr>
            <w:r>
              <w:rPr>
                <w:rFonts w:asciiTheme="minorHAnsi" w:hAnsiTheme="minorHAnsi" w:cstheme="minorHAnsi"/>
                <w:sz w:val="18"/>
                <w:szCs w:val="18"/>
              </w:rPr>
              <w:t>Počet tried v podporených MŠ</w:t>
            </w:r>
          </w:p>
        </w:tc>
        <w:tc>
          <w:tcPr>
            <w:tcW w:w="6946" w:type="dxa"/>
            <w:shd w:val="clear" w:color="auto" w:fill="auto"/>
          </w:tcPr>
          <w:p w14:paraId="7C59E986" w14:textId="2B928BDA" w:rsidR="00E962D9" w:rsidRPr="007811D0" w:rsidRDefault="00E962D9" w:rsidP="00E962D9">
            <w:pPr>
              <w:rPr>
                <w:rFonts w:asciiTheme="minorHAnsi" w:hAnsiTheme="minorHAnsi" w:cstheme="minorHAnsi"/>
                <w:sz w:val="18"/>
                <w:szCs w:val="18"/>
              </w:rPr>
            </w:pPr>
            <w:r>
              <w:rPr>
                <w:rFonts w:asciiTheme="minorHAnsi" w:hAnsiTheme="minorHAnsi" w:cstheme="minorHAnsi"/>
                <w:sz w:val="18"/>
                <w:szCs w:val="18"/>
              </w:rPr>
              <w:t>Počet tried v podporenej MŠ celkom.</w:t>
            </w:r>
          </w:p>
        </w:tc>
      </w:tr>
    </w:tbl>
    <w:p w14:paraId="126701BE" w14:textId="77777777" w:rsidR="00374363" w:rsidRDefault="00374363"/>
    <w:p w14:paraId="0B7AEA9B" w14:textId="77777777" w:rsidR="00165750" w:rsidRDefault="00165750" w:rsidP="00165750">
      <w:pPr>
        <w:autoSpaceDE w:val="0"/>
        <w:autoSpaceDN w:val="0"/>
        <w:adjustRightInd w:val="0"/>
        <w:rPr>
          <w:rFonts w:asciiTheme="minorHAnsi" w:eastAsiaTheme="minorHAnsi" w:hAnsiTheme="minorHAnsi" w:cstheme="minorHAnsi"/>
          <w:color w:val="000000"/>
          <w:sz w:val="22"/>
          <w:szCs w:val="22"/>
          <w:lang w:eastAsia="en-US"/>
        </w:rPr>
      </w:pPr>
      <w:r>
        <w:rPr>
          <w:rFonts w:asciiTheme="minorHAnsi" w:eastAsiaTheme="minorHAnsi" w:hAnsiTheme="minorHAnsi" w:cstheme="minorHAnsi"/>
          <w:b/>
          <w:bCs/>
          <w:color w:val="000000"/>
          <w:sz w:val="22"/>
          <w:szCs w:val="22"/>
          <w:lang w:eastAsia="en-US"/>
        </w:rPr>
        <w:t xml:space="preserve">Sledované údaje projektu </w:t>
      </w:r>
    </w:p>
    <w:p w14:paraId="0586EE4A" w14:textId="77777777" w:rsidR="00165750" w:rsidRDefault="00165750" w:rsidP="00165750">
      <w:pPr>
        <w:autoSpaceDE w:val="0"/>
        <w:autoSpaceDN w:val="0"/>
        <w:adjustRightInd w:val="0"/>
        <w:jc w:val="both"/>
        <w:rPr>
          <w:rFonts w:asciiTheme="minorHAnsi" w:eastAsiaTheme="minorHAnsi" w:hAnsiTheme="minorHAnsi" w:cstheme="minorHAnsi"/>
          <w:color w:val="000000"/>
          <w:sz w:val="20"/>
          <w:szCs w:val="20"/>
          <w:lang w:eastAsia="en-US"/>
        </w:rPr>
      </w:pPr>
      <w:r>
        <w:rPr>
          <w:rFonts w:asciiTheme="minorHAnsi" w:eastAsiaTheme="minorHAnsi" w:hAnsiTheme="minorHAnsi" w:cstheme="minorHAnsi"/>
          <w:color w:val="000000"/>
          <w:sz w:val="20"/>
          <w:szCs w:val="20"/>
          <w:lang w:eastAsia="en-US"/>
        </w:rPr>
        <w:t xml:space="preserve">SO identifikoval v závislosti od typu aktivít Sledované údaje projektu, ktorých zoznam je uvedený vyššie. Sledované údaje sú merateľné hodnoty </w:t>
      </w:r>
      <w:r>
        <w:rPr>
          <w:rFonts w:asciiTheme="minorHAnsi" w:eastAsiaTheme="minorHAnsi" w:hAnsiTheme="minorHAnsi" w:cstheme="minorHAnsi"/>
          <w:b/>
          <w:bCs/>
          <w:color w:val="000000"/>
          <w:sz w:val="20"/>
          <w:szCs w:val="20"/>
          <w:lang w:eastAsia="en-US"/>
        </w:rPr>
        <w:t>odlišné od projektových merateľných ukazovateľov.</w:t>
      </w:r>
      <w:r>
        <w:rPr>
          <w:rFonts w:asciiTheme="minorHAnsi" w:eastAsiaTheme="minorHAnsi" w:hAnsiTheme="minorHAnsi" w:cstheme="minorHAnsi"/>
          <w:color w:val="000000"/>
          <w:sz w:val="20"/>
          <w:szCs w:val="20"/>
          <w:lang w:eastAsia="en-US"/>
        </w:rPr>
        <w:t xml:space="preserve"> Sledované údaje projektu je potrebné monitorovať pre potreby tvorby databáz pre externé hodnotenie na úrovni programu v zmysle Plánu hodnotení OP ĽZ na programové obdobie 2014-2020. </w:t>
      </w:r>
    </w:p>
    <w:p w14:paraId="24704648" w14:textId="77777777" w:rsidR="00165750" w:rsidRDefault="00165750" w:rsidP="00165750">
      <w:pPr>
        <w:spacing w:line="256" w:lineRule="auto"/>
        <w:jc w:val="both"/>
        <w:rPr>
          <w:rFonts w:asciiTheme="minorHAnsi" w:hAnsiTheme="minorHAnsi" w:cstheme="minorHAnsi"/>
          <w:sz w:val="20"/>
          <w:szCs w:val="20"/>
        </w:rPr>
      </w:pPr>
      <w:r>
        <w:rPr>
          <w:rFonts w:asciiTheme="minorHAnsi" w:eastAsiaTheme="minorHAnsi" w:hAnsiTheme="minorHAnsi" w:cstheme="minorHAnsi"/>
          <w:color w:val="000000"/>
          <w:sz w:val="20"/>
          <w:szCs w:val="20"/>
          <w:lang w:eastAsia="en-US"/>
        </w:rPr>
        <w:t xml:space="preserve">Úspešný žiadateľ v pozícii prijímateľa bude Zmluvou o NFP zaviazaný na vykazovanie Sledovaných údajov prostredníctvom nasledovných monitorovacích dokumentov: </w:t>
      </w:r>
    </w:p>
    <w:p w14:paraId="0244F0E2" w14:textId="77777777" w:rsidR="00165750" w:rsidRDefault="00165750" w:rsidP="00165750">
      <w:pPr>
        <w:spacing w:line="256" w:lineRule="auto"/>
        <w:jc w:val="both"/>
        <w:rPr>
          <w:rFonts w:asciiTheme="minorHAnsi" w:hAnsiTheme="minorHAnsi" w:cstheme="minorHAnsi"/>
          <w:sz w:val="20"/>
          <w:szCs w:val="20"/>
        </w:rPr>
      </w:pPr>
      <w:r>
        <w:rPr>
          <w:rFonts w:asciiTheme="minorHAnsi" w:eastAsiaTheme="minorHAnsi" w:hAnsiTheme="minorHAnsi" w:cstheme="minorHAnsi"/>
          <w:color w:val="000000"/>
          <w:sz w:val="20"/>
          <w:szCs w:val="20"/>
          <w:lang w:eastAsia="en-US"/>
        </w:rPr>
        <w:t>- Výročná monitorovacia správa projektu a záverečná monitorovacia správa projektu - počas realizácie projektu</w:t>
      </w:r>
    </w:p>
    <w:p w14:paraId="29D9AE79" w14:textId="77777777" w:rsidR="00165750" w:rsidRDefault="00165750" w:rsidP="00165750">
      <w:pPr>
        <w:autoSpaceDE w:val="0"/>
        <w:autoSpaceDN w:val="0"/>
        <w:adjustRightInd w:val="0"/>
        <w:jc w:val="both"/>
        <w:rPr>
          <w:rFonts w:asciiTheme="minorHAnsi" w:eastAsiaTheme="minorHAnsi" w:hAnsiTheme="minorHAnsi" w:cstheme="minorHAnsi"/>
          <w:color w:val="000000"/>
          <w:sz w:val="20"/>
          <w:szCs w:val="20"/>
          <w:lang w:eastAsia="en-US"/>
        </w:rPr>
      </w:pPr>
      <w:r>
        <w:rPr>
          <w:rFonts w:asciiTheme="minorHAnsi" w:eastAsiaTheme="minorHAnsi" w:hAnsiTheme="minorHAnsi" w:cstheme="minorHAnsi"/>
          <w:color w:val="000000"/>
          <w:sz w:val="20"/>
          <w:szCs w:val="20"/>
          <w:lang w:eastAsia="en-US"/>
        </w:rPr>
        <w:t xml:space="preserve">- Následná monitorovacia správa projektu - v období udržateľnosti projektu </w:t>
      </w:r>
    </w:p>
    <w:p w14:paraId="1F071D6C" w14:textId="77777777" w:rsidR="00165750" w:rsidRDefault="00165750" w:rsidP="00165750">
      <w:pPr>
        <w:autoSpaceDE w:val="0"/>
        <w:autoSpaceDN w:val="0"/>
        <w:adjustRightInd w:val="0"/>
        <w:jc w:val="both"/>
        <w:rPr>
          <w:rFonts w:asciiTheme="minorHAnsi" w:eastAsiaTheme="minorHAnsi" w:hAnsiTheme="minorHAnsi" w:cstheme="minorHAnsi"/>
          <w:color w:val="000000"/>
          <w:sz w:val="20"/>
          <w:szCs w:val="20"/>
          <w:lang w:eastAsia="en-US"/>
        </w:rPr>
      </w:pPr>
      <w:r>
        <w:rPr>
          <w:rFonts w:asciiTheme="minorHAnsi" w:eastAsiaTheme="minorHAnsi" w:hAnsiTheme="minorHAnsi" w:cstheme="minorHAnsi"/>
          <w:color w:val="000000"/>
          <w:sz w:val="20"/>
          <w:szCs w:val="20"/>
          <w:lang w:eastAsia="en-US"/>
        </w:rPr>
        <w:t xml:space="preserve">Sledované údaje sa budú vykazovať v monitorovacích správach v tabuľkovej forme (viď príručka pre prijímateľa). </w:t>
      </w:r>
    </w:p>
    <w:p w14:paraId="6F006AF5" w14:textId="77777777" w:rsidR="00165750" w:rsidRDefault="00165750" w:rsidP="00165750">
      <w:pPr>
        <w:autoSpaceDE w:val="0"/>
        <w:autoSpaceDN w:val="0"/>
        <w:adjustRightInd w:val="0"/>
        <w:jc w:val="both"/>
        <w:rPr>
          <w:rFonts w:asciiTheme="minorHAnsi" w:eastAsiaTheme="minorHAnsi" w:hAnsiTheme="minorHAnsi" w:cstheme="minorHAnsi"/>
          <w:color w:val="000000"/>
          <w:sz w:val="20"/>
          <w:szCs w:val="20"/>
          <w:lang w:eastAsia="en-US"/>
        </w:rPr>
      </w:pPr>
      <w:r>
        <w:rPr>
          <w:rFonts w:asciiTheme="minorHAnsi" w:eastAsiaTheme="minorHAnsi" w:hAnsiTheme="minorHAnsi" w:cstheme="minorHAnsi"/>
          <w:color w:val="000000"/>
          <w:sz w:val="20"/>
          <w:szCs w:val="20"/>
          <w:lang w:eastAsia="en-US"/>
        </w:rPr>
        <w:t xml:space="preserve">Sledované údaje bude žiadateľ ako budúci prijímateľ poskytovať počas implementácie projektu a počas udržateľnosti projektu. Žiadateľ pri vypĺňaní ŽoNFP nestanovuje cieľovú hodnotu sledovaných údajov a neuvádza ich ani do formuláru ŽoNFP, ani do žiadnej z príloh ŽoNFP. </w:t>
      </w:r>
    </w:p>
    <w:p w14:paraId="7E143814" w14:textId="77777777" w:rsidR="00165750" w:rsidRDefault="00165750" w:rsidP="00165750">
      <w:pPr>
        <w:autoSpaceDE w:val="0"/>
        <w:autoSpaceDN w:val="0"/>
        <w:adjustRightInd w:val="0"/>
        <w:jc w:val="both"/>
        <w:rPr>
          <w:rFonts w:asciiTheme="minorHAnsi" w:eastAsiaTheme="minorHAnsi" w:hAnsiTheme="minorHAnsi" w:cstheme="minorHAnsi"/>
          <w:color w:val="000000"/>
          <w:sz w:val="20"/>
          <w:szCs w:val="20"/>
          <w:lang w:eastAsia="en-US"/>
        </w:rPr>
      </w:pPr>
      <w:r>
        <w:rPr>
          <w:rFonts w:asciiTheme="minorHAnsi" w:eastAsiaTheme="minorHAnsi" w:hAnsiTheme="minorHAnsi" w:cstheme="minorHAnsi"/>
          <w:color w:val="000000"/>
          <w:sz w:val="20"/>
          <w:szCs w:val="20"/>
          <w:lang w:eastAsia="en-US"/>
        </w:rPr>
        <w:t xml:space="preserve">V priebehu realizácie projektu môže byť rozsah sledovaných údajov upravený (rozšírený, resp. zúžený) a poskytovanie týchto údajov bude prebiehať v súlade s podmienkami dohodnutými v Zmluve o NFP. </w:t>
      </w:r>
    </w:p>
    <w:p w14:paraId="68B859DD" w14:textId="77777777" w:rsidR="00165750" w:rsidRDefault="00165750" w:rsidP="00165750">
      <w:pPr>
        <w:autoSpaceDE w:val="0"/>
        <w:autoSpaceDN w:val="0"/>
        <w:adjustRightInd w:val="0"/>
        <w:jc w:val="both"/>
        <w:rPr>
          <w:rFonts w:asciiTheme="minorHAnsi" w:eastAsiaTheme="minorHAnsi" w:hAnsiTheme="minorHAnsi" w:cstheme="minorHAnsi"/>
          <w:color w:val="000000"/>
          <w:sz w:val="20"/>
          <w:szCs w:val="20"/>
          <w:lang w:eastAsia="en-US"/>
        </w:rPr>
      </w:pPr>
      <w:r>
        <w:rPr>
          <w:rFonts w:asciiTheme="minorHAnsi" w:eastAsiaTheme="minorHAnsi" w:hAnsiTheme="minorHAnsi" w:cstheme="minorHAnsi"/>
          <w:color w:val="000000"/>
          <w:sz w:val="20"/>
          <w:szCs w:val="20"/>
          <w:lang w:eastAsia="en-US"/>
        </w:rPr>
        <w:t xml:space="preserve">Metodika vykazovania Sledovaných údajov projektu je bližšie definovaná v príručke pre prijímateľa. </w:t>
      </w:r>
    </w:p>
    <w:p w14:paraId="035C6435" w14:textId="77777777" w:rsidR="00165750" w:rsidRDefault="00165750" w:rsidP="00165750">
      <w:pPr>
        <w:spacing w:after="160" w:line="256" w:lineRule="auto"/>
        <w:jc w:val="both"/>
        <w:rPr>
          <w:rFonts w:asciiTheme="minorHAnsi" w:eastAsiaTheme="minorHAnsi" w:hAnsiTheme="minorHAnsi" w:cstheme="minorHAnsi"/>
          <w:b/>
          <w:bCs/>
          <w:color w:val="000000"/>
          <w:sz w:val="20"/>
          <w:szCs w:val="20"/>
          <w:lang w:eastAsia="en-US"/>
        </w:rPr>
      </w:pPr>
    </w:p>
    <w:p w14:paraId="0A7CEE78" w14:textId="77777777" w:rsidR="00165750" w:rsidRDefault="00165750" w:rsidP="00165750">
      <w:pPr>
        <w:spacing w:after="160" w:line="256" w:lineRule="auto"/>
        <w:jc w:val="both"/>
        <w:rPr>
          <w:rFonts w:asciiTheme="minorHAnsi" w:eastAsiaTheme="minorHAnsi" w:hAnsiTheme="minorHAnsi" w:cstheme="minorHAnsi"/>
          <w:b/>
          <w:bCs/>
          <w:color w:val="000000"/>
          <w:sz w:val="20"/>
          <w:szCs w:val="20"/>
          <w:lang w:eastAsia="en-US"/>
        </w:rPr>
      </w:pPr>
      <w:r>
        <w:rPr>
          <w:rFonts w:asciiTheme="minorHAnsi" w:eastAsiaTheme="minorHAnsi" w:hAnsiTheme="minorHAnsi" w:cstheme="minorHAnsi"/>
          <w:b/>
          <w:bCs/>
          <w:color w:val="000000"/>
          <w:sz w:val="20"/>
          <w:szCs w:val="20"/>
          <w:lang w:eastAsia="en-US"/>
        </w:rPr>
        <w:t>Sledované údaje projektu nie sú podmienkou poskytnutia príspevku.</w:t>
      </w:r>
    </w:p>
    <w:p w14:paraId="75D52152" w14:textId="77777777" w:rsidR="00165750" w:rsidRDefault="00165750" w:rsidP="00165750">
      <w:pPr>
        <w:spacing w:after="160" w:line="256" w:lineRule="auto"/>
        <w:jc w:val="both"/>
        <w:rPr>
          <w:rFonts w:asciiTheme="minorHAnsi" w:eastAsiaTheme="minorHAnsi" w:hAnsiTheme="minorHAnsi" w:cstheme="minorHAnsi"/>
          <w:b/>
          <w:bCs/>
          <w:color w:val="000000"/>
          <w:sz w:val="20"/>
          <w:szCs w:val="20"/>
          <w:lang w:eastAsia="en-US"/>
        </w:rPr>
      </w:pPr>
    </w:p>
    <w:p w14:paraId="0C6C3BAE" w14:textId="77777777" w:rsidR="00165750" w:rsidRDefault="00165750" w:rsidP="00165750">
      <w:pPr>
        <w:spacing w:after="160" w:line="256" w:lineRule="auto"/>
        <w:jc w:val="both"/>
        <w:rPr>
          <w:rFonts w:asciiTheme="minorHAnsi" w:eastAsiaTheme="minorHAnsi" w:hAnsiTheme="minorHAnsi" w:cstheme="minorHAnsi"/>
          <w:b/>
          <w:bCs/>
          <w:color w:val="000000"/>
          <w:sz w:val="20"/>
          <w:szCs w:val="20"/>
          <w:lang w:eastAsia="en-US"/>
        </w:rPr>
      </w:pPr>
    </w:p>
    <w:p w14:paraId="2F3A437A" w14:textId="77777777" w:rsidR="00165750" w:rsidRDefault="00165750" w:rsidP="00165750">
      <w:pPr>
        <w:spacing w:after="160" w:line="256" w:lineRule="auto"/>
        <w:jc w:val="both"/>
        <w:rPr>
          <w:rFonts w:asciiTheme="minorHAnsi" w:eastAsiaTheme="minorHAnsi" w:hAnsiTheme="minorHAnsi" w:cstheme="minorHAnsi"/>
          <w:b/>
          <w:bCs/>
          <w:color w:val="000000"/>
          <w:sz w:val="20"/>
          <w:szCs w:val="20"/>
          <w:lang w:eastAsia="en-US"/>
        </w:rPr>
      </w:pPr>
    </w:p>
    <w:p w14:paraId="693B5AD0" w14:textId="77777777" w:rsidR="00165750" w:rsidRDefault="00165750" w:rsidP="00165750">
      <w:pPr>
        <w:spacing w:after="160" w:line="256" w:lineRule="auto"/>
        <w:jc w:val="both"/>
        <w:rPr>
          <w:rFonts w:asciiTheme="minorHAnsi" w:eastAsiaTheme="minorHAnsi" w:hAnsiTheme="minorHAnsi" w:cstheme="minorHAnsi"/>
          <w:b/>
          <w:bCs/>
          <w:color w:val="000000"/>
          <w:sz w:val="20"/>
          <w:szCs w:val="20"/>
          <w:lang w:eastAsia="en-US"/>
        </w:rPr>
      </w:pPr>
    </w:p>
    <w:p w14:paraId="2517BFF2" w14:textId="77777777" w:rsidR="00165750" w:rsidRDefault="00165750" w:rsidP="00165750">
      <w:pPr>
        <w:spacing w:after="160" w:line="256" w:lineRule="auto"/>
        <w:jc w:val="both"/>
        <w:rPr>
          <w:rFonts w:asciiTheme="minorHAnsi" w:eastAsiaTheme="minorHAnsi" w:hAnsiTheme="minorHAnsi" w:cstheme="minorHAnsi"/>
          <w:b/>
          <w:bCs/>
          <w:color w:val="000000"/>
          <w:sz w:val="20"/>
          <w:szCs w:val="20"/>
          <w:lang w:eastAsia="en-US"/>
        </w:rPr>
      </w:pPr>
    </w:p>
    <w:p w14:paraId="1B2B6D59" w14:textId="77777777" w:rsidR="00165750" w:rsidRDefault="00165750" w:rsidP="00165750">
      <w:pPr>
        <w:spacing w:after="160" w:line="256" w:lineRule="auto"/>
        <w:jc w:val="both"/>
        <w:rPr>
          <w:rFonts w:asciiTheme="minorHAnsi" w:eastAsiaTheme="minorHAnsi" w:hAnsiTheme="minorHAnsi" w:cstheme="minorHAnsi"/>
          <w:b/>
          <w:bCs/>
          <w:color w:val="000000"/>
          <w:sz w:val="20"/>
          <w:szCs w:val="20"/>
          <w:lang w:eastAsia="en-US"/>
        </w:rPr>
      </w:pPr>
    </w:p>
    <w:p w14:paraId="6C0EBF47" w14:textId="77777777" w:rsidR="00165750" w:rsidRDefault="00165750" w:rsidP="00165750">
      <w:pPr>
        <w:spacing w:after="160" w:line="256" w:lineRule="auto"/>
        <w:jc w:val="both"/>
        <w:rPr>
          <w:rFonts w:asciiTheme="minorHAnsi" w:eastAsiaTheme="minorHAnsi" w:hAnsiTheme="minorHAnsi" w:cstheme="minorHAnsi"/>
          <w:b/>
          <w:bCs/>
          <w:color w:val="000000"/>
          <w:sz w:val="20"/>
          <w:szCs w:val="20"/>
          <w:lang w:eastAsia="en-US"/>
        </w:rPr>
      </w:pPr>
    </w:p>
    <w:p w14:paraId="0CCCFFBB" w14:textId="77777777" w:rsidR="00165750" w:rsidRDefault="00165750" w:rsidP="00165750">
      <w:pPr>
        <w:spacing w:after="160" w:line="256" w:lineRule="auto"/>
        <w:jc w:val="both"/>
        <w:rPr>
          <w:rFonts w:asciiTheme="minorHAnsi" w:eastAsiaTheme="minorHAnsi" w:hAnsiTheme="minorHAnsi" w:cstheme="minorHAnsi"/>
          <w:b/>
          <w:bCs/>
          <w:color w:val="000000"/>
          <w:sz w:val="20"/>
          <w:szCs w:val="20"/>
          <w:lang w:eastAsia="en-US"/>
        </w:rPr>
      </w:pPr>
    </w:p>
    <w:p w14:paraId="2F7B6301" w14:textId="77777777" w:rsidR="00165750" w:rsidRDefault="00165750" w:rsidP="00165750">
      <w:pPr>
        <w:spacing w:after="160" w:line="256" w:lineRule="auto"/>
        <w:jc w:val="both"/>
        <w:rPr>
          <w:rFonts w:asciiTheme="minorHAnsi" w:eastAsiaTheme="minorHAnsi" w:hAnsiTheme="minorHAnsi" w:cstheme="minorHAnsi"/>
          <w:b/>
          <w:bCs/>
          <w:color w:val="000000"/>
          <w:sz w:val="20"/>
          <w:szCs w:val="20"/>
          <w:lang w:eastAsia="en-US"/>
        </w:rPr>
      </w:pPr>
    </w:p>
    <w:p w14:paraId="2B91EE70" w14:textId="77777777" w:rsidR="00165750" w:rsidRDefault="00165750" w:rsidP="00165750">
      <w:pPr>
        <w:spacing w:after="160" w:line="256" w:lineRule="auto"/>
        <w:jc w:val="both"/>
        <w:rPr>
          <w:rFonts w:asciiTheme="minorHAnsi" w:eastAsiaTheme="minorHAnsi" w:hAnsiTheme="minorHAnsi" w:cstheme="minorHAnsi"/>
          <w:b/>
          <w:bCs/>
          <w:color w:val="000000"/>
          <w:sz w:val="20"/>
          <w:szCs w:val="20"/>
          <w:lang w:eastAsia="en-US"/>
        </w:rPr>
      </w:pPr>
    </w:p>
    <w:p w14:paraId="187506B2" w14:textId="77777777" w:rsidR="00165750" w:rsidRDefault="00165750" w:rsidP="00165750">
      <w:pPr>
        <w:spacing w:after="160" w:line="256" w:lineRule="auto"/>
        <w:jc w:val="both"/>
        <w:rPr>
          <w:rFonts w:asciiTheme="minorHAnsi" w:eastAsiaTheme="minorHAnsi" w:hAnsiTheme="minorHAnsi" w:cstheme="minorHAnsi"/>
          <w:b/>
          <w:bCs/>
          <w:color w:val="000000"/>
          <w:sz w:val="20"/>
          <w:szCs w:val="20"/>
          <w:lang w:eastAsia="en-US"/>
        </w:rPr>
      </w:pPr>
    </w:p>
    <w:p w14:paraId="38BFA703" w14:textId="35C93050" w:rsidR="00913089" w:rsidRDefault="00913089" w:rsidP="00913089">
      <w:pPr>
        <w:shd w:val="clear" w:color="auto" w:fill="3B3838" w:themeFill="background2" w:themeFillShade="40"/>
        <w:ind w:left="-567" w:right="-597"/>
        <w:rPr>
          <w:rFonts w:asciiTheme="minorHAnsi" w:hAnsiTheme="minorHAnsi" w:cstheme="minorHAnsi"/>
          <w:b/>
          <w:color w:val="FFFFFF" w:themeColor="background1"/>
          <w:sz w:val="20"/>
          <w:szCs w:val="20"/>
        </w:rPr>
      </w:pPr>
      <w:r>
        <w:rPr>
          <w:rFonts w:asciiTheme="minorHAnsi" w:hAnsiTheme="minorHAnsi" w:cstheme="minorHAnsi"/>
          <w:b/>
          <w:color w:val="FFFFFF" w:themeColor="background1"/>
          <w:sz w:val="20"/>
          <w:szCs w:val="20"/>
        </w:rPr>
        <w:lastRenderedPageBreak/>
        <w:t>2. Iné monitorovacie údaje</w:t>
      </w:r>
    </w:p>
    <w:p w14:paraId="2B77009F" w14:textId="77777777" w:rsidR="00913089" w:rsidRDefault="00913089" w:rsidP="00913089">
      <w:pPr>
        <w:ind w:right="-597"/>
        <w:rPr>
          <w:rFonts w:asciiTheme="minorHAnsi" w:hAnsiTheme="minorHAnsi" w:cstheme="minorHAnsi"/>
          <w:b/>
          <w:sz w:val="20"/>
          <w:szCs w:val="20"/>
        </w:rPr>
      </w:pPr>
    </w:p>
    <w:p w14:paraId="0F5FA822" w14:textId="7A6325E9" w:rsidR="00913089" w:rsidRDefault="00913089" w:rsidP="00913089">
      <w:pPr>
        <w:shd w:val="clear" w:color="auto" w:fill="767171" w:themeFill="background2" w:themeFillShade="80"/>
        <w:ind w:left="-567" w:right="-597"/>
        <w:rPr>
          <w:rFonts w:asciiTheme="minorHAnsi" w:hAnsiTheme="minorHAnsi" w:cstheme="minorHAnsi"/>
          <w:b/>
          <w:color w:val="FFFFFF" w:themeColor="background1"/>
          <w:sz w:val="20"/>
          <w:szCs w:val="20"/>
        </w:rPr>
      </w:pPr>
      <w:r>
        <w:rPr>
          <w:rFonts w:asciiTheme="minorHAnsi" w:hAnsiTheme="minorHAnsi" w:cstheme="minorHAnsi"/>
          <w:b/>
          <w:color w:val="FFFFFF" w:themeColor="background1"/>
          <w:sz w:val="20"/>
          <w:szCs w:val="20"/>
        </w:rPr>
        <w:t>2.1</w:t>
      </w:r>
      <w:r w:rsidR="007233D7">
        <w:rPr>
          <w:rFonts w:asciiTheme="minorHAnsi" w:hAnsiTheme="minorHAnsi" w:cstheme="minorHAnsi"/>
          <w:b/>
          <w:color w:val="FFFFFF" w:themeColor="background1"/>
          <w:sz w:val="20"/>
          <w:szCs w:val="20"/>
        </w:rPr>
        <w:t>.1</w:t>
      </w:r>
      <w:r>
        <w:rPr>
          <w:rFonts w:asciiTheme="minorHAnsi" w:hAnsiTheme="minorHAnsi" w:cstheme="minorHAnsi"/>
          <w:b/>
          <w:color w:val="FFFFFF" w:themeColor="background1"/>
          <w:sz w:val="20"/>
          <w:szCs w:val="20"/>
        </w:rPr>
        <w:t xml:space="preserve"> Iné údaje na monitorovanie plnenia cieľov OP ĽZ</w:t>
      </w:r>
      <w:r w:rsidR="007233D7">
        <w:rPr>
          <w:rFonts w:asciiTheme="minorHAnsi" w:hAnsiTheme="minorHAnsi" w:cstheme="minorHAnsi"/>
          <w:b/>
          <w:color w:val="FFFFFF" w:themeColor="background1"/>
          <w:sz w:val="20"/>
          <w:szCs w:val="20"/>
        </w:rPr>
        <w:t xml:space="preserve"> počas realizácie projektu</w:t>
      </w:r>
    </w:p>
    <w:p w14:paraId="63C1E80E" w14:textId="77777777" w:rsidR="00913089" w:rsidRDefault="00913089" w:rsidP="00913089">
      <w:pPr>
        <w:ind w:left="-567" w:right="-597"/>
        <w:rPr>
          <w:rFonts w:asciiTheme="minorHAnsi" w:hAnsiTheme="minorHAnsi" w:cstheme="minorHAnsi"/>
          <w:b/>
          <w:sz w:val="20"/>
          <w:szCs w:val="20"/>
        </w:rPr>
      </w:pPr>
    </w:p>
    <w:tbl>
      <w:tblPr>
        <w:tblStyle w:val="Mriekatabuky"/>
        <w:tblW w:w="15168" w:type="dxa"/>
        <w:tblInd w:w="-459" w:type="dxa"/>
        <w:tblLayout w:type="fixed"/>
        <w:tblLook w:val="04A0" w:firstRow="1" w:lastRow="0" w:firstColumn="1" w:lastColumn="0" w:noHBand="0" w:noVBand="1"/>
      </w:tblPr>
      <w:tblGrid>
        <w:gridCol w:w="2581"/>
        <w:gridCol w:w="3542"/>
        <w:gridCol w:w="9045"/>
      </w:tblGrid>
      <w:tr w:rsidR="00C037D4" w14:paraId="56B0DF7C" w14:textId="77777777" w:rsidTr="003150F2">
        <w:tc>
          <w:tcPr>
            <w:tcW w:w="258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BF34407" w14:textId="77777777" w:rsidR="00C037D4" w:rsidRDefault="00C037D4" w:rsidP="00E962D9">
            <w:pPr>
              <w:jc w:val="center"/>
              <w:rPr>
                <w:rFonts w:asciiTheme="minorHAnsi" w:hAnsiTheme="minorHAnsi" w:cstheme="minorHAnsi"/>
                <w:b/>
                <w:sz w:val="20"/>
                <w:szCs w:val="20"/>
                <w:lang w:eastAsia="en-US"/>
              </w:rPr>
            </w:pPr>
            <w:r>
              <w:rPr>
                <w:rFonts w:asciiTheme="minorHAnsi" w:hAnsiTheme="minorHAnsi" w:cstheme="minorHAnsi"/>
                <w:b/>
                <w:sz w:val="20"/>
                <w:szCs w:val="20"/>
                <w:lang w:eastAsia="en-US"/>
              </w:rPr>
              <w:t>Hlavná aktivita</w:t>
            </w:r>
          </w:p>
        </w:tc>
        <w:tc>
          <w:tcPr>
            <w:tcW w:w="354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E85A16C" w14:textId="37454B5F" w:rsidR="00C037D4" w:rsidRPr="00752A57" w:rsidRDefault="00C650D6" w:rsidP="00E962D9">
            <w:pPr>
              <w:jc w:val="center"/>
              <w:rPr>
                <w:rFonts w:asciiTheme="minorHAnsi" w:hAnsiTheme="minorHAnsi" w:cstheme="minorHAnsi"/>
                <w:b/>
                <w:sz w:val="20"/>
                <w:szCs w:val="20"/>
                <w:lang w:eastAsia="en-US"/>
              </w:rPr>
            </w:pPr>
            <w:r>
              <w:rPr>
                <w:rFonts w:asciiTheme="minorHAnsi" w:hAnsiTheme="minorHAnsi" w:cstheme="minorHAnsi"/>
                <w:b/>
                <w:sz w:val="20"/>
                <w:szCs w:val="20"/>
                <w:lang w:eastAsia="en-US"/>
              </w:rPr>
              <w:t>Iný</w:t>
            </w:r>
            <w:r w:rsidR="00C037D4" w:rsidRPr="00752A57">
              <w:rPr>
                <w:rFonts w:asciiTheme="minorHAnsi" w:hAnsiTheme="minorHAnsi" w:cstheme="minorHAnsi"/>
                <w:b/>
                <w:sz w:val="20"/>
                <w:szCs w:val="20"/>
                <w:lang w:eastAsia="en-US"/>
              </w:rPr>
              <w:t xml:space="preserve"> údaj projektu</w:t>
            </w:r>
          </w:p>
        </w:tc>
        <w:tc>
          <w:tcPr>
            <w:tcW w:w="9045"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78EA732" w14:textId="262D5E83" w:rsidR="00C037D4" w:rsidRPr="00752A57" w:rsidRDefault="00C037D4" w:rsidP="00C650D6">
            <w:pPr>
              <w:jc w:val="center"/>
              <w:rPr>
                <w:rFonts w:asciiTheme="minorHAnsi" w:hAnsiTheme="minorHAnsi" w:cstheme="minorHAnsi"/>
                <w:b/>
                <w:sz w:val="20"/>
                <w:szCs w:val="20"/>
                <w:lang w:eastAsia="en-US"/>
              </w:rPr>
            </w:pPr>
            <w:r w:rsidRPr="00752A57">
              <w:rPr>
                <w:rFonts w:asciiTheme="minorHAnsi" w:hAnsiTheme="minorHAnsi" w:cstheme="minorHAnsi"/>
                <w:b/>
                <w:sz w:val="20"/>
                <w:szCs w:val="20"/>
                <w:lang w:eastAsia="en-US"/>
              </w:rPr>
              <w:t xml:space="preserve">Definícia </w:t>
            </w:r>
            <w:r w:rsidR="00C650D6">
              <w:rPr>
                <w:rFonts w:asciiTheme="minorHAnsi" w:hAnsiTheme="minorHAnsi" w:cstheme="minorHAnsi"/>
                <w:b/>
                <w:sz w:val="20"/>
                <w:szCs w:val="20"/>
                <w:lang w:eastAsia="en-US"/>
              </w:rPr>
              <w:t>iného</w:t>
            </w:r>
            <w:r w:rsidRPr="00752A57">
              <w:rPr>
                <w:rFonts w:asciiTheme="minorHAnsi" w:hAnsiTheme="minorHAnsi" w:cstheme="minorHAnsi"/>
                <w:b/>
                <w:sz w:val="20"/>
                <w:szCs w:val="20"/>
                <w:lang w:eastAsia="en-US"/>
              </w:rPr>
              <w:t xml:space="preserve"> údaju projektu</w:t>
            </w:r>
          </w:p>
        </w:tc>
      </w:tr>
      <w:tr w:rsidR="00C037D4" w:rsidRPr="00457659" w14:paraId="5BC69747" w14:textId="77777777" w:rsidTr="003150F2">
        <w:trPr>
          <w:trHeight w:val="310"/>
        </w:trPr>
        <w:tc>
          <w:tcPr>
            <w:tcW w:w="2581" w:type="dxa"/>
            <w:tcBorders>
              <w:top w:val="single" w:sz="4" w:space="0" w:color="auto"/>
              <w:left w:val="single" w:sz="4" w:space="0" w:color="auto"/>
              <w:right w:val="single" w:sz="4" w:space="0" w:color="auto"/>
            </w:tcBorders>
            <w:shd w:val="clear" w:color="auto" w:fill="D9D9D9" w:themeFill="background1" w:themeFillShade="D9"/>
            <w:vAlign w:val="center"/>
          </w:tcPr>
          <w:p w14:paraId="5A7A8C56" w14:textId="77777777" w:rsidR="00C037D4" w:rsidRPr="001332C4" w:rsidRDefault="00C037D4" w:rsidP="00E962D9">
            <w:pPr>
              <w:ind w:left="113" w:right="113"/>
              <w:rPr>
                <w:rFonts w:asciiTheme="minorHAnsi" w:hAnsiTheme="minorHAnsi" w:cstheme="minorHAnsi"/>
                <w:sz w:val="20"/>
                <w:szCs w:val="20"/>
              </w:rPr>
            </w:pPr>
            <w:r w:rsidRPr="001332C4">
              <w:rPr>
                <w:rFonts w:asciiTheme="minorHAnsi" w:hAnsiTheme="minorHAnsi" w:cstheme="minorHAnsi"/>
                <w:sz w:val="20"/>
                <w:szCs w:val="20"/>
              </w:rPr>
              <w:t>Výstavba novej budovy materskej školy /elokovaného pracoviska za účelom zriadenia materskej školy/ elokovaného pracoviska</w:t>
            </w:r>
          </w:p>
          <w:p w14:paraId="2A66957C" w14:textId="77777777" w:rsidR="00C037D4" w:rsidRPr="001332C4" w:rsidRDefault="00C037D4" w:rsidP="00E962D9">
            <w:pPr>
              <w:ind w:left="113" w:right="113"/>
              <w:rPr>
                <w:rFonts w:asciiTheme="minorHAnsi" w:hAnsiTheme="minorHAnsi" w:cstheme="minorHAnsi"/>
                <w:sz w:val="20"/>
                <w:szCs w:val="20"/>
              </w:rPr>
            </w:pPr>
          </w:p>
        </w:tc>
        <w:tc>
          <w:tcPr>
            <w:tcW w:w="3542" w:type="dxa"/>
            <w:tcBorders>
              <w:top w:val="single" w:sz="4" w:space="0" w:color="auto"/>
              <w:left w:val="single" w:sz="4" w:space="0" w:color="auto"/>
              <w:right w:val="single" w:sz="4" w:space="0" w:color="auto"/>
            </w:tcBorders>
            <w:shd w:val="clear" w:color="auto" w:fill="F2F2F2" w:themeFill="background1" w:themeFillShade="F2"/>
          </w:tcPr>
          <w:p w14:paraId="3C819282" w14:textId="585352BB" w:rsidR="00C037D4" w:rsidRDefault="00A81A6B" w:rsidP="00E962D9">
            <w:pPr>
              <w:rPr>
                <w:rFonts w:asciiTheme="minorHAnsi" w:hAnsiTheme="minorHAnsi" w:cstheme="minorHAnsi"/>
                <w:color w:val="000000" w:themeColor="text1"/>
                <w:sz w:val="20"/>
                <w:szCs w:val="20"/>
              </w:rPr>
            </w:pPr>
            <w:r>
              <w:rPr>
                <w:rFonts w:asciiTheme="minorHAnsi" w:hAnsiTheme="minorHAnsi" w:cstheme="minorHAnsi"/>
                <w:sz w:val="18"/>
                <w:szCs w:val="18"/>
              </w:rPr>
              <w:t>D0312</w:t>
            </w:r>
            <w:r w:rsidR="00C037D4" w:rsidRPr="00A1295A">
              <w:rPr>
                <w:rFonts w:asciiTheme="minorHAnsi" w:hAnsiTheme="minorHAnsi" w:cstheme="minorHAnsi"/>
                <w:sz w:val="18"/>
                <w:szCs w:val="18"/>
              </w:rPr>
              <w:t xml:space="preserve"> - Počet </w:t>
            </w:r>
            <w:r w:rsidR="00C037D4">
              <w:rPr>
                <w:rFonts w:asciiTheme="minorHAnsi" w:hAnsiTheme="minorHAnsi" w:cstheme="minorHAnsi"/>
                <w:sz w:val="18"/>
                <w:szCs w:val="18"/>
              </w:rPr>
              <w:t>osôb z MRK zamestnaných cez uplatňovanie sociálneho aspektu vo verejnom obstarávaní</w:t>
            </w:r>
          </w:p>
        </w:tc>
        <w:tc>
          <w:tcPr>
            <w:tcW w:w="9045" w:type="dxa"/>
            <w:tcBorders>
              <w:top w:val="single" w:sz="4" w:space="0" w:color="auto"/>
              <w:left w:val="single" w:sz="4" w:space="0" w:color="auto"/>
              <w:right w:val="single" w:sz="4" w:space="0" w:color="auto"/>
            </w:tcBorders>
            <w:shd w:val="clear" w:color="auto" w:fill="auto"/>
          </w:tcPr>
          <w:p w14:paraId="51DE649C" w14:textId="77777777" w:rsidR="00C037D4" w:rsidRPr="00F6209E" w:rsidRDefault="00C037D4" w:rsidP="00E962D9">
            <w:pPr>
              <w:rPr>
                <w:rFonts w:asciiTheme="minorHAnsi" w:hAnsiTheme="minorHAnsi" w:cstheme="minorHAnsi"/>
                <w:sz w:val="18"/>
                <w:szCs w:val="18"/>
              </w:rPr>
            </w:pPr>
            <w:r w:rsidRPr="00A1295A">
              <w:rPr>
                <w:rFonts w:asciiTheme="minorHAnsi" w:hAnsiTheme="minorHAnsi" w:cstheme="minorHAnsi"/>
                <w:sz w:val="18"/>
                <w:szCs w:val="18"/>
              </w:rPr>
              <w:t xml:space="preserve">Počet </w:t>
            </w:r>
            <w:r>
              <w:rPr>
                <w:rFonts w:asciiTheme="minorHAnsi" w:hAnsiTheme="minorHAnsi" w:cstheme="minorHAnsi"/>
                <w:sz w:val="18"/>
                <w:szCs w:val="18"/>
              </w:rPr>
              <w:t xml:space="preserve">osôb z prostredia MRK, ktoré sa zamestnali na pracovných miestach vytvorených cez uplatňovanie sociálneho aspektu vo verejnom obstarávaní v rámci realizácie projektu </w:t>
            </w:r>
          </w:p>
        </w:tc>
      </w:tr>
    </w:tbl>
    <w:p w14:paraId="6CA65A21" w14:textId="77777777" w:rsidR="00C037D4" w:rsidRDefault="00C037D4" w:rsidP="00C037D4">
      <w:pPr>
        <w:ind w:left="-567" w:right="-597"/>
        <w:rPr>
          <w:rFonts w:asciiTheme="minorHAnsi" w:hAnsiTheme="minorHAnsi" w:cstheme="minorHAnsi"/>
          <w:b/>
          <w:sz w:val="20"/>
          <w:szCs w:val="20"/>
        </w:rPr>
      </w:pPr>
    </w:p>
    <w:tbl>
      <w:tblPr>
        <w:tblStyle w:val="Mriekatabuky"/>
        <w:tblW w:w="15168" w:type="dxa"/>
        <w:tblInd w:w="-459" w:type="dxa"/>
        <w:tblLayout w:type="fixed"/>
        <w:tblLook w:val="04A0" w:firstRow="1" w:lastRow="0" w:firstColumn="1" w:lastColumn="0" w:noHBand="0" w:noVBand="1"/>
      </w:tblPr>
      <w:tblGrid>
        <w:gridCol w:w="2581"/>
        <w:gridCol w:w="3542"/>
        <w:gridCol w:w="9045"/>
      </w:tblGrid>
      <w:tr w:rsidR="00C037D4" w14:paraId="3829801E" w14:textId="77777777" w:rsidTr="003150F2">
        <w:tc>
          <w:tcPr>
            <w:tcW w:w="2581" w:type="dxa"/>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44DC8DF0" w14:textId="77777777" w:rsidR="00C037D4" w:rsidRDefault="00C037D4" w:rsidP="00E962D9">
            <w:pPr>
              <w:jc w:val="center"/>
              <w:rPr>
                <w:rFonts w:asciiTheme="minorHAnsi" w:hAnsiTheme="minorHAnsi" w:cstheme="minorHAnsi"/>
                <w:b/>
                <w:sz w:val="20"/>
                <w:szCs w:val="20"/>
                <w:lang w:eastAsia="en-US"/>
              </w:rPr>
            </w:pPr>
            <w:r>
              <w:rPr>
                <w:rFonts w:asciiTheme="minorHAnsi" w:hAnsiTheme="minorHAnsi" w:cstheme="minorHAnsi"/>
                <w:b/>
                <w:sz w:val="20"/>
                <w:szCs w:val="20"/>
                <w:lang w:eastAsia="en-US"/>
              </w:rPr>
              <w:t>Hlavná aktivita</w:t>
            </w:r>
          </w:p>
        </w:tc>
        <w:tc>
          <w:tcPr>
            <w:tcW w:w="3542"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5C3E0408" w14:textId="7BD48259" w:rsidR="00C037D4" w:rsidRPr="00752A57" w:rsidRDefault="00C650D6" w:rsidP="00E962D9">
            <w:pPr>
              <w:jc w:val="center"/>
              <w:rPr>
                <w:rFonts w:asciiTheme="minorHAnsi" w:hAnsiTheme="minorHAnsi" w:cstheme="minorHAnsi"/>
                <w:b/>
                <w:sz w:val="20"/>
                <w:szCs w:val="20"/>
                <w:lang w:eastAsia="en-US"/>
              </w:rPr>
            </w:pPr>
            <w:r>
              <w:rPr>
                <w:rFonts w:asciiTheme="minorHAnsi" w:hAnsiTheme="minorHAnsi" w:cstheme="minorHAnsi"/>
                <w:b/>
                <w:sz w:val="20"/>
                <w:szCs w:val="20"/>
                <w:lang w:eastAsia="en-US"/>
              </w:rPr>
              <w:t>Iný</w:t>
            </w:r>
            <w:r w:rsidR="00C037D4" w:rsidRPr="00752A57">
              <w:rPr>
                <w:rFonts w:asciiTheme="minorHAnsi" w:hAnsiTheme="minorHAnsi" w:cstheme="minorHAnsi"/>
                <w:b/>
                <w:sz w:val="20"/>
                <w:szCs w:val="20"/>
                <w:lang w:eastAsia="en-US"/>
              </w:rPr>
              <w:t xml:space="preserve"> údaj projektu</w:t>
            </w:r>
          </w:p>
        </w:tc>
        <w:tc>
          <w:tcPr>
            <w:tcW w:w="9045"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522D8A8F" w14:textId="24E23102" w:rsidR="00C037D4" w:rsidRPr="00752A57" w:rsidRDefault="00C037D4" w:rsidP="00C650D6">
            <w:pPr>
              <w:jc w:val="center"/>
              <w:rPr>
                <w:rFonts w:asciiTheme="minorHAnsi" w:hAnsiTheme="minorHAnsi" w:cstheme="minorHAnsi"/>
                <w:b/>
                <w:sz w:val="20"/>
                <w:szCs w:val="20"/>
                <w:lang w:eastAsia="en-US"/>
              </w:rPr>
            </w:pPr>
            <w:r w:rsidRPr="00752A57">
              <w:rPr>
                <w:rFonts w:asciiTheme="minorHAnsi" w:hAnsiTheme="minorHAnsi" w:cstheme="minorHAnsi"/>
                <w:b/>
                <w:sz w:val="20"/>
                <w:szCs w:val="20"/>
                <w:lang w:eastAsia="en-US"/>
              </w:rPr>
              <w:t xml:space="preserve">Definícia </w:t>
            </w:r>
            <w:r w:rsidR="00C650D6">
              <w:rPr>
                <w:rFonts w:asciiTheme="minorHAnsi" w:hAnsiTheme="minorHAnsi" w:cstheme="minorHAnsi"/>
                <w:b/>
                <w:sz w:val="20"/>
                <w:szCs w:val="20"/>
                <w:lang w:eastAsia="en-US"/>
              </w:rPr>
              <w:t>iného</w:t>
            </w:r>
            <w:r w:rsidRPr="00752A57">
              <w:rPr>
                <w:rFonts w:asciiTheme="minorHAnsi" w:hAnsiTheme="minorHAnsi" w:cstheme="minorHAnsi"/>
                <w:b/>
                <w:sz w:val="20"/>
                <w:szCs w:val="20"/>
                <w:lang w:eastAsia="en-US"/>
              </w:rPr>
              <w:t xml:space="preserve"> údaju projektu</w:t>
            </w:r>
          </w:p>
        </w:tc>
      </w:tr>
      <w:tr w:rsidR="00C037D4" w:rsidRPr="00F6209E" w14:paraId="692EA692" w14:textId="77777777" w:rsidTr="003150F2">
        <w:trPr>
          <w:trHeight w:val="310"/>
        </w:trPr>
        <w:tc>
          <w:tcPr>
            <w:tcW w:w="2581" w:type="dxa"/>
            <w:tcBorders>
              <w:top w:val="single" w:sz="4" w:space="0" w:color="auto"/>
              <w:left w:val="single" w:sz="4" w:space="0" w:color="auto"/>
              <w:right w:val="single" w:sz="4" w:space="0" w:color="auto"/>
            </w:tcBorders>
            <w:shd w:val="clear" w:color="auto" w:fill="AEAAAA" w:themeFill="background2" w:themeFillShade="BF"/>
            <w:vAlign w:val="center"/>
          </w:tcPr>
          <w:p w14:paraId="2B24D584" w14:textId="77777777" w:rsidR="00C037D4" w:rsidRPr="001332C4" w:rsidRDefault="00C037D4" w:rsidP="00E962D9">
            <w:pPr>
              <w:ind w:left="113" w:right="113"/>
              <w:rPr>
                <w:rFonts w:asciiTheme="minorHAnsi" w:hAnsiTheme="minorHAnsi" w:cstheme="minorHAnsi"/>
                <w:sz w:val="20"/>
                <w:szCs w:val="20"/>
              </w:rPr>
            </w:pPr>
            <w:r w:rsidRPr="00F12490">
              <w:rPr>
                <w:rFonts w:asciiTheme="minorHAnsi" w:hAnsiTheme="minorHAnsi" w:cstheme="minorHAnsi"/>
                <w:sz w:val="20"/>
                <w:szCs w:val="20"/>
              </w:rPr>
              <w:t xml:space="preserve">Rekonštrukcia budovy materskej školy/ elokovaného pracoviska </w:t>
            </w:r>
          </w:p>
        </w:tc>
        <w:tc>
          <w:tcPr>
            <w:tcW w:w="3542" w:type="dxa"/>
            <w:tcBorders>
              <w:top w:val="single" w:sz="4" w:space="0" w:color="auto"/>
              <w:left w:val="single" w:sz="4" w:space="0" w:color="auto"/>
              <w:right w:val="single" w:sz="4" w:space="0" w:color="auto"/>
            </w:tcBorders>
            <w:shd w:val="clear" w:color="auto" w:fill="D0CECE" w:themeFill="background2" w:themeFillShade="E6"/>
          </w:tcPr>
          <w:p w14:paraId="3F2001E5" w14:textId="177A06EE" w:rsidR="00C037D4" w:rsidRDefault="00A81A6B" w:rsidP="00E962D9">
            <w:pPr>
              <w:rPr>
                <w:rFonts w:asciiTheme="minorHAnsi" w:hAnsiTheme="minorHAnsi" w:cstheme="minorHAnsi"/>
                <w:color w:val="000000" w:themeColor="text1"/>
                <w:sz w:val="20"/>
                <w:szCs w:val="20"/>
              </w:rPr>
            </w:pPr>
            <w:r>
              <w:rPr>
                <w:rFonts w:asciiTheme="minorHAnsi" w:hAnsiTheme="minorHAnsi" w:cstheme="minorHAnsi"/>
                <w:sz w:val="18"/>
                <w:szCs w:val="18"/>
              </w:rPr>
              <w:t>D0312</w:t>
            </w:r>
            <w:r w:rsidR="00C037D4" w:rsidRPr="007811D0">
              <w:rPr>
                <w:rFonts w:asciiTheme="minorHAnsi" w:hAnsiTheme="minorHAnsi" w:cstheme="minorHAnsi"/>
                <w:sz w:val="18"/>
                <w:szCs w:val="18"/>
              </w:rPr>
              <w:t xml:space="preserve"> - Počet osôb z MRK zamestnaných cez uplatňovanie sociálneho aspektu vo verejnom obstarávaní</w:t>
            </w:r>
          </w:p>
        </w:tc>
        <w:tc>
          <w:tcPr>
            <w:tcW w:w="9045" w:type="dxa"/>
            <w:tcBorders>
              <w:top w:val="single" w:sz="4" w:space="0" w:color="auto"/>
              <w:left w:val="single" w:sz="4" w:space="0" w:color="auto"/>
              <w:right w:val="single" w:sz="4" w:space="0" w:color="auto"/>
            </w:tcBorders>
            <w:shd w:val="clear" w:color="auto" w:fill="auto"/>
          </w:tcPr>
          <w:p w14:paraId="49F578F8" w14:textId="77777777" w:rsidR="00C037D4" w:rsidRPr="00F6209E" w:rsidRDefault="00C037D4" w:rsidP="00E962D9">
            <w:pPr>
              <w:rPr>
                <w:rFonts w:asciiTheme="minorHAnsi" w:hAnsiTheme="minorHAnsi" w:cstheme="minorHAnsi"/>
                <w:sz w:val="18"/>
                <w:szCs w:val="18"/>
              </w:rPr>
            </w:pPr>
            <w:r w:rsidRPr="00077D08">
              <w:rPr>
                <w:rFonts w:asciiTheme="minorHAnsi" w:hAnsiTheme="minorHAnsi" w:cstheme="minorHAnsi"/>
                <w:sz w:val="18"/>
                <w:szCs w:val="18"/>
              </w:rPr>
              <w:t>Počet osôb z prostredia MRK, ktoré sa zamestnali na pracovných miestach vytvorených cez uplatňovanie sociálneho aspektu vo verejnom obstarávaní v rámci realizácie projektu</w:t>
            </w:r>
          </w:p>
        </w:tc>
      </w:tr>
    </w:tbl>
    <w:p w14:paraId="72DB7BBE" w14:textId="77777777" w:rsidR="00C037D4" w:rsidRDefault="00C037D4" w:rsidP="00913089">
      <w:pPr>
        <w:ind w:left="-567" w:right="-597"/>
        <w:rPr>
          <w:rFonts w:asciiTheme="minorHAnsi" w:hAnsiTheme="minorHAnsi" w:cstheme="minorHAnsi"/>
          <w:b/>
          <w:sz w:val="20"/>
          <w:szCs w:val="20"/>
        </w:rPr>
      </w:pPr>
    </w:p>
    <w:p w14:paraId="7E40EC93" w14:textId="77777777" w:rsidR="00C037D4" w:rsidRDefault="00C037D4" w:rsidP="00913089">
      <w:pPr>
        <w:ind w:left="-567" w:right="-597"/>
        <w:rPr>
          <w:rFonts w:asciiTheme="minorHAnsi" w:hAnsiTheme="minorHAnsi" w:cstheme="minorHAnsi"/>
          <w:b/>
          <w:sz w:val="20"/>
          <w:szCs w:val="20"/>
        </w:rPr>
      </w:pPr>
    </w:p>
    <w:p w14:paraId="288F7183" w14:textId="77777777" w:rsidR="00913089" w:rsidRDefault="00913089" w:rsidP="00913089">
      <w:pPr>
        <w:ind w:left="-567" w:right="-597"/>
        <w:rPr>
          <w:rFonts w:asciiTheme="minorHAnsi" w:hAnsiTheme="minorHAnsi" w:cstheme="minorHAnsi"/>
          <w:b/>
          <w:sz w:val="20"/>
          <w:szCs w:val="20"/>
        </w:rPr>
      </w:pPr>
    </w:p>
    <w:p w14:paraId="2F852AD0" w14:textId="2D6967BB" w:rsidR="007233D7" w:rsidRDefault="007233D7" w:rsidP="007233D7">
      <w:pPr>
        <w:shd w:val="clear" w:color="auto" w:fill="767171" w:themeFill="background2" w:themeFillShade="80"/>
        <w:ind w:left="-567" w:right="-597"/>
        <w:rPr>
          <w:rFonts w:asciiTheme="minorHAnsi" w:hAnsiTheme="minorHAnsi" w:cstheme="minorHAnsi"/>
          <w:b/>
          <w:color w:val="FFFFFF" w:themeColor="background1"/>
          <w:sz w:val="20"/>
          <w:szCs w:val="20"/>
        </w:rPr>
      </w:pPr>
      <w:r>
        <w:rPr>
          <w:rFonts w:asciiTheme="minorHAnsi" w:hAnsiTheme="minorHAnsi" w:cstheme="minorHAnsi"/>
          <w:b/>
          <w:color w:val="FFFFFF" w:themeColor="background1"/>
          <w:sz w:val="20"/>
          <w:szCs w:val="20"/>
        </w:rPr>
        <w:t>2.1.2Iné údaje na monitorovanie plnenia cieľov OP ĽZ počas obdobia udržateľnosti projektu</w:t>
      </w:r>
    </w:p>
    <w:p w14:paraId="22C83618" w14:textId="77777777" w:rsidR="007233D7" w:rsidRDefault="007233D7" w:rsidP="007233D7">
      <w:pPr>
        <w:ind w:left="-567" w:right="-597"/>
        <w:rPr>
          <w:rFonts w:asciiTheme="minorHAnsi" w:hAnsiTheme="minorHAnsi" w:cstheme="minorHAnsi"/>
          <w:b/>
          <w:sz w:val="20"/>
          <w:szCs w:val="20"/>
        </w:rPr>
      </w:pPr>
    </w:p>
    <w:tbl>
      <w:tblPr>
        <w:tblStyle w:val="Mriekatabuky"/>
        <w:tblW w:w="15168" w:type="dxa"/>
        <w:tblInd w:w="-459" w:type="dxa"/>
        <w:tblLayout w:type="fixed"/>
        <w:tblLook w:val="04A0" w:firstRow="1" w:lastRow="0" w:firstColumn="1" w:lastColumn="0" w:noHBand="0" w:noVBand="1"/>
      </w:tblPr>
      <w:tblGrid>
        <w:gridCol w:w="2581"/>
        <w:gridCol w:w="3542"/>
        <w:gridCol w:w="9045"/>
      </w:tblGrid>
      <w:tr w:rsidR="007233D7" w14:paraId="67D4744A" w14:textId="77777777" w:rsidTr="003150F2">
        <w:tc>
          <w:tcPr>
            <w:tcW w:w="2581"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5D009F6" w14:textId="77777777" w:rsidR="007233D7" w:rsidRDefault="007233D7" w:rsidP="00516BBB">
            <w:pPr>
              <w:jc w:val="center"/>
              <w:rPr>
                <w:rFonts w:asciiTheme="minorHAnsi" w:hAnsiTheme="minorHAnsi" w:cstheme="minorHAnsi"/>
                <w:b/>
                <w:sz w:val="20"/>
                <w:szCs w:val="20"/>
                <w:lang w:eastAsia="en-US"/>
              </w:rPr>
            </w:pPr>
            <w:r>
              <w:rPr>
                <w:rFonts w:asciiTheme="minorHAnsi" w:hAnsiTheme="minorHAnsi" w:cstheme="minorHAnsi"/>
                <w:b/>
                <w:sz w:val="20"/>
                <w:szCs w:val="20"/>
                <w:lang w:eastAsia="en-US"/>
              </w:rPr>
              <w:t>Hlavná aktivita</w:t>
            </w:r>
          </w:p>
        </w:tc>
        <w:tc>
          <w:tcPr>
            <w:tcW w:w="354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91B1B00" w14:textId="3BB3F757" w:rsidR="007233D7" w:rsidRPr="00752A57" w:rsidRDefault="00C650D6" w:rsidP="00516BBB">
            <w:pPr>
              <w:jc w:val="center"/>
              <w:rPr>
                <w:rFonts w:asciiTheme="minorHAnsi" w:hAnsiTheme="minorHAnsi" w:cstheme="minorHAnsi"/>
                <w:b/>
                <w:sz w:val="20"/>
                <w:szCs w:val="20"/>
                <w:lang w:eastAsia="en-US"/>
              </w:rPr>
            </w:pPr>
            <w:r>
              <w:rPr>
                <w:rFonts w:asciiTheme="minorHAnsi" w:hAnsiTheme="minorHAnsi" w:cstheme="minorHAnsi"/>
                <w:b/>
                <w:sz w:val="20"/>
                <w:szCs w:val="20"/>
                <w:lang w:eastAsia="en-US"/>
              </w:rPr>
              <w:t>Iný</w:t>
            </w:r>
            <w:r w:rsidR="007233D7" w:rsidRPr="00752A57">
              <w:rPr>
                <w:rFonts w:asciiTheme="minorHAnsi" w:hAnsiTheme="minorHAnsi" w:cstheme="minorHAnsi"/>
                <w:b/>
                <w:sz w:val="20"/>
                <w:szCs w:val="20"/>
                <w:lang w:eastAsia="en-US"/>
              </w:rPr>
              <w:t xml:space="preserve"> údaj projektu</w:t>
            </w:r>
          </w:p>
        </w:tc>
        <w:tc>
          <w:tcPr>
            <w:tcW w:w="9045"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FE7B9ED" w14:textId="7315D5C7" w:rsidR="007233D7" w:rsidRPr="00752A57" w:rsidRDefault="007233D7" w:rsidP="00516BBB">
            <w:pPr>
              <w:jc w:val="center"/>
              <w:rPr>
                <w:rFonts w:asciiTheme="minorHAnsi" w:hAnsiTheme="minorHAnsi" w:cstheme="minorHAnsi"/>
                <w:b/>
                <w:sz w:val="20"/>
                <w:szCs w:val="20"/>
                <w:lang w:eastAsia="en-US"/>
              </w:rPr>
            </w:pPr>
            <w:r w:rsidRPr="00752A57">
              <w:rPr>
                <w:rFonts w:asciiTheme="minorHAnsi" w:hAnsiTheme="minorHAnsi" w:cstheme="minorHAnsi"/>
                <w:b/>
                <w:sz w:val="20"/>
                <w:szCs w:val="20"/>
                <w:lang w:eastAsia="en-US"/>
              </w:rPr>
              <w:t xml:space="preserve">Definícia </w:t>
            </w:r>
            <w:r w:rsidR="00C650D6">
              <w:rPr>
                <w:rFonts w:asciiTheme="minorHAnsi" w:hAnsiTheme="minorHAnsi" w:cstheme="minorHAnsi"/>
                <w:b/>
                <w:sz w:val="20"/>
                <w:szCs w:val="20"/>
                <w:lang w:eastAsia="en-US"/>
              </w:rPr>
              <w:t>iného</w:t>
            </w:r>
            <w:r w:rsidRPr="00752A57">
              <w:rPr>
                <w:rFonts w:asciiTheme="minorHAnsi" w:hAnsiTheme="minorHAnsi" w:cstheme="minorHAnsi"/>
                <w:b/>
                <w:sz w:val="20"/>
                <w:szCs w:val="20"/>
                <w:lang w:eastAsia="en-US"/>
              </w:rPr>
              <w:t xml:space="preserve"> údaju projektu</w:t>
            </w:r>
          </w:p>
        </w:tc>
      </w:tr>
      <w:tr w:rsidR="007233D7" w:rsidRPr="00A1295A" w14:paraId="3CD23854" w14:textId="77777777" w:rsidTr="003150F2">
        <w:trPr>
          <w:trHeight w:val="310"/>
        </w:trPr>
        <w:tc>
          <w:tcPr>
            <w:tcW w:w="2581" w:type="dxa"/>
            <w:tcBorders>
              <w:left w:val="single" w:sz="4" w:space="0" w:color="auto"/>
              <w:bottom w:val="single" w:sz="4" w:space="0" w:color="auto"/>
              <w:right w:val="single" w:sz="4" w:space="0" w:color="auto"/>
            </w:tcBorders>
            <w:shd w:val="clear" w:color="auto" w:fill="D9D9D9" w:themeFill="background1" w:themeFillShade="D9"/>
            <w:vAlign w:val="center"/>
          </w:tcPr>
          <w:p w14:paraId="5C7E27C1" w14:textId="77777777" w:rsidR="007233D7" w:rsidRPr="001332C4" w:rsidRDefault="007233D7" w:rsidP="00516BBB">
            <w:pPr>
              <w:ind w:left="113" w:right="113"/>
              <w:rPr>
                <w:rFonts w:asciiTheme="minorHAnsi" w:hAnsiTheme="minorHAnsi" w:cstheme="minorHAnsi"/>
                <w:sz w:val="20"/>
                <w:szCs w:val="20"/>
              </w:rPr>
            </w:pPr>
            <w:r w:rsidRPr="001332C4">
              <w:rPr>
                <w:rFonts w:asciiTheme="minorHAnsi" w:hAnsiTheme="minorHAnsi" w:cstheme="minorHAnsi"/>
                <w:sz w:val="20"/>
                <w:szCs w:val="20"/>
              </w:rPr>
              <w:t>Výstavba novej budovy materskej školy /elokovaného pracoviska za účelom zriadenia materskej školy/ elokovaného pracoviska</w:t>
            </w:r>
          </w:p>
          <w:p w14:paraId="6EC7EE07" w14:textId="77777777" w:rsidR="007233D7" w:rsidRPr="001332C4" w:rsidRDefault="007233D7" w:rsidP="00516BBB">
            <w:pPr>
              <w:ind w:left="113" w:right="113"/>
              <w:rPr>
                <w:rFonts w:asciiTheme="minorHAnsi" w:hAnsiTheme="minorHAnsi" w:cstheme="minorHAnsi"/>
                <w:sz w:val="20"/>
                <w:szCs w:val="20"/>
              </w:rPr>
            </w:pPr>
          </w:p>
        </w:tc>
        <w:tc>
          <w:tcPr>
            <w:tcW w:w="3542" w:type="dxa"/>
            <w:tcBorders>
              <w:top w:val="single" w:sz="4" w:space="0" w:color="auto"/>
              <w:left w:val="single" w:sz="4" w:space="0" w:color="auto"/>
              <w:right w:val="single" w:sz="4" w:space="0" w:color="auto"/>
            </w:tcBorders>
            <w:shd w:val="clear" w:color="auto" w:fill="F2F2F2" w:themeFill="background1" w:themeFillShade="F2"/>
          </w:tcPr>
          <w:p w14:paraId="0703775C" w14:textId="28CD47DC" w:rsidR="007233D7" w:rsidRPr="00F84200" w:rsidRDefault="00A81A6B" w:rsidP="00516BBB">
            <w:pPr>
              <w:rPr>
                <w:rFonts w:asciiTheme="minorHAnsi" w:hAnsiTheme="minorHAnsi" w:cstheme="minorHAnsi"/>
                <w:color w:val="000000" w:themeColor="text1"/>
                <w:sz w:val="20"/>
                <w:szCs w:val="20"/>
              </w:rPr>
            </w:pPr>
            <w:r>
              <w:rPr>
                <w:rFonts w:asciiTheme="minorHAnsi" w:hAnsiTheme="minorHAnsi" w:cstheme="minorHAnsi"/>
                <w:sz w:val="18"/>
                <w:szCs w:val="18"/>
              </w:rPr>
              <w:t>D0313</w:t>
            </w:r>
            <w:r w:rsidR="007233D7" w:rsidRPr="00A1295A">
              <w:rPr>
                <w:rFonts w:asciiTheme="minorHAnsi" w:hAnsiTheme="minorHAnsi" w:cstheme="minorHAnsi"/>
                <w:sz w:val="18"/>
                <w:szCs w:val="18"/>
              </w:rPr>
              <w:t xml:space="preserve"> </w:t>
            </w:r>
            <w:r w:rsidR="007233D7">
              <w:rPr>
                <w:rFonts w:asciiTheme="minorHAnsi" w:hAnsiTheme="minorHAnsi" w:cstheme="minorHAnsi"/>
                <w:sz w:val="18"/>
                <w:szCs w:val="18"/>
              </w:rPr>
              <w:t>– Počet detí navštevujúcich novopostavenú/zrekonštruovanú MŠ</w:t>
            </w:r>
            <w:r w:rsidR="007233D7">
              <w:rPr>
                <w:rFonts w:asciiTheme="minorHAnsi" w:hAnsiTheme="minorHAnsi" w:cstheme="minorHAnsi"/>
                <w:color w:val="000000" w:themeColor="text1"/>
                <w:sz w:val="20"/>
                <w:szCs w:val="20"/>
              </w:rPr>
              <w:t xml:space="preserve"> </w:t>
            </w:r>
          </w:p>
        </w:tc>
        <w:tc>
          <w:tcPr>
            <w:tcW w:w="9045" w:type="dxa"/>
            <w:tcBorders>
              <w:top w:val="single" w:sz="4" w:space="0" w:color="auto"/>
              <w:left w:val="single" w:sz="4" w:space="0" w:color="auto"/>
              <w:right w:val="single" w:sz="4" w:space="0" w:color="auto"/>
            </w:tcBorders>
            <w:shd w:val="clear" w:color="auto" w:fill="auto"/>
          </w:tcPr>
          <w:p w14:paraId="2B06BECB" w14:textId="77777777" w:rsidR="007233D7" w:rsidRPr="00A1295A" w:rsidRDefault="007233D7" w:rsidP="00516BBB">
            <w:pPr>
              <w:jc w:val="both"/>
              <w:rPr>
                <w:rFonts w:asciiTheme="minorHAnsi" w:hAnsiTheme="minorHAnsi" w:cstheme="minorHAnsi"/>
                <w:sz w:val="18"/>
                <w:szCs w:val="18"/>
              </w:rPr>
            </w:pPr>
            <w:r w:rsidRPr="0047753D">
              <w:rPr>
                <w:rFonts w:asciiTheme="minorHAnsi" w:hAnsiTheme="minorHAnsi" w:cstheme="minorHAnsi"/>
                <w:sz w:val="18"/>
                <w:szCs w:val="18"/>
              </w:rPr>
              <w:t>Počet všetkých detí (vrátane detí z prostredia MRK), ktoré navštevujú a/alebo navštevovali novopostavenú/zrekonštruovanú materskú školu/elokované pracovisko za obdobie od ukončenia realizácie aktivít projektu do ukončenia obdobia udržateľnosti projektu</w:t>
            </w:r>
          </w:p>
        </w:tc>
      </w:tr>
    </w:tbl>
    <w:p w14:paraId="67C7CC66" w14:textId="77777777" w:rsidR="007233D7" w:rsidRDefault="007233D7" w:rsidP="007233D7">
      <w:pPr>
        <w:ind w:left="-567" w:right="-597"/>
        <w:rPr>
          <w:rFonts w:asciiTheme="minorHAnsi" w:hAnsiTheme="minorHAnsi" w:cstheme="minorHAnsi"/>
          <w:b/>
          <w:sz w:val="20"/>
          <w:szCs w:val="20"/>
        </w:rPr>
      </w:pPr>
    </w:p>
    <w:tbl>
      <w:tblPr>
        <w:tblStyle w:val="Mriekatabuky"/>
        <w:tblW w:w="15168" w:type="dxa"/>
        <w:tblInd w:w="-459" w:type="dxa"/>
        <w:tblLayout w:type="fixed"/>
        <w:tblLook w:val="04A0" w:firstRow="1" w:lastRow="0" w:firstColumn="1" w:lastColumn="0" w:noHBand="0" w:noVBand="1"/>
      </w:tblPr>
      <w:tblGrid>
        <w:gridCol w:w="2581"/>
        <w:gridCol w:w="3542"/>
        <w:gridCol w:w="9045"/>
      </w:tblGrid>
      <w:tr w:rsidR="007233D7" w14:paraId="62DBCBC9" w14:textId="77777777" w:rsidTr="003150F2">
        <w:tc>
          <w:tcPr>
            <w:tcW w:w="2581" w:type="dxa"/>
            <w:tcBorders>
              <w:top w:val="single" w:sz="4" w:space="0" w:color="auto"/>
              <w:left w:val="single" w:sz="4" w:space="0" w:color="auto"/>
              <w:bottom w:val="single" w:sz="4" w:space="0" w:color="auto"/>
              <w:right w:val="single" w:sz="4" w:space="0" w:color="auto"/>
            </w:tcBorders>
            <w:shd w:val="clear" w:color="auto" w:fill="AEAAAA" w:themeFill="background2" w:themeFillShade="BF"/>
            <w:hideMark/>
          </w:tcPr>
          <w:p w14:paraId="76F955BE" w14:textId="77777777" w:rsidR="007233D7" w:rsidRDefault="007233D7" w:rsidP="00516BBB">
            <w:pPr>
              <w:jc w:val="center"/>
              <w:rPr>
                <w:rFonts w:asciiTheme="minorHAnsi" w:hAnsiTheme="minorHAnsi" w:cstheme="minorHAnsi"/>
                <w:b/>
                <w:sz w:val="20"/>
                <w:szCs w:val="20"/>
                <w:lang w:eastAsia="en-US"/>
              </w:rPr>
            </w:pPr>
            <w:r>
              <w:rPr>
                <w:rFonts w:asciiTheme="minorHAnsi" w:hAnsiTheme="minorHAnsi" w:cstheme="minorHAnsi"/>
                <w:b/>
                <w:sz w:val="20"/>
                <w:szCs w:val="20"/>
                <w:lang w:eastAsia="en-US"/>
              </w:rPr>
              <w:t>Hlavná aktivita</w:t>
            </w:r>
          </w:p>
        </w:tc>
        <w:tc>
          <w:tcPr>
            <w:tcW w:w="3542"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565B616B" w14:textId="53189EFD" w:rsidR="007233D7" w:rsidRPr="00C650D6" w:rsidRDefault="00C650D6" w:rsidP="00516BBB">
            <w:pPr>
              <w:jc w:val="center"/>
              <w:rPr>
                <w:rFonts w:asciiTheme="minorHAnsi" w:hAnsiTheme="minorHAnsi" w:cstheme="minorHAnsi"/>
                <w:b/>
                <w:sz w:val="20"/>
                <w:szCs w:val="20"/>
                <w:lang w:eastAsia="en-US"/>
              </w:rPr>
            </w:pPr>
            <w:r>
              <w:rPr>
                <w:rFonts w:asciiTheme="minorHAnsi" w:hAnsiTheme="minorHAnsi" w:cstheme="minorHAnsi"/>
                <w:b/>
                <w:sz w:val="20"/>
                <w:szCs w:val="20"/>
                <w:lang w:eastAsia="en-US"/>
              </w:rPr>
              <w:t>Iný</w:t>
            </w:r>
            <w:r w:rsidR="007233D7" w:rsidRPr="00C650D6">
              <w:rPr>
                <w:rFonts w:asciiTheme="minorHAnsi" w:hAnsiTheme="minorHAnsi" w:cstheme="minorHAnsi"/>
                <w:b/>
                <w:sz w:val="20"/>
                <w:szCs w:val="20"/>
                <w:lang w:eastAsia="en-US"/>
              </w:rPr>
              <w:t xml:space="preserve"> údaj projektu</w:t>
            </w:r>
          </w:p>
        </w:tc>
        <w:tc>
          <w:tcPr>
            <w:tcW w:w="9045"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0AB52868" w14:textId="376541BC" w:rsidR="007233D7" w:rsidRPr="00C650D6" w:rsidRDefault="007233D7" w:rsidP="00516BBB">
            <w:pPr>
              <w:jc w:val="center"/>
              <w:rPr>
                <w:rFonts w:asciiTheme="minorHAnsi" w:hAnsiTheme="minorHAnsi" w:cstheme="minorHAnsi"/>
                <w:b/>
                <w:sz w:val="20"/>
                <w:szCs w:val="20"/>
                <w:lang w:eastAsia="en-US"/>
              </w:rPr>
            </w:pPr>
            <w:r w:rsidRPr="00C650D6">
              <w:rPr>
                <w:rFonts w:asciiTheme="minorHAnsi" w:hAnsiTheme="minorHAnsi" w:cstheme="minorHAnsi"/>
                <w:b/>
                <w:sz w:val="20"/>
                <w:szCs w:val="20"/>
                <w:lang w:eastAsia="en-US"/>
              </w:rPr>
              <w:t xml:space="preserve">Definícia </w:t>
            </w:r>
            <w:r w:rsidR="00C650D6">
              <w:rPr>
                <w:rFonts w:asciiTheme="minorHAnsi" w:hAnsiTheme="minorHAnsi" w:cstheme="minorHAnsi"/>
                <w:b/>
                <w:sz w:val="20"/>
                <w:szCs w:val="20"/>
                <w:lang w:eastAsia="en-US"/>
              </w:rPr>
              <w:t>iného</w:t>
            </w:r>
            <w:r w:rsidRPr="00C650D6">
              <w:rPr>
                <w:rFonts w:asciiTheme="minorHAnsi" w:hAnsiTheme="minorHAnsi" w:cstheme="minorHAnsi"/>
                <w:b/>
                <w:sz w:val="20"/>
                <w:szCs w:val="20"/>
                <w:lang w:eastAsia="en-US"/>
              </w:rPr>
              <w:t xml:space="preserve"> údaju projektu</w:t>
            </w:r>
          </w:p>
        </w:tc>
      </w:tr>
      <w:tr w:rsidR="007233D7" w:rsidRPr="00A1295A" w14:paraId="5C5E49A4" w14:textId="77777777" w:rsidTr="003150F2">
        <w:trPr>
          <w:trHeight w:val="310"/>
        </w:trPr>
        <w:tc>
          <w:tcPr>
            <w:tcW w:w="2581" w:type="dxa"/>
            <w:tcBorders>
              <w:left w:val="single" w:sz="4" w:space="0" w:color="auto"/>
              <w:bottom w:val="single" w:sz="4" w:space="0" w:color="auto"/>
              <w:right w:val="single" w:sz="4" w:space="0" w:color="auto"/>
            </w:tcBorders>
            <w:shd w:val="clear" w:color="auto" w:fill="AEAAAA" w:themeFill="background2" w:themeFillShade="BF"/>
            <w:vAlign w:val="center"/>
          </w:tcPr>
          <w:p w14:paraId="2525CC17" w14:textId="77777777" w:rsidR="007233D7" w:rsidRPr="001332C4" w:rsidRDefault="007233D7" w:rsidP="00516BBB">
            <w:pPr>
              <w:ind w:left="113" w:right="113"/>
              <w:rPr>
                <w:rFonts w:asciiTheme="minorHAnsi" w:hAnsiTheme="minorHAnsi" w:cstheme="minorHAnsi"/>
                <w:sz w:val="20"/>
                <w:szCs w:val="20"/>
              </w:rPr>
            </w:pPr>
            <w:r w:rsidRPr="00F12490">
              <w:rPr>
                <w:rFonts w:asciiTheme="minorHAnsi" w:hAnsiTheme="minorHAnsi" w:cstheme="minorHAnsi"/>
                <w:sz w:val="20"/>
                <w:szCs w:val="20"/>
              </w:rPr>
              <w:t>Rekonštrukcia budovy materskej školy/ elokovaného pracoviska</w:t>
            </w:r>
          </w:p>
        </w:tc>
        <w:tc>
          <w:tcPr>
            <w:tcW w:w="3542" w:type="dxa"/>
            <w:tcBorders>
              <w:top w:val="single" w:sz="4" w:space="0" w:color="auto"/>
              <w:left w:val="single" w:sz="4" w:space="0" w:color="auto"/>
              <w:right w:val="single" w:sz="4" w:space="0" w:color="auto"/>
            </w:tcBorders>
            <w:shd w:val="clear" w:color="auto" w:fill="D0CECE" w:themeFill="background2" w:themeFillShade="E6"/>
          </w:tcPr>
          <w:p w14:paraId="361361AD" w14:textId="575B7749" w:rsidR="007233D7" w:rsidRPr="00F84200" w:rsidRDefault="00A81A6B" w:rsidP="00516BBB">
            <w:pPr>
              <w:rPr>
                <w:rFonts w:asciiTheme="minorHAnsi" w:hAnsiTheme="minorHAnsi" w:cstheme="minorHAnsi"/>
                <w:color w:val="000000" w:themeColor="text1"/>
                <w:sz w:val="20"/>
                <w:szCs w:val="20"/>
              </w:rPr>
            </w:pPr>
            <w:r>
              <w:rPr>
                <w:rFonts w:asciiTheme="minorHAnsi" w:hAnsiTheme="minorHAnsi" w:cstheme="minorHAnsi"/>
                <w:sz w:val="18"/>
                <w:szCs w:val="18"/>
              </w:rPr>
              <w:t>D0313</w:t>
            </w:r>
            <w:r w:rsidR="007233D7" w:rsidRPr="00566701">
              <w:rPr>
                <w:rFonts w:asciiTheme="minorHAnsi" w:hAnsiTheme="minorHAnsi" w:cstheme="minorHAnsi"/>
                <w:sz w:val="18"/>
                <w:szCs w:val="18"/>
              </w:rPr>
              <w:t xml:space="preserve"> – Počet detí navštevujúcich novopostavenú/</w:t>
            </w:r>
            <w:r w:rsidR="007233D7">
              <w:rPr>
                <w:rFonts w:asciiTheme="minorHAnsi" w:hAnsiTheme="minorHAnsi" w:cstheme="minorHAnsi"/>
                <w:sz w:val="18"/>
                <w:szCs w:val="18"/>
              </w:rPr>
              <w:t>z</w:t>
            </w:r>
            <w:r w:rsidR="007233D7" w:rsidRPr="00566701">
              <w:rPr>
                <w:rFonts w:asciiTheme="minorHAnsi" w:hAnsiTheme="minorHAnsi" w:cstheme="minorHAnsi"/>
                <w:sz w:val="18"/>
                <w:szCs w:val="18"/>
              </w:rPr>
              <w:t>rekonštruovanú MŠ</w:t>
            </w:r>
          </w:p>
        </w:tc>
        <w:tc>
          <w:tcPr>
            <w:tcW w:w="9045" w:type="dxa"/>
            <w:tcBorders>
              <w:top w:val="single" w:sz="4" w:space="0" w:color="auto"/>
              <w:left w:val="single" w:sz="4" w:space="0" w:color="auto"/>
              <w:right w:val="single" w:sz="4" w:space="0" w:color="auto"/>
            </w:tcBorders>
            <w:shd w:val="clear" w:color="auto" w:fill="auto"/>
          </w:tcPr>
          <w:p w14:paraId="20970317" w14:textId="77777777" w:rsidR="007233D7" w:rsidRPr="00A1295A" w:rsidRDefault="007233D7" w:rsidP="00516BBB">
            <w:pPr>
              <w:jc w:val="both"/>
              <w:rPr>
                <w:rFonts w:asciiTheme="minorHAnsi" w:hAnsiTheme="minorHAnsi" w:cstheme="minorHAnsi"/>
                <w:sz w:val="18"/>
                <w:szCs w:val="18"/>
              </w:rPr>
            </w:pPr>
            <w:r w:rsidRPr="0047753D">
              <w:rPr>
                <w:rFonts w:asciiTheme="minorHAnsi" w:hAnsiTheme="minorHAnsi" w:cstheme="minorHAnsi"/>
                <w:sz w:val="18"/>
                <w:szCs w:val="18"/>
              </w:rPr>
              <w:t>Počet všetkých detí (vrátane detí z prostredia MRK), ktoré navštevujú a/alebo navštevovali novopostavenú/zrekonštruovanú materskú školu/elokované pracovisko za obdobie od ukončenia realizácie aktivít projektu do ukončenia obdobia udržateľnosti projektu</w:t>
            </w:r>
          </w:p>
        </w:tc>
      </w:tr>
    </w:tbl>
    <w:p w14:paraId="5B84A850" w14:textId="77777777" w:rsidR="00C037D4" w:rsidRDefault="00C037D4" w:rsidP="00913089">
      <w:pPr>
        <w:pStyle w:val="Nadpis1"/>
      </w:pPr>
    </w:p>
    <w:p w14:paraId="554A205E" w14:textId="77777777" w:rsidR="00913089" w:rsidRPr="00913089" w:rsidRDefault="00913089" w:rsidP="00913089">
      <w:pPr>
        <w:pStyle w:val="Nadpis1"/>
      </w:pPr>
      <w:r w:rsidRPr="00913089">
        <w:t>Iné údaje (D-údaje) na monitorovanie plnenia cieľov OP ĽZ</w:t>
      </w:r>
    </w:p>
    <w:p w14:paraId="17C88C52" w14:textId="77777777" w:rsidR="00913089" w:rsidRPr="00675855" w:rsidRDefault="00913089" w:rsidP="00913089">
      <w:pPr>
        <w:autoSpaceDE w:val="0"/>
        <w:autoSpaceDN w:val="0"/>
        <w:adjustRightInd w:val="0"/>
        <w:jc w:val="both"/>
        <w:rPr>
          <w:rFonts w:asciiTheme="minorHAnsi" w:eastAsiaTheme="minorHAnsi" w:hAnsiTheme="minorHAnsi" w:cstheme="minorHAnsi"/>
          <w:color w:val="000000"/>
          <w:sz w:val="20"/>
          <w:szCs w:val="20"/>
          <w:lang w:eastAsia="en-US"/>
        </w:rPr>
      </w:pPr>
      <w:r w:rsidRPr="00675855">
        <w:rPr>
          <w:rFonts w:asciiTheme="minorHAnsi" w:eastAsiaTheme="minorHAnsi" w:hAnsiTheme="minorHAnsi" w:cstheme="minorHAnsi"/>
          <w:color w:val="000000"/>
          <w:sz w:val="20"/>
          <w:szCs w:val="20"/>
          <w:lang w:eastAsia="en-US"/>
        </w:rPr>
        <w:t>SO id</w:t>
      </w:r>
      <w:r>
        <w:rPr>
          <w:rFonts w:asciiTheme="minorHAnsi" w:eastAsiaTheme="minorHAnsi" w:hAnsiTheme="minorHAnsi" w:cstheme="minorHAnsi"/>
          <w:color w:val="000000"/>
          <w:sz w:val="20"/>
          <w:szCs w:val="20"/>
          <w:lang w:eastAsia="en-US"/>
        </w:rPr>
        <w:t>entifikoval podľa hlavných</w:t>
      </w:r>
      <w:r w:rsidRPr="00675855">
        <w:rPr>
          <w:rFonts w:asciiTheme="minorHAnsi" w:eastAsiaTheme="minorHAnsi" w:hAnsiTheme="minorHAnsi" w:cstheme="minorHAnsi"/>
          <w:color w:val="000000"/>
          <w:sz w:val="20"/>
          <w:szCs w:val="20"/>
          <w:lang w:eastAsia="en-US"/>
        </w:rPr>
        <w:t xml:space="preserve"> aktivít</w:t>
      </w:r>
      <w:r>
        <w:rPr>
          <w:rFonts w:asciiTheme="minorHAnsi" w:eastAsiaTheme="minorHAnsi" w:hAnsiTheme="minorHAnsi" w:cstheme="minorHAnsi"/>
          <w:color w:val="000000"/>
          <w:sz w:val="20"/>
          <w:szCs w:val="20"/>
          <w:lang w:eastAsia="en-US"/>
        </w:rPr>
        <w:t xml:space="preserve"> iné údaje</w:t>
      </w:r>
      <w:r w:rsidRPr="00675855">
        <w:rPr>
          <w:rFonts w:asciiTheme="minorHAnsi" w:eastAsiaTheme="minorHAnsi" w:hAnsiTheme="minorHAnsi" w:cstheme="minorHAnsi"/>
          <w:color w:val="000000"/>
          <w:sz w:val="20"/>
          <w:szCs w:val="20"/>
          <w:lang w:eastAsia="en-US"/>
        </w:rPr>
        <w:t xml:space="preserve">, ktorých zoznam je </w:t>
      </w:r>
      <w:r>
        <w:rPr>
          <w:rFonts w:asciiTheme="minorHAnsi" w:eastAsiaTheme="minorHAnsi" w:hAnsiTheme="minorHAnsi" w:cstheme="minorHAnsi"/>
          <w:color w:val="000000"/>
          <w:sz w:val="20"/>
          <w:szCs w:val="20"/>
          <w:lang w:eastAsia="en-US"/>
        </w:rPr>
        <w:t>uvedený vyššie (viď „</w:t>
      </w:r>
      <w:r>
        <w:rPr>
          <w:rFonts w:asciiTheme="minorHAnsi" w:hAnsiTheme="minorHAnsi" w:cstheme="minorHAnsi"/>
          <w:sz w:val="20"/>
          <w:szCs w:val="20"/>
        </w:rPr>
        <w:t>Iné údaje na monitorovanie plnenia cieľov OP ĽZ“)</w:t>
      </w:r>
      <w:r w:rsidRPr="00675855">
        <w:rPr>
          <w:rFonts w:asciiTheme="minorHAnsi" w:eastAsiaTheme="minorHAnsi" w:hAnsiTheme="minorHAnsi" w:cstheme="minorHAnsi"/>
          <w:color w:val="000000"/>
          <w:sz w:val="20"/>
          <w:szCs w:val="20"/>
          <w:lang w:eastAsia="en-US"/>
        </w:rPr>
        <w:t xml:space="preserve">. </w:t>
      </w:r>
      <w:r>
        <w:rPr>
          <w:rFonts w:asciiTheme="minorHAnsi" w:eastAsiaTheme="minorHAnsi" w:hAnsiTheme="minorHAnsi" w:cstheme="minorHAnsi"/>
          <w:color w:val="000000"/>
          <w:sz w:val="20"/>
          <w:szCs w:val="20"/>
          <w:lang w:eastAsia="en-US"/>
        </w:rPr>
        <w:t xml:space="preserve">Iné </w:t>
      </w:r>
      <w:r w:rsidRPr="00675855">
        <w:rPr>
          <w:rFonts w:asciiTheme="minorHAnsi" w:eastAsiaTheme="minorHAnsi" w:hAnsiTheme="minorHAnsi" w:cstheme="minorHAnsi"/>
          <w:color w:val="000000"/>
          <w:sz w:val="20"/>
          <w:szCs w:val="20"/>
          <w:lang w:eastAsia="en-US"/>
        </w:rPr>
        <w:t xml:space="preserve">údaje sú merateľné hodnoty </w:t>
      </w:r>
      <w:r w:rsidRPr="00675855">
        <w:rPr>
          <w:rFonts w:asciiTheme="minorHAnsi" w:eastAsiaTheme="minorHAnsi" w:hAnsiTheme="minorHAnsi" w:cstheme="minorHAnsi"/>
          <w:b/>
          <w:bCs/>
          <w:color w:val="000000"/>
          <w:sz w:val="20"/>
          <w:szCs w:val="20"/>
          <w:lang w:eastAsia="en-US"/>
        </w:rPr>
        <w:t xml:space="preserve">odlišné od projektových merateľných ukazovateľov </w:t>
      </w:r>
      <w:r>
        <w:rPr>
          <w:rFonts w:asciiTheme="minorHAnsi" w:eastAsiaTheme="minorHAnsi" w:hAnsiTheme="minorHAnsi" w:cstheme="minorHAnsi"/>
          <w:b/>
          <w:bCs/>
          <w:color w:val="000000"/>
          <w:sz w:val="20"/>
          <w:szCs w:val="20"/>
          <w:lang w:eastAsia="en-US"/>
        </w:rPr>
        <w:t>a odlišné od sledovaných údajov</w:t>
      </w:r>
      <w:r w:rsidRPr="00675855">
        <w:rPr>
          <w:rFonts w:asciiTheme="minorHAnsi" w:eastAsiaTheme="minorHAnsi" w:hAnsiTheme="minorHAnsi" w:cstheme="minorHAnsi"/>
          <w:color w:val="000000"/>
          <w:sz w:val="20"/>
          <w:szCs w:val="20"/>
          <w:lang w:eastAsia="en-US"/>
        </w:rPr>
        <w:t xml:space="preserve">. </w:t>
      </w:r>
      <w:r>
        <w:rPr>
          <w:rFonts w:asciiTheme="minorHAnsi" w:eastAsiaTheme="minorHAnsi" w:hAnsiTheme="minorHAnsi" w:cstheme="minorHAnsi"/>
          <w:color w:val="000000"/>
          <w:sz w:val="20"/>
          <w:szCs w:val="20"/>
          <w:lang w:eastAsia="en-US"/>
        </w:rPr>
        <w:t>Iné údaje projektu sú</w:t>
      </w:r>
      <w:r w:rsidRPr="00675855">
        <w:rPr>
          <w:rFonts w:asciiTheme="minorHAnsi" w:eastAsiaTheme="minorHAnsi" w:hAnsiTheme="minorHAnsi" w:cstheme="minorHAnsi"/>
          <w:color w:val="000000"/>
          <w:sz w:val="20"/>
          <w:szCs w:val="20"/>
          <w:lang w:eastAsia="en-US"/>
        </w:rPr>
        <w:t xml:space="preserve"> potrebné </w:t>
      </w:r>
      <w:r w:rsidRPr="00AD7F62">
        <w:rPr>
          <w:rFonts w:asciiTheme="minorHAnsi" w:eastAsiaTheme="minorHAnsi" w:hAnsiTheme="minorHAnsi" w:cstheme="minorHAnsi"/>
          <w:color w:val="000000"/>
          <w:sz w:val="20"/>
          <w:szCs w:val="20"/>
          <w:lang w:eastAsia="en-US"/>
        </w:rPr>
        <w:t>na monitorovanie implementácie projektu a plnenie cieľov OP ĽZ</w:t>
      </w:r>
      <w:r>
        <w:rPr>
          <w:rFonts w:asciiTheme="minorHAnsi" w:eastAsiaTheme="minorHAnsi" w:hAnsiTheme="minorHAnsi" w:cstheme="minorHAnsi"/>
          <w:color w:val="000000"/>
          <w:sz w:val="20"/>
          <w:szCs w:val="20"/>
          <w:lang w:eastAsia="en-US"/>
        </w:rPr>
        <w:t>.</w:t>
      </w:r>
    </w:p>
    <w:p w14:paraId="03BBD4EC" w14:textId="77777777" w:rsidR="00913089" w:rsidRPr="00E3333B" w:rsidRDefault="00913089" w:rsidP="00913089">
      <w:pPr>
        <w:spacing w:line="259" w:lineRule="auto"/>
        <w:jc w:val="both"/>
        <w:rPr>
          <w:rFonts w:asciiTheme="minorHAnsi" w:hAnsiTheme="minorHAnsi" w:cstheme="minorHAnsi"/>
          <w:sz w:val="20"/>
          <w:szCs w:val="20"/>
        </w:rPr>
      </w:pPr>
      <w:r w:rsidRPr="003C01A5">
        <w:rPr>
          <w:rFonts w:asciiTheme="minorHAnsi" w:eastAsiaTheme="minorHAnsi" w:hAnsiTheme="minorHAnsi" w:cstheme="minorHAnsi"/>
          <w:color w:val="000000"/>
          <w:sz w:val="20"/>
          <w:szCs w:val="20"/>
          <w:lang w:eastAsia="en-US"/>
        </w:rPr>
        <w:t xml:space="preserve">Úspešný žiadateľ v pozícii prijímateľa bude Zmluvou o NFP zaviazaný na vykazovanie </w:t>
      </w:r>
      <w:r>
        <w:rPr>
          <w:rFonts w:asciiTheme="minorHAnsi" w:eastAsiaTheme="minorHAnsi" w:hAnsiTheme="minorHAnsi" w:cstheme="minorHAnsi"/>
          <w:color w:val="000000"/>
          <w:sz w:val="20"/>
          <w:szCs w:val="20"/>
          <w:lang w:eastAsia="en-US"/>
        </w:rPr>
        <w:t>iných</w:t>
      </w:r>
      <w:r w:rsidRPr="003C01A5">
        <w:rPr>
          <w:rFonts w:asciiTheme="minorHAnsi" w:eastAsiaTheme="minorHAnsi" w:hAnsiTheme="minorHAnsi" w:cstheme="minorHAnsi"/>
          <w:color w:val="000000"/>
          <w:sz w:val="20"/>
          <w:szCs w:val="20"/>
          <w:lang w:eastAsia="en-US"/>
        </w:rPr>
        <w:t xml:space="preserve"> údajov prostredníctvom nasledovných monitorovacích dokumentov:</w:t>
      </w:r>
      <w:r w:rsidRPr="00675855">
        <w:rPr>
          <w:rFonts w:asciiTheme="minorHAnsi" w:eastAsiaTheme="minorHAnsi" w:hAnsiTheme="minorHAnsi" w:cstheme="minorHAnsi"/>
          <w:color w:val="000000"/>
          <w:sz w:val="20"/>
          <w:szCs w:val="20"/>
          <w:lang w:eastAsia="en-US"/>
        </w:rPr>
        <w:t xml:space="preserve">: </w:t>
      </w:r>
    </w:p>
    <w:p w14:paraId="57E41EE0" w14:textId="11A1805B" w:rsidR="00913089" w:rsidRPr="00675855" w:rsidRDefault="00913089" w:rsidP="00913089">
      <w:pPr>
        <w:autoSpaceDE w:val="0"/>
        <w:autoSpaceDN w:val="0"/>
        <w:adjustRightInd w:val="0"/>
        <w:spacing w:after="27"/>
        <w:jc w:val="both"/>
        <w:rPr>
          <w:rFonts w:asciiTheme="minorHAnsi" w:eastAsiaTheme="minorHAnsi" w:hAnsiTheme="minorHAnsi" w:cstheme="minorHAnsi"/>
          <w:color w:val="000000"/>
          <w:sz w:val="20"/>
          <w:szCs w:val="20"/>
          <w:lang w:eastAsia="en-US"/>
        </w:rPr>
      </w:pPr>
      <w:r w:rsidRPr="00675855">
        <w:rPr>
          <w:rFonts w:asciiTheme="minorHAnsi" w:eastAsiaTheme="minorHAnsi" w:hAnsiTheme="minorHAnsi" w:cstheme="minorHAnsi"/>
          <w:color w:val="000000"/>
          <w:sz w:val="20"/>
          <w:szCs w:val="20"/>
          <w:lang w:eastAsia="en-US"/>
        </w:rPr>
        <w:t xml:space="preserve">- </w:t>
      </w:r>
      <w:r>
        <w:rPr>
          <w:rFonts w:asciiTheme="minorHAnsi" w:eastAsiaTheme="minorHAnsi" w:hAnsiTheme="minorHAnsi" w:cstheme="minorHAnsi"/>
          <w:color w:val="000000"/>
          <w:sz w:val="20"/>
          <w:szCs w:val="20"/>
          <w:lang w:eastAsia="en-US"/>
        </w:rPr>
        <w:t xml:space="preserve">Výročná </w:t>
      </w:r>
      <w:r w:rsidR="007233D7">
        <w:rPr>
          <w:rFonts w:asciiTheme="minorHAnsi" w:eastAsiaTheme="minorHAnsi" w:hAnsiTheme="minorHAnsi" w:cstheme="minorHAnsi"/>
          <w:color w:val="000000"/>
          <w:sz w:val="20"/>
          <w:szCs w:val="20"/>
          <w:lang w:eastAsia="en-US"/>
        </w:rPr>
        <w:t xml:space="preserve">monitorovacia správa projektu </w:t>
      </w:r>
      <w:r>
        <w:rPr>
          <w:rFonts w:asciiTheme="minorHAnsi" w:eastAsiaTheme="minorHAnsi" w:hAnsiTheme="minorHAnsi" w:cstheme="minorHAnsi"/>
          <w:color w:val="000000"/>
          <w:sz w:val="20"/>
          <w:szCs w:val="20"/>
          <w:lang w:eastAsia="en-US"/>
        </w:rPr>
        <w:t>a záverečná monitorovacia správa</w:t>
      </w:r>
      <w:r w:rsidR="007233D7">
        <w:rPr>
          <w:rFonts w:asciiTheme="minorHAnsi" w:eastAsiaTheme="minorHAnsi" w:hAnsiTheme="minorHAnsi" w:cstheme="minorHAnsi"/>
          <w:color w:val="000000"/>
          <w:sz w:val="20"/>
          <w:szCs w:val="20"/>
          <w:lang w:eastAsia="en-US"/>
        </w:rPr>
        <w:t xml:space="preserve"> projektu</w:t>
      </w:r>
    </w:p>
    <w:p w14:paraId="6581599B" w14:textId="77777777" w:rsidR="00913089" w:rsidRPr="00675855" w:rsidRDefault="00913089" w:rsidP="00913089">
      <w:pPr>
        <w:autoSpaceDE w:val="0"/>
        <w:autoSpaceDN w:val="0"/>
        <w:adjustRightInd w:val="0"/>
        <w:jc w:val="both"/>
        <w:rPr>
          <w:rFonts w:asciiTheme="minorHAnsi" w:eastAsiaTheme="minorHAnsi" w:hAnsiTheme="minorHAnsi" w:cstheme="minorHAnsi"/>
          <w:color w:val="000000"/>
          <w:sz w:val="20"/>
          <w:szCs w:val="20"/>
          <w:lang w:eastAsia="en-US"/>
        </w:rPr>
      </w:pPr>
      <w:r w:rsidRPr="00675855">
        <w:rPr>
          <w:rFonts w:asciiTheme="minorHAnsi" w:eastAsiaTheme="minorHAnsi" w:hAnsiTheme="minorHAnsi" w:cstheme="minorHAnsi"/>
          <w:color w:val="000000"/>
          <w:sz w:val="20"/>
          <w:szCs w:val="20"/>
          <w:lang w:eastAsia="en-US"/>
        </w:rPr>
        <w:t xml:space="preserve">- Následná monitorovacia správa projektu </w:t>
      </w:r>
    </w:p>
    <w:p w14:paraId="2E576E2B" w14:textId="77777777" w:rsidR="00913089" w:rsidRPr="003C01A5" w:rsidRDefault="00913089" w:rsidP="00913089">
      <w:pPr>
        <w:autoSpaceDE w:val="0"/>
        <w:autoSpaceDN w:val="0"/>
        <w:adjustRightInd w:val="0"/>
        <w:jc w:val="both"/>
        <w:rPr>
          <w:rFonts w:asciiTheme="minorHAnsi" w:hAnsiTheme="minorHAnsi" w:cstheme="minorHAnsi"/>
          <w:sz w:val="20"/>
          <w:szCs w:val="20"/>
        </w:rPr>
      </w:pPr>
    </w:p>
    <w:p w14:paraId="4EDEE062" w14:textId="539DF1C5" w:rsidR="00913089" w:rsidRPr="00675855" w:rsidRDefault="0020161B" w:rsidP="00913089">
      <w:pPr>
        <w:autoSpaceDE w:val="0"/>
        <w:autoSpaceDN w:val="0"/>
        <w:adjustRightInd w:val="0"/>
        <w:jc w:val="both"/>
        <w:rPr>
          <w:rFonts w:asciiTheme="minorHAnsi" w:eastAsiaTheme="minorHAnsi" w:hAnsiTheme="minorHAnsi" w:cstheme="minorHAnsi"/>
          <w:color w:val="000000"/>
          <w:sz w:val="20"/>
          <w:szCs w:val="20"/>
          <w:lang w:eastAsia="en-US"/>
        </w:rPr>
      </w:pPr>
      <w:r w:rsidRPr="0020161B">
        <w:rPr>
          <w:rFonts w:asciiTheme="minorHAnsi" w:eastAsiaTheme="minorHAnsi" w:hAnsiTheme="minorHAnsi" w:cstheme="minorHAnsi"/>
          <w:color w:val="000000"/>
          <w:sz w:val="20"/>
          <w:szCs w:val="20"/>
          <w:lang w:eastAsia="en-US"/>
        </w:rPr>
        <w:t>Iné údaje sa budú vykazovať v monitorovacích správach v časti 10. Iné údaje na úrovni projektu, pričom žiadateľ ako budúci prijímateľ bude vykazovať iné údaje za každú realizovanú hlavnú aktivitu projektu počas implementácie projektu.</w:t>
      </w:r>
      <w:r w:rsidR="007233D7">
        <w:rPr>
          <w:rFonts w:asciiTheme="minorHAnsi" w:eastAsiaTheme="minorHAnsi" w:hAnsiTheme="minorHAnsi" w:cstheme="minorHAnsi"/>
          <w:color w:val="000000"/>
          <w:sz w:val="20"/>
          <w:szCs w:val="20"/>
          <w:lang w:eastAsia="en-US"/>
        </w:rPr>
        <w:t xml:space="preserve"> I</w:t>
      </w:r>
      <w:r w:rsidR="00913089">
        <w:rPr>
          <w:rFonts w:asciiTheme="minorHAnsi" w:eastAsiaTheme="minorHAnsi" w:hAnsiTheme="minorHAnsi" w:cstheme="minorHAnsi"/>
          <w:color w:val="000000"/>
          <w:sz w:val="20"/>
          <w:szCs w:val="20"/>
          <w:lang w:eastAsia="en-US"/>
        </w:rPr>
        <w:t>né</w:t>
      </w:r>
      <w:r w:rsidR="00913089" w:rsidRPr="00675855">
        <w:rPr>
          <w:rFonts w:asciiTheme="minorHAnsi" w:eastAsiaTheme="minorHAnsi" w:hAnsiTheme="minorHAnsi" w:cstheme="minorHAnsi"/>
          <w:color w:val="000000"/>
          <w:sz w:val="20"/>
          <w:szCs w:val="20"/>
          <w:lang w:eastAsia="en-US"/>
        </w:rPr>
        <w:t xml:space="preserve"> údaje bude žiadateľ ako budúci prijímateľ poskytovať počas implementácie projektu </w:t>
      </w:r>
      <w:r w:rsidR="007233D7">
        <w:rPr>
          <w:rFonts w:asciiTheme="minorHAnsi" w:eastAsiaTheme="minorHAnsi" w:hAnsiTheme="minorHAnsi" w:cstheme="minorHAnsi"/>
          <w:color w:val="000000"/>
          <w:sz w:val="20"/>
          <w:szCs w:val="20"/>
          <w:lang w:eastAsia="en-US"/>
        </w:rPr>
        <w:t xml:space="preserve">(tabuľka v časti 2.1.1) </w:t>
      </w:r>
      <w:r w:rsidR="00913089" w:rsidRPr="00675855">
        <w:rPr>
          <w:rFonts w:asciiTheme="minorHAnsi" w:eastAsiaTheme="minorHAnsi" w:hAnsiTheme="minorHAnsi" w:cstheme="minorHAnsi"/>
          <w:color w:val="000000"/>
          <w:sz w:val="20"/>
          <w:szCs w:val="20"/>
          <w:lang w:eastAsia="en-US"/>
        </w:rPr>
        <w:t>a počas udržateľnosti projektu</w:t>
      </w:r>
      <w:r w:rsidR="007233D7">
        <w:rPr>
          <w:rFonts w:asciiTheme="minorHAnsi" w:eastAsiaTheme="minorHAnsi" w:hAnsiTheme="minorHAnsi" w:cstheme="minorHAnsi"/>
          <w:color w:val="000000"/>
          <w:sz w:val="20"/>
          <w:szCs w:val="20"/>
          <w:lang w:eastAsia="en-US"/>
        </w:rPr>
        <w:t xml:space="preserve"> (tabuľka v časti 2.1.2)</w:t>
      </w:r>
      <w:r w:rsidR="00913089" w:rsidRPr="00675855">
        <w:rPr>
          <w:rFonts w:asciiTheme="minorHAnsi" w:eastAsiaTheme="minorHAnsi" w:hAnsiTheme="minorHAnsi" w:cstheme="minorHAnsi"/>
          <w:color w:val="000000"/>
          <w:sz w:val="20"/>
          <w:szCs w:val="20"/>
          <w:lang w:eastAsia="en-US"/>
        </w:rPr>
        <w:t>. Žiadateľ pri vypĺňaní ŽoNFP nestanov</w:t>
      </w:r>
      <w:r w:rsidR="00913089">
        <w:rPr>
          <w:rFonts w:asciiTheme="minorHAnsi" w:eastAsiaTheme="minorHAnsi" w:hAnsiTheme="minorHAnsi" w:cstheme="minorHAnsi"/>
          <w:color w:val="000000"/>
          <w:sz w:val="20"/>
          <w:szCs w:val="20"/>
          <w:lang w:eastAsia="en-US"/>
        </w:rPr>
        <w:t xml:space="preserve">uje cieľovú hodnotu iných </w:t>
      </w:r>
      <w:r w:rsidR="00913089" w:rsidRPr="00675855">
        <w:rPr>
          <w:rFonts w:asciiTheme="minorHAnsi" w:eastAsiaTheme="minorHAnsi" w:hAnsiTheme="minorHAnsi" w:cstheme="minorHAnsi"/>
          <w:color w:val="000000"/>
          <w:sz w:val="20"/>
          <w:szCs w:val="20"/>
          <w:lang w:eastAsia="en-US"/>
        </w:rPr>
        <w:t xml:space="preserve">údajov a neuvádza ich ani do formuláru ŽoNFP, ani do žiadnej z príloh ŽoNFP. </w:t>
      </w:r>
    </w:p>
    <w:p w14:paraId="5752F6ED" w14:textId="77777777" w:rsidR="00913089" w:rsidRPr="00675855" w:rsidRDefault="00913089" w:rsidP="00913089">
      <w:pPr>
        <w:autoSpaceDE w:val="0"/>
        <w:autoSpaceDN w:val="0"/>
        <w:adjustRightInd w:val="0"/>
        <w:jc w:val="both"/>
        <w:rPr>
          <w:rFonts w:asciiTheme="minorHAnsi" w:eastAsiaTheme="minorHAnsi" w:hAnsiTheme="minorHAnsi" w:cstheme="minorHAnsi"/>
          <w:color w:val="000000"/>
          <w:sz w:val="20"/>
          <w:szCs w:val="20"/>
          <w:lang w:eastAsia="en-US"/>
        </w:rPr>
      </w:pPr>
      <w:r w:rsidRPr="00675855">
        <w:rPr>
          <w:rFonts w:asciiTheme="minorHAnsi" w:eastAsiaTheme="minorHAnsi" w:hAnsiTheme="minorHAnsi" w:cstheme="minorHAnsi"/>
          <w:color w:val="000000"/>
          <w:sz w:val="20"/>
          <w:szCs w:val="20"/>
          <w:lang w:eastAsia="en-US"/>
        </w:rPr>
        <w:t xml:space="preserve">V priebehu implementácie projektu môže byť rozsah </w:t>
      </w:r>
      <w:r>
        <w:rPr>
          <w:rFonts w:asciiTheme="minorHAnsi" w:eastAsiaTheme="minorHAnsi" w:hAnsiTheme="minorHAnsi" w:cstheme="minorHAnsi"/>
          <w:color w:val="000000"/>
          <w:sz w:val="20"/>
          <w:szCs w:val="20"/>
          <w:lang w:eastAsia="en-US"/>
        </w:rPr>
        <w:t>iných</w:t>
      </w:r>
      <w:r w:rsidRPr="00675855">
        <w:rPr>
          <w:rFonts w:asciiTheme="minorHAnsi" w:eastAsiaTheme="minorHAnsi" w:hAnsiTheme="minorHAnsi" w:cstheme="minorHAnsi"/>
          <w:color w:val="000000"/>
          <w:sz w:val="20"/>
          <w:szCs w:val="20"/>
          <w:lang w:eastAsia="en-US"/>
        </w:rPr>
        <w:t xml:space="preserve"> údajov upravený (rozšírený, resp. zúžený) a poskytovanie týchto údajov bude prebiehať v súlade s podmienkami dohodnutými v Zmluve o NFP. </w:t>
      </w:r>
    </w:p>
    <w:p w14:paraId="24D7CE72" w14:textId="77777777" w:rsidR="00913089" w:rsidRDefault="00913089" w:rsidP="00913089">
      <w:pPr>
        <w:spacing w:after="160" w:line="259" w:lineRule="auto"/>
        <w:jc w:val="both"/>
        <w:rPr>
          <w:rFonts w:asciiTheme="minorHAnsi" w:eastAsiaTheme="minorHAnsi" w:hAnsiTheme="minorHAnsi" w:cstheme="minorHAnsi"/>
          <w:b/>
          <w:bCs/>
          <w:color w:val="000000"/>
          <w:sz w:val="20"/>
          <w:szCs w:val="20"/>
          <w:lang w:eastAsia="en-US"/>
        </w:rPr>
      </w:pPr>
      <w:r>
        <w:rPr>
          <w:rFonts w:asciiTheme="minorHAnsi" w:eastAsiaTheme="minorHAnsi" w:hAnsiTheme="minorHAnsi" w:cstheme="minorHAnsi"/>
          <w:b/>
          <w:bCs/>
          <w:color w:val="000000"/>
          <w:sz w:val="20"/>
          <w:szCs w:val="20"/>
          <w:lang w:eastAsia="en-US"/>
        </w:rPr>
        <w:t>Iné</w:t>
      </w:r>
      <w:r w:rsidRPr="003C01A5">
        <w:rPr>
          <w:rFonts w:asciiTheme="minorHAnsi" w:eastAsiaTheme="minorHAnsi" w:hAnsiTheme="minorHAnsi" w:cstheme="minorHAnsi"/>
          <w:b/>
          <w:bCs/>
          <w:color w:val="000000"/>
          <w:sz w:val="20"/>
          <w:szCs w:val="20"/>
          <w:lang w:eastAsia="en-US"/>
        </w:rPr>
        <w:t xml:space="preserve"> údaje </w:t>
      </w:r>
      <w:r>
        <w:rPr>
          <w:rFonts w:asciiTheme="minorHAnsi" w:eastAsiaTheme="minorHAnsi" w:hAnsiTheme="minorHAnsi" w:cstheme="minorHAnsi"/>
          <w:b/>
          <w:bCs/>
          <w:color w:val="000000"/>
          <w:sz w:val="20"/>
          <w:szCs w:val="20"/>
          <w:lang w:eastAsia="en-US"/>
        </w:rPr>
        <w:t>(D-údaje) na monitorovanie plnenia cieľov OP ĽZ</w:t>
      </w:r>
      <w:r w:rsidRPr="003C01A5">
        <w:rPr>
          <w:rFonts w:asciiTheme="minorHAnsi" w:eastAsiaTheme="minorHAnsi" w:hAnsiTheme="minorHAnsi" w:cstheme="minorHAnsi"/>
          <w:b/>
          <w:bCs/>
          <w:color w:val="000000"/>
          <w:sz w:val="20"/>
          <w:szCs w:val="20"/>
          <w:lang w:eastAsia="en-US"/>
        </w:rPr>
        <w:t xml:space="preserve"> nie sú podmienkou poskytnutia príspevku.</w:t>
      </w:r>
    </w:p>
    <w:p w14:paraId="457949FD" w14:textId="77777777" w:rsidR="007233D7" w:rsidRPr="00A80DFE" w:rsidRDefault="007233D7" w:rsidP="00913089">
      <w:pPr>
        <w:spacing w:after="160" w:line="259" w:lineRule="auto"/>
        <w:jc w:val="both"/>
        <w:rPr>
          <w:rFonts w:asciiTheme="minorHAnsi" w:eastAsiaTheme="minorHAnsi" w:hAnsiTheme="minorHAnsi" w:cstheme="minorHAnsi"/>
          <w:b/>
          <w:bCs/>
          <w:color w:val="000000"/>
          <w:sz w:val="20"/>
          <w:szCs w:val="20"/>
          <w:lang w:eastAsia="en-US"/>
        </w:rPr>
      </w:pPr>
    </w:p>
    <w:p w14:paraId="51305900" w14:textId="77777777" w:rsidR="007233D7" w:rsidRDefault="007233D7">
      <w:pPr>
        <w:spacing w:after="160" w:line="259" w:lineRule="auto"/>
        <w:rPr>
          <w:rFonts w:asciiTheme="minorHAnsi" w:hAnsiTheme="minorHAnsi" w:cstheme="minorHAnsi"/>
          <w:b/>
          <w:color w:val="FFFFFF" w:themeColor="background1"/>
          <w:sz w:val="20"/>
          <w:szCs w:val="20"/>
        </w:rPr>
      </w:pPr>
      <w:r>
        <w:rPr>
          <w:rFonts w:asciiTheme="minorHAnsi" w:hAnsiTheme="minorHAnsi" w:cstheme="minorHAnsi"/>
          <w:b/>
          <w:color w:val="FFFFFF" w:themeColor="background1"/>
          <w:sz w:val="20"/>
          <w:szCs w:val="20"/>
        </w:rPr>
        <w:br w:type="page"/>
      </w:r>
    </w:p>
    <w:p w14:paraId="5CE2674D" w14:textId="0DFD8051" w:rsidR="00913089" w:rsidRDefault="00B43A09" w:rsidP="00B43A09">
      <w:pPr>
        <w:shd w:val="clear" w:color="auto" w:fill="767171" w:themeFill="background2" w:themeFillShade="80"/>
        <w:ind w:left="-567" w:right="-597"/>
        <w:rPr>
          <w:rFonts w:asciiTheme="minorHAnsi" w:hAnsiTheme="minorHAnsi" w:cstheme="minorHAnsi"/>
          <w:b/>
          <w:color w:val="FFFFFF" w:themeColor="background1"/>
          <w:sz w:val="20"/>
          <w:szCs w:val="20"/>
        </w:rPr>
      </w:pPr>
      <w:r>
        <w:rPr>
          <w:rFonts w:asciiTheme="minorHAnsi" w:hAnsiTheme="minorHAnsi" w:cstheme="minorHAnsi"/>
          <w:b/>
          <w:color w:val="FFFFFF" w:themeColor="background1"/>
          <w:sz w:val="20"/>
          <w:szCs w:val="20"/>
        </w:rPr>
        <w:lastRenderedPageBreak/>
        <w:t>2.2 Iné</w:t>
      </w:r>
      <w:r w:rsidR="00913089">
        <w:rPr>
          <w:rFonts w:asciiTheme="minorHAnsi" w:hAnsiTheme="minorHAnsi" w:cstheme="minorHAnsi"/>
          <w:b/>
          <w:color w:val="FFFFFF" w:themeColor="background1"/>
          <w:sz w:val="20"/>
          <w:szCs w:val="20"/>
        </w:rPr>
        <w:t xml:space="preserve"> údaje na monitorovanie uplatňovania HP RMŽ a ND </w:t>
      </w:r>
    </w:p>
    <w:p w14:paraId="74A1EC68" w14:textId="77777777" w:rsidR="00913089" w:rsidRDefault="00913089" w:rsidP="00913089">
      <w:pPr>
        <w:ind w:left="-567" w:right="-597"/>
        <w:rPr>
          <w:rFonts w:asciiTheme="minorHAnsi" w:hAnsiTheme="minorHAnsi" w:cstheme="minorHAnsi"/>
          <w:b/>
          <w:sz w:val="20"/>
          <w:szCs w:val="20"/>
        </w:rPr>
      </w:pPr>
    </w:p>
    <w:tbl>
      <w:tblPr>
        <w:tblStyle w:val="Mriekatabuky"/>
        <w:tblW w:w="15168" w:type="dxa"/>
        <w:tblInd w:w="-459" w:type="dxa"/>
        <w:tblLayout w:type="fixed"/>
        <w:tblLook w:val="04A0" w:firstRow="1" w:lastRow="0" w:firstColumn="1" w:lastColumn="0" w:noHBand="0" w:noVBand="1"/>
      </w:tblPr>
      <w:tblGrid>
        <w:gridCol w:w="3429"/>
        <w:gridCol w:w="11739"/>
      </w:tblGrid>
      <w:tr w:rsidR="00752A57" w14:paraId="55A22AF7" w14:textId="77777777" w:rsidTr="00D94C94">
        <w:tc>
          <w:tcPr>
            <w:tcW w:w="342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316C75D7" w14:textId="4C81CD37" w:rsidR="00752A57" w:rsidRPr="00752A57" w:rsidRDefault="00752A57" w:rsidP="00D94C94">
            <w:pPr>
              <w:rPr>
                <w:rFonts w:asciiTheme="minorHAnsi" w:hAnsiTheme="minorHAnsi" w:cstheme="minorHAnsi"/>
                <w:b/>
                <w:sz w:val="20"/>
                <w:szCs w:val="20"/>
                <w:lang w:eastAsia="en-US"/>
              </w:rPr>
            </w:pPr>
            <w:r w:rsidRPr="00752A57">
              <w:rPr>
                <w:rFonts w:asciiTheme="minorHAnsi" w:hAnsiTheme="minorHAnsi" w:cstheme="minorHAnsi"/>
                <w:b/>
                <w:sz w:val="20"/>
                <w:szCs w:val="20"/>
                <w:lang w:eastAsia="en-US"/>
              </w:rPr>
              <w:t>Iný údaj projektu</w:t>
            </w:r>
          </w:p>
        </w:tc>
        <w:tc>
          <w:tcPr>
            <w:tcW w:w="1173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28F18C5A" w14:textId="6C15B1DC" w:rsidR="00752A57" w:rsidRPr="00752A57" w:rsidRDefault="00752A57" w:rsidP="00D94C94">
            <w:pPr>
              <w:rPr>
                <w:rFonts w:asciiTheme="minorHAnsi" w:hAnsiTheme="minorHAnsi" w:cstheme="minorHAnsi"/>
                <w:b/>
                <w:sz w:val="20"/>
                <w:szCs w:val="20"/>
                <w:lang w:eastAsia="en-US"/>
              </w:rPr>
            </w:pPr>
            <w:r w:rsidRPr="00752A57">
              <w:rPr>
                <w:rFonts w:asciiTheme="minorHAnsi" w:hAnsiTheme="minorHAnsi" w:cstheme="minorHAnsi"/>
                <w:b/>
                <w:sz w:val="20"/>
                <w:szCs w:val="20"/>
                <w:lang w:eastAsia="en-US"/>
              </w:rPr>
              <w:t>Definícia iného údaju projektu</w:t>
            </w:r>
          </w:p>
        </w:tc>
      </w:tr>
      <w:tr w:rsidR="00752A57" w:rsidRPr="00F6209E" w14:paraId="2FBC37C4" w14:textId="77777777" w:rsidTr="003150F2">
        <w:trPr>
          <w:trHeight w:val="310"/>
        </w:trPr>
        <w:tc>
          <w:tcPr>
            <w:tcW w:w="3429" w:type="dxa"/>
            <w:tcBorders>
              <w:top w:val="single" w:sz="4" w:space="0" w:color="auto"/>
              <w:left w:val="single" w:sz="4" w:space="0" w:color="auto"/>
              <w:right w:val="single" w:sz="4" w:space="0" w:color="auto"/>
            </w:tcBorders>
            <w:shd w:val="clear" w:color="auto" w:fill="F2F2F2" w:themeFill="background1" w:themeFillShade="F2"/>
          </w:tcPr>
          <w:p w14:paraId="30EC987C" w14:textId="68684527" w:rsidR="00752A57" w:rsidRDefault="00752A57" w:rsidP="007811D0">
            <w:pPr>
              <w:rPr>
                <w:rFonts w:asciiTheme="minorHAnsi" w:hAnsiTheme="minorHAnsi" w:cstheme="minorHAnsi"/>
                <w:color w:val="000000" w:themeColor="text1"/>
                <w:sz w:val="20"/>
                <w:szCs w:val="20"/>
              </w:rPr>
            </w:pPr>
            <w:r w:rsidRPr="00B43A09">
              <w:rPr>
                <w:rFonts w:asciiTheme="minorHAnsi" w:hAnsiTheme="minorHAnsi" w:cstheme="minorHAnsi"/>
                <w:sz w:val="18"/>
                <w:szCs w:val="18"/>
              </w:rPr>
              <w:t>D0128 - Počet nástrojov zabezpečujúcich prístupnosť pre osoby so zdravotným postihnutím</w:t>
            </w:r>
          </w:p>
        </w:tc>
        <w:tc>
          <w:tcPr>
            <w:tcW w:w="11739" w:type="dxa"/>
            <w:tcBorders>
              <w:top w:val="single" w:sz="4" w:space="0" w:color="auto"/>
              <w:left w:val="single" w:sz="4" w:space="0" w:color="auto"/>
              <w:right w:val="single" w:sz="4" w:space="0" w:color="auto"/>
            </w:tcBorders>
            <w:shd w:val="clear" w:color="auto" w:fill="auto"/>
          </w:tcPr>
          <w:p w14:paraId="7406AEBF" w14:textId="77777777" w:rsidR="00752A57" w:rsidRPr="00B43A09" w:rsidRDefault="00752A57" w:rsidP="00B43A09">
            <w:pPr>
              <w:rPr>
                <w:rFonts w:asciiTheme="minorHAnsi" w:hAnsiTheme="minorHAnsi" w:cstheme="minorHAnsi"/>
                <w:sz w:val="18"/>
                <w:szCs w:val="18"/>
              </w:rPr>
            </w:pPr>
            <w:r w:rsidRPr="00B43A09">
              <w:rPr>
                <w:rFonts w:asciiTheme="minorHAnsi" w:hAnsiTheme="minorHAnsi" w:cstheme="minorHAnsi"/>
                <w:sz w:val="18"/>
                <w:szCs w:val="18"/>
              </w:rPr>
              <w:t>Údaj vyjadruje počet nástrojov zabezpečujúcich prístupnosť pre osoby so zdravotným postihnutím a zahŕňa opatrenia, služby alebo zariadenia zamerané na odstraňovanie prekážok a bariér brániacich v prístupnosti osobám so zdravotným postihnutím k výsledkom projektu. Môže ísť o zlepšenie prístupnosti k fyzickému prostrediu, k doprave (napr. nástupište, zdvíhacie plošiny, výťah, oznamovacie a navádzacie systémy a pod.), k informáciám a komunikácii vrátane informačných a komunikačných technológií a systémov, ako aj k ďalším prostriedkom a službám dostupným alebo poskytovaným verejnosti. Ide o prístupnosť najmä v zmysle vyhlášky Ministerstva životného prostredia SR č. 532/2002, ktorou sa ustanovujú podrobnosti o všeobecných technických požiadavkách na výstavbu a o všeobecných technických požiadavkách na stavby užívané osobami s obmedzenou schopnosťou pohybu a orientácie a výnos Ministerstva financií SR č. 55/2014 o štandardoch pre informačné systémy verejnej správy.</w:t>
            </w:r>
          </w:p>
          <w:p w14:paraId="5366F46F" w14:textId="72321513" w:rsidR="00752A57" w:rsidRPr="00F6209E" w:rsidRDefault="00752A57" w:rsidP="00B43A09">
            <w:pPr>
              <w:rPr>
                <w:rFonts w:asciiTheme="minorHAnsi" w:hAnsiTheme="minorHAnsi" w:cstheme="minorHAnsi"/>
                <w:sz w:val="18"/>
                <w:szCs w:val="18"/>
              </w:rPr>
            </w:pPr>
            <w:r w:rsidRPr="00B43A09">
              <w:rPr>
                <w:rFonts w:asciiTheme="minorHAnsi" w:hAnsiTheme="minorHAnsi" w:cstheme="minorHAnsi"/>
                <w:sz w:val="18"/>
                <w:szCs w:val="18"/>
              </w:rPr>
              <w:t>Osoby so zdravotným postihnutím sú osoby s dlhodobými telesnými, mentálnymi, intelektuálnymi alebo zmyslovými postihnutiami, ktoré v súčinnosti s rôznymi prekážkami môžu brániť ich plnému a účinnému zapojeniu do spoločnosti na rovnakom základe s ostatnými. Osoby so zdravotným postihnutím zahŕňajú všetky osoby so zdravotným postihnutím, najmä však osoby definované v zákone č. 447/2008 Z. z. o peňažných príspevkoch na kompenzáciu ťažkého zdravotného postihnutia (osoba s ťažkým zdravotným postihnutím) alebo v zákone č. 461/2003 Z. z. o sociálnom poistení (osoba, ktorá má zníženú mieru schopnosti vykonávať zárobkovú činnos</w:t>
            </w:r>
            <w:r>
              <w:rPr>
                <w:rFonts w:asciiTheme="minorHAnsi" w:hAnsiTheme="minorHAnsi" w:cstheme="minorHAnsi"/>
                <w:sz w:val="18"/>
                <w:szCs w:val="18"/>
              </w:rPr>
              <w:t>ť)</w:t>
            </w:r>
          </w:p>
        </w:tc>
      </w:tr>
      <w:tr w:rsidR="00752A57" w:rsidRPr="00A1295A" w14:paraId="7C047838" w14:textId="77777777" w:rsidTr="003150F2">
        <w:trPr>
          <w:trHeight w:val="310"/>
        </w:trPr>
        <w:tc>
          <w:tcPr>
            <w:tcW w:w="3429" w:type="dxa"/>
            <w:tcBorders>
              <w:top w:val="single" w:sz="4" w:space="0" w:color="auto"/>
              <w:left w:val="single" w:sz="4" w:space="0" w:color="auto"/>
              <w:right w:val="single" w:sz="4" w:space="0" w:color="auto"/>
            </w:tcBorders>
            <w:shd w:val="clear" w:color="auto" w:fill="F2F2F2" w:themeFill="background1" w:themeFillShade="F2"/>
          </w:tcPr>
          <w:p w14:paraId="36431B69" w14:textId="1CAA4590" w:rsidR="00752A57" w:rsidRPr="00F84200" w:rsidRDefault="00752A57" w:rsidP="007811D0">
            <w:pPr>
              <w:rPr>
                <w:rFonts w:asciiTheme="minorHAnsi" w:hAnsiTheme="minorHAnsi" w:cstheme="minorHAnsi"/>
                <w:color w:val="000000" w:themeColor="text1"/>
                <w:sz w:val="20"/>
                <w:szCs w:val="20"/>
              </w:rPr>
            </w:pPr>
            <w:r w:rsidRPr="00B43A09">
              <w:rPr>
                <w:rFonts w:asciiTheme="minorHAnsi" w:hAnsiTheme="minorHAnsi" w:cstheme="minorHAnsi"/>
                <w:sz w:val="18"/>
                <w:szCs w:val="18"/>
              </w:rPr>
              <w:t>D0249 - Počet pracovníkov, pracovníčok refundovaných z projektu mimo technickej pomoci OP/OP TP</w:t>
            </w:r>
          </w:p>
        </w:tc>
        <w:tc>
          <w:tcPr>
            <w:tcW w:w="11739" w:type="dxa"/>
            <w:tcBorders>
              <w:top w:val="single" w:sz="4" w:space="0" w:color="auto"/>
              <w:left w:val="single" w:sz="4" w:space="0" w:color="auto"/>
              <w:right w:val="single" w:sz="4" w:space="0" w:color="auto"/>
            </w:tcBorders>
            <w:shd w:val="clear" w:color="auto" w:fill="auto"/>
          </w:tcPr>
          <w:p w14:paraId="477F5C4B" w14:textId="138C6138" w:rsidR="00752A57" w:rsidRPr="00A1295A" w:rsidRDefault="00752A57" w:rsidP="007811D0">
            <w:pPr>
              <w:jc w:val="both"/>
              <w:rPr>
                <w:rFonts w:asciiTheme="minorHAnsi" w:hAnsiTheme="minorHAnsi" w:cstheme="minorHAnsi"/>
                <w:sz w:val="18"/>
                <w:szCs w:val="18"/>
              </w:rPr>
            </w:pPr>
            <w:r w:rsidRPr="00B43A09">
              <w:rPr>
                <w:rFonts w:asciiTheme="minorHAnsi" w:hAnsiTheme="minorHAnsi" w:cstheme="minorHAnsi"/>
                <w:sz w:val="18"/>
                <w:szCs w:val="18"/>
              </w:rPr>
              <w:t xml:space="preserve">Údaj vyjadruje priemerný ročný počet pracovníkov, pracovníčok, ktorých mzdy sú plne alebo čiastočne refundované v rámci daného projektu a prepočítaný na ekvivalent plného pracovného úväzku (FTE). Údaj zachytáva jednak osoby, ktoré sa podieľajú na riadení a implementácii projektu (napr. projektový manažér, projektová manažérka, účtovníčka, účtovník a pod.), ako aj osoby, ktoré vykonávajú odbornú prácu (napr. terénni sociálni pracovníci, terénne sociálne pracovníčky a pod.). Započítavajú sa osoby, ktoré sú v pracovnom, alebo inom obdobnom pracovno-právnom pomere, SZČO, osoby v slobodnom povolaní. Nezapočítavajú sa osoby, ktoré nevykonávajú kontinuálnu prácu pre projekt alebo v rámci projektu (napr. ad hoc lektori, lektorky, školitelia, školiteľky), osoby v mimopracovnom pomere ani osoby vykonávajúce prácu na základe obchodno-právneho vzťahu (napr. konatelia, konateľky </w:t>
            </w:r>
            <w:r>
              <w:rPr>
                <w:rFonts w:asciiTheme="minorHAnsi" w:hAnsiTheme="minorHAnsi" w:cstheme="minorHAnsi"/>
                <w:sz w:val="18"/>
                <w:szCs w:val="18"/>
              </w:rPr>
              <w:t>firiem, mandátne zmluvy a pod.)</w:t>
            </w:r>
          </w:p>
        </w:tc>
      </w:tr>
      <w:tr w:rsidR="00752A57" w:rsidRPr="00A1295A" w14:paraId="3EA8BBC5" w14:textId="77777777" w:rsidTr="003150F2">
        <w:trPr>
          <w:trHeight w:val="310"/>
        </w:trPr>
        <w:tc>
          <w:tcPr>
            <w:tcW w:w="3429" w:type="dxa"/>
            <w:tcBorders>
              <w:top w:val="single" w:sz="4" w:space="0" w:color="auto"/>
              <w:left w:val="single" w:sz="4" w:space="0" w:color="auto"/>
              <w:right w:val="single" w:sz="4" w:space="0" w:color="auto"/>
            </w:tcBorders>
            <w:shd w:val="clear" w:color="auto" w:fill="F2F2F2" w:themeFill="background1" w:themeFillShade="F2"/>
          </w:tcPr>
          <w:p w14:paraId="78AB89D5" w14:textId="223D1AA0" w:rsidR="00752A57" w:rsidRPr="00B43A09" w:rsidRDefault="00752A57" w:rsidP="00752A57">
            <w:pPr>
              <w:rPr>
                <w:rFonts w:asciiTheme="minorHAnsi" w:hAnsiTheme="minorHAnsi" w:cstheme="minorHAnsi"/>
                <w:sz w:val="18"/>
                <w:szCs w:val="18"/>
              </w:rPr>
            </w:pPr>
            <w:r w:rsidRPr="00B43A09">
              <w:rPr>
                <w:rFonts w:asciiTheme="minorHAnsi" w:hAnsiTheme="minorHAnsi" w:cstheme="minorHAnsi"/>
                <w:sz w:val="18"/>
                <w:szCs w:val="18"/>
              </w:rPr>
              <w:t>D0250 - Počet pracovníkov, pracovníčok so zdravotným postihnutím refundovaných z projektu mimo technickej pomoci OP/OP TP</w:t>
            </w:r>
          </w:p>
        </w:tc>
        <w:tc>
          <w:tcPr>
            <w:tcW w:w="11739" w:type="dxa"/>
            <w:tcBorders>
              <w:top w:val="single" w:sz="4" w:space="0" w:color="auto"/>
              <w:left w:val="single" w:sz="4" w:space="0" w:color="auto"/>
              <w:right w:val="single" w:sz="4" w:space="0" w:color="auto"/>
            </w:tcBorders>
            <w:shd w:val="clear" w:color="auto" w:fill="auto"/>
          </w:tcPr>
          <w:p w14:paraId="67D3AD35" w14:textId="1D333EA0" w:rsidR="00752A57" w:rsidRPr="00B43A09" w:rsidRDefault="00752A57" w:rsidP="00752A57">
            <w:pPr>
              <w:jc w:val="both"/>
              <w:rPr>
                <w:rFonts w:asciiTheme="minorHAnsi" w:hAnsiTheme="minorHAnsi" w:cstheme="minorHAnsi"/>
                <w:sz w:val="18"/>
                <w:szCs w:val="18"/>
              </w:rPr>
            </w:pPr>
            <w:r w:rsidRPr="00B43A09">
              <w:rPr>
                <w:rFonts w:asciiTheme="minorHAnsi" w:hAnsiTheme="minorHAnsi" w:cstheme="minorHAnsi"/>
                <w:sz w:val="18"/>
                <w:szCs w:val="18"/>
              </w:rPr>
              <w:t>Údaj vyjadruje priemerný ročný počet pracovníkov, pracovníčok so zdravotným postihnutím, ktorých mzdy sú plne alebo čiastočne refundované v rámci daného projektu, prepočítaný na ekvivalent plného pracovného úväzku (FTE). Údaj zachytáva jednak osoby, ktoré sa podieľajú na riadení a implementácii projektu (napr. projektový manažér, manažérka účtovník, účtovníčka a pod.), ako aj osoby, ktoré vykonávajú odbornú prácu (napr. terénni sociálni pracovníci, terénne sociálne pracovníčky a pod.). Započítavajú sa osoby, ktoré sú v pracovnom, alebo inom obdobnom pracovno-právnom pomere, SZČO, osoby v slobodnom povolaní. Nezapočítavajú sa osoby, ktoré nevykonávajú kontinuálnu prácu pre projekt alebo v rámci projektu (napr. ad hoc lektori, lektorky, školitelia, školiteľky), osoby v mimopracovnom pomere ani osoby vykonávajúce prácu na základe obchodno-právneho vzťahu (napr. konatelia, konateľky firiem, mandátne zmluvy a</w:t>
            </w:r>
            <w:r>
              <w:rPr>
                <w:rFonts w:asciiTheme="minorHAnsi" w:hAnsiTheme="minorHAnsi" w:cstheme="minorHAnsi"/>
                <w:sz w:val="18"/>
                <w:szCs w:val="18"/>
              </w:rPr>
              <w:t xml:space="preserve"> pod.)</w:t>
            </w:r>
          </w:p>
        </w:tc>
      </w:tr>
    </w:tbl>
    <w:p w14:paraId="0A60FF3A" w14:textId="77777777" w:rsidR="00B43A09" w:rsidRDefault="00B43A09" w:rsidP="00913089"/>
    <w:p w14:paraId="7816847A" w14:textId="77777777" w:rsidR="00044D90" w:rsidRDefault="00044D90" w:rsidP="00913089"/>
    <w:p w14:paraId="12E52C91" w14:textId="77777777" w:rsidR="00044D90" w:rsidRDefault="00044D90" w:rsidP="00913089"/>
    <w:tbl>
      <w:tblPr>
        <w:tblStyle w:val="Mriekatabuky"/>
        <w:tblW w:w="15168" w:type="dxa"/>
        <w:tblInd w:w="-459" w:type="dxa"/>
        <w:tblLayout w:type="fixed"/>
        <w:tblLook w:val="04A0" w:firstRow="1" w:lastRow="0" w:firstColumn="1" w:lastColumn="0" w:noHBand="0" w:noVBand="1"/>
      </w:tblPr>
      <w:tblGrid>
        <w:gridCol w:w="3429"/>
        <w:gridCol w:w="11739"/>
      </w:tblGrid>
      <w:tr w:rsidR="00752A57" w14:paraId="5A5B760F" w14:textId="77777777" w:rsidTr="00D94C94">
        <w:tc>
          <w:tcPr>
            <w:tcW w:w="342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0301C8CF" w14:textId="43886D3E" w:rsidR="00752A57" w:rsidRPr="00165750" w:rsidRDefault="00752A57" w:rsidP="00D94C94">
            <w:pPr>
              <w:rPr>
                <w:rFonts w:asciiTheme="minorHAnsi" w:hAnsiTheme="minorHAnsi" w:cstheme="minorHAnsi"/>
                <w:b/>
                <w:sz w:val="20"/>
                <w:szCs w:val="20"/>
                <w:highlight w:val="yellow"/>
                <w:lang w:eastAsia="en-US"/>
              </w:rPr>
            </w:pPr>
            <w:r w:rsidRPr="00752A57">
              <w:rPr>
                <w:rFonts w:asciiTheme="minorHAnsi" w:hAnsiTheme="minorHAnsi" w:cstheme="minorHAnsi"/>
                <w:b/>
                <w:sz w:val="20"/>
                <w:szCs w:val="20"/>
                <w:lang w:eastAsia="en-US"/>
              </w:rPr>
              <w:t>Iný údaj projektu</w:t>
            </w:r>
          </w:p>
        </w:tc>
        <w:tc>
          <w:tcPr>
            <w:tcW w:w="11739" w:type="dxa"/>
            <w:tcBorders>
              <w:top w:val="single" w:sz="4" w:space="0" w:color="auto"/>
              <w:left w:val="single" w:sz="4" w:space="0" w:color="auto"/>
              <w:bottom w:val="single" w:sz="4" w:space="0" w:color="auto"/>
              <w:right w:val="single" w:sz="4" w:space="0" w:color="auto"/>
            </w:tcBorders>
            <w:shd w:val="clear" w:color="auto" w:fill="D0CECE" w:themeFill="background2" w:themeFillShade="E6"/>
            <w:hideMark/>
          </w:tcPr>
          <w:p w14:paraId="76815309" w14:textId="4D1FE9F0" w:rsidR="00752A57" w:rsidRPr="00165750" w:rsidRDefault="00752A57" w:rsidP="00D94C94">
            <w:pPr>
              <w:rPr>
                <w:rFonts w:asciiTheme="minorHAnsi" w:hAnsiTheme="minorHAnsi" w:cstheme="minorHAnsi"/>
                <w:b/>
                <w:sz w:val="20"/>
                <w:szCs w:val="20"/>
                <w:highlight w:val="yellow"/>
                <w:lang w:eastAsia="en-US"/>
              </w:rPr>
            </w:pPr>
            <w:r w:rsidRPr="00752A57">
              <w:rPr>
                <w:rFonts w:asciiTheme="minorHAnsi" w:hAnsiTheme="minorHAnsi" w:cstheme="minorHAnsi"/>
                <w:b/>
                <w:sz w:val="20"/>
                <w:szCs w:val="20"/>
                <w:lang w:eastAsia="en-US"/>
              </w:rPr>
              <w:t>Definícia iného údaju projektu</w:t>
            </w:r>
          </w:p>
        </w:tc>
      </w:tr>
      <w:tr w:rsidR="00044D90" w:rsidRPr="00A1295A" w14:paraId="06B545AA" w14:textId="77777777" w:rsidTr="003150F2">
        <w:trPr>
          <w:trHeight w:val="310"/>
        </w:trPr>
        <w:tc>
          <w:tcPr>
            <w:tcW w:w="342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E5E1517" w14:textId="33E8558C" w:rsidR="00044D90" w:rsidRPr="00B43A09" w:rsidRDefault="00044D90" w:rsidP="00044D90">
            <w:pPr>
              <w:rPr>
                <w:rFonts w:asciiTheme="minorHAnsi" w:hAnsiTheme="minorHAnsi" w:cstheme="minorHAnsi"/>
                <w:sz w:val="18"/>
                <w:szCs w:val="18"/>
              </w:rPr>
            </w:pPr>
            <w:r w:rsidRPr="00F66857">
              <w:rPr>
                <w:rFonts w:asciiTheme="minorHAnsi" w:hAnsiTheme="minorHAnsi" w:cstheme="minorHAnsi"/>
                <w:sz w:val="18"/>
                <w:szCs w:val="18"/>
              </w:rPr>
              <w:t>D0251 - Počet pracovníkov, pracovníčok mladších ako 25 rokov veku refundovaných z projektu mimo technickej pomoci OP/OP TP</w:t>
            </w:r>
          </w:p>
        </w:tc>
        <w:tc>
          <w:tcPr>
            <w:tcW w:w="11739" w:type="dxa"/>
            <w:tcBorders>
              <w:top w:val="single" w:sz="4" w:space="0" w:color="auto"/>
              <w:left w:val="single" w:sz="4" w:space="0" w:color="auto"/>
              <w:bottom w:val="single" w:sz="4" w:space="0" w:color="auto"/>
              <w:right w:val="single" w:sz="4" w:space="0" w:color="auto"/>
            </w:tcBorders>
            <w:shd w:val="clear" w:color="auto" w:fill="auto"/>
          </w:tcPr>
          <w:p w14:paraId="0A5C0194" w14:textId="7326BA6B" w:rsidR="00044D90" w:rsidRPr="00B43A09" w:rsidRDefault="00044D90" w:rsidP="00044D90">
            <w:pPr>
              <w:jc w:val="both"/>
              <w:rPr>
                <w:rFonts w:asciiTheme="minorHAnsi" w:hAnsiTheme="minorHAnsi" w:cstheme="minorHAnsi"/>
                <w:sz w:val="18"/>
                <w:szCs w:val="18"/>
              </w:rPr>
            </w:pPr>
            <w:r w:rsidRPr="00F66857">
              <w:rPr>
                <w:rFonts w:asciiTheme="minorHAnsi" w:hAnsiTheme="minorHAnsi" w:cstheme="minorHAnsi"/>
                <w:sz w:val="18"/>
                <w:szCs w:val="18"/>
              </w:rPr>
              <w:t xml:space="preserve">Údaj vyjadruje priemerný ročný počet pracovníkov, pracovníčok mladších ako 25 rokov veku, ktorých mzdy sú plne alebo čiastočne refundované v rámci daného projektu a prepočítaný na ekvivalent plného pracovného úväzku (FTE). Údaj zachytáva jednak osoby, ktoré sa podieľajú na riadení a implementácii projektu (napr. projektový manažér, manažérka, účtovník, účtovníčka a pod.) ako aj osoby, ktoré vykonávajú odbornú prácu (napr. terénni sociálni pracovníci, terénne sociálne pracovníčky a pod.). Započítavajú sa osoby, ktoré sú v pracovnom, alebo inom obdobnom pracovno-právnom pomere, SZČO, osoby v slobodnom povolaní. Nezapočítavajú sa osoby, ktoré nevykonávajú kontinuálnu prácu pre projekt alebo v rámci projektu (napr. ad hoc lektori, lektorky, </w:t>
            </w:r>
            <w:r w:rsidRPr="00F66857">
              <w:rPr>
                <w:rFonts w:asciiTheme="minorHAnsi" w:hAnsiTheme="minorHAnsi" w:cstheme="minorHAnsi"/>
                <w:sz w:val="18"/>
                <w:szCs w:val="18"/>
              </w:rPr>
              <w:lastRenderedPageBreak/>
              <w:t xml:space="preserve">školitelia, školiteľky), osoby v mimopracovnom pomere ani osoby vykonávajúce prácu na základe obchodno-právneho vzťahu (napr. konatelia, konateľky </w:t>
            </w:r>
            <w:r>
              <w:rPr>
                <w:rFonts w:asciiTheme="minorHAnsi" w:hAnsiTheme="minorHAnsi" w:cstheme="minorHAnsi"/>
                <w:sz w:val="18"/>
                <w:szCs w:val="18"/>
              </w:rPr>
              <w:t>firiem, mandátne zmluvy a pod.)</w:t>
            </w:r>
          </w:p>
        </w:tc>
      </w:tr>
      <w:tr w:rsidR="00044D90" w:rsidRPr="00A1295A" w14:paraId="01B46071" w14:textId="77777777" w:rsidTr="003150F2">
        <w:trPr>
          <w:trHeight w:val="310"/>
        </w:trPr>
        <w:tc>
          <w:tcPr>
            <w:tcW w:w="342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DF2F89B" w14:textId="063F6C9B" w:rsidR="00044D90" w:rsidRPr="00B43A09" w:rsidRDefault="00044D90" w:rsidP="00044D90">
            <w:pPr>
              <w:rPr>
                <w:rFonts w:asciiTheme="minorHAnsi" w:hAnsiTheme="minorHAnsi" w:cstheme="minorHAnsi"/>
                <w:sz w:val="18"/>
                <w:szCs w:val="18"/>
              </w:rPr>
            </w:pPr>
            <w:r w:rsidRPr="00F66857">
              <w:rPr>
                <w:rFonts w:asciiTheme="minorHAnsi" w:hAnsiTheme="minorHAnsi" w:cstheme="minorHAnsi"/>
                <w:sz w:val="18"/>
                <w:szCs w:val="18"/>
              </w:rPr>
              <w:lastRenderedPageBreak/>
              <w:t>D0256 - Počet pracovníkov, pracovníčok starších ako 54 rokov veku refundovaných z projektu mimo technickej pomoci OP/OP TP</w:t>
            </w:r>
          </w:p>
        </w:tc>
        <w:tc>
          <w:tcPr>
            <w:tcW w:w="11739" w:type="dxa"/>
            <w:tcBorders>
              <w:top w:val="single" w:sz="4" w:space="0" w:color="auto"/>
              <w:left w:val="single" w:sz="4" w:space="0" w:color="auto"/>
              <w:bottom w:val="single" w:sz="4" w:space="0" w:color="auto"/>
              <w:right w:val="single" w:sz="4" w:space="0" w:color="auto"/>
            </w:tcBorders>
            <w:shd w:val="clear" w:color="auto" w:fill="auto"/>
          </w:tcPr>
          <w:p w14:paraId="1DC514F9" w14:textId="77777777" w:rsidR="00044D90" w:rsidRPr="00F66857" w:rsidRDefault="00044D90" w:rsidP="00044D90">
            <w:pPr>
              <w:rPr>
                <w:rFonts w:asciiTheme="minorHAnsi" w:hAnsiTheme="minorHAnsi" w:cstheme="minorHAnsi"/>
                <w:sz w:val="18"/>
                <w:szCs w:val="18"/>
              </w:rPr>
            </w:pPr>
            <w:r w:rsidRPr="00F66857">
              <w:rPr>
                <w:rFonts w:asciiTheme="minorHAnsi" w:hAnsiTheme="minorHAnsi" w:cstheme="minorHAnsi"/>
                <w:sz w:val="18"/>
                <w:szCs w:val="18"/>
              </w:rPr>
              <w:t xml:space="preserve">Údaj vyjadruje priemerný ročný počet pracovníkov, pracovníčok starších ako 54 rokov veku, ktorých mzdy sú plne alebo čiastočne refundované v rámci daného projektu a prepočítaný na ekvivalent plného pracovného úväzku (FTE). Údaj zachytáva jednak osoby, ktoré sa podieľajú na riadení a implementácii projektu (napr. projektový manažér, manažérka, účtovníčka, účtovník a pod.) ako aj osoby, ktoré vykonávajú odbornú prácu (členovia MOPS). </w:t>
            </w:r>
          </w:p>
          <w:p w14:paraId="4D383E21" w14:textId="2CC26708" w:rsidR="00044D90" w:rsidRPr="00B43A09" w:rsidRDefault="00044D90" w:rsidP="00044D90">
            <w:pPr>
              <w:jc w:val="both"/>
              <w:rPr>
                <w:rFonts w:asciiTheme="minorHAnsi" w:hAnsiTheme="minorHAnsi" w:cstheme="minorHAnsi"/>
                <w:sz w:val="18"/>
                <w:szCs w:val="18"/>
              </w:rPr>
            </w:pPr>
            <w:r w:rsidRPr="00F66857">
              <w:rPr>
                <w:rFonts w:asciiTheme="minorHAnsi" w:hAnsiTheme="minorHAnsi" w:cstheme="minorHAnsi"/>
                <w:sz w:val="18"/>
                <w:szCs w:val="18"/>
              </w:rPr>
              <w:t xml:space="preserve">Osoba staršia ako 54 rokov veku je osoba, ktorá najneskôr v deň vstupu do aktivity dosiahla vek 54 rokov alebo vyšší (platí pre ESF/IZM); osoba, ktorá najneskôr v čase začiatku realizácie aktivít projektu dosiahla vek 54 rokov </w:t>
            </w:r>
            <w:r>
              <w:rPr>
                <w:rFonts w:asciiTheme="minorHAnsi" w:hAnsiTheme="minorHAnsi" w:cstheme="minorHAnsi"/>
                <w:sz w:val="18"/>
                <w:szCs w:val="18"/>
              </w:rPr>
              <w:t>alebo vyšší (platí pre EFRR/KF)</w:t>
            </w:r>
          </w:p>
        </w:tc>
      </w:tr>
      <w:tr w:rsidR="00044D90" w:rsidRPr="00A1295A" w14:paraId="3D83E274" w14:textId="77777777" w:rsidTr="003150F2">
        <w:trPr>
          <w:trHeight w:val="310"/>
        </w:trPr>
        <w:tc>
          <w:tcPr>
            <w:tcW w:w="342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17A19A60" w14:textId="03F12328" w:rsidR="00044D90" w:rsidRPr="00F66857" w:rsidRDefault="00044D90" w:rsidP="00044D90">
            <w:pPr>
              <w:rPr>
                <w:rFonts w:asciiTheme="minorHAnsi" w:hAnsiTheme="minorHAnsi" w:cstheme="minorHAnsi"/>
                <w:sz w:val="18"/>
                <w:szCs w:val="18"/>
              </w:rPr>
            </w:pPr>
            <w:r w:rsidRPr="00F66857">
              <w:rPr>
                <w:rFonts w:asciiTheme="minorHAnsi" w:hAnsiTheme="minorHAnsi" w:cstheme="minorHAnsi"/>
                <w:sz w:val="18"/>
                <w:szCs w:val="18"/>
              </w:rPr>
              <w:t>D0258 - Počet pracovníkov, pracovníčok, ktorí boli pred zapojením osobami dlhodobo nezamestnanými, refundovaných z projektu mimo technickej pomoci OP/OP TP</w:t>
            </w:r>
          </w:p>
        </w:tc>
        <w:tc>
          <w:tcPr>
            <w:tcW w:w="11739" w:type="dxa"/>
            <w:tcBorders>
              <w:top w:val="single" w:sz="4" w:space="0" w:color="auto"/>
              <w:left w:val="single" w:sz="4" w:space="0" w:color="auto"/>
              <w:bottom w:val="single" w:sz="4" w:space="0" w:color="auto"/>
              <w:right w:val="single" w:sz="4" w:space="0" w:color="auto"/>
            </w:tcBorders>
            <w:shd w:val="clear" w:color="auto" w:fill="auto"/>
          </w:tcPr>
          <w:p w14:paraId="71FF53F3" w14:textId="77777777" w:rsidR="00044D90" w:rsidRPr="00F66857" w:rsidRDefault="00044D90" w:rsidP="00044D90">
            <w:pPr>
              <w:rPr>
                <w:rFonts w:asciiTheme="minorHAnsi" w:hAnsiTheme="minorHAnsi" w:cstheme="minorHAnsi"/>
                <w:sz w:val="18"/>
                <w:szCs w:val="18"/>
              </w:rPr>
            </w:pPr>
            <w:r w:rsidRPr="00F66857">
              <w:rPr>
                <w:rFonts w:asciiTheme="minorHAnsi" w:hAnsiTheme="minorHAnsi" w:cstheme="minorHAnsi"/>
                <w:sz w:val="18"/>
                <w:szCs w:val="18"/>
              </w:rPr>
              <w:t xml:space="preserve">Údaj vyjadruje priemerný ročný počet pracovníkov, pracovníčok, ktorí boli pred zapojením osobami dlhodobo nezamestnanými, ktorých mzdy sú plne alebo čiastočne refundované v rámci daného projektu a prepočítaný na ekvivalent plného pracovného úväzku (FTE). Údaj zachytáva jednak osoby, ktoré sa podieľajú na riadení a implementácii projektu (napr. projektový manažér, manažérka, účtovníčka, účtovník a pod.), ako aj osoby, ktoré vykonávajú odbornú prácu (členovia MOPS).  </w:t>
            </w:r>
          </w:p>
          <w:p w14:paraId="2DAC13E4" w14:textId="6B448770" w:rsidR="00044D90" w:rsidRPr="00F66857" w:rsidRDefault="00044D90" w:rsidP="00044D90">
            <w:pPr>
              <w:jc w:val="both"/>
              <w:rPr>
                <w:rFonts w:asciiTheme="minorHAnsi" w:hAnsiTheme="minorHAnsi" w:cstheme="minorHAnsi"/>
                <w:sz w:val="18"/>
                <w:szCs w:val="18"/>
              </w:rPr>
            </w:pPr>
            <w:r w:rsidRPr="00F66857">
              <w:rPr>
                <w:rFonts w:asciiTheme="minorHAnsi" w:hAnsiTheme="minorHAnsi" w:cstheme="minorHAnsi"/>
                <w:sz w:val="18"/>
                <w:szCs w:val="18"/>
              </w:rPr>
              <w:t>Dlhodobo nezamestnaná osoba je osoba vedená v evidencii uchádzačov o zamestnanie najmenej 12 po sebe nasledujúcich mesiacov; v prípade osoby mladšej ako 25 rokov najmenej 6 po sebe nasledujúcich mesiacov (platí pre ESF/IZM); osoba vedená v evidencii uchádzačov o zamestnanie najmenej 12 po sebe nasledujúcich mesiacov (platí pre EFRR/KF). Dlhodobá nezamestnanosť sa preukazuje dokladom z úradu práce, sociálnych vecí a rodiny.</w:t>
            </w:r>
          </w:p>
        </w:tc>
      </w:tr>
      <w:tr w:rsidR="00044D90" w:rsidRPr="00A1295A" w14:paraId="651D18C0" w14:textId="77777777" w:rsidTr="003150F2">
        <w:trPr>
          <w:trHeight w:val="310"/>
        </w:trPr>
        <w:tc>
          <w:tcPr>
            <w:tcW w:w="342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66343979" w14:textId="773AD2BC" w:rsidR="00044D90" w:rsidRPr="00F66857" w:rsidRDefault="00044D90" w:rsidP="00044D90">
            <w:pPr>
              <w:rPr>
                <w:rFonts w:asciiTheme="minorHAnsi" w:hAnsiTheme="minorHAnsi" w:cstheme="minorHAnsi"/>
                <w:sz w:val="18"/>
                <w:szCs w:val="18"/>
              </w:rPr>
            </w:pPr>
            <w:r w:rsidRPr="002760C6">
              <w:rPr>
                <w:rFonts w:asciiTheme="minorHAnsi" w:hAnsiTheme="minorHAnsi" w:cstheme="minorHAnsi"/>
                <w:sz w:val="18"/>
                <w:szCs w:val="18"/>
              </w:rPr>
              <w:t>D0260 - Miera zabezpečenia bezbariérového prístupu osôb so zdravotným postihnutím k výsledkom projektu</w:t>
            </w:r>
          </w:p>
        </w:tc>
        <w:tc>
          <w:tcPr>
            <w:tcW w:w="11739" w:type="dxa"/>
            <w:tcBorders>
              <w:top w:val="single" w:sz="4" w:space="0" w:color="auto"/>
              <w:left w:val="single" w:sz="4" w:space="0" w:color="auto"/>
              <w:bottom w:val="single" w:sz="4" w:space="0" w:color="auto"/>
              <w:right w:val="single" w:sz="4" w:space="0" w:color="auto"/>
            </w:tcBorders>
            <w:shd w:val="clear" w:color="auto" w:fill="auto"/>
          </w:tcPr>
          <w:p w14:paraId="7C8DC074" w14:textId="4A7A64D7" w:rsidR="00044D90" w:rsidRPr="00F66857" w:rsidRDefault="00044D90" w:rsidP="00044D90">
            <w:pPr>
              <w:rPr>
                <w:rFonts w:asciiTheme="minorHAnsi" w:hAnsiTheme="minorHAnsi" w:cstheme="minorHAnsi"/>
                <w:sz w:val="18"/>
                <w:szCs w:val="18"/>
              </w:rPr>
            </w:pPr>
            <w:r w:rsidRPr="002760C6">
              <w:rPr>
                <w:rFonts w:asciiTheme="minorHAnsi" w:hAnsiTheme="minorHAnsi" w:cstheme="minorHAnsi"/>
                <w:sz w:val="18"/>
                <w:szCs w:val="18"/>
              </w:rPr>
              <w:t>Údaj vyjadruje mieru prístupnosti fyzického prostredia pre osoby so zdravotným postihnutím s najväčšou možnou nezávislosťou primeranými a účinnými opatreniami (napr. formou stavebných úprav, umiestnením asistenčného zariadenia, pomôcky alebo podpornej technológie, príp. inými riešeniami umožňujúcimi prístup osobám so zdravotným postihnutím). Uvedené opatrenia sa vzťahujú na fyzické prostredie dostupné verejnosti. Výslednou hodnotou musí byť na základe legislatívy Slovenskej republiky a požiadaviek EÚ 100 %, teda zabezpečenie bezbariérovosti v plnej miere. Metóda výpočtu: Hodnota údaju sa stanovuje ako podiel počtu odstránených bariér k počtu prekážok brániacim prístupu osôb so zdravotným postihnutím k výsledkom projektu, ktoré existovali v rámci predmetnej stavby v deň začatia realizáci</w:t>
            </w:r>
            <w:r>
              <w:rPr>
                <w:rFonts w:asciiTheme="minorHAnsi" w:hAnsiTheme="minorHAnsi" w:cstheme="minorHAnsi"/>
                <w:sz w:val="18"/>
                <w:szCs w:val="18"/>
              </w:rPr>
              <w:t>e projektu, násobený číslom 100</w:t>
            </w:r>
          </w:p>
        </w:tc>
      </w:tr>
      <w:tr w:rsidR="0023519A" w:rsidRPr="00A1295A" w14:paraId="03422970" w14:textId="77777777" w:rsidTr="003150F2">
        <w:trPr>
          <w:trHeight w:val="310"/>
        </w:trPr>
        <w:tc>
          <w:tcPr>
            <w:tcW w:w="342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1C0CA4" w14:textId="79F0A7ED" w:rsidR="0023519A" w:rsidRPr="002760C6" w:rsidRDefault="0023519A" w:rsidP="0023519A">
            <w:pPr>
              <w:rPr>
                <w:rFonts w:asciiTheme="minorHAnsi" w:hAnsiTheme="minorHAnsi" w:cstheme="minorHAnsi"/>
                <w:sz w:val="18"/>
                <w:szCs w:val="18"/>
              </w:rPr>
            </w:pPr>
            <w:r w:rsidRPr="0023519A">
              <w:rPr>
                <w:rFonts w:asciiTheme="minorHAnsi" w:hAnsiTheme="minorHAnsi" w:cstheme="minorHAnsi"/>
                <w:sz w:val="18"/>
                <w:szCs w:val="18"/>
              </w:rPr>
              <w:t xml:space="preserve">D0261 - Mzda mužov refundovaná z projektu (priemer) </w:t>
            </w:r>
          </w:p>
        </w:tc>
        <w:tc>
          <w:tcPr>
            <w:tcW w:w="11739" w:type="dxa"/>
            <w:tcBorders>
              <w:top w:val="single" w:sz="4" w:space="0" w:color="auto"/>
              <w:left w:val="single" w:sz="4" w:space="0" w:color="auto"/>
              <w:bottom w:val="single" w:sz="4" w:space="0" w:color="auto"/>
              <w:right w:val="single" w:sz="4" w:space="0" w:color="auto"/>
            </w:tcBorders>
            <w:shd w:val="clear" w:color="auto" w:fill="auto"/>
          </w:tcPr>
          <w:p w14:paraId="721DFB64" w14:textId="49AFA243" w:rsidR="0023519A" w:rsidRPr="00F6145A" w:rsidRDefault="00F6145A" w:rsidP="00F6145A">
            <w:pPr>
              <w:rPr>
                <w:rFonts w:ascii="Calibri" w:hAnsi="Calibri" w:cstheme="minorHAnsi"/>
                <w:sz w:val="18"/>
                <w:szCs w:val="18"/>
              </w:rPr>
            </w:pPr>
            <w:r w:rsidRPr="00F6145A">
              <w:rPr>
                <w:rFonts w:ascii="Calibri" w:hAnsi="Calibri" w:cs="Helvetica"/>
                <w:color w:val="000000"/>
                <w:sz w:val="18"/>
                <w:szCs w:val="18"/>
              </w:rPr>
              <w:t>Údaj vyjadruje priemernú hrubú mesačnú mzdu mužov refundovanú z projektu. Do údaju sa nezahŕňa mzda osôb, s ktorými bola uzavretá niektorá z dohôd o prácach vykonávanej mimo pracovného pomer, mzda učňov a študentov na prevádzkovej praxi, príjem súkromných podnikateľov (resp. ich spoločníkov), ktorí nemajú uzavretú pracovnú zmluvu v danej organizácii.</w:t>
            </w:r>
            <w:r w:rsidRPr="00F6145A">
              <w:rPr>
                <w:rFonts w:ascii="Calibri" w:hAnsi="Calibri" w:cs="Helvetica"/>
                <w:color w:val="000000"/>
                <w:sz w:val="18"/>
                <w:szCs w:val="18"/>
              </w:rPr>
              <w:br/>
              <w:t>Metóda výpočtu na úrovni projektu: Podiel súčtu priemerných mesačných hrubých miezd za všetkých pracovníkov (priemerná mesačná hrubá mzda pracovníka sa vypočíta ako aritmetický priemer mesačných hrubých miezd za odpracované/refundované obdobie), ktorým mzda bola refundovaná počas projektu (čitateľ) a súčtu daných pracovníkov, prepočítaných na FTE (menovateľ</w:t>
            </w:r>
            <w:r w:rsidRPr="00F6145A">
              <w:rPr>
                <w:rFonts w:ascii="Calibri" w:hAnsi="Calibri" w:cs="Helvetica"/>
                <w:color w:val="000000"/>
                <w:sz w:val="18"/>
                <w:szCs w:val="18"/>
                <w:shd w:val="clear" w:color="auto" w:fill="F2F6F9"/>
              </w:rPr>
              <w:t>)</w:t>
            </w:r>
          </w:p>
        </w:tc>
      </w:tr>
      <w:tr w:rsidR="0023519A" w:rsidRPr="00A1295A" w14:paraId="3C533E31" w14:textId="77777777" w:rsidTr="003150F2">
        <w:trPr>
          <w:trHeight w:val="310"/>
        </w:trPr>
        <w:tc>
          <w:tcPr>
            <w:tcW w:w="342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1E8A468" w14:textId="01C2B3DE" w:rsidR="0023519A" w:rsidRDefault="0023519A" w:rsidP="0023519A">
            <w:pPr>
              <w:rPr>
                <w:rFonts w:asciiTheme="minorHAnsi" w:hAnsiTheme="minorHAnsi" w:cstheme="minorHAnsi"/>
                <w:sz w:val="18"/>
                <w:szCs w:val="18"/>
              </w:rPr>
            </w:pPr>
            <w:r w:rsidRPr="0023519A">
              <w:rPr>
                <w:rFonts w:asciiTheme="minorHAnsi" w:hAnsiTheme="minorHAnsi" w:cstheme="minorHAnsi"/>
                <w:sz w:val="18"/>
                <w:szCs w:val="18"/>
              </w:rPr>
              <w:t xml:space="preserve">D0262 - Mzda mužov refundovaná z projektu (medián) </w:t>
            </w:r>
          </w:p>
        </w:tc>
        <w:tc>
          <w:tcPr>
            <w:tcW w:w="11739" w:type="dxa"/>
            <w:tcBorders>
              <w:top w:val="single" w:sz="4" w:space="0" w:color="auto"/>
              <w:left w:val="single" w:sz="4" w:space="0" w:color="auto"/>
              <w:bottom w:val="single" w:sz="4" w:space="0" w:color="auto"/>
              <w:right w:val="single" w:sz="4" w:space="0" w:color="auto"/>
            </w:tcBorders>
            <w:shd w:val="clear" w:color="auto" w:fill="auto"/>
          </w:tcPr>
          <w:p w14:paraId="04F8153B" w14:textId="5F7616F4" w:rsidR="0023519A" w:rsidRPr="00F6145A" w:rsidRDefault="00F6145A" w:rsidP="0023519A">
            <w:pPr>
              <w:rPr>
                <w:rFonts w:asciiTheme="minorHAnsi" w:hAnsiTheme="minorHAnsi" w:cstheme="minorHAnsi"/>
                <w:sz w:val="18"/>
                <w:szCs w:val="18"/>
              </w:rPr>
            </w:pPr>
            <w:r w:rsidRPr="00F6145A">
              <w:rPr>
                <w:rFonts w:asciiTheme="minorHAnsi" w:hAnsiTheme="minorHAnsi" w:cs="Helvetica"/>
                <w:color w:val="000000"/>
                <w:sz w:val="18"/>
                <w:szCs w:val="18"/>
              </w:rPr>
              <w:t>Údaj vyjadruje medián (strednú hodnotu) priemerných mesačných miezd mužov, refundovanú z projektu. Do údaju sa nezahŕňa mzda osôb, s ktorými bola uzavretá niektorá z dohôd o prácach vykonávanej mimo pracovného pomeru, mzda učňov a študentov na prevádzkovej praxi, príjem súkromných podnikateľov (resp. ich spoločníkov), ktorí nemajú uzavretú pracovnú zmluvu v danej organizácii.</w:t>
            </w:r>
            <w:r w:rsidRPr="00F6145A">
              <w:rPr>
                <w:rFonts w:asciiTheme="minorHAnsi" w:hAnsiTheme="minorHAnsi" w:cs="Helvetica"/>
                <w:color w:val="000000"/>
                <w:sz w:val="18"/>
                <w:szCs w:val="18"/>
              </w:rPr>
              <w:br/>
              <w:t>Metóda výpočtu na úrovni projektu: Medián priemerných mesačných hrubých miezd za všetkých  pracovníkov (priemerná mesačná hrubá mzda pracovníka sa vypočíta ako aritmetický priemer mesačných hrubých miezd za odpracované/refundované obdobie), ktorým mzda bola refundovaná počas projektu.</w:t>
            </w:r>
          </w:p>
        </w:tc>
      </w:tr>
    </w:tbl>
    <w:p w14:paraId="135EA95E" w14:textId="51C78106" w:rsidR="00F6145A" w:rsidRDefault="00F6145A"/>
    <w:tbl>
      <w:tblPr>
        <w:tblStyle w:val="Mriekatabuky"/>
        <w:tblW w:w="15168" w:type="dxa"/>
        <w:tblInd w:w="-459" w:type="dxa"/>
        <w:tblLayout w:type="fixed"/>
        <w:tblLook w:val="04A0" w:firstRow="1" w:lastRow="0" w:firstColumn="1" w:lastColumn="0" w:noHBand="0" w:noVBand="1"/>
      </w:tblPr>
      <w:tblGrid>
        <w:gridCol w:w="3429"/>
        <w:gridCol w:w="11739"/>
      </w:tblGrid>
      <w:tr w:rsidR="00F6145A" w:rsidRPr="00A1295A" w14:paraId="26A48E05" w14:textId="77777777" w:rsidTr="00E04996">
        <w:trPr>
          <w:trHeight w:val="310"/>
        </w:trPr>
        <w:tc>
          <w:tcPr>
            <w:tcW w:w="3429"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5884D830" w14:textId="2555F96D" w:rsidR="00F6145A" w:rsidRPr="0023519A" w:rsidRDefault="00F6145A" w:rsidP="00F6145A">
            <w:pPr>
              <w:rPr>
                <w:rFonts w:asciiTheme="minorHAnsi" w:hAnsiTheme="minorHAnsi" w:cstheme="minorHAnsi"/>
                <w:sz w:val="18"/>
                <w:szCs w:val="18"/>
              </w:rPr>
            </w:pPr>
            <w:r w:rsidRPr="00752A57">
              <w:rPr>
                <w:rFonts w:asciiTheme="minorHAnsi" w:hAnsiTheme="minorHAnsi" w:cstheme="minorHAnsi"/>
                <w:b/>
                <w:sz w:val="20"/>
                <w:szCs w:val="20"/>
                <w:lang w:eastAsia="en-US"/>
              </w:rPr>
              <w:t>Iný údaj projektu</w:t>
            </w:r>
          </w:p>
        </w:tc>
        <w:tc>
          <w:tcPr>
            <w:tcW w:w="11739" w:type="dxa"/>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7B668260" w14:textId="62C7C824" w:rsidR="00F6145A" w:rsidRDefault="00F6145A" w:rsidP="00F6145A">
            <w:pPr>
              <w:rPr>
                <w:rFonts w:asciiTheme="minorHAnsi" w:hAnsiTheme="minorHAnsi" w:cstheme="minorHAnsi"/>
                <w:sz w:val="18"/>
                <w:szCs w:val="18"/>
              </w:rPr>
            </w:pPr>
            <w:r w:rsidRPr="00752A57">
              <w:rPr>
                <w:rFonts w:asciiTheme="minorHAnsi" w:hAnsiTheme="minorHAnsi" w:cstheme="minorHAnsi"/>
                <w:b/>
                <w:sz w:val="20"/>
                <w:szCs w:val="20"/>
                <w:lang w:eastAsia="en-US"/>
              </w:rPr>
              <w:t>Definícia iného údaju projektu</w:t>
            </w:r>
          </w:p>
        </w:tc>
      </w:tr>
      <w:tr w:rsidR="00F6145A" w:rsidRPr="00A1295A" w14:paraId="47C63F7F" w14:textId="77777777" w:rsidTr="003150F2">
        <w:trPr>
          <w:trHeight w:val="310"/>
        </w:trPr>
        <w:tc>
          <w:tcPr>
            <w:tcW w:w="342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4D707CE2" w14:textId="725EC4FC" w:rsidR="00F6145A" w:rsidRDefault="00F6145A" w:rsidP="00F6145A">
            <w:pPr>
              <w:rPr>
                <w:rFonts w:asciiTheme="minorHAnsi" w:hAnsiTheme="minorHAnsi" w:cstheme="minorHAnsi"/>
                <w:sz w:val="18"/>
                <w:szCs w:val="18"/>
              </w:rPr>
            </w:pPr>
            <w:r w:rsidRPr="0023519A">
              <w:rPr>
                <w:rFonts w:asciiTheme="minorHAnsi" w:hAnsiTheme="minorHAnsi" w:cstheme="minorHAnsi"/>
                <w:sz w:val="18"/>
                <w:szCs w:val="18"/>
              </w:rPr>
              <w:t>D0263 - Mzda žien refundovaná z projektu (priemer)</w:t>
            </w:r>
          </w:p>
        </w:tc>
        <w:tc>
          <w:tcPr>
            <w:tcW w:w="11739" w:type="dxa"/>
            <w:tcBorders>
              <w:top w:val="single" w:sz="4" w:space="0" w:color="auto"/>
              <w:left w:val="single" w:sz="4" w:space="0" w:color="auto"/>
              <w:bottom w:val="single" w:sz="4" w:space="0" w:color="auto"/>
              <w:right w:val="single" w:sz="4" w:space="0" w:color="auto"/>
            </w:tcBorders>
            <w:shd w:val="clear" w:color="auto" w:fill="auto"/>
          </w:tcPr>
          <w:p w14:paraId="6F73C7D6" w14:textId="17830816" w:rsidR="00F6145A" w:rsidRPr="00E04996" w:rsidRDefault="00E04996" w:rsidP="00F6145A">
            <w:pPr>
              <w:rPr>
                <w:rFonts w:ascii="Calibri" w:hAnsi="Calibri" w:cstheme="minorHAnsi"/>
                <w:sz w:val="18"/>
                <w:szCs w:val="18"/>
              </w:rPr>
            </w:pPr>
            <w:r w:rsidRPr="00E04996">
              <w:rPr>
                <w:rFonts w:ascii="Calibri" w:hAnsi="Calibri" w:cs="Helvetica"/>
                <w:color w:val="000000"/>
                <w:sz w:val="18"/>
                <w:szCs w:val="18"/>
              </w:rPr>
              <w:t>Údaj vyjadruje priemernú hrubú mesačnú mzdu žien refundovanú z projektu. Do údaju sa nezahŕňa mzda osôb, s ktorými bola uzavretá niektorá z dohôd o prácach vykonávanej mimo pracovného pomer, mzda učníc a študentiek na prevádzkovej praxi, príjem súkromných podnikateliek (resp. ich spoločníkov, spoločníčok), ktoré nemajú uzavretú pracovnú zmluvu v danej organizácii.</w:t>
            </w:r>
            <w:r w:rsidRPr="00E04996">
              <w:rPr>
                <w:rFonts w:ascii="Calibri" w:hAnsi="Calibri" w:cs="Helvetica"/>
                <w:color w:val="000000"/>
                <w:sz w:val="18"/>
                <w:szCs w:val="18"/>
              </w:rPr>
              <w:br/>
              <w:t>Metóda výpočtu na úrovni projektu: Podiel súčtu priemerných mesačných hrubých miezd za všetky pracovníčky (priemerná mesačná hrubá mzda pracovníčky sa vypočíta ako aritmetický priemer mesačných hrubých miezd za odpracované/refundované obdobie), ktorým mzda bola refundovaná počas projektu (čitateľ) a súčtu daných pracovníčok, prepočítaných na FTE (menovateľ).</w:t>
            </w:r>
          </w:p>
        </w:tc>
      </w:tr>
      <w:tr w:rsidR="00F6145A" w:rsidRPr="00A1295A" w14:paraId="5B903EE2" w14:textId="77777777" w:rsidTr="003150F2">
        <w:trPr>
          <w:trHeight w:val="310"/>
        </w:trPr>
        <w:tc>
          <w:tcPr>
            <w:tcW w:w="342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3059180" w14:textId="56F35722" w:rsidR="00F6145A" w:rsidRDefault="00F6145A" w:rsidP="00F6145A">
            <w:pPr>
              <w:rPr>
                <w:rFonts w:asciiTheme="minorHAnsi" w:hAnsiTheme="minorHAnsi" w:cstheme="minorHAnsi"/>
                <w:sz w:val="18"/>
                <w:szCs w:val="18"/>
              </w:rPr>
            </w:pPr>
            <w:r w:rsidRPr="0023519A">
              <w:rPr>
                <w:rFonts w:asciiTheme="minorHAnsi" w:hAnsiTheme="minorHAnsi" w:cstheme="minorHAnsi"/>
                <w:sz w:val="18"/>
                <w:szCs w:val="18"/>
              </w:rPr>
              <w:lastRenderedPageBreak/>
              <w:t>D0264- Mzda žien refundovaná z projektu (medián)</w:t>
            </w:r>
          </w:p>
        </w:tc>
        <w:tc>
          <w:tcPr>
            <w:tcW w:w="11739" w:type="dxa"/>
            <w:tcBorders>
              <w:top w:val="single" w:sz="4" w:space="0" w:color="auto"/>
              <w:left w:val="single" w:sz="4" w:space="0" w:color="auto"/>
              <w:bottom w:val="single" w:sz="4" w:space="0" w:color="auto"/>
              <w:right w:val="single" w:sz="4" w:space="0" w:color="auto"/>
            </w:tcBorders>
            <w:shd w:val="clear" w:color="auto" w:fill="auto"/>
          </w:tcPr>
          <w:p w14:paraId="165B8355" w14:textId="77777777" w:rsidR="00F6145A" w:rsidRPr="0023519A" w:rsidRDefault="00F6145A" w:rsidP="00F6145A">
            <w:pPr>
              <w:rPr>
                <w:rFonts w:asciiTheme="minorHAnsi" w:hAnsiTheme="minorHAnsi" w:cstheme="minorHAnsi"/>
                <w:sz w:val="18"/>
                <w:szCs w:val="18"/>
              </w:rPr>
            </w:pPr>
            <w:r w:rsidRPr="0023519A">
              <w:rPr>
                <w:rFonts w:asciiTheme="minorHAnsi" w:hAnsiTheme="minorHAnsi" w:cstheme="minorHAnsi"/>
                <w:sz w:val="18"/>
                <w:szCs w:val="18"/>
              </w:rPr>
              <w:t xml:space="preserve">Údaj vyjadruje medián (strednú hodnotu) priemerných mesačných miezd žien, refundovanú z projektu. Do údaju sa nezahŕňa mzda osôb, s ktorými bola uzavretá niektorá z dohôd o prácach vykonávanej mimo pracovného pomeru, mzda učníc a študentiek na prevádzkovej praxi, príjem súkromných podnikateliek (resp. ich spoločníkov, spoločníčok), ktoré nemajú uzavretú pracovnú zmluvu v danej organizácii. </w:t>
            </w:r>
          </w:p>
          <w:p w14:paraId="07AB8EC1" w14:textId="4FCA1B36" w:rsidR="00F6145A" w:rsidRDefault="00F6145A" w:rsidP="00F6145A">
            <w:pPr>
              <w:rPr>
                <w:rFonts w:asciiTheme="minorHAnsi" w:hAnsiTheme="minorHAnsi" w:cstheme="minorHAnsi"/>
                <w:sz w:val="18"/>
                <w:szCs w:val="18"/>
              </w:rPr>
            </w:pPr>
            <w:r w:rsidRPr="0023519A">
              <w:rPr>
                <w:rFonts w:asciiTheme="minorHAnsi" w:hAnsiTheme="minorHAnsi" w:cstheme="minorHAnsi"/>
                <w:sz w:val="18"/>
                <w:szCs w:val="18"/>
              </w:rPr>
              <w:t>Metóda výpočtu na úrovni projektu: Medián priemerných mesačných hrubých miezd za všetky pracovníčky (priemerná mesačná hrubá mzda pracovníčky sa vypočíta ako aritmetický priemer mesačných hrubých miezd za odpracované/refundované obdobie), ktorým mzda bola refundovaná počas projektu.</w:t>
            </w:r>
          </w:p>
        </w:tc>
      </w:tr>
      <w:tr w:rsidR="00F6145A" w:rsidRPr="00A1295A" w14:paraId="5113ACBA" w14:textId="77777777" w:rsidTr="003150F2">
        <w:trPr>
          <w:trHeight w:val="310"/>
        </w:trPr>
        <w:tc>
          <w:tcPr>
            <w:tcW w:w="342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0F1CF3DD" w14:textId="72F8788B" w:rsidR="00F6145A" w:rsidRPr="0023519A" w:rsidRDefault="00F6145A" w:rsidP="00F6145A">
            <w:pPr>
              <w:rPr>
                <w:rFonts w:asciiTheme="minorHAnsi" w:hAnsiTheme="minorHAnsi" w:cstheme="minorHAnsi"/>
                <w:sz w:val="18"/>
                <w:szCs w:val="18"/>
              </w:rPr>
            </w:pPr>
            <w:r w:rsidRPr="0023519A">
              <w:rPr>
                <w:rFonts w:asciiTheme="minorHAnsi" w:hAnsiTheme="minorHAnsi" w:cstheme="minorHAnsi"/>
                <w:sz w:val="18"/>
                <w:szCs w:val="18"/>
              </w:rPr>
              <w:t>D0266 - Podiel žien na riadiacich pozíciách projektu</w:t>
            </w:r>
          </w:p>
        </w:tc>
        <w:tc>
          <w:tcPr>
            <w:tcW w:w="11739" w:type="dxa"/>
            <w:tcBorders>
              <w:top w:val="single" w:sz="4" w:space="0" w:color="auto"/>
              <w:left w:val="single" w:sz="4" w:space="0" w:color="auto"/>
              <w:bottom w:val="single" w:sz="4" w:space="0" w:color="auto"/>
              <w:right w:val="single" w:sz="4" w:space="0" w:color="auto"/>
            </w:tcBorders>
            <w:shd w:val="clear" w:color="auto" w:fill="auto"/>
          </w:tcPr>
          <w:p w14:paraId="09D527F9" w14:textId="77777777" w:rsidR="00F6145A" w:rsidRPr="0023519A" w:rsidRDefault="00F6145A" w:rsidP="00F6145A">
            <w:pPr>
              <w:rPr>
                <w:rFonts w:asciiTheme="minorHAnsi" w:hAnsiTheme="minorHAnsi" w:cstheme="minorHAnsi"/>
                <w:sz w:val="18"/>
                <w:szCs w:val="18"/>
              </w:rPr>
            </w:pPr>
            <w:r w:rsidRPr="0023519A">
              <w:rPr>
                <w:rFonts w:asciiTheme="minorHAnsi" w:hAnsiTheme="minorHAnsi" w:cstheme="minorHAnsi"/>
                <w:sz w:val="18"/>
                <w:szCs w:val="18"/>
              </w:rPr>
              <w:t xml:space="preserve">Údaj vyjadruje podiel žien na riadiacich pozíciách, zodpovedných za riadenie projektu, alebo časti projektu. </w:t>
            </w:r>
          </w:p>
          <w:p w14:paraId="516B3C7E" w14:textId="77777777" w:rsidR="00F6145A" w:rsidRPr="0023519A" w:rsidRDefault="00F6145A" w:rsidP="00F6145A">
            <w:pPr>
              <w:rPr>
                <w:rFonts w:asciiTheme="minorHAnsi" w:hAnsiTheme="minorHAnsi" w:cstheme="minorHAnsi"/>
                <w:sz w:val="18"/>
                <w:szCs w:val="18"/>
              </w:rPr>
            </w:pPr>
            <w:r w:rsidRPr="0023519A">
              <w:rPr>
                <w:rFonts w:asciiTheme="minorHAnsi" w:hAnsiTheme="minorHAnsi" w:cstheme="minorHAnsi"/>
                <w:sz w:val="18"/>
                <w:szCs w:val="18"/>
              </w:rPr>
              <w:t xml:space="preserve">Za riadiacu pozíciu projektu sa považuje pozícia, z ktorej vyplývajú manažérske a koordinačné úlohy so zodpovednosťou za projekt ako celok, alebo jeho ucelenú čas (zväčša ide o pozície ako projektová manažérka, manažérka projektu, finančná manažérka, líniová manažérka, </w:t>
            </w:r>
          </w:p>
          <w:p w14:paraId="19FCA117" w14:textId="77777777" w:rsidR="00F6145A" w:rsidRPr="0023519A" w:rsidRDefault="00F6145A" w:rsidP="00F6145A">
            <w:pPr>
              <w:rPr>
                <w:rFonts w:asciiTheme="minorHAnsi" w:hAnsiTheme="minorHAnsi" w:cstheme="minorHAnsi"/>
                <w:sz w:val="18"/>
                <w:szCs w:val="18"/>
              </w:rPr>
            </w:pPr>
            <w:r w:rsidRPr="0023519A">
              <w:rPr>
                <w:rFonts w:asciiTheme="minorHAnsi" w:hAnsiTheme="minorHAnsi" w:cstheme="minorHAnsi"/>
                <w:sz w:val="18"/>
                <w:szCs w:val="18"/>
              </w:rPr>
              <w:t xml:space="preserve">manažérka technického zabezpečenia projektu a pod.). Započítavajú sa riadiace pozície na projekte jednak za prijímateľa, ako aj partnerov projektu, avšak bez ohľadu na charakter pozície v danej organizácii (osoba, ktorá vykonáva manažérske a koordinačné úlohy v rámci riadenia projektu nemusí mať formálnu riadiacu, alebo vedúcu pozíciu v danej organizácii). </w:t>
            </w:r>
          </w:p>
          <w:p w14:paraId="64C412D7" w14:textId="0BBCB7BD" w:rsidR="00F6145A" w:rsidRDefault="00F6145A" w:rsidP="00F6145A">
            <w:pPr>
              <w:rPr>
                <w:rFonts w:asciiTheme="minorHAnsi" w:hAnsiTheme="minorHAnsi" w:cstheme="minorHAnsi"/>
                <w:sz w:val="18"/>
                <w:szCs w:val="18"/>
              </w:rPr>
            </w:pPr>
            <w:r w:rsidRPr="0023519A">
              <w:rPr>
                <w:rFonts w:asciiTheme="minorHAnsi" w:hAnsiTheme="minorHAnsi" w:cstheme="minorHAnsi"/>
                <w:sz w:val="18"/>
                <w:szCs w:val="18"/>
              </w:rPr>
              <w:t>Metóda výpočtu: Podiel súčtu žien v riadiacich pozíciách projektu na celkovom počte osôb v riadiacich pozíciách projektu. Pokiaľ je jedna riadiaca pozícia obsadená 2 osobami na polovičný úväzok, do celkového počtu osôb v riadiacich pozíciách projektu sa započítava hodnota 2.</w:t>
            </w:r>
          </w:p>
        </w:tc>
      </w:tr>
      <w:tr w:rsidR="00526FDD" w:rsidRPr="00A1295A" w14:paraId="0750302B" w14:textId="77777777" w:rsidTr="003150F2">
        <w:trPr>
          <w:trHeight w:val="310"/>
        </w:trPr>
        <w:tc>
          <w:tcPr>
            <w:tcW w:w="342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750D4EB" w14:textId="18D7303F" w:rsidR="00526FDD" w:rsidRPr="0023519A" w:rsidRDefault="00526FDD" w:rsidP="00F6145A">
            <w:pPr>
              <w:rPr>
                <w:rFonts w:asciiTheme="minorHAnsi" w:hAnsiTheme="minorHAnsi" w:cstheme="minorHAnsi"/>
                <w:sz w:val="18"/>
                <w:szCs w:val="18"/>
              </w:rPr>
            </w:pPr>
            <w:r>
              <w:rPr>
                <w:rFonts w:asciiTheme="minorHAnsi" w:hAnsiTheme="minorHAnsi" w:cstheme="minorHAnsi"/>
                <w:sz w:val="18"/>
                <w:szCs w:val="18"/>
              </w:rPr>
              <w:t xml:space="preserve">D0267 - </w:t>
            </w:r>
            <w:r w:rsidRPr="00526FDD">
              <w:rPr>
                <w:rFonts w:asciiTheme="minorHAnsi" w:hAnsiTheme="minorHAnsi" w:cs="Helvetica"/>
                <w:color w:val="000000"/>
                <w:sz w:val="18"/>
                <w:szCs w:val="18"/>
              </w:rPr>
              <w:t>Podiel žien na iných ako riadiacich pozíciách projektu</w:t>
            </w:r>
          </w:p>
        </w:tc>
        <w:tc>
          <w:tcPr>
            <w:tcW w:w="11739" w:type="dxa"/>
            <w:tcBorders>
              <w:top w:val="single" w:sz="4" w:space="0" w:color="auto"/>
              <w:left w:val="single" w:sz="4" w:space="0" w:color="auto"/>
              <w:bottom w:val="single" w:sz="4" w:space="0" w:color="auto"/>
              <w:right w:val="single" w:sz="4" w:space="0" w:color="auto"/>
            </w:tcBorders>
            <w:shd w:val="clear" w:color="auto" w:fill="auto"/>
          </w:tcPr>
          <w:p w14:paraId="53052458" w14:textId="4899981D" w:rsidR="00526FDD" w:rsidRPr="00526FDD" w:rsidRDefault="00526FDD" w:rsidP="00F6145A">
            <w:pPr>
              <w:rPr>
                <w:rFonts w:asciiTheme="minorHAnsi" w:hAnsiTheme="minorHAnsi" w:cstheme="minorHAnsi"/>
                <w:sz w:val="18"/>
                <w:szCs w:val="18"/>
              </w:rPr>
            </w:pPr>
            <w:r w:rsidRPr="00526FDD">
              <w:rPr>
                <w:rFonts w:asciiTheme="minorHAnsi" w:hAnsiTheme="minorHAnsi" w:cs="Helvetica"/>
                <w:color w:val="000000"/>
                <w:sz w:val="18"/>
                <w:szCs w:val="18"/>
              </w:rPr>
              <w:t>Údaj vyjadruje podiel žien na iných než riadiacich, radových pozíciách projektu, ktoré nezodpovedajú za riadenie žiadnej časti projektu ani jeho celku. Započítavajú sa radové projektové pracovné pozície za prijímateľa aj partnerov projektu, však bez ohľadu na charakter pozície v danej organizácii (osoba v danej organizácii môže mať formálne riadiace alebo vedúce postavenie, avšak v rámci projektu vykonáva iné než riadiace úlohy projektu).</w:t>
            </w:r>
            <w:r w:rsidRPr="00526FDD">
              <w:rPr>
                <w:rFonts w:asciiTheme="minorHAnsi" w:hAnsiTheme="minorHAnsi" w:cs="Helvetica"/>
                <w:color w:val="000000"/>
                <w:sz w:val="18"/>
                <w:szCs w:val="18"/>
              </w:rPr>
              <w:br/>
              <w:t>Metóda výpočtu: Podiel súčtu žien v radových pozíciách projektu na celkovom počte osôb v radových pozíciách projektu. Pokiaľ je jedna pracovná pozícia obsadená 2 osobami na polovičný úväzok, do celkového počtu osôb v radových pozíciách projektu sa započítava hodnota 2.</w:t>
            </w:r>
          </w:p>
        </w:tc>
      </w:tr>
    </w:tbl>
    <w:p w14:paraId="71A6DFBA" w14:textId="77777777" w:rsidR="00044D90" w:rsidRDefault="00044D90" w:rsidP="00044D90">
      <w:pPr>
        <w:spacing w:line="259" w:lineRule="auto"/>
      </w:pPr>
    </w:p>
    <w:p w14:paraId="10D576B6" w14:textId="76F54308" w:rsidR="00044D90" w:rsidRPr="00C32583" w:rsidRDefault="002D7A18" w:rsidP="00044D90">
      <w:pPr>
        <w:tabs>
          <w:tab w:val="left" w:pos="-709"/>
        </w:tabs>
        <w:spacing w:after="160" w:line="259" w:lineRule="auto"/>
        <w:ind w:left="-709"/>
        <w:rPr>
          <w:rFonts w:asciiTheme="minorHAnsi" w:eastAsiaTheme="minorHAnsi" w:hAnsiTheme="minorHAnsi" w:cstheme="minorHAnsi"/>
          <w:b/>
          <w:bCs/>
          <w:color w:val="000000"/>
          <w:sz w:val="22"/>
          <w:szCs w:val="22"/>
          <w:lang w:eastAsia="en-US"/>
        </w:rPr>
      </w:pPr>
      <w:r w:rsidRPr="00C32583">
        <w:rPr>
          <w:rFonts w:asciiTheme="minorHAnsi" w:hAnsiTheme="minorHAnsi"/>
          <w:b/>
          <w:sz w:val="18"/>
          <w:szCs w:val="18"/>
        </w:rPr>
        <w:t>Iné ú</w:t>
      </w:r>
      <w:r w:rsidR="00913089" w:rsidRPr="00C32583">
        <w:rPr>
          <w:rFonts w:asciiTheme="minorHAnsi" w:hAnsiTheme="minorHAnsi"/>
          <w:b/>
          <w:sz w:val="18"/>
          <w:szCs w:val="18"/>
        </w:rPr>
        <w:t>daje na monitorovanie uplatňovania HP RMŽ a</w:t>
      </w:r>
      <w:r w:rsidR="00044D90" w:rsidRPr="00C32583">
        <w:rPr>
          <w:rFonts w:asciiTheme="minorHAnsi" w:hAnsiTheme="minorHAnsi"/>
          <w:b/>
          <w:sz w:val="18"/>
          <w:szCs w:val="18"/>
        </w:rPr>
        <w:t> </w:t>
      </w:r>
      <w:r w:rsidR="00913089" w:rsidRPr="00C32583">
        <w:rPr>
          <w:rFonts w:asciiTheme="minorHAnsi" w:hAnsiTheme="minorHAnsi"/>
          <w:b/>
          <w:sz w:val="18"/>
          <w:szCs w:val="18"/>
        </w:rPr>
        <w:t>ND</w:t>
      </w:r>
    </w:p>
    <w:p w14:paraId="00ED5499" w14:textId="22AD2BCD" w:rsidR="00457659" w:rsidRPr="00044D90" w:rsidRDefault="002D7A18" w:rsidP="002A4C72">
      <w:pPr>
        <w:tabs>
          <w:tab w:val="left" w:pos="-709"/>
        </w:tabs>
        <w:spacing w:after="160" w:line="259" w:lineRule="auto"/>
        <w:ind w:left="-709"/>
        <w:jc w:val="both"/>
        <w:rPr>
          <w:rFonts w:asciiTheme="minorHAnsi" w:eastAsiaTheme="minorHAnsi" w:hAnsiTheme="minorHAnsi" w:cstheme="minorHAnsi"/>
          <w:b/>
          <w:bCs/>
          <w:color w:val="000000"/>
          <w:sz w:val="22"/>
          <w:szCs w:val="22"/>
          <w:lang w:eastAsia="en-US"/>
        </w:rPr>
      </w:pPr>
      <w:r w:rsidRPr="00044D90">
        <w:rPr>
          <w:rFonts w:asciiTheme="minorHAnsi" w:eastAsiaTheme="minorHAnsi" w:hAnsiTheme="minorHAnsi" w:cstheme="minorHAnsi"/>
          <w:color w:val="000000"/>
          <w:sz w:val="18"/>
          <w:szCs w:val="18"/>
          <w:lang w:eastAsia="en-US"/>
        </w:rPr>
        <w:t>Gestor Horizontálneho princípu</w:t>
      </w:r>
      <w:r w:rsidR="00913089" w:rsidRPr="00044D90">
        <w:rPr>
          <w:rFonts w:asciiTheme="minorHAnsi" w:eastAsiaTheme="minorHAnsi" w:hAnsiTheme="minorHAnsi" w:cstheme="minorHAnsi"/>
          <w:color w:val="000000"/>
          <w:sz w:val="18"/>
          <w:szCs w:val="18"/>
          <w:lang w:eastAsia="en-US"/>
        </w:rPr>
        <w:t xml:space="preserve"> </w:t>
      </w:r>
      <w:r w:rsidR="00566701" w:rsidRPr="00044D90">
        <w:rPr>
          <w:rFonts w:asciiTheme="minorHAnsi" w:eastAsiaTheme="minorHAnsi" w:hAnsiTheme="minorHAnsi" w:cstheme="minorHAnsi"/>
          <w:color w:val="000000"/>
          <w:sz w:val="18"/>
          <w:szCs w:val="18"/>
          <w:lang w:eastAsia="en-US"/>
        </w:rPr>
        <w:t xml:space="preserve">Rovnosť medzi mužmi a ženami a </w:t>
      </w:r>
      <w:r w:rsidR="0020161B" w:rsidRPr="00044D90">
        <w:rPr>
          <w:rFonts w:asciiTheme="minorHAnsi" w:eastAsiaTheme="minorHAnsi" w:hAnsiTheme="minorHAnsi" w:cstheme="minorHAnsi"/>
          <w:color w:val="000000"/>
          <w:sz w:val="18"/>
          <w:szCs w:val="18"/>
          <w:lang w:eastAsia="en-US"/>
        </w:rPr>
        <w:t>Horizontálneho</w:t>
      </w:r>
      <w:r w:rsidR="00566701" w:rsidRPr="00044D90">
        <w:rPr>
          <w:rFonts w:asciiTheme="minorHAnsi" w:eastAsiaTheme="minorHAnsi" w:hAnsiTheme="minorHAnsi" w:cstheme="minorHAnsi"/>
          <w:color w:val="000000"/>
          <w:sz w:val="18"/>
          <w:szCs w:val="18"/>
          <w:lang w:eastAsia="en-US"/>
        </w:rPr>
        <w:t xml:space="preserve"> princíp</w:t>
      </w:r>
      <w:r w:rsidR="0020161B" w:rsidRPr="00044D90">
        <w:rPr>
          <w:rFonts w:asciiTheme="minorHAnsi" w:eastAsiaTheme="minorHAnsi" w:hAnsiTheme="minorHAnsi" w:cstheme="minorHAnsi"/>
          <w:color w:val="000000"/>
          <w:sz w:val="18"/>
          <w:szCs w:val="18"/>
          <w:lang w:eastAsia="en-US"/>
        </w:rPr>
        <w:t>u</w:t>
      </w:r>
      <w:r w:rsidR="00566701" w:rsidRPr="00044D90">
        <w:rPr>
          <w:rFonts w:asciiTheme="minorHAnsi" w:eastAsiaTheme="minorHAnsi" w:hAnsiTheme="minorHAnsi" w:cstheme="minorHAnsi"/>
          <w:color w:val="000000"/>
          <w:sz w:val="18"/>
          <w:szCs w:val="18"/>
          <w:lang w:eastAsia="en-US"/>
        </w:rPr>
        <w:t xml:space="preserve"> Nediskriminácia</w:t>
      </w:r>
      <w:r w:rsidR="0020161B" w:rsidRPr="00044D90">
        <w:rPr>
          <w:rFonts w:asciiTheme="minorHAnsi" w:eastAsiaTheme="minorHAnsi" w:hAnsiTheme="minorHAnsi" w:cstheme="minorHAnsi"/>
          <w:color w:val="000000"/>
          <w:sz w:val="18"/>
          <w:szCs w:val="18"/>
          <w:lang w:eastAsia="en-US"/>
        </w:rPr>
        <w:t xml:space="preserve"> (ďalej len „gestor HP RMŽ a ND“) </w:t>
      </w:r>
      <w:r w:rsidR="00913089" w:rsidRPr="00044D90">
        <w:rPr>
          <w:rFonts w:asciiTheme="minorHAnsi" w:eastAsiaTheme="minorHAnsi" w:hAnsiTheme="minorHAnsi" w:cstheme="minorHAnsi"/>
          <w:color w:val="000000"/>
          <w:sz w:val="18"/>
          <w:szCs w:val="18"/>
          <w:lang w:eastAsia="en-US"/>
        </w:rPr>
        <w:t xml:space="preserve">identifikoval vybrané </w:t>
      </w:r>
      <w:r w:rsidRPr="00044D90">
        <w:rPr>
          <w:rFonts w:asciiTheme="minorHAnsi" w:eastAsiaTheme="minorHAnsi" w:hAnsiTheme="minorHAnsi" w:cstheme="minorHAnsi"/>
          <w:color w:val="000000"/>
          <w:sz w:val="18"/>
          <w:szCs w:val="18"/>
          <w:lang w:eastAsia="en-US"/>
        </w:rPr>
        <w:t xml:space="preserve">iné </w:t>
      </w:r>
      <w:r w:rsidR="00913089" w:rsidRPr="00044D90">
        <w:rPr>
          <w:rFonts w:asciiTheme="minorHAnsi" w:eastAsiaTheme="minorHAnsi" w:hAnsiTheme="minorHAnsi" w:cstheme="minorHAnsi"/>
          <w:color w:val="000000"/>
          <w:sz w:val="18"/>
          <w:szCs w:val="18"/>
          <w:lang w:eastAsia="en-US"/>
        </w:rPr>
        <w:t xml:space="preserve">údaje na monitorovanie uplatňovania HP RMŽ a ND, ktorých zoznam je uvedený vyššie. </w:t>
      </w:r>
      <w:r w:rsidRPr="00044D90">
        <w:rPr>
          <w:rFonts w:asciiTheme="minorHAnsi" w:eastAsiaTheme="minorHAnsi" w:hAnsiTheme="minorHAnsi" w:cstheme="minorHAnsi"/>
          <w:color w:val="000000"/>
          <w:sz w:val="18"/>
          <w:szCs w:val="18"/>
          <w:lang w:eastAsia="en-US"/>
        </w:rPr>
        <w:t>Iné</w:t>
      </w:r>
      <w:r w:rsidR="00913089" w:rsidRPr="00044D90">
        <w:rPr>
          <w:rFonts w:asciiTheme="minorHAnsi" w:eastAsiaTheme="minorHAnsi" w:hAnsiTheme="minorHAnsi" w:cstheme="minorHAnsi"/>
          <w:color w:val="000000"/>
          <w:sz w:val="18"/>
          <w:szCs w:val="18"/>
          <w:lang w:eastAsia="en-US"/>
        </w:rPr>
        <w:t xml:space="preserve"> údaje sú merateľné hodnoty </w:t>
      </w:r>
      <w:r w:rsidR="00913089" w:rsidRPr="00044D90">
        <w:rPr>
          <w:rFonts w:asciiTheme="minorHAnsi" w:eastAsiaTheme="minorHAnsi" w:hAnsiTheme="minorHAnsi" w:cstheme="minorHAnsi"/>
          <w:b/>
          <w:bCs/>
          <w:color w:val="000000"/>
          <w:sz w:val="18"/>
          <w:szCs w:val="18"/>
          <w:lang w:eastAsia="en-US"/>
        </w:rPr>
        <w:t>odlišné od projektových merateľných ukazovateľov</w:t>
      </w:r>
      <w:r w:rsidRPr="00044D90">
        <w:rPr>
          <w:rFonts w:asciiTheme="minorHAnsi" w:eastAsiaTheme="minorHAnsi" w:hAnsiTheme="minorHAnsi" w:cstheme="minorHAnsi"/>
          <w:b/>
          <w:bCs/>
          <w:color w:val="000000"/>
          <w:sz w:val="18"/>
          <w:szCs w:val="18"/>
          <w:lang w:eastAsia="en-US"/>
        </w:rPr>
        <w:t xml:space="preserve">, od sledovaných údajov a od iných údajov pre potreby monitorovania plnenia cieľov OP ĽZ. </w:t>
      </w:r>
      <w:r w:rsidR="00913089" w:rsidRPr="00044D90">
        <w:rPr>
          <w:rFonts w:asciiTheme="minorHAnsi" w:eastAsiaTheme="minorHAnsi" w:hAnsiTheme="minorHAnsi" w:cstheme="minorHAnsi"/>
          <w:color w:val="000000"/>
          <w:sz w:val="18"/>
          <w:szCs w:val="18"/>
          <w:lang w:eastAsia="en-US"/>
        </w:rPr>
        <w:t xml:space="preserve"> Úspešný žiadateľ v pozícii prijímateľa bude Zmluvou o NFP zaviazaný na vykazovanie </w:t>
      </w:r>
      <w:r w:rsidRPr="00044D90">
        <w:rPr>
          <w:rFonts w:asciiTheme="minorHAnsi" w:eastAsiaTheme="minorHAnsi" w:hAnsiTheme="minorHAnsi" w:cstheme="minorHAnsi"/>
          <w:color w:val="000000"/>
          <w:sz w:val="18"/>
          <w:szCs w:val="18"/>
          <w:lang w:eastAsia="en-US"/>
        </w:rPr>
        <w:t xml:space="preserve">iných </w:t>
      </w:r>
      <w:r w:rsidR="00913089" w:rsidRPr="00044D90">
        <w:rPr>
          <w:rFonts w:asciiTheme="minorHAnsi" w:eastAsiaTheme="minorHAnsi" w:hAnsiTheme="minorHAnsi" w:cstheme="minorHAnsi"/>
          <w:color w:val="000000"/>
          <w:sz w:val="18"/>
          <w:szCs w:val="18"/>
          <w:lang w:eastAsia="en-US"/>
        </w:rPr>
        <w:t xml:space="preserve">údajov prostredníctvom </w:t>
      </w:r>
      <w:r w:rsidRPr="00044D90">
        <w:rPr>
          <w:rFonts w:asciiTheme="minorHAnsi" w:eastAsiaTheme="minorHAnsi" w:hAnsiTheme="minorHAnsi" w:cstheme="minorHAnsi"/>
          <w:color w:val="000000"/>
          <w:sz w:val="18"/>
          <w:szCs w:val="18"/>
          <w:lang w:eastAsia="en-US"/>
        </w:rPr>
        <w:t xml:space="preserve">výročnej a záverečnej monitorovacej správy. Iné </w:t>
      </w:r>
      <w:r w:rsidR="00913089" w:rsidRPr="00044D90">
        <w:rPr>
          <w:rFonts w:asciiTheme="minorHAnsi" w:eastAsiaTheme="minorHAnsi" w:hAnsiTheme="minorHAnsi" w:cstheme="minorHAnsi"/>
          <w:color w:val="000000"/>
          <w:sz w:val="18"/>
          <w:szCs w:val="18"/>
          <w:lang w:eastAsia="en-US"/>
        </w:rPr>
        <w:t xml:space="preserve">údaje sa budú vykazovať v monitorovacích správach v časti 10. Iné údaje na úrovni projektu, pričom žiadateľ ako budúci prijímateľ bude vykazovať </w:t>
      </w:r>
      <w:r w:rsidR="0020161B" w:rsidRPr="00044D90">
        <w:rPr>
          <w:rFonts w:asciiTheme="minorHAnsi" w:eastAsiaTheme="minorHAnsi" w:hAnsiTheme="minorHAnsi" w:cstheme="minorHAnsi"/>
          <w:color w:val="000000"/>
          <w:sz w:val="18"/>
          <w:szCs w:val="18"/>
          <w:lang w:eastAsia="en-US"/>
        </w:rPr>
        <w:t xml:space="preserve">iné </w:t>
      </w:r>
      <w:r w:rsidR="00913089" w:rsidRPr="00044D90">
        <w:rPr>
          <w:rFonts w:asciiTheme="minorHAnsi" w:eastAsiaTheme="minorHAnsi" w:hAnsiTheme="minorHAnsi" w:cstheme="minorHAnsi"/>
          <w:color w:val="000000"/>
          <w:sz w:val="18"/>
          <w:szCs w:val="18"/>
          <w:lang w:eastAsia="en-US"/>
        </w:rPr>
        <w:t xml:space="preserve">údaje za každú realizovanú hlavnú aktivitu projektu počas implementácie projektu. Žiadateľ pri vypĺňaní ŽoNFP nestanovuje cieľovú hodnotu </w:t>
      </w:r>
      <w:r w:rsidR="0020161B" w:rsidRPr="00044D90">
        <w:rPr>
          <w:rFonts w:asciiTheme="minorHAnsi" w:eastAsiaTheme="minorHAnsi" w:hAnsiTheme="minorHAnsi" w:cstheme="minorHAnsi"/>
          <w:color w:val="000000"/>
          <w:sz w:val="18"/>
          <w:szCs w:val="18"/>
          <w:lang w:eastAsia="en-US"/>
        </w:rPr>
        <w:t xml:space="preserve">iných </w:t>
      </w:r>
      <w:r w:rsidR="00913089" w:rsidRPr="00044D90">
        <w:rPr>
          <w:rFonts w:asciiTheme="minorHAnsi" w:eastAsiaTheme="minorHAnsi" w:hAnsiTheme="minorHAnsi" w:cstheme="minorHAnsi"/>
          <w:color w:val="000000"/>
          <w:sz w:val="18"/>
          <w:szCs w:val="18"/>
          <w:lang w:eastAsia="en-US"/>
        </w:rPr>
        <w:t xml:space="preserve">údajov a neuvádza ich ani do formuláru ŽoNFP, ani do žiadnej z príloh ŽoNFP. Metodika vykazovania </w:t>
      </w:r>
      <w:r w:rsidR="0020161B" w:rsidRPr="00044D90">
        <w:rPr>
          <w:rFonts w:asciiTheme="minorHAnsi" w:eastAsiaTheme="minorHAnsi" w:hAnsiTheme="minorHAnsi" w:cstheme="minorHAnsi"/>
          <w:color w:val="000000"/>
          <w:sz w:val="18"/>
          <w:szCs w:val="18"/>
          <w:lang w:eastAsia="en-US"/>
        </w:rPr>
        <w:t xml:space="preserve">iných </w:t>
      </w:r>
      <w:r w:rsidR="00913089" w:rsidRPr="00044D90">
        <w:rPr>
          <w:rFonts w:asciiTheme="minorHAnsi" w:eastAsiaTheme="minorHAnsi" w:hAnsiTheme="minorHAnsi" w:cstheme="minorHAnsi"/>
          <w:color w:val="000000"/>
          <w:sz w:val="18"/>
          <w:szCs w:val="18"/>
          <w:lang w:eastAsia="en-US"/>
        </w:rPr>
        <w:t xml:space="preserve">údajov projektu je bližšie definovaná v príručke pre prijímateľa. Metodika </w:t>
      </w:r>
      <w:r w:rsidR="0020161B" w:rsidRPr="00044D90">
        <w:rPr>
          <w:rFonts w:asciiTheme="minorHAnsi" w:eastAsiaTheme="minorHAnsi" w:hAnsiTheme="minorHAnsi" w:cstheme="minorHAnsi"/>
          <w:color w:val="000000"/>
          <w:sz w:val="18"/>
          <w:szCs w:val="18"/>
          <w:lang w:eastAsia="en-US"/>
        </w:rPr>
        <w:t xml:space="preserve">iných </w:t>
      </w:r>
      <w:r w:rsidR="00913089" w:rsidRPr="00044D90">
        <w:rPr>
          <w:rFonts w:asciiTheme="minorHAnsi" w:eastAsiaTheme="minorHAnsi" w:hAnsiTheme="minorHAnsi" w:cstheme="minorHAnsi"/>
          <w:color w:val="000000"/>
          <w:sz w:val="18"/>
          <w:szCs w:val="18"/>
          <w:lang w:eastAsia="en-US"/>
        </w:rPr>
        <w:t xml:space="preserve">údajov (FTE – full time equivalent/plný pracovný úväzok) je odlišná od nastavenia merateľných hodnôt OP ĽZ (fyzické osoby). Z tohto dôvodu je nutné v prípade potreby usmernenia pri výpočte hodnôt </w:t>
      </w:r>
      <w:r w:rsidR="0020161B" w:rsidRPr="00044D90">
        <w:rPr>
          <w:rFonts w:asciiTheme="minorHAnsi" w:eastAsiaTheme="minorHAnsi" w:hAnsiTheme="minorHAnsi" w:cstheme="minorHAnsi"/>
          <w:color w:val="000000"/>
          <w:sz w:val="18"/>
          <w:szCs w:val="18"/>
          <w:lang w:eastAsia="en-US"/>
        </w:rPr>
        <w:t xml:space="preserve">iných </w:t>
      </w:r>
      <w:r w:rsidR="00913089" w:rsidRPr="00044D90">
        <w:rPr>
          <w:rFonts w:asciiTheme="minorHAnsi" w:eastAsiaTheme="minorHAnsi" w:hAnsiTheme="minorHAnsi" w:cstheme="minorHAnsi"/>
          <w:color w:val="000000"/>
          <w:sz w:val="18"/>
          <w:szCs w:val="18"/>
          <w:lang w:eastAsia="en-US"/>
        </w:rPr>
        <w:t xml:space="preserve">údajov kontaktovať gestora HP RMŽ a ND a to na emailových adresách </w:t>
      </w:r>
      <w:hyperlink r:id="rId10" w:history="1">
        <w:r w:rsidR="00913089" w:rsidRPr="00044D90">
          <w:rPr>
            <w:rStyle w:val="Hypertextovprepojenie"/>
            <w:rFonts w:asciiTheme="minorHAnsi" w:eastAsiaTheme="minorHAnsi" w:hAnsiTheme="minorHAnsi" w:cstheme="minorHAnsi"/>
            <w:sz w:val="18"/>
            <w:szCs w:val="18"/>
            <w:lang w:eastAsia="en-US"/>
          </w:rPr>
          <w:t>iveta.novomestska@employment.gov.sk</w:t>
        </w:r>
      </w:hyperlink>
      <w:r w:rsidR="00913089" w:rsidRPr="00044D90">
        <w:rPr>
          <w:rFonts w:asciiTheme="minorHAnsi" w:eastAsiaTheme="minorHAnsi" w:hAnsiTheme="minorHAnsi" w:cstheme="minorHAnsi"/>
          <w:color w:val="000000"/>
          <w:sz w:val="18"/>
          <w:szCs w:val="18"/>
          <w:lang w:eastAsia="en-US"/>
        </w:rPr>
        <w:t xml:space="preserve"> a/alebo </w:t>
      </w:r>
      <w:hyperlink r:id="rId11" w:history="1">
        <w:r w:rsidR="00913089" w:rsidRPr="00044D90">
          <w:rPr>
            <w:rStyle w:val="Hypertextovprepojenie"/>
            <w:rFonts w:asciiTheme="minorHAnsi" w:eastAsiaTheme="minorHAnsi" w:hAnsiTheme="minorHAnsi" w:cstheme="minorHAnsi"/>
            <w:sz w:val="18"/>
            <w:szCs w:val="18"/>
            <w:lang w:eastAsia="en-US"/>
          </w:rPr>
          <w:t>ghp@employment.gov.sk</w:t>
        </w:r>
      </w:hyperlink>
      <w:r w:rsidR="00913089" w:rsidRPr="00044D90">
        <w:rPr>
          <w:rFonts w:asciiTheme="minorHAnsi" w:eastAsiaTheme="minorHAnsi" w:hAnsiTheme="minorHAnsi" w:cstheme="minorHAnsi"/>
          <w:color w:val="000000"/>
          <w:sz w:val="18"/>
          <w:szCs w:val="18"/>
          <w:lang w:eastAsia="en-US"/>
        </w:rPr>
        <w:t xml:space="preserve"> .</w:t>
      </w:r>
      <w:r w:rsidR="00044D90">
        <w:rPr>
          <w:rFonts w:asciiTheme="minorHAnsi" w:eastAsiaTheme="minorHAnsi" w:hAnsiTheme="minorHAnsi" w:cstheme="minorHAnsi"/>
          <w:b/>
          <w:bCs/>
          <w:color w:val="000000"/>
          <w:sz w:val="22"/>
          <w:szCs w:val="22"/>
          <w:lang w:eastAsia="en-US"/>
        </w:rPr>
        <w:t xml:space="preserve"> </w:t>
      </w:r>
      <w:r w:rsidR="0020161B" w:rsidRPr="00044D90">
        <w:rPr>
          <w:rFonts w:asciiTheme="minorHAnsi" w:eastAsiaTheme="minorHAnsi" w:hAnsiTheme="minorHAnsi" w:cstheme="minorHAnsi"/>
          <w:b/>
          <w:bCs/>
          <w:color w:val="000000"/>
          <w:sz w:val="18"/>
          <w:szCs w:val="18"/>
          <w:lang w:eastAsia="en-US"/>
        </w:rPr>
        <w:t xml:space="preserve">Iné </w:t>
      </w:r>
      <w:r w:rsidR="00913089" w:rsidRPr="00044D90">
        <w:rPr>
          <w:rFonts w:asciiTheme="minorHAnsi" w:eastAsiaTheme="minorHAnsi" w:hAnsiTheme="minorHAnsi" w:cstheme="minorHAnsi"/>
          <w:b/>
          <w:bCs/>
          <w:color w:val="000000"/>
          <w:sz w:val="18"/>
          <w:szCs w:val="18"/>
          <w:lang w:eastAsia="en-US"/>
        </w:rPr>
        <w:t xml:space="preserve">údaje </w:t>
      </w:r>
      <w:r w:rsidR="0020161B" w:rsidRPr="00044D90">
        <w:rPr>
          <w:rFonts w:asciiTheme="minorHAnsi" w:eastAsiaTheme="minorHAnsi" w:hAnsiTheme="minorHAnsi" w:cstheme="minorHAnsi"/>
          <w:b/>
          <w:bCs/>
          <w:color w:val="000000"/>
          <w:sz w:val="18"/>
          <w:szCs w:val="18"/>
          <w:lang w:eastAsia="en-US"/>
        </w:rPr>
        <w:t xml:space="preserve">na monitorovanie uplatňovania HP RMŽ a ND </w:t>
      </w:r>
      <w:r w:rsidR="00913089" w:rsidRPr="00044D90">
        <w:rPr>
          <w:rFonts w:asciiTheme="minorHAnsi" w:eastAsiaTheme="minorHAnsi" w:hAnsiTheme="minorHAnsi" w:cstheme="minorHAnsi"/>
          <w:b/>
          <w:bCs/>
          <w:color w:val="000000"/>
          <w:sz w:val="18"/>
          <w:szCs w:val="18"/>
          <w:lang w:eastAsia="en-US"/>
        </w:rPr>
        <w:t>a ich plnenie nie sú podmienkou poskytnutia príspevku.</w:t>
      </w:r>
    </w:p>
    <w:sectPr w:rsidR="00457659" w:rsidRPr="00044D90" w:rsidSect="00980C1D">
      <w:headerReference w:type="default" r:id="rId12"/>
      <w:footerReference w:type="default" r:id="rId13"/>
      <w:endnotePr>
        <w:numFmt w:val="decimal"/>
      </w:endnotePr>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712F5A" w14:textId="77777777" w:rsidR="002A0910" w:rsidRDefault="002A0910" w:rsidP="00C15A7A">
      <w:r>
        <w:separator/>
      </w:r>
    </w:p>
  </w:endnote>
  <w:endnote w:type="continuationSeparator" w:id="0">
    <w:p w14:paraId="24E19DAB" w14:textId="77777777" w:rsidR="002A0910" w:rsidRDefault="002A0910" w:rsidP="00C15A7A">
      <w:r>
        <w:continuationSeparator/>
      </w:r>
    </w:p>
  </w:endnote>
  <w:endnote w:type="continuationNotice" w:id="1">
    <w:p w14:paraId="568550AB" w14:textId="77777777" w:rsidR="002A0910" w:rsidRDefault="002A09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04195385"/>
      <w:docPartObj>
        <w:docPartGallery w:val="Page Numbers (Bottom of Page)"/>
        <w:docPartUnique/>
      </w:docPartObj>
    </w:sdtPr>
    <w:sdtEndPr/>
    <w:sdtContent>
      <w:p w14:paraId="2E48E906" w14:textId="7B96C512" w:rsidR="00E962D9" w:rsidRDefault="00E962D9">
        <w:pPr>
          <w:pStyle w:val="Pta"/>
          <w:jc w:val="right"/>
        </w:pPr>
        <w:r>
          <w:fldChar w:fldCharType="begin"/>
        </w:r>
        <w:r>
          <w:instrText>PAGE   \* MERGEFORMAT</w:instrText>
        </w:r>
        <w:r>
          <w:fldChar w:fldCharType="separate"/>
        </w:r>
        <w:r w:rsidR="00454AC7">
          <w:rPr>
            <w:noProof/>
          </w:rPr>
          <w:t>14</w:t>
        </w:r>
        <w:r>
          <w:fldChar w:fldCharType="end"/>
        </w:r>
      </w:p>
    </w:sdtContent>
  </w:sdt>
  <w:p w14:paraId="05F26ACB" w14:textId="77777777" w:rsidR="00E962D9" w:rsidRDefault="00E962D9">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DAF375" w14:textId="77777777" w:rsidR="002A0910" w:rsidRDefault="002A0910" w:rsidP="00C15A7A">
      <w:r>
        <w:separator/>
      </w:r>
    </w:p>
  </w:footnote>
  <w:footnote w:type="continuationSeparator" w:id="0">
    <w:p w14:paraId="410D6EF9" w14:textId="77777777" w:rsidR="002A0910" w:rsidRDefault="002A0910" w:rsidP="00C15A7A">
      <w:r>
        <w:continuationSeparator/>
      </w:r>
    </w:p>
  </w:footnote>
  <w:footnote w:type="continuationNotice" w:id="1">
    <w:p w14:paraId="00349F6E" w14:textId="77777777" w:rsidR="002A0910" w:rsidRDefault="002A0910"/>
  </w:footnote>
  <w:footnote w:id="2">
    <w:p w14:paraId="176A60C3" w14:textId="1E284133" w:rsidR="00E962D9" w:rsidRPr="001332C4" w:rsidRDefault="00E962D9" w:rsidP="001B6ACF">
      <w:pPr>
        <w:pStyle w:val="Textpoznmkypodiarou"/>
        <w:jc w:val="both"/>
        <w:rPr>
          <w:rFonts w:asciiTheme="minorHAnsi" w:hAnsiTheme="minorHAnsi" w:cstheme="minorHAnsi"/>
          <w:sz w:val="16"/>
          <w:szCs w:val="16"/>
        </w:rPr>
      </w:pPr>
      <w:r w:rsidRPr="001332C4">
        <w:rPr>
          <w:rStyle w:val="Odkaznapoznmkupodiarou"/>
          <w:rFonts w:asciiTheme="minorHAnsi" w:hAnsiTheme="minorHAnsi" w:cstheme="minorHAnsi"/>
          <w:sz w:val="16"/>
          <w:szCs w:val="16"/>
        </w:rPr>
        <w:footnoteRef/>
      </w:r>
      <w:r w:rsidRPr="001332C4">
        <w:rPr>
          <w:rFonts w:asciiTheme="minorHAnsi" w:hAnsiTheme="minorHAnsi" w:cstheme="minorHAnsi"/>
        </w:rPr>
        <w:t xml:space="preserve"> </w:t>
      </w:r>
      <w:r w:rsidRPr="001332C4">
        <w:rPr>
          <w:rFonts w:asciiTheme="minorHAnsi" w:hAnsiTheme="minorHAnsi" w:cstheme="minorHAnsi"/>
          <w:sz w:val="16"/>
          <w:szCs w:val="16"/>
        </w:rPr>
        <w:t xml:space="preserve">Jeden rok znamená pre potreby vykazovania sledovaného údaju 12 kalendárnych mesiacov od septembra do augusta. Deti, ktoré navštevujú novopostavenú MŠ menej ako 12 kalendárnych mesiacov sa do počtu detí v sledovanom roku nezapočítavajú. </w:t>
      </w:r>
    </w:p>
  </w:footnote>
  <w:footnote w:id="3">
    <w:p w14:paraId="3E7CD5A1" w14:textId="17BE4BC0" w:rsidR="00E962D9" w:rsidRPr="001332C4" w:rsidRDefault="00E962D9" w:rsidP="001B6ACF">
      <w:pPr>
        <w:pStyle w:val="Textpoznmkypodiarou"/>
        <w:jc w:val="both"/>
        <w:rPr>
          <w:rFonts w:asciiTheme="minorHAnsi" w:hAnsiTheme="minorHAnsi" w:cstheme="minorHAnsi"/>
          <w:sz w:val="16"/>
          <w:szCs w:val="16"/>
        </w:rPr>
      </w:pPr>
      <w:r w:rsidRPr="001332C4">
        <w:rPr>
          <w:rStyle w:val="Odkaznapoznmkupodiarou"/>
          <w:rFonts w:asciiTheme="minorHAnsi" w:hAnsiTheme="minorHAnsi" w:cstheme="minorHAnsi"/>
          <w:sz w:val="16"/>
          <w:szCs w:val="16"/>
        </w:rPr>
        <w:footnoteRef/>
      </w:r>
      <w:r w:rsidRPr="001332C4">
        <w:rPr>
          <w:rFonts w:asciiTheme="minorHAnsi" w:hAnsiTheme="minorHAnsi" w:cstheme="minorHAnsi"/>
          <w:sz w:val="16"/>
          <w:szCs w:val="16"/>
        </w:rPr>
        <w:t xml:space="preserve"> Sledovaný rok znamená pre potreby vykazovania sledovaných údajov obdobie, za ktoré prijímateľ vykazuje sledované údaje v monitorovacích správach.</w:t>
      </w:r>
    </w:p>
  </w:footnote>
  <w:footnote w:id="4">
    <w:p w14:paraId="7700948F" w14:textId="15C3BD91" w:rsidR="00E962D9" w:rsidRPr="001332C4" w:rsidRDefault="00E962D9" w:rsidP="001B6ACF">
      <w:pPr>
        <w:pStyle w:val="Textpoznmkypodiarou"/>
        <w:jc w:val="both"/>
        <w:rPr>
          <w:rFonts w:asciiTheme="minorHAnsi" w:hAnsiTheme="minorHAnsi" w:cstheme="minorHAnsi"/>
          <w:sz w:val="16"/>
          <w:szCs w:val="16"/>
        </w:rPr>
      </w:pPr>
      <w:r w:rsidRPr="001332C4">
        <w:rPr>
          <w:rStyle w:val="Odkaznapoznmkupodiarou"/>
          <w:rFonts w:asciiTheme="minorHAnsi" w:hAnsiTheme="minorHAnsi" w:cstheme="minorHAnsi"/>
          <w:sz w:val="16"/>
          <w:szCs w:val="16"/>
        </w:rPr>
        <w:footnoteRef/>
      </w:r>
      <w:r w:rsidRPr="001332C4">
        <w:rPr>
          <w:rFonts w:asciiTheme="minorHAnsi" w:hAnsiTheme="minorHAnsi" w:cstheme="minorHAnsi"/>
          <w:sz w:val="16"/>
          <w:szCs w:val="16"/>
        </w:rPr>
        <w:t xml:space="preserve"> Objektívny dôvod znamená pre potreby vykazovania sledovaného údaju napr. neexistencia MŠ v mieste bydliska dieťaťa, neexistencia logistického spojenia medzi bydliskom dieťaťa a najbližšie vzdialenou MŠ, závažné ochorenie dieťaťa apod. Subjektívny dôvod znamená pre potreby vykazovania sledovaného údaju napr. nezáujem rodičov o predškolské vzdelávanie, negatívny postoj rodičov k predškolskému vzdelávaniu a pod. Prijímateľ nie je povinný pre potreby vykazovania sledovaného údaju projektu vykazovať či dieťa predtým nenavštevovalo MŠ z objektívneho alebo subjektívneho dôvodu a uvádza iba celkový počet detí v zmysle definície sledovaného údaju projektu</w:t>
      </w:r>
    </w:p>
  </w:footnote>
  <w:footnote w:id="5">
    <w:p w14:paraId="0C2DF6E2" w14:textId="613AF72E" w:rsidR="00E962D9" w:rsidRPr="00134509" w:rsidRDefault="00E962D9">
      <w:pPr>
        <w:pStyle w:val="Textpoznmkypodiarou"/>
        <w:rPr>
          <w:rFonts w:asciiTheme="minorHAnsi" w:hAnsiTheme="minorHAnsi" w:cstheme="minorHAnsi"/>
          <w:sz w:val="16"/>
          <w:szCs w:val="16"/>
        </w:rPr>
      </w:pPr>
      <w:r w:rsidRPr="00134509">
        <w:rPr>
          <w:rStyle w:val="Odkaznapoznmkupodiarou"/>
          <w:rFonts w:asciiTheme="minorHAnsi" w:hAnsiTheme="minorHAnsi" w:cstheme="minorHAnsi"/>
          <w:sz w:val="16"/>
          <w:szCs w:val="16"/>
        </w:rPr>
        <w:footnoteRef/>
      </w:r>
      <w:r w:rsidRPr="00134509">
        <w:rPr>
          <w:rFonts w:asciiTheme="minorHAnsi" w:hAnsiTheme="minorHAnsi" w:cstheme="minorHAnsi"/>
          <w:sz w:val="16"/>
          <w:szCs w:val="16"/>
        </w:rPr>
        <w:t xml:space="preserve"> Pod pojmom zrekonštruovaná časť MŠ sa rozumie tá časť MŠ, ktorá vznikla rozširovaním pôvodnej kapacity MŠ prístavbou, nadstavbou, rekonštrukciou a zmenou dispozície objektov.</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323E5A" w14:textId="4FAA6309" w:rsidR="00E962D9" w:rsidRDefault="00E962D9" w:rsidP="00252DE5">
    <w:pPr>
      <w:pStyle w:val="Hlavika"/>
      <w:jc w:val="center"/>
    </w:pPr>
    <w:r w:rsidRPr="002A690B">
      <w:rPr>
        <w:noProof/>
      </w:rPr>
      <w:drawing>
        <wp:inline distT="0" distB="0" distL="0" distR="0" wp14:anchorId="31652063" wp14:editId="0F983E6C">
          <wp:extent cx="5760720" cy="402590"/>
          <wp:effectExtent l="0" t="0" r="0" b="0"/>
          <wp:docPr id="1" name="Obrázok 1" descr="troj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roj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02590"/>
                  </a:xfrm>
                  <a:prstGeom prst="rect">
                    <a:avLst/>
                  </a:prstGeom>
                  <a:noFill/>
                  <a:ln>
                    <a:noFill/>
                  </a:ln>
                </pic:spPr>
              </pic:pic>
            </a:graphicData>
          </a:graphic>
        </wp:inline>
      </w:drawing>
    </w:r>
  </w:p>
  <w:p w14:paraId="032E1884" w14:textId="0BD5FAC9" w:rsidR="00E962D9" w:rsidRDefault="00E962D9">
    <w:pPr>
      <w:pStyle w:val="Hlavika"/>
    </w:pPr>
    <w:r w:rsidRPr="007F2167">
      <w:rPr>
        <w:b/>
        <w:noProof/>
      </w:rPr>
      <mc:AlternateContent>
        <mc:Choice Requires="wps">
          <w:drawing>
            <wp:anchor distT="0" distB="0" distL="114300" distR="114300" simplePos="0" relativeHeight="251658240" behindDoc="0" locked="0" layoutInCell="1" allowOverlap="1" wp14:anchorId="668EB1E6" wp14:editId="67B84EE2">
              <wp:simplePos x="0" y="0"/>
              <wp:positionH relativeFrom="column">
                <wp:posOffset>1328905</wp:posOffset>
              </wp:positionH>
              <wp:positionV relativeFrom="paragraph">
                <wp:posOffset>39790</wp:posOffset>
              </wp:positionV>
              <wp:extent cx="6210300" cy="19050"/>
              <wp:effectExtent l="0" t="0" r="19050" b="19050"/>
              <wp:wrapNone/>
              <wp:docPr id="8" name="Rovná spojnica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210300" cy="19050"/>
                      </a:xfrm>
                      <a:prstGeom prst="line">
                        <a:avLst/>
                      </a:prstGeom>
                      <a:noFill/>
                      <a:ln w="12700">
                        <a:solidFill>
                          <a:schemeClr val="accent2">
                            <a:lumMod val="40000"/>
                            <a:lumOff val="60000"/>
                          </a:schemeClr>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accen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5425CA8" id="Rovná spojnica 1"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4.65pt,3.15pt" to="593.65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" strokecolor="#f7caac [1301]" strokeweight="1pt">
              <v:stroke joinstyle="miter"/>
              <v:shadow color="#1f4d78 [1604]" opacity=".5" offset="1pt"/>
            </v:lin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trackRevisions/>
  <w:doNotTrackFormatting/>
  <w:defaultTabStop w:val="708"/>
  <w:hyphenationZone w:val="425"/>
  <w:characterSpacingControl w:val="doNotCompress"/>
  <w:hdrShapeDefaults>
    <o:shapedefaults v:ext="edit" spidmax="10241"/>
  </w:hdrShapeDefaults>
  <w:footnotePr>
    <w:footnote w:id="-1"/>
    <w:footnote w:id="0"/>
    <w:footnote w:id="1"/>
  </w:footnotePr>
  <w:endnotePr>
    <w:pos w:val="sectEnd"/>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5A7A"/>
    <w:rsid w:val="00030C7A"/>
    <w:rsid w:val="00044D90"/>
    <w:rsid w:val="00054292"/>
    <w:rsid w:val="00077D08"/>
    <w:rsid w:val="0008759A"/>
    <w:rsid w:val="000943B6"/>
    <w:rsid w:val="000A605E"/>
    <w:rsid w:val="000F028D"/>
    <w:rsid w:val="000F185E"/>
    <w:rsid w:val="0010666A"/>
    <w:rsid w:val="00130DE9"/>
    <w:rsid w:val="001332C4"/>
    <w:rsid w:val="00134509"/>
    <w:rsid w:val="00137D1E"/>
    <w:rsid w:val="00142E43"/>
    <w:rsid w:val="00145FAB"/>
    <w:rsid w:val="00156A0F"/>
    <w:rsid w:val="00165750"/>
    <w:rsid w:val="001833E8"/>
    <w:rsid w:val="001853F5"/>
    <w:rsid w:val="001870CE"/>
    <w:rsid w:val="001B6ACF"/>
    <w:rsid w:val="001C7D93"/>
    <w:rsid w:val="001D7992"/>
    <w:rsid w:val="0020161B"/>
    <w:rsid w:val="00212F46"/>
    <w:rsid w:val="002176FE"/>
    <w:rsid w:val="0023519A"/>
    <w:rsid w:val="002426FC"/>
    <w:rsid w:val="00252DE5"/>
    <w:rsid w:val="00267C27"/>
    <w:rsid w:val="00271472"/>
    <w:rsid w:val="002730B0"/>
    <w:rsid w:val="0027481E"/>
    <w:rsid w:val="002760C6"/>
    <w:rsid w:val="00291CBA"/>
    <w:rsid w:val="002A0910"/>
    <w:rsid w:val="002A4C72"/>
    <w:rsid w:val="002B2C80"/>
    <w:rsid w:val="002B3B69"/>
    <w:rsid w:val="002B3C5D"/>
    <w:rsid w:val="002D7A18"/>
    <w:rsid w:val="002E7696"/>
    <w:rsid w:val="003150F2"/>
    <w:rsid w:val="00330335"/>
    <w:rsid w:val="003518D7"/>
    <w:rsid w:val="00356891"/>
    <w:rsid w:val="00363DF9"/>
    <w:rsid w:val="00365E92"/>
    <w:rsid w:val="00367CC7"/>
    <w:rsid w:val="00374363"/>
    <w:rsid w:val="003773C0"/>
    <w:rsid w:val="00382337"/>
    <w:rsid w:val="003B180F"/>
    <w:rsid w:val="003C1DD8"/>
    <w:rsid w:val="003C7B80"/>
    <w:rsid w:val="003C7D2F"/>
    <w:rsid w:val="003D0CC6"/>
    <w:rsid w:val="003F0F7E"/>
    <w:rsid w:val="003F653B"/>
    <w:rsid w:val="00402A6B"/>
    <w:rsid w:val="00412C84"/>
    <w:rsid w:val="00414622"/>
    <w:rsid w:val="00423680"/>
    <w:rsid w:val="00423F0F"/>
    <w:rsid w:val="00433A46"/>
    <w:rsid w:val="004424F8"/>
    <w:rsid w:val="0044464E"/>
    <w:rsid w:val="00454AC7"/>
    <w:rsid w:val="00457659"/>
    <w:rsid w:val="0047753D"/>
    <w:rsid w:val="0048207E"/>
    <w:rsid w:val="00492831"/>
    <w:rsid w:val="00492C77"/>
    <w:rsid w:val="004A2104"/>
    <w:rsid w:val="004A2A5D"/>
    <w:rsid w:val="004B5C12"/>
    <w:rsid w:val="004C0DA8"/>
    <w:rsid w:val="004D6F43"/>
    <w:rsid w:val="004E17B0"/>
    <w:rsid w:val="004F4F6C"/>
    <w:rsid w:val="00516BBB"/>
    <w:rsid w:val="005257CF"/>
    <w:rsid w:val="00526FDD"/>
    <w:rsid w:val="00531980"/>
    <w:rsid w:val="00532F2E"/>
    <w:rsid w:val="005509F2"/>
    <w:rsid w:val="00566701"/>
    <w:rsid w:val="00574DD7"/>
    <w:rsid w:val="005933B0"/>
    <w:rsid w:val="005A073D"/>
    <w:rsid w:val="005B333B"/>
    <w:rsid w:val="005C0A44"/>
    <w:rsid w:val="005C4FBC"/>
    <w:rsid w:val="005D0FDD"/>
    <w:rsid w:val="005D4412"/>
    <w:rsid w:val="00621877"/>
    <w:rsid w:val="0062327A"/>
    <w:rsid w:val="00631642"/>
    <w:rsid w:val="00643691"/>
    <w:rsid w:val="00654FB2"/>
    <w:rsid w:val="00664733"/>
    <w:rsid w:val="006728C4"/>
    <w:rsid w:val="00673C64"/>
    <w:rsid w:val="00675005"/>
    <w:rsid w:val="00680B1E"/>
    <w:rsid w:val="00683122"/>
    <w:rsid w:val="006A28AC"/>
    <w:rsid w:val="006D162A"/>
    <w:rsid w:val="007113EC"/>
    <w:rsid w:val="007233D7"/>
    <w:rsid w:val="00725A0D"/>
    <w:rsid w:val="00733026"/>
    <w:rsid w:val="007435CB"/>
    <w:rsid w:val="00752A57"/>
    <w:rsid w:val="007536B4"/>
    <w:rsid w:val="00761808"/>
    <w:rsid w:val="00761D2C"/>
    <w:rsid w:val="007811D0"/>
    <w:rsid w:val="00797797"/>
    <w:rsid w:val="007A7986"/>
    <w:rsid w:val="007C36DE"/>
    <w:rsid w:val="00833061"/>
    <w:rsid w:val="0083576B"/>
    <w:rsid w:val="0084397A"/>
    <w:rsid w:val="00856BA7"/>
    <w:rsid w:val="0087049D"/>
    <w:rsid w:val="00877428"/>
    <w:rsid w:val="008839D3"/>
    <w:rsid w:val="00886D2E"/>
    <w:rsid w:val="00887E61"/>
    <w:rsid w:val="008A4537"/>
    <w:rsid w:val="008E18E4"/>
    <w:rsid w:val="00903861"/>
    <w:rsid w:val="00912F1B"/>
    <w:rsid w:val="00913089"/>
    <w:rsid w:val="009158A9"/>
    <w:rsid w:val="0092088C"/>
    <w:rsid w:val="00961433"/>
    <w:rsid w:val="00964EF1"/>
    <w:rsid w:val="00980C1D"/>
    <w:rsid w:val="009A53AB"/>
    <w:rsid w:val="009C39C1"/>
    <w:rsid w:val="009C51C0"/>
    <w:rsid w:val="009C7C79"/>
    <w:rsid w:val="009D3865"/>
    <w:rsid w:val="009D6E34"/>
    <w:rsid w:val="00A1295A"/>
    <w:rsid w:val="00A13ED8"/>
    <w:rsid w:val="00A7568D"/>
    <w:rsid w:val="00A816D4"/>
    <w:rsid w:val="00A81A6B"/>
    <w:rsid w:val="00A86C4E"/>
    <w:rsid w:val="00A97A6F"/>
    <w:rsid w:val="00AD39A3"/>
    <w:rsid w:val="00AD68D8"/>
    <w:rsid w:val="00AD7F62"/>
    <w:rsid w:val="00B21EEF"/>
    <w:rsid w:val="00B41746"/>
    <w:rsid w:val="00B424C6"/>
    <w:rsid w:val="00B43A09"/>
    <w:rsid w:val="00B81E70"/>
    <w:rsid w:val="00BA3576"/>
    <w:rsid w:val="00BB205F"/>
    <w:rsid w:val="00BE5A0A"/>
    <w:rsid w:val="00BF79FE"/>
    <w:rsid w:val="00C03418"/>
    <w:rsid w:val="00C037D4"/>
    <w:rsid w:val="00C15A7A"/>
    <w:rsid w:val="00C32583"/>
    <w:rsid w:val="00C650D6"/>
    <w:rsid w:val="00C66C5C"/>
    <w:rsid w:val="00C71FB7"/>
    <w:rsid w:val="00C72BA3"/>
    <w:rsid w:val="00C75B3E"/>
    <w:rsid w:val="00CD063C"/>
    <w:rsid w:val="00CD3440"/>
    <w:rsid w:val="00CD7E34"/>
    <w:rsid w:val="00D05046"/>
    <w:rsid w:val="00D165AA"/>
    <w:rsid w:val="00D27308"/>
    <w:rsid w:val="00D33998"/>
    <w:rsid w:val="00D411DA"/>
    <w:rsid w:val="00D419DB"/>
    <w:rsid w:val="00D50BC2"/>
    <w:rsid w:val="00D54FFE"/>
    <w:rsid w:val="00D756EA"/>
    <w:rsid w:val="00D92ED3"/>
    <w:rsid w:val="00D94C94"/>
    <w:rsid w:val="00DA03B9"/>
    <w:rsid w:val="00DA2A68"/>
    <w:rsid w:val="00DB16BD"/>
    <w:rsid w:val="00DC6B6E"/>
    <w:rsid w:val="00DE2315"/>
    <w:rsid w:val="00DF6C78"/>
    <w:rsid w:val="00E04996"/>
    <w:rsid w:val="00E2635D"/>
    <w:rsid w:val="00E30654"/>
    <w:rsid w:val="00E500A0"/>
    <w:rsid w:val="00E534F1"/>
    <w:rsid w:val="00E570A9"/>
    <w:rsid w:val="00E61902"/>
    <w:rsid w:val="00E63580"/>
    <w:rsid w:val="00E6414F"/>
    <w:rsid w:val="00E962D9"/>
    <w:rsid w:val="00EA08E2"/>
    <w:rsid w:val="00ED1673"/>
    <w:rsid w:val="00ED2C32"/>
    <w:rsid w:val="00F12490"/>
    <w:rsid w:val="00F30AFD"/>
    <w:rsid w:val="00F55B9B"/>
    <w:rsid w:val="00F5788A"/>
    <w:rsid w:val="00F6145A"/>
    <w:rsid w:val="00F6172C"/>
    <w:rsid w:val="00F6209E"/>
    <w:rsid w:val="00F66857"/>
    <w:rsid w:val="00F7499D"/>
    <w:rsid w:val="00F800C5"/>
    <w:rsid w:val="00F9247D"/>
    <w:rsid w:val="00F95226"/>
    <w:rsid w:val="00F96D70"/>
    <w:rsid w:val="00FC18B3"/>
    <w:rsid w:val="00FD68EF"/>
    <w:rsid w:val="00FF144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6F5FDCF"/>
  <w15:docId w15:val="{D381E9AE-8545-4F1A-8C56-5D3A6BF61E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730B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913089"/>
    <w:pPr>
      <w:keepNext/>
      <w:autoSpaceDE w:val="0"/>
      <w:autoSpaceDN w:val="0"/>
      <w:adjustRightInd w:val="0"/>
      <w:outlineLvl w:val="0"/>
    </w:pPr>
    <w:rPr>
      <w:rFonts w:asciiTheme="minorHAnsi" w:eastAsiaTheme="minorHAnsi" w:hAnsiTheme="minorHAnsi" w:cstheme="minorHAnsi"/>
      <w:b/>
      <w:bCs/>
      <w:color w:val="000000"/>
      <w:sz w:val="22"/>
      <w:szCs w:val="22"/>
      <w:u w:val="single"/>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C15A7A"/>
    <w:rPr>
      <w:color w:val="0563C1" w:themeColor="hyperlink"/>
      <w:u w:val="single"/>
    </w:rPr>
  </w:style>
  <w:style w:type="paragraph" w:styleId="Textpoznmkypodiarou">
    <w:name w:val="footnote text"/>
    <w:basedOn w:val="Normlny"/>
    <w:link w:val="TextpoznmkypodiarouChar"/>
    <w:uiPriority w:val="99"/>
    <w:semiHidden/>
    <w:unhideWhenUsed/>
    <w:rsid w:val="00C15A7A"/>
    <w:rPr>
      <w:sz w:val="20"/>
      <w:szCs w:val="20"/>
    </w:rPr>
  </w:style>
  <w:style w:type="character" w:customStyle="1" w:styleId="TextpoznmkypodiarouChar">
    <w:name w:val="Text poznámky pod čiarou Char"/>
    <w:basedOn w:val="Predvolenpsmoodseku"/>
    <w:link w:val="Textpoznmkypodiarou"/>
    <w:uiPriority w:val="99"/>
    <w:semiHidden/>
    <w:rsid w:val="00C15A7A"/>
    <w:rPr>
      <w:rFonts w:ascii="Times New Roman" w:eastAsia="Times New Roman" w:hAnsi="Times New Roman" w:cs="Times New Roman"/>
      <w:sz w:val="20"/>
      <w:szCs w:val="20"/>
      <w:lang w:eastAsia="sk-SK"/>
    </w:rPr>
  </w:style>
  <w:style w:type="character" w:styleId="Odkaznapoznmkupodiarou">
    <w:name w:val="footnote reference"/>
    <w:aliases w:val="BVI fnr,BVI fnr Car Car,BVI fnr Car,BVI fnr Car Car Car Car,BVI fnr Car Car Car Car Char"/>
    <w:basedOn w:val="Predvolenpsmoodseku"/>
    <w:link w:val="Char2"/>
    <w:uiPriority w:val="99"/>
    <w:rsid w:val="00C15A7A"/>
    <w:rPr>
      <w:rFonts w:cs="Times New Roman"/>
      <w:vertAlign w:val="superscript"/>
    </w:rPr>
  </w:style>
  <w:style w:type="table" w:customStyle="1" w:styleId="Mriekatabuky1">
    <w:name w:val="Mriežka tabuľky1"/>
    <w:basedOn w:val="Normlnatabuka"/>
    <w:next w:val="Mriekatabuky"/>
    <w:uiPriority w:val="59"/>
    <w:rsid w:val="00C15A7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2">
    <w:name w:val="Char2"/>
    <w:basedOn w:val="Normlny"/>
    <w:link w:val="Odkaznapoznmkupodiarou"/>
    <w:uiPriority w:val="99"/>
    <w:rsid w:val="00C15A7A"/>
    <w:pPr>
      <w:spacing w:after="160" w:line="240" w:lineRule="exact"/>
    </w:pPr>
    <w:rPr>
      <w:rFonts w:asciiTheme="minorHAnsi" w:eastAsiaTheme="minorHAnsi" w:hAnsiTheme="minorHAnsi"/>
      <w:sz w:val="22"/>
      <w:szCs w:val="22"/>
      <w:vertAlign w:val="superscript"/>
      <w:lang w:eastAsia="en-US"/>
    </w:rPr>
  </w:style>
  <w:style w:type="table" w:styleId="Mriekatabuky">
    <w:name w:val="Table Grid"/>
    <w:basedOn w:val="Normlnatabuka"/>
    <w:uiPriority w:val="39"/>
    <w:rsid w:val="00C15A7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lavika">
    <w:name w:val="header"/>
    <w:basedOn w:val="Normlny"/>
    <w:link w:val="HlavikaChar"/>
    <w:uiPriority w:val="99"/>
    <w:unhideWhenUsed/>
    <w:rsid w:val="00C15A7A"/>
    <w:pPr>
      <w:tabs>
        <w:tab w:val="center" w:pos="4536"/>
        <w:tab w:val="right" w:pos="9072"/>
      </w:tabs>
    </w:pPr>
  </w:style>
  <w:style w:type="character" w:customStyle="1" w:styleId="HlavikaChar">
    <w:name w:val="Hlavička Char"/>
    <w:basedOn w:val="Predvolenpsmoodseku"/>
    <w:link w:val="Hlavika"/>
    <w:uiPriority w:val="99"/>
    <w:rsid w:val="00C15A7A"/>
    <w:rPr>
      <w:rFonts w:ascii="Times New Roman" w:eastAsia="Times New Roman" w:hAnsi="Times New Roman" w:cs="Times New Roman"/>
      <w:sz w:val="24"/>
      <w:szCs w:val="24"/>
      <w:lang w:eastAsia="sk-SK"/>
    </w:rPr>
  </w:style>
  <w:style w:type="paragraph" w:customStyle="1" w:styleId="Default">
    <w:name w:val="Default"/>
    <w:rsid w:val="00A816D4"/>
    <w:pPr>
      <w:autoSpaceDE w:val="0"/>
      <w:autoSpaceDN w:val="0"/>
      <w:adjustRightInd w:val="0"/>
      <w:spacing w:after="0" w:line="240" w:lineRule="auto"/>
    </w:pPr>
    <w:rPr>
      <w:rFonts w:ascii="Times New Roman" w:hAnsi="Times New Roman" w:cs="Times New Roman"/>
      <w:color w:val="000000"/>
      <w:sz w:val="24"/>
      <w:szCs w:val="24"/>
    </w:rPr>
  </w:style>
  <w:style w:type="paragraph" w:styleId="Textbubliny">
    <w:name w:val="Balloon Text"/>
    <w:basedOn w:val="Normlny"/>
    <w:link w:val="TextbublinyChar"/>
    <w:uiPriority w:val="99"/>
    <w:semiHidden/>
    <w:unhideWhenUsed/>
    <w:rsid w:val="00E63580"/>
    <w:rPr>
      <w:rFonts w:ascii="Tahoma" w:hAnsi="Tahoma" w:cs="Tahoma"/>
      <w:sz w:val="16"/>
      <w:szCs w:val="16"/>
    </w:rPr>
  </w:style>
  <w:style w:type="character" w:customStyle="1" w:styleId="TextbublinyChar">
    <w:name w:val="Text bubliny Char"/>
    <w:basedOn w:val="Predvolenpsmoodseku"/>
    <w:link w:val="Textbubliny"/>
    <w:uiPriority w:val="99"/>
    <w:semiHidden/>
    <w:rsid w:val="00E63580"/>
    <w:rPr>
      <w:rFonts w:ascii="Tahoma" w:eastAsia="Times New Roman" w:hAnsi="Tahoma" w:cs="Tahoma"/>
      <w:sz w:val="16"/>
      <w:szCs w:val="16"/>
      <w:lang w:eastAsia="sk-SK"/>
    </w:rPr>
  </w:style>
  <w:style w:type="paragraph" w:styleId="Pta">
    <w:name w:val="footer"/>
    <w:basedOn w:val="Normlny"/>
    <w:link w:val="PtaChar"/>
    <w:uiPriority w:val="99"/>
    <w:unhideWhenUsed/>
    <w:rsid w:val="00E63580"/>
    <w:pPr>
      <w:tabs>
        <w:tab w:val="center" w:pos="4536"/>
        <w:tab w:val="right" w:pos="9072"/>
      </w:tabs>
    </w:pPr>
  </w:style>
  <w:style w:type="character" w:customStyle="1" w:styleId="PtaChar">
    <w:name w:val="Päta Char"/>
    <w:basedOn w:val="Predvolenpsmoodseku"/>
    <w:link w:val="Pta"/>
    <w:uiPriority w:val="99"/>
    <w:rsid w:val="00E63580"/>
    <w:rPr>
      <w:rFonts w:ascii="Times New Roman" w:eastAsia="Times New Roman" w:hAnsi="Times New Roman" w:cs="Times New Roman"/>
      <w:sz w:val="24"/>
      <w:szCs w:val="24"/>
      <w:lang w:eastAsia="sk-SK"/>
    </w:rPr>
  </w:style>
  <w:style w:type="character" w:styleId="Odkaznakomentr">
    <w:name w:val="annotation reference"/>
    <w:basedOn w:val="Predvolenpsmoodseku"/>
    <w:uiPriority w:val="99"/>
    <w:semiHidden/>
    <w:unhideWhenUsed/>
    <w:rsid w:val="00DB16BD"/>
    <w:rPr>
      <w:sz w:val="16"/>
      <w:szCs w:val="16"/>
    </w:rPr>
  </w:style>
  <w:style w:type="table" w:customStyle="1" w:styleId="Mriekatabuky2">
    <w:name w:val="Mriežka tabuľky2"/>
    <w:basedOn w:val="Normlnatabuka"/>
    <w:next w:val="Mriekatabuky"/>
    <w:uiPriority w:val="39"/>
    <w:rsid w:val="003B18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Mriekatabuky3">
    <w:name w:val="Mriežka tabuľky3"/>
    <w:basedOn w:val="Normlnatabuka"/>
    <w:next w:val="Mriekatabuky"/>
    <w:uiPriority w:val="39"/>
    <w:rsid w:val="003B180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vysvetlivky">
    <w:name w:val="endnote text"/>
    <w:basedOn w:val="Normlny"/>
    <w:link w:val="TextvysvetlivkyChar"/>
    <w:uiPriority w:val="99"/>
    <w:unhideWhenUsed/>
    <w:rsid w:val="00886D2E"/>
    <w:rPr>
      <w:sz w:val="20"/>
      <w:szCs w:val="20"/>
    </w:rPr>
  </w:style>
  <w:style w:type="character" w:customStyle="1" w:styleId="TextvysvetlivkyChar">
    <w:name w:val="Text vysvetlivky Char"/>
    <w:basedOn w:val="Predvolenpsmoodseku"/>
    <w:link w:val="Textvysvetlivky"/>
    <w:uiPriority w:val="99"/>
    <w:rsid w:val="00886D2E"/>
    <w:rPr>
      <w:rFonts w:ascii="Times New Roman" w:eastAsia="Times New Roman" w:hAnsi="Times New Roman" w:cs="Times New Roman"/>
      <w:sz w:val="20"/>
      <w:szCs w:val="20"/>
      <w:lang w:eastAsia="sk-SK"/>
    </w:rPr>
  </w:style>
  <w:style w:type="character" w:styleId="Odkaznavysvetlivku">
    <w:name w:val="endnote reference"/>
    <w:basedOn w:val="Predvolenpsmoodseku"/>
    <w:uiPriority w:val="99"/>
    <w:semiHidden/>
    <w:unhideWhenUsed/>
    <w:rsid w:val="00886D2E"/>
    <w:rPr>
      <w:vertAlign w:val="superscript"/>
    </w:rPr>
  </w:style>
  <w:style w:type="paragraph" w:styleId="Textkomentra">
    <w:name w:val="annotation text"/>
    <w:basedOn w:val="Normlny"/>
    <w:link w:val="TextkomentraChar"/>
    <w:uiPriority w:val="99"/>
    <w:semiHidden/>
    <w:unhideWhenUsed/>
    <w:rsid w:val="00F5788A"/>
    <w:rPr>
      <w:sz w:val="20"/>
      <w:szCs w:val="20"/>
    </w:rPr>
  </w:style>
  <w:style w:type="character" w:customStyle="1" w:styleId="TextkomentraChar">
    <w:name w:val="Text komentára Char"/>
    <w:basedOn w:val="Predvolenpsmoodseku"/>
    <w:link w:val="Textkomentra"/>
    <w:uiPriority w:val="99"/>
    <w:semiHidden/>
    <w:rsid w:val="00F5788A"/>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F5788A"/>
    <w:rPr>
      <w:b/>
      <w:bCs/>
    </w:rPr>
  </w:style>
  <w:style w:type="character" w:customStyle="1" w:styleId="PredmetkomentraChar">
    <w:name w:val="Predmet komentára Char"/>
    <w:basedOn w:val="TextkomentraChar"/>
    <w:link w:val="Predmetkomentra"/>
    <w:uiPriority w:val="99"/>
    <w:semiHidden/>
    <w:rsid w:val="00F5788A"/>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DA2A68"/>
    <w:pPr>
      <w:ind w:left="720"/>
      <w:contextualSpacing/>
    </w:pPr>
  </w:style>
  <w:style w:type="paragraph" w:styleId="Normlnywebov">
    <w:name w:val="Normal (Web)"/>
    <w:basedOn w:val="Normlny"/>
    <w:uiPriority w:val="99"/>
    <w:unhideWhenUsed/>
    <w:rsid w:val="00797797"/>
    <w:pPr>
      <w:spacing w:before="100" w:beforeAutospacing="1" w:after="100" w:afterAutospacing="1"/>
    </w:pPr>
  </w:style>
  <w:style w:type="paragraph" w:styleId="Oznaitext">
    <w:name w:val="Block Text"/>
    <w:basedOn w:val="Normlny"/>
    <w:uiPriority w:val="99"/>
    <w:unhideWhenUsed/>
    <w:rsid w:val="00F800C5"/>
    <w:pPr>
      <w:ind w:left="113" w:right="113"/>
    </w:pPr>
    <w:rPr>
      <w:rFonts w:asciiTheme="minorHAnsi" w:hAnsiTheme="minorHAnsi" w:cstheme="minorHAnsi"/>
      <w:sz w:val="20"/>
      <w:szCs w:val="20"/>
    </w:rPr>
  </w:style>
  <w:style w:type="paragraph" w:styleId="Zkladntext">
    <w:name w:val="Body Text"/>
    <w:basedOn w:val="Normlny"/>
    <w:link w:val="ZkladntextChar"/>
    <w:uiPriority w:val="99"/>
    <w:unhideWhenUsed/>
    <w:rsid w:val="00F800C5"/>
    <w:rPr>
      <w:rFonts w:asciiTheme="minorHAnsi" w:hAnsiTheme="minorHAnsi" w:cstheme="minorHAnsi"/>
      <w:sz w:val="20"/>
      <w:szCs w:val="20"/>
    </w:rPr>
  </w:style>
  <w:style w:type="character" w:customStyle="1" w:styleId="ZkladntextChar">
    <w:name w:val="Základný text Char"/>
    <w:basedOn w:val="Predvolenpsmoodseku"/>
    <w:link w:val="Zkladntext"/>
    <w:uiPriority w:val="99"/>
    <w:rsid w:val="00F800C5"/>
    <w:rPr>
      <w:rFonts w:eastAsia="Times New Roman" w:cstheme="minorHAnsi"/>
      <w:sz w:val="20"/>
      <w:szCs w:val="20"/>
      <w:lang w:eastAsia="sk-SK"/>
    </w:rPr>
  </w:style>
  <w:style w:type="character" w:customStyle="1" w:styleId="Nadpis1Char">
    <w:name w:val="Nadpis 1 Char"/>
    <w:basedOn w:val="Predvolenpsmoodseku"/>
    <w:link w:val="Nadpis1"/>
    <w:uiPriority w:val="9"/>
    <w:rsid w:val="00913089"/>
    <w:rPr>
      <w:rFonts w:cstheme="minorHAnsi"/>
      <w:b/>
      <w:bCs/>
      <w:color w:val="00000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4837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ghp@employment.gov.sk"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mailto:iveta.novomestska@employment.gov.sk"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7DB67570A4843419EF02158780AD917" ma:contentTypeVersion="0" ma:contentTypeDescription="Umožňuje vytvoriť nový dokument." ma:contentTypeScope="" ma:versionID="b47a9aa94094555aba3b4b3ad2d6c565">
  <xsd:schema xmlns:xsd="http://www.w3.org/2001/XMLSchema" xmlns:xs="http://www.w3.org/2001/XMLSchema" xmlns:p="http://schemas.microsoft.com/office/2006/metadata/properties" targetNamespace="http://schemas.microsoft.com/office/2006/metadata/properties" ma:root="true" ma:fieldsID="784bb1eeaccce4bf2dd1af08dfb7466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4B8059-1A90-4AE2-B1CE-C5174F8C75E0}">
  <ds:schemaRefs>
    <ds:schemaRef ds:uri="http://schemas.microsoft.com/sharepoint/v3/contenttype/forms"/>
  </ds:schemaRefs>
</ds:datastoreItem>
</file>

<file path=customXml/itemProps2.xml><?xml version="1.0" encoding="utf-8"?>
<ds:datastoreItem xmlns:ds="http://schemas.openxmlformats.org/officeDocument/2006/customXml" ds:itemID="{031ECAD7-E6BF-43AB-B7B9-94E978A9FA1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CE02A91-761D-4693-BF2A-90E1CA0E5994}">
  <ds:schemaRefs>
    <ds:schemaRef ds:uri="http://schemas.microsoft.com/office/2006/metadata/properties"/>
    <ds:schemaRef ds:uri="http://purl.org/dc/dcmitype/"/>
    <ds:schemaRef ds:uri="http://schemas.microsoft.com/office/infopath/2007/PartnerControls"/>
    <ds:schemaRef ds:uri="http://purl.org/dc/elements/1.1/"/>
    <ds:schemaRef ds:uri="http://www.w3.org/XML/1998/namespace"/>
    <ds:schemaRef ds:uri="http://schemas.microsoft.com/office/2006/documentManagement/types"/>
    <ds:schemaRef ds:uri="http://schemas.openxmlformats.org/package/2006/metadata/core-properties"/>
    <ds:schemaRef ds:uri="http://purl.org/dc/terms/"/>
  </ds:schemaRefs>
</ds:datastoreItem>
</file>

<file path=customXml/itemProps4.xml><?xml version="1.0" encoding="utf-8"?>
<ds:datastoreItem xmlns:ds="http://schemas.openxmlformats.org/officeDocument/2006/customXml" ds:itemID="{7D9D3F29-AEB0-4A5E-8D8F-8B0FB85C9C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14</Pages>
  <Words>6710</Words>
  <Characters>38250</Characters>
  <Application>Microsoft Office Word</Application>
  <DocSecurity>0</DocSecurity>
  <Lines>318</Lines>
  <Paragraphs>89</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44871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Róbert Korec</dc:creator>
  <cp:lastModifiedBy>metodika OIMRK</cp:lastModifiedBy>
  <cp:revision>8</cp:revision>
  <cp:lastPrinted>2015-12-31T08:37:00Z</cp:lastPrinted>
  <dcterms:created xsi:type="dcterms:W3CDTF">2020-08-12T12:03:00Z</dcterms:created>
  <dcterms:modified xsi:type="dcterms:W3CDTF">2020-09-23T12:58:00Z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0x010100F7DB67570A4843419EF02158780AD917</vt:lpwstr>
  </property>
</Properties>
</file>