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88625" w14:textId="286FF59D" w:rsidR="00DB16BD" w:rsidRPr="00774EED" w:rsidRDefault="00C15A7A" w:rsidP="00B41746">
      <w:pPr>
        <w:jc w:val="right"/>
        <w:rPr>
          <w:rFonts w:asciiTheme="minorHAnsi" w:hAnsiTheme="minorHAnsi" w:cstheme="minorHAnsi"/>
          <w:i/>
        </w:rPr>
      </w:pPr>
      <w:bookmarkStart w:id="0" w:name="_GoBack"/>
      <w:bookmarkEnd w:id="0"/>
      <w:r w:rsidRPr="00603AD9">
        <w:rPr>
          <w:sz w:val="20"/>
          <w:szCs w:val="20"/>
        </w:rPr>
        <w:tab/>
      </w:r>
      <w:r w:rsidRPr="00A259D5">
        <w:rPr>
          <w:rFonts w:asciiTheme="minorHAnsi" w:hAnsiTheme="minorHAnsi" w:cstheme="minorHAnsi"/>
          <w:sz w:val="18"/>
          <w:szCs w:val="18"/>
        </w:rPr>
        <w:tab/>
      </w:r>
      <w:r w:rsidR="00DB16BD" w:rsidRPr="00774EED">
        <w:rPr>
          <w:rFonts w:asciiTheme="minorHAnsi" w:hAnsiTheme="minorHAnsi" w:cstheme="minorHAnsi"/>
          <w:i/>
        </w:rPr>
        <w:t xml:space="preserve">Príloha č. </w:t>
      </w:r>
      <w:r w:rsidR="002E08C3">
        <w:rPr>
          <w:rFonts w:asciiTheme="minorHAnsi" w:hAnsiTheme="minorHAnsi" w:cstheme="minorHAnsi"/>
          <w:i/>
        </w:rPr>
        <w:t>3</w:t>
      </w:r>
      <w:r w:rsidR="00DB16BD" w:rsidRPr="00774EED">
        <w:rPr>
          <w:rFonts w:asciiTheme="minorHAnsi" w:hAnsiTheme="minorHAnsi" w:cstheme="minorHAnsi"/>
          <w:i/>
        </w:rPr>
        <w:t xml:space="preserve"> výzvy </w:t>
      </w:r>
    </w:p>
    <w:p w14:paraId="2006A96E" w14:textId="77777777" w:rsidR="000D17DB" w:rsidRPr="00F47952" w:rsidRDefault="000D17DB" w:rsidP="00A259D5">
      <w:pPr>
        <w:rPr>
          <w:rFonts w:asciiTheme="minorHAnsi" w:hAnsiTheme="minorHAnsi" w:cstheme="minorHAnsi"/>
          <w:i/>
          <w:sz w:val="10"/>
          <w:szCs w:val="10"/>
        </w:rPr>
      </w:pPr>
    </w:p>
    <w:p w14:paraId="37DF17AF" w14:textId="10E2CE84" w:rsidR="007C4E4E" w:rsidRDefault="000D17DB" w:rsidP="00A259D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59D5">
        <w:rPr>
          <w:rFonts w:asciiTheme="minorHAnsi" w:hAnsiTheme="minorHAnsi" w:cstheme="minorHAnsi"/>
          <w:b/>
          <w:sz w:val="22"/>
          <w:szCs w:val="22"/>
        </w:rPr>
        <w:t>Zoznam povinných merateľných ukazovateľov</w:t>
      </w:r>
    </w:p>
    <w:p w14:paraId="0586F445" w14:textId="77777777" w:rsidR="00774EED" w:rsidRDefault="00774EED" w:rsidP="00A259D5">
      <w:pPr>
        <w:jc w:val="center"/>
        <w:rPr>
          <w:rFonts w:asciiTheme="minorHAnsi" w:hAnsiTheme="minorHAnsi" w:cstheme="minorHAnsi"/>
          <w:i/>
          <w:sz w:val="10"/>
          <w:szCs w:val="10"/>
        </w:rPr>
      </w:pPr>
    </w:p>
    <w:p w14:paraId="45A5F693" w14:textId="77777777" w:rsidR="00CF500E" w:rsidRDefault="00CF500E" w:rsidP="00A259D5">
      <w:pPr>
        <w:jc w:val="center"/>
        <w:rPr>
          <w:rFonts w:asciiTheme="minorHAnsi" w:hAnsiTheme="minorHAnsi" w:cstheme="minorHAnsi"/>
          <w:i/>
          <w:sz w:val="10"/>
          <w:szCs w:val="10"/>
        </w:rPr>
      </w:pPr>
    </w:p>
    <w:p w14:paraId="048FB8ED" w14:textId="77777777" w:rsidR="00637709" w:rsidRPr="00774EED" w:rsidRDefault="00637709" w:rsidP="00A259D5">
      <w:pPr>
        <w:jc w:val="center"/>
        <w:rPr>
          <w:rFonts w:asciiTheme="minorHAnsi" w:hAnsiTheme="minorHAnsi" w:cstheme="minorHAnsi"/>
          <w:i/>
          <w:sz w:val="10"/>
          <w:szCs w:val="10"/>
        </w:rPr>
      </w:pPr>
    </w:p>
    <w:p w14:paraId="3C259ECF" w14:textId="77777777" w:rsidR="00F72C81" w:rsidRDefault="00F72C81" w:rsidP="00774EE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BFC58C0" w14:textId="12A70DE7" w:rsidR="00774EED" w:rsidRDefault="00774EED" w:rsidP="00774EE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  <w:r w:rsidRPr="00F4036F">
        <w:rPr>
          <w:rFonts w:asciiTheme="minorHAnsi" w:hAnsiTheme="minorHAnsi" w:cstheme="minorHAnsi"/>
          <w:b/>
          <w:sz w:val="20"/>
          <w:szCs w:val="20"/>
        </w:rPr>
        <w:t xml:space="preserve">Typ aktivity </w:t>
      </w:r>
      <w:r w:rsidR="00021874">
        <w:rPr>
          <w:rFonts w:asciiTheme="minorHAnsi" w:hAnsiTheme="minorHAnsi" w:cstheme="minorHAnsi"/>
          <w:b/>
          <w:sz w:val="20"/>
          <w:szCs w:val="20"/>
        </w:rPr>
        <w:t>C</w:t>
      </w:r>
      <w:r w:rsidR="00DB7F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865C8" w:rsidRPr="00F4036F">
        <w:rPr>
          <w:rFonts w:asciiTheme="minorHAnsi" w:hAnsiTheme="minorHAnsi" w:cstheme="minorHAnsi"/>
          <w:b/>
          <w:sz w:val="20"/>
          <w:szCs w:val="20"/>
        </w:rPr>
        <w:t>–</w:t>
      </w:r>
      <w:r w:rsidRPr="00F4036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B04E1" w:rsidRPr="006B04E1">
        <w:rPr>
          <w:rFonts w:asciiTheme="minorHAnsi" w:hAnsiTheme="minorHAnsi" w:cstheme="minorHAnsi"/>
          <w:b/>
          <w:sz w:val="20"/>
          <w:szCs w:val="20"/>
        </w:rPr>
        <w:t>Vybudovanie, resp. dobudovanie systému nakladania s komunálnym odpadom (napr. zakúpenie zberných nádob, kontajnerov, vybudovanie stojísk)</w:t>
      </w:r>
      <w:r w:rsidR="006B04E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1839AB5" w14:textId="77777777" w:rsidR="006B04E1" w:rsidRPr="00F4036F" w:rsidRDefault="006B04E1" w:rsidP="00774EE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267"/>
        <w:gridCol w:w="2374"/>
        <w:gridCol w:w="5426"/>
        <w:gridCol w:w="851"/>
        <w:gridCol w:w="1134"/>
        <w:gridCol w:w="850"/>
        <w:gridCol w:w="851"/>
        <w:gridCol w:w="992"/>
        <w:gridCol w:w="851"/>
      </w:tblGrid>
      <w:tr w:rsidR="009672DF" w:rsidRPr="00774EED" w14:paraId="7DCC2FCC" w14:textId="77777777" w:rsidTr="00F72C81">
        <w:trPr>
          <w:trHeight w:val="340"/>
        </w:trPr>
        <w:tc>
          <w:tcPr>
            <w:tcW w:w="1267" w:type="dxa"/>
            <w:vMerge w:val="restart"/>
            <w:shd w:val="clear" w:color="auto" w:fill="C5E0B3" w:themeFill="accent6" w:themeFillTint="66"/>
            <w:vAlign w:val="center"/>
          </w:tcPr>
          <w:p w14:paraId="6AE57CFD" w14:textId="42A52DA8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Hlavná aktivita</w:t>
            </w:r>
          </w:p>
        </w:tc>
        <w:tc>
          <w:tcPr>
            <w:tcW w:w="2374" w:type="dxa"/>
            <w:vMerge w:val="restart"/>
            <w:shd w:val="clear" w:color="auto" w:fill="C5E0B3" w:themeFill="accent6" w:themeFillTint="66"/>
            <w:vAlign w:val="center"/>
          </w:tcPr>
          <w:p w14:paraId="00F8DB71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Povinné merateľné ukazovatele</w:t>
            </w:r>
          </w:p>
        </w:tc>
        <w:tc>
          <w:tcPr>
            <w:tcW w:w="5426" w:type="dxa"/>
            <w:vMerge w:val="restart"/>
            <w:shd w:val="clear" w:color="auto" w:fill="C5E0B3" w:themeFill="accent6" w:themeFillTint="66"/>
            <w:vAlign w:val="center"/>
          </w:tcPr>
          <w:p w14:paraId="66073652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Definícia povinného merateľného ukazovateľa</w:t>
            </w:r>
          </w:p>
        </w:tc>
        <w:tc>
          <w:tcPr>
            <w:tcW w:w="851" w:type="dxa"/>
            <w:vMerge w:val="restart"/>
            <w:shd w:val="clear" w:color="auto" w:fill="C5E0B3" w:themeFill="accent6" w:themeFillTint="66"/>
            <w:vAlign w:val="center"/>
          </w:tcPr>
          <w:p w14:paraId="3DBBD171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Merná jednotka</w:t>
            </w:r>
          </w:p>
        </w:tc>
        <w:tc>
          <w:tcPr>
            <w:tcW w:w="1134" w:type="dxa"/>
            <w:vMerge w:val="restart"/>
            <w:shd w:val="clear" w:color="auto" w:fill="C5E0B3" w:themeFill="accent6" w:themeFillTint="66"/>
            <w:vAlign w:val="center"/>
          </w:tcPr>
          <w:p w14:paraId="695E9F56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Čas plnenia</w:t>
            </w:r>
          </w:p>
        </w:tc>
        <w:tc>
          <w:tcPr>
            <w:tcW w:w="850" w:type="dxa"/>
            <w:vMerge w:val="restart"/>
            <w:shd w:val="clear" w:color="auto" w:fill="C5E0B3" w:themeFill="accent6" w:themeFillTint="66"/>
            <w:vAlign w:val="center"/>
          </w:tcPr>
          <w:p w14:paraId="3C2196EE" w14:textId="4FA5D17C" w:rsidR="009672DF" w:rsidRPr="00F4036F" w:rsidRDefault="009672DF" w:rsidP="009672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Typ závislosti</w:t>
            </w:r>
          </w:p>
        </w:tc>
        <w:tc>
          <w:tcPr>
            <w:tcW w:w="851" w:type="dxa"/>
            <w:vMerge w:val="restart"/>
            <w:shd w:val="clear" w:color="auto" w:fill="C5E0B3" w:themeFill="accent6" w:themeFillTint="66"/>
            <w:vAlign w:val="center"/>
          </w:tcPr>
          <w:p w14:paraId="4A20FF49" w14:textId="6BA33411" w:rsidR="009672DF" w:rsidRPr="00F4036F" w:rsidRDefault="009672DF" w:rsidP="009672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Príznak rizika</w:t>
            </w:r>
          </w:p>
        </w:tc>
        <w:tc>
          <w:tcPr>
            <w:tcW w:w="1843" w:type="dxa"/>
            <w:gridSpan w:val="2"/>
            <w:shd w:val="clear" w:color="auto" w:fill="C5E0B3" w:themeFill="accent6" w:themeFillTint="66"/>
            <w:vAlign w:val="center"/>
          </w:tcPr>
          <w:p w14:paraId="6E13846D" w14:textId="1C497BD9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Relevancia k HP</w:t>
            </w:r>
          </w:p>
        </w:tc>
      </w:tr>
      <w:tr w:rsidR="009672DF" w:rsidRPr="00774EED" w14:paraId="5A3B4A87" w14:textId="77777777" w:rsidTr="00F72C81">
        <w:trPr>
          <w:trHeight w:val="432"/>
        </w:trPr>
        <w:tc>
          <w:tcPr>
            <w:tcW w:w="1267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D529C06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74" w:type="dxa"/>
            <w:vMerge/>
            <w:shd w:val="clear" w:color="auto" w:fill="F7CAAC" w:themeFill="accent2" w:themeFillTint="66"/>
          </w:tcPr>
          <w:p w14:paraId="05384FD9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426" w:type="dxa"/>
            <w:vMerge/>
            <w:shd w:val="clear" w:color="auto" w:fill="F7CAAC" w:themeFill="accent2" w:themeFillTint="66"/>
            <w:vAlign w:val="center"/>
          </w:tcPr>
          <w:p w14:paraId="5C5BFE1D" w14:textId="77777777" w:rsidR="009672DF" w:rsidRPr="00F4036F" w:rsidRDefault="009672DF" w:rsidP="002D32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C5E0B3" w:themeFill="accent6" w:themeFillTint="66"/>
          </w:tcPr>
          <w:p w14:paraId="503086E9" w14:textId="77777777" w:rsidR="009672DF" w:rsidRPr="00F4036F" w:rsidRDefault="009672DF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C5E0B3" w:themeFill="accent6" w:themeFillTint="66"/>
            <w:vAlign w:val="center"/>
          </w:tcPr>
          <w:p w14:paraId="70B47374" w14:textId="77777777" w:rsidR="009672DF" w:rsidRPr="00F4036F" w:rsidRDefault="009672DF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C5E0B3" w:themeFill="accent6" w:themeFillTint="66"/>
          </w:tcPr>
          <w:p w14:paraId="1B6D15A6" w14:textId="77777777" w:rsidR="009672DF" w:rsidRPr="00F4036F" w:rsidRDefault="009672DF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C5E0B3" w:themeFill="accent6" w:themeFillTint="66"/>
          </w:tcPr>
          <w:p w14:paraId="4B64D9EA" w14:textId="77777777" w:rsidR="009672DF" w:rsidRPr="00F4036F" w:rsidRDefault="009672DF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55BE2F09" w14:textId="6EEE69FC" w:rsidR="009672DF" w:rsidRPr="00F4036F" w:rsidRDefault="009672DF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UR</w:t>
            </w:r>
          </w:p>
        </w:tc>
        <w:tc>
          <w:tcPr>
            <w:tcW w:w="851" w:type="dxa"/>
            <w:shd w:val="clear" w:color="auto" w:fill="C5E0B3" w:themeFill="accent6" w:themeFillTint="66"/>
            <w:vAlign w:val="center"/>
          </w:tcPr>
          <w:p w14:paraId="7C1F5CE2" w14:textId="5C4474BE" w:rsidR="009672DF" w:rsidRPr="00F4036F" w:rsidRDefault="009672DF" w:rsidP="009A24F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RMŽ a ND</w:t>
            </w:r>
          </w:p>
        </w:tc>
      </w:tr>
      <w:tr w:rsidR="009672DF" w:rsidRPr="00774EED" w14:paraId="1D8A7C1C" w14:textId="77777777" w:rsidTr="00F72C81">
        <w:tc>
          <w:tcPr>
            <w:tcW w:w="1267" w:type="dxa"/>
            <w:vMerge w:val="restart"/>
            <w:shd w:val="clear" w:color="auto" w:fill="C5E0B3" w:themeFill="accent6" w:themeFillTint="66"/>
            <w:vAlign w:val="center"/>
          </w:tcPr>
          <w:p w14:paraId="523AA0BE" w14:textId="77777777" w:rsidR="009672DF" w:rsidRPr="00DD3ADB" w:rsidRDefault="009672DF" w:rsidP="009672D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3ADB">
              <w:rPr>
                <w:rFonts w:asciiTheme="minorHAnsi" w:hAnsiTheme="minorHAnsi" w:cstheme="minorHAnsi"/>
                <w:b/>
                <w:sz w:val="18"/>
                <w:szCs w:val="18"/>
              </w:rPr>
              <w:t>Vybudovanie, resp. dobudovanie systému zberu a odvozu komunálneho odpadu</w:t>
            </w:r>
          </w:p>
          <w:p w14:paraId="381E6384" w14:textId="1E549EEE" w:rsidR="009672DF" w:rsidRPr="00DD3ADB" w:rsidRDefault="009672DF" w:rsidP="009672D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74" w:type="dxa"/>
            <w:vAlign w:val="center"/>
          </w:tcPr>
          <w:p w14:paraId="00DC80E5" w14:textId="0AF8EDDF" w:rsidR="009672DF" w:rsidRPr="007255D8" w:rsidRDefault="009672DF" w:rsidP="009672D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P0883* - Počet obyvateľov MRK, ktorým sa zlepšili podmienky bývania prostredníctvom vybudovania zberného dvora</w:t>
            </w:r>
          </w:p>
        </w:tc>
        <w:tc>
          <w:tcPr>
            <w:tcW w:w="5426" w:type="dxa"/>
            <w:vAlign w:val="center"/>
          </w:tcPr>
          <w:p w14:paraId="6C8D7023" w14:textId="59F9D52A" w:rsidR="009672DF" w:rsidRPr="007255D8" w:rsidRDefault="009672DF" w:rsidP="009672DF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Počet obyvateľov MRK, ktorým sa realizáciou projektu na vybudovanie systému zberu komunálneho odpadu prostredníctvom vybudovania zberného dvora zlepšili podmienky bývania</w:t>
            </w:r>
          </w:p>
        </w:tc>
        <w:tc>
          <w:tcPr>
            <w:tcW w:w="851" w:type="dxa"/>
            <w:vAlign w:val="center"/>
          </w:tcPr>
          <w:p w14:paraId="0913EA63" w14:textId="36866AE9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osoby</w:t>
            </w:r>
          </w:p>
        </w:tc>
        <w:tc>
          <w:tcPr>
            <w:tcW w:w="1134" w:type="dxa"/>
            <w:vAlign w:val="center"/>
          </w:tcPr>
          <w:p w14:paraId="5C1396FA" w14:textId="416C810D" w:rsidR="009672DF" w:rsidRPr="00F72C81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F72C81"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850" w:type="dxa"/>
            <w:vAlign w:val="center"/>
          </w:tcPr>
          <w:p w14:paraId="47BE2ED8" w14:textId="570E4675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súčet</w:t>
            </w:r>
          </w:p>
        </w:tc>
        <w:tc>
          <w:tcPr>
            <w:tcW w:w="851" w:type="dxa"/>
            <w:vAlign w:val="center"/>
          </w:tcPr>
          <w:p w14:paraId="24B20525" w14:textId="3960BC3B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bez príznaku</w:t>
            </w:r>
          </w:p>
        </w:tc>
        <w:tc>
          <w:tcPr>
            <w:tcW w:w="992" w:type="dxa"/>
            <w:vAlign w:val="center"/>
          </w:tcPr>
          <w:p w14:paraId="7693EBCE" w14:textId="7708B91A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  <w:tc>
          <w:tcPr>
            <w:tcW w:w="851" w:type="dxa"/>
            <w:vAlign w:val="center"/>
          </w:tcPr>
          <w:p w14:paraId="23CA28C3" w14:textId="77777777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</w:tr>
      <w:tr w:rsidR="009672DF" w:rsidRPr="00774EED" w14:paraId="7F57E690" w14:textId="77777777" w:rsidTr="00F72C81">
        <w:trPr>
          <w:trHeight w:val="416"/>
        </w:trPr>
        <w:tc>
          <w:tcPr>
            <w:tcW w:w="1267" w:type="dxa"/>
            <w:vMerge/>
            <w:shd w:val="clear" w:color="auto" w:fill="C5E0B3" w:themeFill="accent6" w:themeFillTint="66"/>
            <w:vAlign w:val="center"/>
          </w:tcPr>
          <w:p w14:paraId="78171EBF" w14:textId="4FE5BDA8" w:rsidR="009672DF" w:rsidRPr="00DD3ADB" w:rsidRDefault="009672DF" w:rsidP="009672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74" w:type="dxa"/>
            <w:vAlign w:val="center"/>
          </w:tcPr>
          <w:p w14:paraId="2A037F39" w14:textId="03E37659" w:rsidR="009672DF" w:rsidRPr="007255D8" w:rsidRDefault="009672DF" w:rsidP="009672D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P0263* – Počet obyvateľov MRK, ktorým sa zlepšili podmienky bývania prostredníctvom vybudovania stojísk</w:t>
            </w:r>
          </w:p>
        </w:tc>
        <w:tc>
          <w:tcPr>
            <w:tcW w:w="5426" w:type="dxa"/>
            <w:vAlign w:val="center"/>
          </w:tcPr>
          <w:p w14:paraId="63346EAB" w14:textId="13C3C90D" w:rsidR="009672DF" w:rsidRPr="007255D8" w:rsidRDefault="009672DF" w:rsidP="009672D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Počet obyvateľov MRK, ktorým sa realizáciou projektu na vybudovanie systému zberu komunálneho odpadu prostredníctvom vybudovania stojísk zlepšili podmienky bývania</w:t>
            </w:r>
          </w:p>
        </w:tc>
        <w:tc>
          <w:tcPr>
            <w:tcW w:w="851" w:type="dxa"/>
            <w:vAlign w:val="center"/>
          </w:tcPr>
          <w:p w14:paraId="6D868277" w14:textId="7ABF01F7" w:rsidR="009672DF" w:rsidRPr="007255D8" w:rsidRDefault="00F863E7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osoby</w:t>
            </w:r>
          </w:p>
        </w:tc>
        <w:tc>
          <w:tcPr>
            <w:tcW w:w="1134" w:type="dxa"/>
            <w:vAlign w:val="center"/>
          </w:tcPr>
          <w:p w14:paraId="5C480218" w14:textId="7A9F946E" w:rsidR="009672DF" w:rsidRPr="00F72C81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F72C81"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850" w:type="dxa"/>
            <w:vAlign w:val="center"/>
          </w:tcPr>
          <w:p w14:paraId="418542B2" w14:textId="306DAFC3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súčet</w:t>
            </w:r>
          </w:p>
        </w:tc>
        <w:tc>
          <w:tcPr>
            <w:tcW w:w="851" w:type="dxa"/>
            <w:vAlign w:val="center"/>
          </w:tcPr>
          <w:p w14:paraId="22415097" w14:textId="7AFC93EC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bez príznaku</w:t>
            </w:r>
          </w:p>
        </w:tc>
        <w:tc>
          <w:tcPr>
            <w:tcW w:w="992" w:type="dxa"/>
            <w:vAlign w:val="center"/>
          </w:tcPr>
          <w:p w14:paraId="51853E17" w14:textId="5C7C2917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  <w:tc>
          <w:tcPr>
            <w:tcW w:w="851" w:type="dxa"/>
            <w:vAlign w:val="center"/>
          </w:tcPr>
          <w:p w14:paraId="7FABDD5B" w14:textId="1EF630DD" w:rsidR="009672DF" w:rsidRPr="007255D8" w:rsidRDefault="009672DF" w:rsidP="009672D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</w:tr>
    </w:tbl>
    <w:p w14:paraId="7AE2F1D6" w14:textId="06B73887" w:rsidR="00DD3ADB" w:rsidRPr="00F72C81" w:rsidRDefault="00A85B9B" w:rsidP="00A85B9B">
      <w:pPr>
        <w:pStyle w:val="Hlavika"/>
        <w:rPr>
          <w:rFonts w:asciiTheme="minorHAnsi" w:hAnsiTheme="minorHAnsi" w:cstheme="minorHAnsi"/>
          <w:sz w:val="16"/>
          <w:szCs w:val="16"/>
        </w:rPr>
      </w:pPr>
      <w:r w:rsidRPr="00370159">
        <w:rPr>
          <w:rFonts w:asciiTheme="minorHAnsi" w:hAnsiTheme="minorHAnsi" w:cstheme="minorHAnsi"/>
          <w:sz w:val="18"/>
          <w:szCs w:val="18"/>
        </w:rPr>
        <w:t xml:space="preserve">* </w:t>
      </w:r>
      <w:r w:rsidR="00DD3ADB" w:rsidRPr="00F72C81">
        <w:rPr>
          <w:rFonts w:asciiTheme="minorHAnsi" w:hAnsiTheme="minorHAnsi" w:cstheme="minorHAnsi"/>
          <w:sz w:val="16"/>
          <w:szCs w:val="16"/>
        </w:rPr>
        <w:t xml:space="preserve">Ak žiadateľ bude realizovať aj budovanie zberného dvora aj vybudovanie stojísk, </w:t>
      </w:r>
      <w:r w:rsidRPr="00F72C81">
        <w:rPr>
          <w:rFonts w:asciiTheme="minorHAnsi" w:hAnsiTheme="minorHAnsi" w:cstheme="minorHAnsi"/>
          <w:sz w:val="16"/>
          <w:szCs w:val="16"/>
        </w:rPr>
        <w:t>je povinný si vybrať oba ukazovatele a uviesť k nim kladnú nenulovú hodnotu</w:t>
      </w:r>
      <w:r w:rsidR="00DD3ADB" w:rsidRPr="00F72C81">
        <w:rPr>
          <w:rFonts w:asciiTheme="minorHAnsi" w:hAnsiTheme="minorHAnsi" w:cstheme="minorHAnsi"/>
          <w:sz w:val="16"/>
          <w:szCs w:val="16"/>
        </w:rPr>
        <w:t>.</w:t>
      </w:r>
    </w:p>
    <w:p w14:paraId="38F51898" w14:textId="48C0C728" w:rsidR="00DD3ADB" w:rsidRPr="00F72C81" w:rsidRDefault="00DD3ADB" w:rsidP="00A85B9B">
      <w:pPr>
        <w:pStyle w:val="Hlavika"/>
        <w:rPr>
          <w:rFonts w:asciiTheme="minorHAnsi" w:hAnsiTheme="minorHAnsi" w:cstheme="minorHAnsi"/>
          <w:sz w:val="16"/>
          <w:szCs w:val="16"/>
        </w:rPr>
      </w:pPr>
      <w:r w:rsidRPr="00F72C81">
        <w:rPr>
          <w:rFonts w:asciiTheme="minorHAnsi" w:hAnsiTheme="minorHAnsi" w:cstheme="minorHAnsi"/>
          <w:sz w:val="16"/>
          <w:szCs w:val="16"/>
        </w:rPr>
        <w:t xml:space="preserve">  </w:t>
      </w:r>
      <w:r w:rsidR="00FB2639" w:rsidRPr="00F72C81">
        <w:rPr>
          <w:rFonts w:asciiTheme="minorHAnsi" w:hAnsiTheme="minorHAnsi" w:cstheme="minorHAnsi"/>
          <w:sz w:val="16"/>
          <w:szCs w:val="16"/>
        </w:rPr>
        <w:t xml:space="preserve"> </w:t>
      </w:r>
      <w:r w:rsidRPr="00F72C81">
        <w:rPr>
          <w:rFonts w:asciiTheme="minorHAnsi" w:hAnsiTheme="minorHAnsi" w:cstheme="minorHAnsi"/>
          <w:sz w:val="16"/>
          <w:szCs w:val="16"/>
        </w:rPr>
        <w:t xml:space="preserve">Ak žiadateľ bude realizovať iba budovanie stojísk, je povinný v ukazovateli </w:t>
      </w:r>
      <w:r w:rsidRPr="00F72C81">
        <w:rPr>
          <w:rFonts w:asciiTheme="minorHAnsi" w:hAnsiTheme="minorHAnsi" w:cstheme="minorHAnsi"/>
          <w:b/>
          <w:sz w:val="16"/>
          <w:szCs w:val="16"/>
        </w:rPr>
        <w:t>P0263</w:t>
      </w:r>
      <w:r w:rsidRPr="00F72C81">
        <w:rPr>
          <w:rFonts w:asciiTheme="minorHAnsi" w:hAnsiTheme="minorHAnsi" w:cstheme="minorHAnsi"/>
          <w:sz w:val="16"/>
          <w:szCs w:val="16"/>
        </w:rPr>
        <w:t xml:space="preserve"> uviesť cieľovú hodnotu, ktorá musí byť kladné nenulové číslo a v ukazovateli </w:t>
      </w:r>
      <w:r w:rsidR="005A1E21" w:rsidRPr="00F72C81">
        <w:rPr>
          <w:rFonts w:asciiTheme="minorHAnsi" w:hAnsiTheme="minorHAnsi" w:cstheme="minorHAnsi"/>
          <w:b/>
          <w:sz w:val="16"/>
          <w:szCs w:val="16"/>
        </w:rPr>
        <w:t>P0</w:t>
      </w:r>
      <w:r w:rsidR="00370159" w:rsidRPr="00F72C81">
        <w:rPr>
          <w:rFonts w:asciiTheme="minorHAnsi" w:hAnsiTheme="minorHAnsi" w:cstheme="minorHAnsi"/>
          <w:b/>
          <w:sz w:val="16"/>
          <w:szCs w:val="16"/>
        </w:rPr>
        <w:t>883</w:t>
      </w:r>
      <w:r w:rsidRPr="00F72C81">
        <w:rPr>
          <w:rFonts w:asciiTheme="minorHAnsi" w:hAnsiTheme="minorHAnsi" w:cstheme="minorHAnsi"/>
          <w:sz w:val="16"/>
          <w:szCs w:val="16"/>
        </w:rPr>
        <w:t xml:space="preserve"> uvedie nulu. </w:t>
      </w:r>
    </w:p>
    <w:p w14:paraId="304284F1" w14:textId="7C1D76CE" w:rsidR="00B17199" w:rsidRPr="00F72C81" w:rsidRDefault="00FB2639" w:rsidP="00A85B9B">
      <w:pPr>
        <w:pStyle w:val="Hlavika"/>
        <w:rPr>
          <w:rFonts w:asciiTheme="minorHAnsi" w:hAnsiTheme="minorHAnsi" w:cstheme="minorHAnsi"/>
          <w:sz w:val="16"/>
          <w:szCs w:val="16"/>
        </w:rPr>
      </w:pPr>
      <w:r w:rsidRPr="00F72C81">
        <w:rPr>
          <w:rFonts w:asciiTheme="minorHAnsi" w:hAnsiTheme="minorHAnsi" w:cstheme="minorHAnsi"/>
          <w:sz w:val="16"/>
          <w:szCs w:val="16"/>
        </w:rPr>
        <w:t xml:space="preserve">   </w:t>
      </w:r>
      <w:r w:rsidR="00DD3ADB" w:rsidRPr="00F72C81">
        <w:rPr>
          <w:rFonts w:asciiTheme="minorHAnsi" w:hAnsiTheme="minorHAnsi" w:cstheme="minorHAnsi"/>
          <w:sz w:val="16"/>
          <w:szCs w:val="16"/>
        </w:rPr>
        <w:t xml:space="preserve">Žiadateľ nie je oprávnený budovať zberný dvor bez vybudovania stojísk. </w:t>
      </w:r>
    </w:p>
    <w:p w14:paraId="02F2D657" w14:textId="77777777" w:rsidR="00B17199" w:rsidRDefault="00B1719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26A06931" w14:textId="77777777" w:rsidR="00637709" w:rsidRDefault="00637709" w:rsidP="00637709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E595097" w14:textId="2DCD18DB" w:rsidR="00637709" w:rsidRDefault="00637709" w:rsidP="00637709">
      <w:pPr>
        <w:pStyle w:val="Hlavika"/>
        <w:rPr>
          <w:rFonts w:asciiTheme="minorHAnsi" w:hAnsiTheme="minorHAnsi" w:cstheme="minorHAnsi"/>
          <w:b/>
          <w:sz w:val="20"/>
          <w:szCs w:val="20"/>
        </w:rPr>
      </w:pPr>
      <w:r w:rsidRPr="00F4036F">
        <w:rPr>
          <w:rFonts w:asciiTheme="minorHAnsi" w:hAnsiTheme="minorHAnsi" w:cstheme="minorHAnsi"/>
          <w:b/>
          <w:sz w:val="20"/>
          <w:szCs w:val="20"/>
        </w:rPr>
        <w:t xml:space="preserve">Typ aktivity </w:t>
      </w:r>
      <w:r w:rsidR="00021874">
        <w:rPr>
          <w:rFonts w:asciiTheme="minorHAnsi" w:hAnsiTheme="minorHAnsi" w:cstheme="minorHAnsi"/>
          <w:b/>
          <w:sz w:val="20"/>
          <w:szCs w:val="20"/>
        </w:rPr>
        <w:t>D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4036F">
        <w:rPr>
          <w:rFonts w:asciiTheme="minorHAnsi" w:hAnsiTheme="minorHAnsi" w:cstheme="minorHAnsi"/>
          <w:b/>
          <w:sz w:val="20"/>
          <w:szCs w:val="20"/>
        </w:rPr>
        <w:t xml:space="preserve">– </w:t>
      </w:r>
      <w:r>
        <w:rPr>
          <w:rFonts w:asciiTheme="minorHAnsi" w:hAnsiTheme="minorHAnsi" w:cstheme="minorHAnsi"/>
          <w:b/>
          <w:sz w:val="20"/>
          <w:szCs w:val="20"/>
        </w:rPr>
        <w:t xml:space="preserve">Realizácia sanačných prác nelegálnych skládok, vrátane eliminácie nepriaznivých vplyvov nelegálnej skládky </w:t>
      </w:r>
    </w:p>
    <w:p w14:paraId="74A93D5B" w14:textId="77777777" w:rsidR="00637709" w:rsidRDefault="0063770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296"/>
        <w:gridCol w:w="2368"/>
        <w:gridCol w:w="5408"/>
        <w:gridCol w:w="851"/>
        <w:gridCol w:w="1132"/>
        <w:gridCol w:w="850"/>
        <w:gridCol w:w="851"/>
        <w:gridCol w:w="990"/>
        <w:gridCol w:w="850"/>
      </w:tblGrid>
      <w:tr w:rsidR="00337773" w:rsidRPr="00F4036F" w14:paraId="1B10B3B6" w14:textId="77777777" w:rsidTr="00DB7F5A">
        <w:trPr>
          <w:trHeight w:val="340"/>
        </w:trPr>
        <w:tc>
          <w:tcPr>
            <w:tcW w:w="1296" w:type="dxa"/>
            <w:vMerge w:val="restart"/>
            <w:shd w:val="clear" w:color="auto" w:fill="FFF2CC" w:themeFill="accent4" w:themeFillTint="33"/>
            <w:vAlign w:val="center"/>
          </w:tcPr>
          <w:p w14:paraId="46B53909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Hlavná aktivita</w:t>
            </w:r>
          </w:p>
        </w:tc>
        <w:tc>
          <w:tcPr>
            <w:tcW w:w="2368" w:type="dxa"/>
            <w:vMerge w:val="restart"/>
            <w:shd w:val="clear" w:color="auto" w:fill="FFF2CC" w:themeFill="accent4" w:themeFillTint="33"/>
            <w:vAlign w:val="center"/>
          </w:tcPr>
          <w:p w14:paraId="3159FA9E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Povinné merateľné ukazovatele</w:t>
            </w:r>
          </w:p>
        </w:tc>
        <w:tc>
          <w:tcPr>
            <w:tcW w:w="5408" w:type="dxa"/>
            <w:vMerge w:val="restart"/>
            <w:shd w:val="clear" w:color="auto" w:fill="FFF2CC" w:themeFill="accent4" w:themeFillTint="33"/>
            <w:vAlign w:val="center"/>
          </w:tcPr>
          <w:p w14:paraId="63F04BE6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Definícia povinného merateľného ukazovateľa</w:t>
            </w:r>
          </w:p>
        </w:tc>
        <w:tc>
          <w:tcPr>
            <w:tcW w:w="851" w:type="dxa"/>
            <w:vMerge w:val="restart"/>
            <w:shd w:val="clear" w:color="auto" w:fill="FFF2CC" w:themeFill="accent4" w:themeFillTint="33"/>
            <w:vAlign w:val="center"/>
          </w:tcPr>
          <w:p w14:paraId="149CA1DB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Merná jednotka</w:t>
            </w:r>
          </w:p>
        </w:tc>
        <w:tc>
          <w:tcPr>
            <w:tcW w:w="1132" w:type="dxa"/>
            <w:vMerge w:val="restart"/>
            <w:shd w:val="clear" w:color="auto" w:fill="FFF2CC" w:themeFill="accent4" w:themeFillTint="33"/>
            <w:vAlign w:val="center"/>
          </w:tcPr>
          <w:p w14:paraId="57FA063B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Čas plnenia</w:t>
            </w:r>
          </w:p>
        </w:tc>
        <w:tc>
          <w:tcPr>
            <w:tcW w:w="850" w:type="dxa"/>
            <w:vMerge w:val="restart"/>
            <w:shd w:val="clear" w:color="auto" w:fill="FFF2CC" w:themeFill="accent4" w:themeFillTint="33"/>
            <w:vAlign w:val="center"/>
          </w:tcPr>
          <w:p w14:paraId="2DCDDDB3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Typ závislosti</w:t>
            </w:r>
          </w:p>
        </w:tc>
        <w:tc>
          <w:tcPr>
            <w:tcW w:w="851" w:type="dxa"/>
            <w:vMerge w:val="restart"/>
            <w:shd w:val="clear" w:color="auto" w:fill="FFF2CC" w:themeFill="accent4" w:themeFillTint="33"/>
            <w:vAlign w:val="center"/>
          </w:tcPr>
          <w:p w14:paraId="4DBEF4D1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Príznak rizika</w:t>
            </w:r>
          </w:p>
        </w:tc>
        <w:tc>
          <w:tcPr>
            <w:tcW w:w="1840" w:type="dxa"/>
            <w:gridSpan w:val="2"/>
            <w:shd w:val="clear" w:color="auto" w:fill="FFF2CC" w:themeFill="accent4" w:themeFillTint="33"/>
            <w:vAlign w:val="center"/>
          </w:tcPr>
          <w:p w14:paraId="31C2D922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Relevancia k HP</w:t>
            </w:r>
          </w:p>
        </w:tc>
      </w:tr>
      <w:tr w:rsidR="00337773" w:rsidRPr="00F4036F" w14:paraId="1F7BB26E" w14:textId="77777777" w:rsidTr="00DB7F5A">
        <w:trPr>
          <w:trHeight w:val="432"/>
        </w:trPr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ACB1618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68" w:type="dxa"/>
            <w:vMerge/>
            <w:shd w:val="clear" w:color="auto" w:fill="FFF2CC" w:themeFill="accent4" w:themeFillTint="33"/>
          </w:tcPr>
          <w:p w14:paraId="0C1B93C7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408" w:type="dxa"/>
            <w:vMerge/>
            <w:shd w:val="clear" w:color="auto" w:fill="FFF2CC" w:themeFill="accent4" w:themeFillTint="33"/>
            <w:vAlign w:val="center"/>
          </w:tcPr>
          <w:p w14:paraId="1900F2EA" w14:textId="77777777" w:rsidR="00337773" w:rsidRPr="00F4036F" w:rsidRDefault="00337773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2CC" w:themeFill="accent4" w:themeFillTint="33"/>
          </w:tcPr>
          <w:p w14:paraId="5473C8A2" w14:textId="77777777" w:rsidR="00337773" w:rsidRPr="00F4036F" w:rsidRDefault="00337773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2" w:type="dxa"/>
            <w:vMerge/>
            <w:shd w:val="clear" w:color="auto" w:fill="FFF2CC" w:themeFill="accent4" w:themeFillTint="33"/>
            <w:vAlign w:val="center"/>
          </w:tcPr>
          <w:p w14:paraId="78E4CF95" w14:textId="77777777" w:rsidR="00337773" w:rsidRPr="00F4036F" w:rsidRDefault="00337773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2CC" w:themeFill="accent4" w:themeFillTint="33"/>
          </w:tcPr>
          <w:p w14:paraId="7CFC7412" w14:textId="77777777" w:rsidR="00337773" w:rsidRPr="00F4036F" w:rsidRDefault="00337773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2CC" w:themeFill="accent4" w:themeFillTint="33"/>
          </w:tcPr>
          <w:p w14:paraId="7BFDDAEF" w14:textId="77777777" w:rsidR="00337773" w:rsidRPr="00F4036F" w:rsidRDefault="00337773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2CC" w:themeFill="accent4" w:themeFillTint="33"/>
            <w:vAlign w:val="center"/>
          </w:tcPr>
          <w:p w14:paraId="54C50187" w14:textId="77777777" w:rsidR="00337773" w:rsidRPr="00F4036F" w:rsidRDefault="00337773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UR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24D877E1" w14:textId="77777777" w:rsidR="00337773" w:rsidRPr="00F4036F" w:rsidRDefault="00337773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RMŽ a ND</w:t>
            </w:r>
          </w:p>
        </w:tc>
      </w:tr>
      <w:tr w:rsidR="00337773" w:rsidRPr="007255D8" w14:paraId="1C9E0504" w14:textId="77777777" w:rsidTr="00DB7F5A">
        <w:tc>
          <w:tcPr>
            <w:tcW w:w="1296" w:type="dxa"/>
            <w:shd w:val="clear" w:color="auto" w:fill="FFF2CC" w:themeFill="accent4" w:themeFillTint="33"/>
            <w:vAlign w:val="center"/>
          </w:tcPr>
          <w:p w14:paraId="6778E892" w14:textId="156568B3" w:rsidR="00337773" w:rsidRPr="00DD3ADB" w:rsidRDefault="00DB7F5A" w:rsidP="00401F6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Odstránenie nezákonne umiestneného odpadu</w:t>
            </w:r>
          </w:p>
          <w:p w14:paraId="247F153D" w14:textId="77777777" w:rsidR="00337773" w:rsidRPr="00DD3ADB" w:rsidRDefault="00337773" w:rsidP="00401F6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68" w:type="dxa"/>
            <w:vAlign w:val="center"/>
          </w:tcPr>
          <w:p w14:paraId="3A5E83BA" w14:textId="46AAD8EA" w:rsidR="00337773" w:rsidRPr="007255D8" w:rsidRDefault="00337773" w:rsidP="00DB7F5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P088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 xml:space="preserve"> - Počet obyvateľov MRK, ktorým sa zlepšili podmienky bývania prostredníctvom </w:t>
            </w:r>
            <w:r w:rsidR="00DB7F5A">
              <w:rPr>
                <w:rFonts w:asciiTheme="minorHAnsi" w:hAnsiTheme="minorHAnsi" w:cstheme="minorHAnsi"/>
                <w:sz w:val="16"/>
                <w:szCs w:val="16"/>
              </w:rPr>
              <w:t>sanácie nelegálnych skládok</w:t>
            </w:r>
          </w:p>
        </w:tc>
        <w:tc>
          <w:tcPr>
            <w:tcW w:w="5408" w:type="dxa"/>
            <w:vAlign w:val="center"/>
          </w:tcPr>
          <w:p w14:paraId="56F043BF" w14:textId="363FAA1F" w:rsidR="00337773" w:rsidRPr="007255D8" w:rsidRDefault="00337773" w:rsidP="00DB7F5A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 xml:space="preserve">Počet obyvateľov MRK, ktorým sa realizáciou projektu na </w:t>
            </w:r>
            <w:r w:rsidR="00DB7F5A">
              <w:rPr>
                <w:rFonts w:asciiTheme="minorHAnsi" w:hAnsiTheme="minorHAnsi" w:cstheme="minorHAnsi"/>
                <w:sz w:val="16"/>
                <w:szCs w:val="16"/>
              </w:rPr>
              <w:t>sanáciu nelegálnych skládok, vrátane eliminácie nepriaznivých vplyvov nelegálnej skládky, zlepšili podmienky bývania</w:t>
            </w:r>
          </w:p>
        </w:tc>
        <w:tc>
          <w:tcPr>
            <w:tcW w:w="851" w:type="dxa"/>
            <w:vAlign w:val="center"/>
          </w:tcPr>
          <w:p w14:paraId="5A63D3AC" w14:textId="77777777" w:rsidR="00337773" w:rsidRPr="007255D8" w:rsidRDefault="00337773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osoby</w:t>
            </w:r>
          </w:p>
        </w:tc>
        <w:tc>
          <w:tcPr>
            <w:tcW w:w="1132" w:type="dxa"/>
            <w:vAlign w:val="center"/>
          </w:tcPr>
          <w:p w14:paraId="42BC4CCB" w14:textId="77777777" w:rsidR="00337773" w:rsidRPr="00F72C81" w:rsidRDefault="00337773" w:rsidP="00401F6D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F72C81"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850" w:type="dxa"/>
            <w:vAlign w:val="center"/>
          </w:tcPr>
          <w:p w14:paraId="4CDAE362" w14:textId="77777777" w:rsidR="00337773" w:rsidRPr="007255D8" w:rsidRDefault="00337773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súčet</w:t>
            </w:r>
          </w:p>
        </w:tc>
        <w:tc>
          <w:tcPr>
            <w:tcW w:w="851" w:type="dxa"/>
            <w:vAlign w:val="center"/>
          </w:tcPr>
          <w:p w14:paraId="04520610" w14:textId="77777777" w:rsidR="00337773" w:rsidRPr="007255D8" w:rsidRDefault="00337773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bez príznaku</w:t>
            </w:r>
          </w:p>
        </w:tc>
        <w:tc>
          <w:tcPr>
            <w:tcW w:w="990" w:type="dxa"/>
            <w:vAlign w:val="center"/>
          </w:tcPr>
          <w:p w14:paraId="59BF5706" w14:textId="77777777" w:rsidR="00337773" w:rsidRPr="007255D8" w:rsidRDefault="00337773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  <w:tc>
          <w:tcPr>
            <w:tcW w:w="850" w:type="dxa"/>
            <w:vAlign w:val="center"/>
          </w:tcPr>
          <w:p w14:paraId="1C7A5866" w14:textId="77777777" w:rsidR="00337773" w:rsidRPr="007255D8" w:rsidRDefault="00337773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</w:tr>
    </w:tbl>
    <w:p w14:paraId="39157157" w14:textId="77777777" w:rsidR="00B17199" w:rsidRDefault="00B1719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06A9F71F" w14:textId="77777777" w:rsidR="00B17199" w:rsidRDefault="00B1719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417A0294" w14:textId="77777777" w:rsidR="00B17199" w:rsidRDefault="00B1719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00C1C8F4" w14:textId="77777777" w:rsidR="00B17199" w:rsidRDefault="00B1719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2546DC4F" w14:textId="77777777" w:rsidR="00B17199" w:rsidRDefault="00B17199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0720864F" w14:textId="77777777" w:rsidR="007255D8" w:rsidRDefault="007255D8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1907E887" w14:textId="09EF1C14" w:rsidR="00637709" w:rsidRDefault="00637709" w:rsidP="00637709">
      <w:pPr>
        <w:pStyle w:val="Hlavika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Kombinácia oboch typov aktivít</w:t>
      </w:r>
      <w:r w:rsidRPr="00F4036F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(</w:t>
      </w:r>
      <w:r w:rsidR="00021874">
        <w:rPr>
          <w:rFonts w:asciiTheme="minorHAnsi" w:hAnsiTheme="minorHAnsi" w:cstheme="minorHAnsi"/>
          <w:b/>
          <w:sz w:val="20"/>
          <w:szCs w:val="20"/>
        </w:rPr>
        <w:t>C</w:t>
      </w:r>
      <w:r>
        <w:rPr>
          <w:rFonts w:asciiTheme="minorHAnsi" w:hAnsiTheme="minorHAnsi" w:cstheme="minorHAnsi"/>
          <w:b/>
          <w:sz w:val="20"/>
          <w:szCs w:val="20"/>
        </w:rPr>
        <w:t xml:space="preserve"> s </w:t>
      </w:r>
      <w:r w:rsidR="00021874">
        <w:rPr>
          <w:rFonts w:asciiTheme="minorHAnsi" w:hAnsiTheme="minorHAnsi" w:cstheme="minorHAnsi"/>
          <w:b/>
          <w:sz w:val="20"/>
          <w:szCs w:val="20"/>
        </w:rPr>
        <w:t>D</w:t>
      </w:r>
      <w:r>
        <w:rPr>
          <w:rFonts w:asciiTheme="minorHAnsi" w:hAnsiTheme="minorHAnsi" w:cstheme="minorHAnsi"/>
          <w:b/>
          <w:sz w:val="20"/>
          <w:szCs w:val="20"/>
        </w:rPr>
        <w:t xml:space="preserve">) </w:t>
      </w:r>
      <w:r w:rsidRPr="00F4036F">
        <w:rPr>
          <w:rFonts w:asciiTheme="minorHAnsi" w:hAnsiTheme="minorHAnsi" w:cstheme="minorHAnsi"/>
          <w:b/>
          <w:sz w:val="20"/>
          <w:szCs w:val="20"/>
        </w:rPr>
        <w:t xml:space="preserve">– </w:t>
      </w:r>
      <w:r w:rsidRPr="006B04E1">
        <w:rPr>
          <w:rFonts w:asciiTheme="minorHAnsi" w:hAnsiTheme="minorHAnsi" w:cstheme="minorHAnsi"/>
          <w:b/>
          <w:sz w:val="20"/>
          <w:szCs w:val="20"/>
        </w:rPr>
        <w:t>Vybudovanie, resp. dobudovanie systému nakladania s komunálnym odpadom (napr. zakúpenie zberných nádob, kontajnerov, vybudovanie stojísk)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21D0C">
        <w:rPr>
          <w:rFonts w:asciiTheme="minorHAnsi" w:hAnsiTheme="minorHAnsi" w:cstheme="minorHAnsi"/>
          <w:b/>
          <w:sz w:val="20"/>
          <w:szCs w:val="20"/>
        </w:rPr>
        <w:t>a Realizácia sanačných prác nelegálnych skládok, vrátane eliminácie nepriaznivých vplyvov nelegálnej skládky</w:t>
      </w:r>
    </w:p>
    <w:p w14:paraId="2EE7D9CC" w14:textId="77777777" w:rsidR="00F863E7" w:rsidRDefault="00F863E7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3C436ADA" w14:textId="77777777" w:rsidR="00221D0C" w:rsidRDefault="00221D0C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296"/>
        <w:gridCol w:w="2368"/>
        <w:gridCol w:w="5408"/>
        <w:gridCol w:w="851"/>
        <w:gridCol w:w="1132"/>
        <w:gridCol w:w="850"/>
        <w:gridCol w:w="851"/>
        <w:gridCol w:w="990"/>
        <w:gridCol w:w="850"/>
      </w:tblGrid>
      <w:tr w:rsidR="00221D0C" w:rsidRPr="00F4036F" w14:paraId="522133C9" w14:textId="77777777" w:rsidTr="00221D0C">
        <w:trPr>
          <w:trHeight w:val="288"/>
        </w:trPr>
        <w:tc>
          <w:tcPr>
            <w:tcW w:w="14596" w:type="dxa"/>
            <w:gridSpan w:val="9"/>
            <w:shd w:val="clear" w:color="auto" w:fill="DEEAF6" w:themeFill="accent1" w:themeFillTint="33"/>
            <w:vAlign w:val="center"/>
          </w:tcPr>
          <w:p w14:paraId="581C5622" w14:textId="3514CEB5" w:rsidR="00221D0C" w:rsidRPr="00221D0C" w:rsidRDefault="00221D0C" w:rsidP="00221D0C">
            <w:pPr>
              <w:pStyle w:val="Hlavika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03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Typ aktivity </w:t>
            </w:r>
            <w:r w:rsidR="00021874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F403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– </w:t>
            </w:r>
            <w:r w:rsidRPr="006B04E1">
              <w:rPr>
                <w:rFonts w:asciiTheme="minorHAnsi" w:hAnsiTheme="minorHAnsi" w:cstheme="minorHAnsi"/>
                <w:b/>
                <w:sz w:val="20"/>
                <w:szCs w:val="20"/>
              </w:rPr>
              <w:t>Vybudovanie, resp. dobudovanie systému nakladania s komunálnym odpadom (napr. zakúpenie zberných nádob, kontajnerov, vybudovanie stojísk)</w:t>
            </w:r>
          </w:p>
        </w:tc>
      </w:tr>
      <w:tr w:rsidR="00221D0C" w:rsidRPr="00F4036F" w14:paraId="53C1416A" w14:textId="77777777" w:rsidTr="00221D0C">
        <w:trPr>
          <w:trHeight w:val="340"/>
        </w:trPr>
        <w:tc>
          <w:tcPr>
            <w:tcW w:w="1296" w:type="dxa"/>
            <w:vMerge w:val="restart"/>
            <w:shd w:val="clear" w:color="auto" w:fill="DEEAF6" w:themeFill="accent1" w:themeFillTint="33"/>
            <w:vAlign w:val="center"/>
          </w:tcPr>
          <w:p w14:paraId="7269EADE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Hlavná aktivita</w:t>
            </w:r>
          </w:p>
        </w:tc>
        <w:tc>
          <w:tcPr>
            <w:tcW w:w="2368" w:type="dxa"/>
            <w:vMerge w:val="restart"/>
            <w:shd w:val="clear" w:color="auto" w:fill="DEEAF6" w:themeFill="accent1" w:themeFillTint="33"/>
            <w:vAlign w:val="center"/>
          </w:tcPr>
          <w:p w14:paraId="64644C52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Povinné merateľné ukazovatele</w:t>
            </w:r>
          </w:p>
        </w:tc>
        <w:tc>
          <w:tcPr>
            <w:tcW w:w="5408" w:type="dxa"/>
            <w:vMerge w:val="restart"/>
            <w:shd w:val="clear" w:color="auto" w:fill="DEEAF6" w:themeFill="accent1" w:themeFillTint="33"/>
            <w:vAlign w:val="center"/>
          </w:tcPr>
          <w:p w14:paraId="76D0C16C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Definícia povinného merateľného ukazovateľa</w:t>
            </w:r>
          </w:p>
        </w:tc>
        <w:tc>
          <w:tcPr>
            <w:tcW w:w="851" w:type="dxa"/>
            <w:vMerge w:val="restart"/>
            <w:shd w:val="clear" w:color="auto" w:fill="DEEAF6" w:themeFill="accent1" w:themeFillTint="33"/>
            <w:vAlign w:val="center"/>
          </w:tcPr>
          <w:p w14:paraId="4199520E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Merná jednotka</w:t>
            </w:r>
          </w:p>
        </w:tc>
        <w:tc>
          <w:tcPr>
            <w:tcW w:w="1132" w:type="dxa"/>
            <w:vMerge w:val="restart"/>
            <w:shd w:val="clear" w:color="auto" w:fill="DEEAF6" w:themeFill="accent1" w:themeFillTint="33"/>
            <w:vAlign w:val="center"/>
          </w:tcPr>
          <w:p w14:paraId="31EDCCD0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Čas plnenia</w:t>
            </w:r>
          </w:p>
        </w:tc>
        <w:tc>
          <w:tcPr>
            <w:tcW w:w="850" w:type="dxa"/>
            <w:vMerge w:val="restart"/>
            <w:shd w:val="clear" w:color="auto" w:fill="DEEAF6" w:themeFill="accent1" w:themeFillTint="33"/>
            <w:vAlign w:val="center"/>
          </w:tcPr>
          <w:p w14:paraId="0AD7065B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Typ závislosti</w:t>
            </w:r>
          </w:p>
        </w:tc>
        <w:tc>
          <w:tcPr>
            <w:tcW w:w="851" w:type="dxa"/>
            <w:vMerge w:val="restart"/>
            <w:shd w:val="clear" w:color="auto" w:fill="DEEAF6" w:themeFill="accent1" w:themeFillTint="33"/>
            <w:vAlign w:val="center"/>
          </w:tcPr>
          <w:p w14:paraId="761B8CC6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Príznak rizika</w:t>
            </w:r>
          </w:p>
        </w:tc>
        <w:tc>
          <w:tcPr>
            <w:tcW w:w="1840" w:type="dxa"/>
            <w:gridSpan w:val="2"/>
            <w:shd w:val="clear" w:color="auto" w:fill="DEEAF6" w:themeFill="accent1" w:themeFillTint="33"/>
            <w:vAlign w:val="center"/>
          </w:tcPr>
          <w:p w14:paraId="19F47F38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Relevancia k HP</w:t>
            </w:r>
          </w:p>
        </w:tc>
      </w:tr>
      <w:tr w:rsidR="00221D0C" w:rsidRPr="00F4036F" w14:paraId="369E5874" w14:textId="77777777" w:rsidTr="00221D0C">
        <w:trPr>
          <w:trHeight w:val="432"/>
        </w:trPr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7F75095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68" w:type="dxa"/>
            <w:vMerge/>
            <w:shd w:val="clear" w:color="auto" w:fill="DEEAF6" w:themeFill="accent1" w:themeFillTint="33"/>
          </w:tcPr>
          <w:p w14:paraId="25DB2C23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408" w:type="dxa"/>
            <w:vMerge/>
            <w:shd w:val="clear" w:color="auto" w:fill="DEEAF6" w:themeFill="accent1" w:themeFillTint="33"/>
            <w:vAlign w:val="center"/>
          </w:tcPr>
          <w:p w14:paraId="6439038B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DEEAF6" w:themeFill="accent1" w:themeFillTint="33"/>
          </w:tcPr>
          <w:p w14:paraId="7A49DA9D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2" w:type="dxa"/>
            <w:vMerge/>
            <w:shd w:val="clear" w:color="auto" w:fill="DEEAF6" w:themeFill="accent1" w:themeFillTint="33"/>
            <w:vAlign w:val="center"/>
          </w:tcPr>
          <w:p w14:paraId="7E54A12F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DEEAF6" w:themeFill="accent1" w:themeFillTint="33"/>
          </w:tcPr>
          <w:p w14:paraId="0FB87480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DEEAF6" w:themeFill="accent1" w:themeFillTint="33"/>
          </w:tcPr>
          <w:p w14:paraId="3259FFAF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41B2A45B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UR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</w:tcPr>
          <w:p w14:paraId="7D581158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RMŽ a ND</w:t>
            </w:r>
          </w:p>
        </w:tc>
      </w:tr>
      <w:tr w:rsidR="00221D0C" w:rsidRPr="007255D8" w14:paraId="6640D751" w14:textId="77777777" w:rsidTr="00221D0C">
        <w:tc>
          <w:tcPr>
            <w:tcW w:w="1296" w:type="dxa"/>
            <w:vMerge w:val="restart"/>
            <w:shd w:val="clear" w:color="auto" w:fill="DEEAF6" w:themeFill="accent1" w:themeFillTint="33"/>
            <w:vAlign w:val="center"/>
          </w:tcPr>
          <w:p w14:paraId="73B41ACD" w14:textId="77777777" w:rsidR="00221D0C" w:rsidRPr="00DD3ADB" w:rsidRDefault="00221D0C" w:rsidP="00401F6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3ADB">
              <w:rPr>
                <w:rFonts w:asciiTheme="minorHAnsi" w:hAnsiTheme="minorHAnsi" w:cstheme="minorHAnsi"/>
                <w:b/>
                <w:sz w:val="18"/>
                <w:szCs w:val="18"/>
              </w:rPr>
              <w:t>Vybudovanie, resp. dobudovanie systému zberu a odvozu komunálneho odpadu</w:t>
            </w:r>
          </w:p>
          <w:p w14:paraId="5F75214F" w14:textId="77777777" w:rsidR="00221D0C" w:rsidRPr="00DD3ADB" w:rsidRDefault="00221D0C" w:rsidP="00401F6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68" w:type="dxa"/>
            <w:vAlign w:val="center"/>
          </w:tcPr>
          <w:p w14:paraId="2B8BB0D6" w14:textId="77777777" w:rsidR="00221D0C" w:rsidRPr="007255D8" w:rsidRDefault="00221D0C" w:rsidP="00401F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P0883* - Počet obyvateľov MRK, ktorým sa zlepšili podmienky bývania prostredníctvom vybudovania zberného dvora</w:t>
            </w:r>
          </w:p>
        </w:tc>
        <w:tc>
          <w:tcPr>
            <w:tcW w:w="5408" w:type="dxa"/>
            <w:vAlign w:val="center"/>
          </w:tcPr>
          <w:p w14:paraId="290BD31E" w14:textId="77777777" w:rsidR="00221D0C" w:rsidRPr="007255D8" w:rsidRDefault="00221D0C" w:rsidP="00401F6D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Počet obyvateľov MRK, ktorým sa realizáciou projektu na vybudovanie systému zberu komunálneho odpadu prostredníctvom vybudovania zberného dvora zlepšili podmienky bývania</w:t>
            </w:r>
          </w:p>
        </w:tc>
        <w:tc>
          <w:tcPr>
            <w:tcW w:w="851" w:type="dxa"/>
            <w:vAlign w:val="center"/>
          </w:tcPr>
          <w:p w14:paraId="45AEE36A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osoby</w:t>
            </w:r>
          </w:p>
        </w:tc>
        <w:tc>
          <w:tcPr>
            <w:tcW w:w="1132" w:type="dxa"/>
            <w:vAlign w:val="center"/>
          </w:tcPr>
          <w:p w14:paraId="61573837" w14:textId="77777777" w:rsidR="00221D0C" w:rsidRPr="00F72C81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F72C81"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850" w:type="dxa"/>
            <w:vAlign w:val="center"/>
          </w:tcPr>
          <w:p w14:paraId="6A148698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súčet</w:t>
            </w:r>
          </w:p>
        </w:tc>
        <w:tc>
          <w:tcPr>
            <w:tcW w:w="851" w:type="dxa"/>
            <w:vAlign w:val="center"/>
          </w:tcPr>
          <w:p w14:paraId="307C75A6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bez príznaku</w:t>
            </w:r>
          </w:p>
        </w:tc>
        <w:tc>
          <w:tcPr>
            <w:tcW w:w="990" w:type="dxa"/>
            <w:vAlign w:val="center"/>
          </w:tcPr>
          <w:p w14:paraId="31BA2185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  <w:tc>
          <w:tcPr>
            <w:tcW w:w="850" w:type="dxa"/>
            <w:vAlign w:val="center"/>
          </w:tcPr>
          <w:p w14:paraId="4CA4B858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</w:tr>
      <w:tr w:rsidR="00221D0C" w:rsidRPr="007255D8" w14:paraId="7F6AB8E0" w14:textId="77777777" w:rsidTr="00221D0C">
        <w:trPr>
          <w:trHeight w:val="416"/>
        </w:trPr>
        <w:tc>
          <w:tcPr>
            <w:tcW w:w="1296" w:type="dxa"/>
            <w:vMerge/>
            <w:shd w:val="clear" w:color="auto" w:fill="DEEAF6" w:themeFill="accent1" w:themeFillTint="33"/>
            <w:vAlign w:val="center"/>
          </w:tcPr>
          <w:p w14:paraId="609125FA" w14:textId="77777777" w:rsidR="00221D0C" w:rsidRPr="00DD3ADB" w:rsidRDefault="00221D0C" w:rsidP="00401F6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8" w:type="dxa"/>
            <w:vAlign w:val="center"/>
          </w:tcPr>
          <w:p w14:paraId="3B6AC2B5" w14:textId="77777777" w:rsidR="00221D0C" w:rsidRPr="007255D8" w:rsidRDefault="00221D0C" w:rsidP="00401F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P0263* – Počet obyvateľov MRK, ktorým sa zlepšili podmienky bývania prostredníctvom vybudovania stojísk</w:t>
            </w:r>
          </w:p>
        </w:tc>
        <w:tc>
          <w:tcPr>
            <w:tcW w:w="5408" w:type="dxa"/>
            <w:vAlign w:val="center"/>
          </w:tcPr>
          <w:p w14:paraId="09BC8042" w14:textId="77777777" w:rsidR="00221D0C" w:rsidRPr="007255D8" w:rsidRDefault="00221D0C" w:rsidP="00401F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Počet obyvateľov MRK, ktorým sa realizáciou projektu na vybudovanie systému zberu komunálneho odpadu prostredníctvom vybudovania stojísk zlepšili podmienky bývania</w:t>
            </w:r>
          </w:p>
        </w:tc>
        <w:tc>
          <w:tcPr>
            <w:tcW w:w="851" w:type="dxa"/>
            <w:vAlign w:val="center"/>
          </w:tcPr>
          <w:p w14:paraId="1F912A09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osoby</w:t>
            </w:r>
          </w:p>
        </w:tc>
        <w:tc>
          <w:tcPr>
            <w:tcW w:w="1132" w:type="dxa"/>
            <w:vAlign w:val="center"/>
          </w:tcPr>
          <w:p w14:paraId="1F066EBE" w14:textId="77777777" w:rsidR="00221D0C" w:rsidRPr="00F72C81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F72C81"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850" w:type="dxa"/>
            <w:vAlign w:val="center"/>
          </w:tcPr>
          <w:p w14:paraId="54D32FD6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súčet</w:t>
            </w:r>
          </w:p>
        </w:tc>
        <w:tc>
          <w:tcPr>
            <w:tcW w:w="851" w:type="dxa"/>
            <w:vAlign w:val="center"/>
          </w:tcPr>
          <w:p w14:paraId="44DF0327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bez príznaku</w:t>
            </w:r>
          </w:p>
        </w:tc>
        <w:tc>
          <w:tcPr>
            <w:tcW w:w="990" w:type="dxa"/>
            <w:vAlign w:val="center"/>
          </w:tcPr>
          <w:p w14:paraId="3A88C3EA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  <w:tc>
          <w:tcPr>
            <w:tcW w:w="850" w:type="dxa"/>
            <w:vAlign w:val="center"/>
          </w:tcPr>
          <w:p w14:paraId="2BD0AC32" w14:textId="77777777" w:rsidR="00221D0C" w:rsidRPr="007255D8" w:rsidRDefault="00221D0C" w:rsidP="00401F6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</w:tr>
      <w:tr w:rsidR="00221D0C" w:rsidRPr="007255D8" w14:paraId="30E1CC18" w14:textId="77777777" w:rsidTr="00221D0C">
        <w:trPr>
          <w:trHeight w:val="416"/>
        </w:trPr>
        <w:tc>
          <w:tcPr>
            <w:tcW w:w="14596" w:type="dxa"/>
            <w:gridSpan w:val="9"/>
            <w:shd w:val="clear" w:color="auto" w:fill="DEEAF6" w:themeFill="accent1" w:themeFillTint="33"/>
            <w:vAlign w:val="center"/>
          </w:tcPr>
          <w:p w14:paraId="5F8FF61E" w14:textId="7A4ACC5E" w:rsidR="00221D0C" w:rsidRPr="007255D8" w:rsidRDefault="00221D0C" w:rsidP="00221D0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Typ aktivity </w:t>
            </w:r>
            <w:r w:rsidR="00021874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F403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Realizácia sanačných prác nelegálnych skládok, vrátane eliminácie nepriaznivých vplyvov nelegálnej skládky</w:t>
            </w:r>
          </w:p>
        </w:tc>
      </w:tr>
      <w:tr w:rsidR="00221D0C" w:rsidRPr="00F4036F" w14:paraId="204B50E8" w14:textId="77777777" w:rsidTr="00221D0C">
        <w:trPr>
          <w:trHeight w:val="340"/>
        </w:trPr>
        <w:tc>
          <w:tcPr>
            <w:tcW w:w="1296" w:type="dxa"/>
            <w:vMerge w:val="restart"/>
            <w:shd w:val="clear" w:color="auto" w:fill="DEEAF6" w:themeFill="accent1" w:themeFillTint="33"/>
            <w:vAlign w:val="center"/>
          </w:tcPr>
          <w:p w14:paraId="2FD9339B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Hlavná aktivita</w:t>
            </w:r>
          </w:p>
        </w:tc>
        <w:tc>
          <w:tcPr>
            <w:tcW w:w="2368" w:type="dxa"/>
            <w:vMerge w:val="restart"/>
            <w:shd w:val="clear" w:color="auto" w:fill="DEEAF6" w:themeFill="accent1" w:themeFillTint="33"/>
            <w:vAlign w:val="center"/>
          </w:tcPr>
          <w:p w14:paraId="3A9D8D23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Povinné merateľné ukazovatele</w:t>
            </w:r>
          </w:p>
        </w:tc>
        <w:tc>
          <w:tcPr>
            <w:tcW w:w="5408" w:type="dxa"/>
            <w:vMerge w:val="restart"/>
            <w:shd w:val="clear" w:color="auto" w:fill="DEEAF6" w:themeFill="accent1" w:themeFillTint="33"/>
            <w:vAlign w:val="center"/>
          </w:tcPr>
          <w:p w14:paraId="493C4AA9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Definícia povinného merateľného ukazovateľa</w:t>
            </w:r>
          </w:p>
        </w:tc>
        <w:tc>
          <w:tcPr>
            <w:tcW w:w="851" w:type="dxa"/>
            <w:vMerge w:val="restart"/>
            <w:shd w:val="clear" w:color="auto" w:fill="DEEAF6" w:themeFill="accent1" w:themeFillTint="33"/>
            <w:vAlign w:val="center"/>
          </w:tcPr>
          <w:p w14:paraId="29091228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Merná jednotka</w:t>
            </w:r>
          </w:p>
        </w:tc>
        <w:tc>
          <w:tcPr>
            <w:tcW w:w="1132" w:type="dxa"/>
            <w:vMerge w:val="restart"/>
            <w:shd w:val="clear" w:color="auto" w:fill="DEEAF6" w:themeFill="accent1" w:themeFillTint="33"/>
            <w:vAlign w:val="center"/>
          </w:tcPr>
          <w:p w14:paraId="5C0A5D6C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Čas plnenia</w:t>
            </w:r>
          </w:p>
        </w:tc>
        <w:tc>
          <w:tcPr>
            <w:tcW w:w="850" w:type="dxa"/>
            <w:vMerge w:val="restart"/>
            <w:shd w:val="clear" w:color="auto" w:fill="DEEAF6" w:themeFill="accent1" w:themeFillTint="33"/>
            <w:vAlign w:val="center"/>
          </w:tcPr>
          <w:p w14:paraId="14AEF0B9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Typ závislosti</w:t>
            </w:r>
          </w:p>
        </w:tc>
        <w:tc>
          <w:tcPr>
            <w:tcW w:w="851" w:type="dxa"/>
            <w:vMerge w:val="restart"/>
            <w:shd w:val="clear" w:color="auto" w:fill="DEEAF6" w:themeFill="accent1" w:themeFillTint="33"/>
            <w:vAlign w:val="center"/>
          </w:tcPr>
          <w:p w14:paraId="16559FAF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Príznak rizika</w:t>
            </w:r>
          </w:p>
        </w:tc>
        <w:tc>
          <w:tcPr>
            <w:tcW w:w="1840" w:type="dxa"/>
            <w:gridSpan w:val="2"/>
            <w:shd w:val="clear" w:color="auto" w:fill="DEEAF6" w:themeFill="accent1" w:themeFillTint="33"/>
            <w:vAlign w:val="center"/>
          </w:tcPr>
          <w:p w14:paraId="6DDBB212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4036F">
              <w:rPr>
                <w:rFonts w:asciiTheme="minorHAnsi" w:hAnsiTheme="minorHAnsi" w:cstheme="minorHAnsi"/>
                <w:b/>
                <w:sz w:val="16"/>
                <w:szCs w:val="16"/>
              </w:rPr>
              <w:t>Relevancia k HP</w:t>
            </w:r>
          </w:p>
        </w:tc>
      </w:tr>
      <w:tr w:rsidR="00221D0C" w:rsidRPr="00F4036F" w14:paraId="4AA08E4D" w14:textId="77777777" w:rsidTr="00221D0C">
        <w:trPr>
          <w:trHeight w:val="432"/>
        </w:trPr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46B8B35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368" w:type="dxa"/>
            <w:vMerge/>
            <w:shd w:val="clear" w:color="auto" w:fill="DEEAF6" w:themeFill="accent1" w:themeFillTint="33"/>
          </w:tcPr>
          <w:p w14:paraId="2CC82933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408" w:type="dxa"/>
            <w:vMerge/>
            <w:shd w:val="clear" w:color="auto" w:fill="DEEAF6" w:themeFill="accent1" w:themeFillTint="33"/>
            <w:vAlign w:val="center"/>
          </w:tcPr>
          <w:p w14:paraId="15E1652B" w14:textId="77777777" w:rsidR="00221D0C" w:rsidRPr="00F4036F" w:rsidRDefault="00221D0C" w:rsidP="00401F6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DEEAF6" w:themeFill="accent1" w:themeFillTint="33"/>
          </w:tcPr>
          <w:p w14:paraId="02F2DBB8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2" w:type="dxa"/>
            <w:vMerge/>
            <w:shd w:val="clear" w:color="auto" w:fill="DEEAF6" w:themeFill="accent1" w:themeFillTint="33"/>
            <w:vAlign w:val="center"/>
          </w:tcPr>
          <w:p w14:paraId="39E3E50E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DEEAF6" w:themeFill="accent1" w:themeFillTint="33"/>
          </w:tcPr>
          <w:p w14:paraId="76D7214D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DEEAF6" w:themeFill="accent1" w:themeFillTint="33"/>
          </w:tcPr>
          <w:p w14:paraId="3625884D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58EAB93A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UR</w:t>
            </w:r>
          </w:p>
        </w:tc>
        <w:tc>
          <w:tcPr>
            <w:tcW w:w="850" w:type="dxa"/>
            <w:shd w:val="clear" w:color="auto" w:fill="DEEAF6" w:themeFill="accent1" w:themeFillTint="33"/>
            <w:vAlign w:val="center"/>
          </w:tcPr>
          <w:p w14:paraId="3FD0DC4F" w14:textId="77777777" w:rsidR="00221D0C" w:rsidRPr="00F4036F" w:rsidRDefault="00221D0C" w:rsidP="00401F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  <w:r w:rsidRPr="00F4036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HP RMŽ a ND</w:t>
            </w:r>
          </w:p>
        </w:tc>
      </w:tr>
      <w:tr w:rsidR="00221D0C" w:rsidRPr="007255D8" w14:paraId="6DDFC474" w14:textId="77777777" w:rsidTr="00221D0C">
        <w:trPr>
          <w:trHeight w:val="416"/>
        </w:trPr>
        <w:tc>
          <w:tcPr>
            <w:tcW w:w="1296" w:type="dxa"/>
            <w:shd w:val="clear" w:color="auto" w:fill="DEEAF6" w:themeFill="accent1" w:themeFillTint="33"/>
            <w:vAlign w:val="center"/>
          </w:tcPr>
          <w:p w14:paraId="525CA5D0" w14:textId="77777777" w:rsidR="00221D0C" w:rsidRPr="00DD3ADB" w:rsidRDefault="00221D0C" w:rsidP="00221D0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Odstránenie nezákonne umiestneného odpadu</w:t>
            </w:r>
          </w:p>
          <w:p w14:paraId="690EBC1B" w14:textId="77777777" w:rsidR="00221D0C" w:rsidRPr="00DD3ADB" w:rsidRDefault="00221D0C" w:rsidP="00221D0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8" w:type="dxa"/>
            <w:vAlign w:val="center"/>
          </w:tcPr>
          <w:p w14:paraId="75533B3C" w14:textId="4752017E" w:rsidR="00221D0C" w:rsidRPr="007255D8" w:rsidRDefault="00221D0C" w:rsidP="00221D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>P088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 xml:space="preserve"> - Počet obyvateľov MRK, ktorým sa zlepšili podmienky bývania prostredníctvom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sanácie nelegálnych skládok</w:t>
            </w:r>
          </w:p>
        </w:tc>
        <w:tc>
          <w:tcPr>
            <w:tcW w:w="5408" w:type="dxa"/>
            <w:vAlign w:val="center"/>
          </w:tcPr>
          <w:p w14:paraId="15146E6D" w14:textId="30100BF3" w:rsidR="00221D0C" w:rsidRPr="007255D8" w:rsidRDefault="00221D0C" w:rsidP="00221D0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sz w:val="16"/>
                <w:szCs w:val="16"/>
              </w:rPr>
              <w:t xml:space="preserve">Počet obyvateľov MRK, ktorým sa realizáciou projektu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sanáciu nelegálnych skládok, vrátane eliminácie nepriaznivých vplyvov nelegálnej skládky, zlepšili podmienky bývania</w:t>
            </w:r>
          </w:p>
        </w:tc>
        <w:tc>
          <w:tcPr>
            <w:tcW w:w="851" w:type="dxa"/>
            <w:vAlign w:val="center"/>
          </w:tcPr>
          <w:p w14:paraId="4BDD085D" w14:textId="72A7468F" w:rsidR="00221D0C" w:rsidRPr="007255D8" w:rsidRDefault="00221D0C" w:rsidP="00221D0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osoby</w:t>
            </w:r>
          </w:p>
        </w:tc>
        <w:tc>
          <w:tcPr>
            <w:tcW w:w="1132" w:type="dxa"/>
            <w:vAlign w:val="center"/>
          </w:tcPr>
          <w:p w14:paraId="7996BD89" w14:textId="164AE1A0" w:rsidR="00221D0C" w:rsidRPr="00F72C81" w:rsidRDefault="00221D0C" w:rsidP="00221D0C">
            <w:pPr>
              <w:jc w:val="center"/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</w:pPr>
            <w:r w:rsidRPr="00F72C81">
              <w:rPr>
                <w:rFonts w:ascii="Calibri" w:eastAsiaTheme="minorHAnsi" w:hAnsi="Calibri" w:cs="Calibri"/>
                <w:color w:val="000000"/>
                <w:sz w:val="14"/>
                <w:szCs w:val="14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850" w:type="dxa"/>
            <w:vAlign w:val="center"/>
          </w:tcPr>
          <w:p w14:paraId="26F2243C" w14:textId="51BE6C66" w:rsidR="00221D0C" w:rsidRPr="007255D8" w:rsidRDefault="00221D0C" w:rsidP="00221D0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súčet</w:t>
            </w:r>
          </w:p>
        </w:tc>
        <w:tc>
          <w:tcPr>
            <w:tcW w:w="851" w:type="dxa"/>
            <w:vAlign w:val="center"/>
          </w:tcPr>
          <w:p w14:paraId="3264E831" w14:textId="11516484" w:rsidR="00221D0C" w:rsidRPr="007255D8" w:rsidRDefault="00221D0C" w:rsidP="00221D0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bez príznaku</w:t>
            </w:r>
          </w:p>
        </w:tc>
        <w:tc>
          <w:tcPr>
            <w:tcW w:w="990" w:type="dxa"/>
            <w:vAlign w:val="center"/>
          </w:tcPr>
          <w:p w14:paraId="642C63D5" w14:textId="7A89DF29" w:rsidR="00221D0C" w:rsidRPr="007255D8" w:rsidRDefault="00221D0C" w:rsidP="00221D0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  <w:tc>
          <w:tcPr>
            <w:tcW w:w="850" w:type="dxa"/>
            <w:vAlign w:val="center"/>
          </w:tcPr>
          <w:p w14:paraId="15FEDFE3" w14:textId="1643257A" w:rsidR="00221D0C" w:rsidRPr="007255D8" w:rsidRDefault="00221D0C" w:rsidP="00221D0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255D8">
              <w:rPr>
                <w:rFonts w:asciiTheme="minorHAnsi" w:hAnsiTheme="minorHAnsi" w:cstheme="minorHAnsi"/>
                <w:bCs/>
                <w:sz w:val="16"/>
                <w:szCs w:val="16"/>
              </w:rPr>
              <w:t>áno</w:t>
            </w:r>
          </w:p>
        </w:tc>
      </w:tr>
    </w:tbl>
    <w:p w14:paraId="1D6E4A17" w14:textId="77777777" w:rsidR="00221D0C" w:rsidRPr="00F72C81" w:rsidRDefault="00221D0C" w:rsidP="00221D0C">
      <w:pPr>
        <w:pStyle w:val="Hlavika"/>
        <w:rPr>
          <w:rFonts w:asciiTheme="minorHAnsi" w:hAnsiTheme="minorHAnsi" w:cstheme="minorHAnsi"/>
          <w:sz w:val="16"/>
          <w:szCs w:val="16"/>
        </w:rPr>
      </w:pPr>
      <w:r w:rsidRPr="00370159">
        <w:rPr>
          <w:rFonts w:asciiTheme="minorHAnsi" w:hAnsiTheme="minorHAnsi" w:cstheme="minorHAnsi"/>
          <w:sz w:val="18"/>
          <w:szCs w:val="18"/>
        </w:rPr>
        <w:t xml:space="preserve">* </w:t>
      </w:r>
      <w:r w:rsidRPr="00F72C81">
        <w:rPr>
          <w:rFonts w:asciiTheme="minorHAnsi" w:hAnsiTheme="minorHAnsi" w:cstheme="minorHAnsi"/>
          <w:sz w:val="16"/>
          <w:szCs w:val="16"/>
        </w:rPr>
        <w:t>Ak žiadateľ bude realizovať aj budovanie zberného dvora aj vybudovanie stojísk, je povinný si vybrať oba ukazovatele a uviesť k nim kladnú nenulovú hodnotu.</w:t>
      </w:r>
    </w:p>
    <w:p w14:paraId="2B1D07D5" w14:textId="77777777" w:rsidR="00221D0C" w:rsidRPr="00F72C81" w:rsidRDefault="00221D0C" w:rsidP="00221D0C">
      <w:pPr>
        <w:pStyle w:val="Hlavika"/>
        <w:rPr>
          <w:rFonts w:asciiTheme="minorHAnsi" w:hAnsiTheme="minorHAnsi" w:cstheme="minorHAnsi"/>
          <w:sz w:val="16"/>
          <w:szCs w:val="16"/>
        </w:rPr>
      </w:pPr>
      <w:r w:rsidRPr="00F72C81">
        <w:rPr>
          <w:rFonts w:asciiTheme="minorHAnsi" w:hAnsiTheme="minorHAnsi" w:cstheme="minorHAnsi"/>
          <w:sz w:val="16"/>
          <w:szCs w:val="16"/>
        </w:rPr>
        <w:t xml:space="preserve">   Ak žiadateľ bude realizovať iba budovanie stojísk, je povinný v ukazovateli </w:t>
      </w:r>
      <w:r w:rsidRPr="00F72C81">
        <w:rPr>
          <w:rFonts w:asciiTheme="minorHAnsi" w:hAnsiTheme="minorHAnsi" w:cstheme="minorHAnsi"/>
          <w:b/>
          <w:sz w:val="16"/>
          <w:szCs w:val="16"/>
        </w:rPr>
        <w:t>P0263</w:t>
      </w:r>
      <w:r w:rsidRPr="00F72C81">
        <w:rPr>
          <w:rFonts w:asciiTheme="minorHAnsi" w:hAnsiTheme="minorHAnsi" w:cstheme="minorHAnsi"/>
          <w:sz w:val="16"/>
          <w:szCs w:val="16"/>
        </w:rPr>
        <w:t xml:space="preserve"> uviesť cieľovú hodnotu, ktorá musí byť kladné nenulové číslo a v ukazovateli </w:t>
      </w:r>
      <w:r w:rsidRPr="00F72C81">
        <w:rPr>
          <w:rFonts w:asciiTheme="minorHAnsi" w:hAnsiTheme="minorHAnsi" w:cstheme="minorHAnsi"/>
          <w:b/>
          <w:sz w:val="16"/>
          <w:szCs w:val="16"/>
        </w:rPr>
        <w:t>P0883</w:t>
      </w:r>
      <w:r w:rsidRPr="00F72C81">
        <w:rPr>
          <w:rFonts w:asciiTheme="minorHAnsi" w:hAnsiTheme="minorHAnsi" w:cstheme="minorHAnsi"/>
          <w:sz w:val="16"/>
          <w:szCs w:val="16"/>
        </w:rPr>
        <w:t xml:space="preserve"> uvedie nulu. </w:t>
      </w:r>
    </w:p>
    <w:p w14:paraId="13C2480E" w14:textId="77777777" w:rsidR="00221D0C" w:rsidRPr="00F72C81" w:rsidRDefault="00221D0C" w:rsidP="00221D0C">
      <w:pPr>
        <w:pStyle w:val="Hlavika"/>
        <w:rPr>
          <w:rFonts w:asciiTheme="minorHAnsi" w:hAnsiTheme="minorHAnsi" w:cstheme="minorHAnsi"/>
          <w:sz w:val="16"/>
          <w:szCs w:val="16"/>
        </w:rPr>
      </w:pPr>
      <w:r w:rsidRPr="00F72C81">
        <w:rPr>
          <w:rFonts w:asciiTheme="minorHAnsi" w:hAnsiTheme="minorHAnsi" w:cstheme="minorHAnsi"/>
          <w:sz w:val="16"/>
          <w:szCs w:val="16"/>
        </w:rPr>
        <w:t xml:space="preserve">   Žiadateľ nie je oprávnený budovať zberný dvor bez vybudovania stojísk. </w:t>
      </w:r>
    </w:p>
    <w:p w14:paraId="4F8926F4" w14:textId="3B39E1C3" w:rsidR="00BA5373" w:rsidRPr="00FB2639" w:rsidRDefault="00BA5373" w:rsidP="00FB2639">
      <w:pPr>
        <w:pStyle w:val="Hlavika"/>
        <w:rPr>
          <w:rFonts w:asciiTheme="minorHAnsi" w:hAnsiTheme="minorHAnsi" w:cstheme="minorHAnsi"/>
          <w:sz w:val="16"/>
          <w:szCs w:val="16"/>
        </w:rPr>
      </w:pPr>
    </w:p>
    <w:sectPr w:rsidR="00BA5373" w:rsidRPr="00FB2639" w:rsidSect="000B0A6C">
      <w:headerReference w:type="default" r:id="rId11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F4A73" w14:textId="77777777" w:rsidR="005128C9" w:rsidRDefault="005128C9" w:rsidP="00C15A7A">
      <w:r>
        <w:separator/>
      </w:r>
    </w:p>
  </w:endnote>
  <w:endnote w:type="continuationSeparator" w:id="0">
    <w:p w14:paraId="2A41A3E7" w14:textId="77777777" w:rsidR="005128C9" w:rsidRDefault="005128C9" w:rsidP="00C1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5BC8B" w14:textId="77777777" w:rsidR="005128C9" w:rsidRDefault="005128C9" w:rsidP="00C15A7A">
      <w:r>
        <w:separator/>
      </w:r>
    </w:p>
  </w:footnote>
  <w:footnote w:type="continuationSeparator" w:id="0">
    <w:p w14:paraId="6157B595" w14:textId="77777777" w:rsidR="005128C9" w:rsidRDefault="005128C9" w:rsidP="00C1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23E5A" w14:textId="33404ACB" w:rsidR="00E63580" w:rsidRDefault="00485B22" w:rsidP="00E63580">
    <w:pPr>
      <w:pStyle w:val="Hlavika"/>
    </w:pPr>
    <w:r w:rsidRPr="002A690B">
      <w:rPr>
        <w:noProof/>
      </w:rPr>
      <w:drawing>
        <wp:anchor distT="0" distB="0" distL="114300" distR="114300" simplePos="0" relativeHeight="251660288" behindDoc="1" locked="0" layoutInCell="1" allowOverlap="1" wp14:anchorId="258511EB" wp14:editId="29ABB722">
          <wp:simplePos x="0" y="0"/>
          <wp:positionH relativeFrom="column">
            <wp:posOffset>1471942</wp:posOffset>
          </wp:positionH>
          <wp:positionV relativeFrom="paragraph">
            <wp:posOffset>-130667</wp:posOffset>
          </wp:positionV>
          <wp:extent cx="5796915" cy="405130"/>
          <wp:effectExtent l="0" t="0" r="0" b="0"/>
          <wp:wrapTight wrapText="bothSides">
            <wp:wrapPolygon edited="0">
              <wp:start x="0" y="0"/>
              <wp:lineTo x="0" y="20313"/>
              <wp:lineTo x="21508" y="20313"/>
              <wp:lineTo x="21508" y="0"/>
              <wp:lineTo x="0" y="0"/>
            </wp:wrapPolygon>
          </wp:wrapTight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91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3580" w:rsidRPr="007F2167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8EB1E6" wp14:editId="44821959">
              <wp:simplePos x="0" y="0"/>
              <wp:positionH relativeFrom="column">
                <wp:posOffset>-175895</wp:posOffset>
              </wp:positionH>
              <wp:positionV relativeFrom="paragraph">
                <wp:posOffset>574040</wp:posOffset>
              </wp:positionV>
              <wp:extent cx="6210300" cy="19050"/>
              <wp:effectExtent l="0" t="0" r="19050" b="19050"/>
              <wp:wrapNone/>
              <wp:docPr id="8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F668FA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5pt,45.2pt" to="475.1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" strokecolor="#f7caac [1301]" strokeweight="1pt">
              <v:stroke joinstyle="miter"/>
              <v:shadow color="#1f4d78 [1604]" opacity=".5" offset="1pt"/>
            </v:line>
          </w:pict>
        </mc:Fallback>
      </mc:AlternateContent>
    </w:r>
  </w:p>
  <w:p w14:paraId="032E1884" w14:textId="77777777" w:rsidR="00E63580" w:rsidRDefault="00E635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A6404"/>
    <w:multiLevelType w:val="hybridMultilevel"/>
    <w:tmpl w:val="331644DA"/>
    <w:lvl w:ilvl="0" w:tplc="F9F85A9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F63D2"/>
    <w:multiLevelType w:val="hybridMultilevel"/>
    <w:tmpl w:val="C780F6E2"/>
    <w:lvl w:ilvl="0" w:tplc="0EEE025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73A3F"/>
    <w:multiLevelType w:val="hybridMultilevel"/>
    <w:tmpl w:val="4C76ADF0"/>
    <w:lvl w:ilvl="0" w:tplc="19AE6DF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E6F0D"/>
    <w:multiLevelType w:val="hybridMultilevel"/>
    <w:tmpl w:val="610A578E"/>
    <w:lvl w:ilvl="0" w:tplc="F8B2803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7A"/>
    <w:rsid w:val="00000859"/>
    <w:rsid w:val="00006AE6"/>
    <w:rsid w:val="0001333E"/>
    <w:rsid w:val="0001453A"/>
    <w:rsid w:val="00021874"/>
    <w:rsid w:val="00030860"/>
    <w:rsid w:val="00033AEF"/>
    <w:rsid w:val="0005077A"/>
    <w:rsid w:val="00084301"/>
    <w:rsid w:val="000B0A6C"/>
    <w:rsid w:val="000C290E"/>
    <w:rsid w:val="000D17DB"/>
    <w:rsid w:val="000E3452"/>
    <w:rsid w:val="000F10DD"/>
    <w:rsid w:val="000F19D6"/>
    <w:rsid w:val="000F596B"/>
    <w:rsid w:val="00144F8D"/>
    <w:rsid w:val="00177C11"/>
    <w:rsid w:val="00193C59"/>
    <w:rsid w:val="001B5D3E"/>
    <w:rsid w:val="001C21DD"/>
    <w:rsid w:val="001D0409"/>
    <w:rsid w:val="001E7661"/>
    <w:rsid w:val="001F44C3"/>
    <w:rsid w:val="00202147"/>
    <w:rsid w:val="002061B2"/>
    <w:rsid w:val="0021463C"/>
    <w:rsid w:val="00216F0E"/>
    <w:rsid w:val="00220524"/>
    <w:rsid w:val="002208B8"/>
    <w:rsid w:val="00221D0C"/>
    <w:rsid w:val="00246060"/>
    <w:rsid w:val="0026290A"/>
    <w:rsid w:val="00266C31"/>
    <w:rsid w:val="00296E08"/>
    <w:rsid w:val="002E08C3"/>
    <w:rsid w:val="002E3B58"/>
    <w:rsid w:val="002E5C7E"/>
    <w:rsid w:val="003032E6"/>
    <w:rsid w:val="00326EA2"/>
    <w:rsid w:val="00330279"/>
    <w:rsid w:val="00337773"/>
    <w:rsid w:val="00350E73"/>
    <w:rsid w:val="00365DFD"/>
    <w:rsid w:val="00370159"/>
    <w:rsid w:val="00390615"/>
    <w:rsid w:val="003B7386"/>
    <w:rsid w:val="003C7D2F"/>
    <w:rsid w:val="003D23D6"/>
    <w:rsid w:val="003D5760"/>
    <w:rsid w:val="003D77E5"/>
    <w:rsid w:val="00402264"/>
    <w:rsid w:val="00415ACC"/>
    <w:rsid w:val="0042242D"/>
    <w:rsid w:val="00426CB1"/>
    <w:rsid w:val="00450770"/>
    <w:rsid w:val="004635E2"/>
    <w:rsid w:val="004847AC"/>
    <w:rsid w:val="00485B22"/>
    <w:rsid w:val="0049497A"/>
    <w:rsid w:val="004A1934"/>
    <w:rsid w:val="004A25BB"/>
    <w:rsid w:val="004A30BD"/>
    <w:rsid w:val="004B4573"/>
    <w:rsid w:val="004B5C12"/>
    <w:rsid w:val="004C0991"/>
    <w:rsid w:val="004C1ADC"/>
    <w:rsid w:val="004C47F2"/>
    <w:rsid w:val="004E6584"/>
    <w:rsid w:val="00505CF3"/>
    <w:rsid w:val="005128C9"/>
    <w:rsid w:val="00541567"/>
    <w:rsid w:val="005465BF"/>
    <w:rsid w:val="00586883"/>
    <w:rsid w:val="005933B0"/>
    <w:rsid w:val="00595341"/>
    <w:rsid w:val="005A087E"/>
    <w:rsid w:val="005A1E21"/>
    <w:rsid w:val="005D0FDD"/>
    <w:rsid w:val="005D1102"/>
    <w:rsid w:val="005E686F"/>
    <w:rsid w:val="005F2D78"/>
    <w:rsid w:val="00603AD9"/>
    <w:rsid w:val="00604568"/>
    <w:rsid w:val="00621ED1"/>
    <w:rsid w:val="00635BC7"/>
    <w:rsid w:val="00637709"/>
    <w:rsid w:val="006465C0"/>
    <w:rsid w:val="00653651"/>
    <w:rsid w:val="006728C4"/>
    <w:rsid w:val="006852E0"/>
    <w:rsid w:val="00687050"/>
    <w:rsid w:val="006A2E77"/>
    <w:rsid w:val="006B04E1"/>
    <w:rsid w:val="006B2404"/>
    <w:rsid w:val="006B3495"/>
    <w:rsid w:val="006B5808"/>
    <w:rsid w:val="006D162A"/>
    <w:rsid w:val="0071007F"/>
    <w:rsid w:val="007255D8"/>
    <w:rsid w:val="007435CB"/>
    <w:rsid w:val="00761D2C"/>
    <w:rsid w:val="00774E5D"/>
    <w:rsid w:val="00774EED"/>
    <w:rsid w:val="00781067"/>
    <w:rsid w:val="00783354"/>
    <w:rsid w:val="007A1BFF"/>
    <w:rsid w:val="007A30E3"/>
    <w:rsid w:val="007C061A"/>
    <w:rsid w:val="007C4E4E"/>
    <w:rsid w:val="007F7A94"/>
    <w:rsid w:val="00801992"/>
    <w:rsid w:val="008214CC"/>
    <w:rsid w:val="008306DB"/>
    <w:rsid w:val="00831E1E"/>
    <w:rsid w:val="008668CD"/>
    <w:rsid w:val="0087049D"/>
    <w:rsid w:val="00877085"/>
    <w:rsid w:val="008F0C1F"/>
    <w:rsid w:val="00920195"/>
    <w:rsid w:val="00927CA6"/>
    <w:rsid w:val="009366AB"/>
    <w:rsid w:val="00950E9C"/>
    <w:rsid w:val="00966A76"/>
    <w:rsid w:val="009672DF"/>
    <w:rsid w:val="0096781C"/>
    <w:rsid w:val="00980EED"/>
    <w:rsid w:val="009860F6"/>
    <w:rsid w:val="00997568"/>
    <w:rsid w:val="009A2199"/>
    <w:rsid w:val="009A24F3"/>
    <w:rsid w:val="009A2D7D"/>
    <w:rsid w:val="009B0E87"/>
    <w:rsid w:val="009B6510"/>
    <w:rsid w:val="009B748C"/>
    <w:rsid w:val="009C17B6"/>
    <w:rsid w:val="009D0D90"/>
    <w:rsid w:val="009E2B9B"/>
    <w:rsid w:val="009F0789"/>
    <w:rsid w:val="009F13DA"/>
    <w:rsid w:val="009F338B"/>
    <w:rsid w:val="009F74C3"/>
    <w:rsid w:val="00A21558"/>
    <w:rsid w:val="00A259D5"/>
    <w:rsid w:val="00A315B4"/>
    <w:rsid w:val="00A43DBC"/>
    <w:rsid w:val="00A574E5"/>
    <w:rsid w:val="00A6456B"/>
    <w:rsid w:val="00A76920"/>
    <w:rsid w:val="00A816D4"/>
    <w:rsid w:val="00A85168"/>
    <w:rsid w:val="00A85B9B"/>
    <w:rsid w:val="00A865C8"/>
    <w:rsid w:val="00A9684A"/>
    <w:rsid w:val="00A9765B"/>
    <w:rsid w:val="00AB1BBA"/>
    <w:rsid w:val="00AB305E"/>
    <w:rsid w:val="00AD5E55"/>
    <w:rsid w:val="00AF249E"/>
    <w:rsid w:val="00B11B58"/>
    <w:rsid w:val="00B17199"/>
    <w:rsid w:val="00B360AB"/>
    <w:rsid w:val="00B41746"/>
    <w:rsid w:val="00BA5373"/>
    <w:rsid w:val="00BB04B4"/>
    <w:rsid w:val="00BD4AE8"/>
    <w:rsid w:val="00BE46FE"/>
    <w:rsid w:val="00BE70C6"/>
    <w:rsid w:val="00C00805"/>
    <w:rsid w:val="00C01E9E"/>
    <w:rsid w:val="00C05C45"/>
    <w:rsid w:val="00C121CA"/>
    <w:rsid w:val="00C15A7A"/>
    <w:rsid w:val="00C419E4"/>
    <w:rsid w:val="00C46121"/>
    <w:rsid w:val="00C72350"/>
    <w:rsid w:val="00CA5826"/>
    <w:rsid w:val="00CA7A8D"/>
    <w:rsid w:val="00CB4A06"/>
    <w:rsid w:val="00CB5B16"/>
    <w:rsid w:val="00CC15BE"/>
    <w:rsid w:val="00CE1933"/>
    <w:rsid w:val="00CF500E"/>
    <w:rsid w:val="00D01809"/>
    <w:rsid w:val="00D066B0"/>
    <w:rsid w:val="00D305C2"/>
    <w:rsid w:val="00D32852"/>
    <w:rsid w:val="00D74BFA"/>
    <w:rsid w:val="00D82255"/>
    <w:rsid w:val="00D92ED3"/>
    <w:rsid w:val="00DB16BD"/>
    <w:rsid w:val="00DB7F5A"/>
    <w:rsid w:val="00DC3E2B"/>
    <w:rsid w:val="00DC6B6E"/>
    <w:rsid w:val="00DD3ADB"/>
    <w:rsid w:val="00DE2315"/>
    <w:rsid w:val="00DF6C78"/>
    <w:rsid w:val="00E25F50"/>
    <w:rsid w:val="00E35EFC"/>
    <w:rsid w:val="00E5654B"/>
    <w:rsid w:val="00E610BD"/>
    <w:rsid w:val="00E633D5"/>
    <w:rsid w:val="00E63580"/>
    <w:rsid w:val="00E704B5"/>
    <w:rsid w:val="00E70F32"/>
    <w:rsid w:val="00E93BD6"/>
    <w:rsid w:val="00ED10B5"/>
    <w:rsid w:val="00ED5F1A"/>
    <w:rsid w:val="00EF166F"/>
    <w:rsid w:val="00F4036F"/>
    <w:rsid w:val="00F47952"/>
    <w:rsid w:val="00F51F31"/>
    <w:rsid w:val="00F72C81"/>
    <w:rsid w:val="00F8364E"/>
    <w:rsid w:val="00F836D0"/>
    <w:rsid w:val="00F863E7"/>
    <w:rsid w:val="00F91D28"/>
    <w:rsid w:val="00FB2639"/>
    <w:rsid w:val="00FD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F5FDCF"/>
  <w15:docId w15:val="{FEDB25B9-5E1B-40CA-9E97-05A9A1FC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03AD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03AD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603AD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326EA2"/>
    <w:pPr>
      <w:spacing w:before="100" w:beforeAutospacing="1" w:after="100" w:afterAutospacing="1"/>
    </w:p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080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080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08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080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0AE3B-18EB-4219-AB5F-14735181F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02A91-761D-4693-BF2A-90E1CA0E5994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638522-D366-4A8D-A6A3-F48E4EE0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Róbert Korec</dc:creator>
  <cp:lastModifiedBy>metodika OIMRK</cp:lastModifiedBy>
  <cp:revision>5</cp:revision>
  <cp:lastPrinted>2016-04-26T09:17:00Z</cp:lastPrinted>
  <dcterms:created xsi:type="dcterms:W3CDTF">2020-09-08T06:33:00Z</dcterms:created>
  <dcterms:modified xsi:type="dcterms:W3CDTF">2020-09-23T12:56:00Z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