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8625" w14:textId="34781EE3" w:rsidR="00DB16BD" w:rsidRPr="00774EED" w:rsidRDefault="00C15A7A" w:rsidP="00B41746">
      <w:pPr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  <w:r w:rsidRPr="00603AD9">
        <w:rPr>
          <w:sz w:val="20"/>
          <w:szCs w:val="20"/>
        </w:rPr>
        <w:tab/>
      </w:r>
      <w:r w:rsidRPr="00A259D5">
        <w:rPr>
          <w:rFonts w:asciiTheme="minorHAnsi" w:hAnsiTheme="minorHAnsi" w:cstheme="minorHAnsi"/>
          <w:sz w:val="18"/>
          <w:szCs w:val="18"/>
        </w:rPr>
        <w:tab/>
      </w:r>
      <w:r w:rsidR="00DB16BD" w:rsidRPr="00774EED">
        <w:rPr>
          <w:rFonts w:asciiTheme="minorHAnsi" w:hAnsiTheme="minorHAnsi" w:cstheme="minorHAnsi"/>
          <w:i/>
        </w:rPr>
        <w:t xml:space="preserve">Príloha č. </w:t>
      </w:r>
      <w:r w:rsidR="002E08C3">
        <w:rPr>
          <w:rFonts w:asciiTheme="minorHAnsi" w:hAnsiTheme="minorHAnsi" w:cstheme="minorHAnsi"/>
          <w:i/>
        </w:rPr>
        <w:t>3</w:t>
      </w:r>
      <w:r w:rsidR="00DB16BD" w:rsidRPr="00774EED">
        <w:rPr>
          <w:rFonts w:asciiTheme="minorHAnsi" w:hAnsiTheme="minorHAnsi" w:cstheme="minorHAnsi"/>
          <w:i/>
        </w:rPr>
        <w:t xml:space="preserve"> výzvy </w:t>
      </w:r>
    </w:p>
    <w:p w14:paraId="2006A96E" w14:textId="77777777" w:rsidR="000D17DB" w:rsidRPr="00F47952" w:rsidRDefault="000D17DB" w:rsidP="00A259D5">
      <w:pPr>
        <w:rPr>
          <w:rFonts w:asciiTheme="minorHAnsi" w:hAnsiTheme="minorHAnsi" w:cstheme="minorHAnsi"/>
          <w:i/>
          <w:sz w:val="10"/>
          <w:szCs w:val="10"/>
        </w:rPr>
      </w:pPr>
    </w:p>
    <w:p w14:paraId="37DF17AF" w14:textId="485D5564" w:rsidR="007C4E4E" w:rsidRDefault="000D17DB" w:rsidP="00A259D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59D5">
        <w:rPr>
          <w:rFonts w:asciiTheme="minorHAnsi" w:hAnsiTheme="minorHAnsi" w:cstheme="minorHAnsi"/>
          <w:b/>
          <w:sz w:val="22"/>
          <w:szCs w:val="22"/>
        </w:rPr>
        <w:t>Zoznam povi</w:t>
      </w:r>
      <w:r w:rsidR="001533A6">
        <w:rPr>
          <w:rFonts w:asciiTheme="minorHAnsi" w:hAnsiTheme="minorHAnsi" w:cstheme="minorHAnsi"/>
          <w:b/>
          <w:sz w:val="22"/>
          <w:szCs w:val="22"/>
        </w:rPr>
        <w:t>nných merateľných ukazovateľov</w:t>
      </w:r>
    </w:p>
    <w:p w14:paraId="0586F445" w14:textId="77777777" w:rsidR="00774EED" w:rsidRPr="00774EED" w:rsidRDefault="00774EED" w:rsidP="00A259D5">
      <w:pPr>
        <w:jc w:val="center"/>
        <w:rPr>
          <w:rFonts w:asciiTheme="minorHAnsi" w:hAnsiTheme="minorHAnsi" w:cstheme="minorHAnsi"/>
          <w:i/>
          <w:sz w:val="10"/>
          <w:szCs w:val="10"/>
        </w:rPr>
      </w:pPr>
    </w:p>
    <w:p w14:paraId="7ACF2369" w14:textId="77777777" w:rsidR="002370CE" w:rsidRDefault="002370CE" w:rsidP="00774EED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p w14:paraId="73B41B8D" w14:textId="657C1B30" w:rsidR="00BC1DA7" w:rsidRDefault="00774EED" w:rsidP="00774EED">
      <w:pPr>
        <w:pStyle w:val="Hlavika"/>
        <w:rPr>
          <w:rFonts w:asciiTheme="minorHAnsi" w:hAnsiTheme="minorHAnsi" w:cstheme="minorHAnsi"/>
          <w:b/>
          <w:sz w:val="22"/>
          <w:szCs w:val="22"/>
        </w:rPr>
      </w:pPr>
      <w:r w:rsidRPr="00F47952">
        <w:rPr>
          <w:rFonts w:asciiTheme="minorHAnsi" w:hAnsiTheme="minorHAnsi" w:cstheme="minorHAnsi"/>
          <w:b/>
          <w:sz w:val="22"/>
          <w:szCs w:val="22"/>
        </w:rPr>
        <w:t xml:space="preserve">Typ aktivity </w:t>
      </w:r>
      <w:r w:rsidR="00A865C8">
        <w:rPr>
          <w:rFonts w:asciiTheme="minorHAnsi" w:hAnsiTheme="minorHAnsi" w:cstheme="minorHAnsi"/>
          <w:b/>
          <w:sz w:val="22"/>
          <w:szCs w:val="22"/>
        </w:rPr>
        <w:t>–</w:t>
      </w:r>
      <w:r w:rsidRPr="00F479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53B9E">
        <w:rPr>
          <w:rFonts w:asciiTheme="minorHAnsi" w:hAnsiTheme="minorHAnsi" w:cstheme="minorHAnsi"/>
          <w:b/>
          <w:sz w:val="22"/>
          <w:szCs w:val="22"/>
        </w:rPr>
        <w:t xml:space="preserve">B: </w:t>
      </w:r>
      <w:r w:rsidR="00A865C8">
        <w:rPr>
          <w:rFonts w:asciiTheme="minorHAnsi" w:hAnsiTheme="minorHAnsi" w:cstheme="minorHAnsi"/>
          <w:b/>
          <w:sz w:val="22"/>
          <w:szCs w:val="22"/>
        </w:rPr>
        <w:t xml:space="preserve">Podpora prístupu k pitnej </w:t>
      </w:r>
      <w:r w:rsidR="00BC1DA7">
        <w:rPr>
          <w:rFonts w:asciiTheme="minorHAnsi" w:hAnsiTheme="minorHAnsi" w:cstheme="minorHAnsi"/>
          <w:b/>
          <w:sz w:val="22"/>
          <w:szCs w:val="22"/>
        </w:rPr>
        <w:t xml:space="preserve">vode v prostredí separovaných a segregovaných MRK s dôrazom na </w:t>
      </w:r>
      <w:r w:rsidR="006B7EED">
        <w:rPr>
          <w:rFonts w:asciiTheme="minorHAnsi" w:hAnsiTheme="minorHAnsi" w:cstheme="minorHAnsi"/>
          <w:b/>
          <w:sz w:val="22"/>
          <w:szCs w:val="22"/>
        </w:rPr>
        <w:t>nízko nákladové</w:t>
      </w:r>
      <w:r w:rsidR="00BC1DA7">
        <w:rPr>
          <w:rFonts w:asciiTheme="minorHAnsi" w:hAnsiTheme="minorHAnsi" w:cstheme="minorHAnsi"/>
          <w:b/>
          <w:sz w:val="22"/>
          <w:szCs w:val="22"/>
        </w:rPr>
        <w:t xml:space="preserve"> opatrenia</w:t>
      </w:r>
      <w:r w:rsidR="006B7E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7EED" w:rsidRPr="006B7EED">
        <w:rPr>
          <w:rFonts w:asciiTheme="minorHAnsi" w:hAnsiTheme="minorHAnsi" w:cstheme="minorHAnsi"/>
          <w:b/>
          <w:sz w:val="22"/>
          <w:szCs w:val="22"/>
        </w:rPr>
        <w:t>ako napr. vŕtanie studní</w:t>
      </w:r>
    </w:p>
    <w:p w14:paraId="73AE623C" w14:textId="77777777" w:rsidR="006B7EED" w:rsidRPr="00F47952" w:rsidRDefault="006B7EED" w:rsidP="00774EED">
      <w:pPr>
        <w:pStyle w:val="Hlavika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2606"/>
        <w:gridCol w:w="4125"/>
        <w:gridCol w:w="1028"/>
        <w:gridCol w:w="2017"/>
        <w:gridCol w:w="1051"/>
        <w:gridCol w:w="1075"/>
        <w:gridCol w:w="993"/>
        <w:gridCol w:w="1099"/>
      </w:tblGrid>
      <w:tr w:rsidR="00002944" w:rsidRPr="00774EED" w14:paraId="7DCC2FCC" w14:textId="77777777" w:rsidTr="00002944">
        <w:trPr>
          <w:trHeight w:val="340"/>
        </w:trPr>
        <w:tc>
          <w:tcPr>
            <w:tcW w:w="2606" w:type="dxa"/>
            <w:vMerge w:val="restart"/>
            <w:shd w:val="clear" w:color="auto" w:fill="C5E0B3" w:themeFill="accent6" w:themeFillTint="66"/>
            <w:vAlign w:val="center"/>
          </w:tcPr>
          <w:p w14:paraId="00F8DB71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Povinné merateľné ukazovatele</w:t>
            </w:r>
          </w:p>
        </w:tc>
        <w:tc>
          <w:tcPr>
            <w:tcW w:w="4125" w:type="dxa"/>
            <w:vMerge w:val="restart"/>
            <w:shd w:val="clear" w:color="auto" w:fill="C5E0B3" w:themeFill="accent6" w:themeFillTint="66"/>
            <w:vAlign w:val="center"/>
          </w:tcPr>
          <w:p w14:paraId="66073652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Definícia povinného merateľného ukazovateľa</w:t>
            </w:r>
          </w:p>
        </w:tc>
        <w:tc>
          <w:tcPr>
            <w:tcW w:w="1028" w:type="dxa"/>
            <w:vMerge w:val="restart"/>
            <w:shd w:val="clear" w:color="auto" w:fill="C5E0B3" w:themeFill="accent6" w:themeFillTint="66"/>
            <w:vAlign w:val="center"/>
          </w:tcPr>
          <w:p w14:paraId="3DBBD171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2017" w:type="dxa"/>
            <w:vMerge w:val="restart"/>
            <w:shd w:val="clear" w:color="auto" w:fill="C5E0B3" w:themeFill="accent6" w:themeFillTint="66"/>
            <w:vAlign w:val="center"/>
          </w:tcPr>
          <w:p w14:paraId="695E9F56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Čas plnenia</w:t>
            </w:r>
          </w:p>
        </w:tc>
        <w:tc>
          <w:tcPr>
            <w:tcW w:w="1051" w:type="dxa"/>
            <w:vMerge w:val="restart"/>
            <w:shd w:val="clear" w:color="auto" w:fill="C5E0B3" w:themeFill="accent6" w:themeFillTint="66"/>
            <w:vAlign w:val="center"/>
          </w:tcPr>
          <w:p w14:paraId="09BB0DC4" w14:textId="1F39383E" w:rsidR="00002944" w:rsidRPr="00774EED" w:rsidRDefault="00002944" w:rsidP="0000294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Typ závislosti</w:t>
            </w:r>
          </w:p>
        </w:tc>
        <w:tc>
          <w:tcPr>
            <w:tcW w:w="1075" w:type="dxa"/>
            <w:vMerge w:val="restart"/>
            <w:shd w:val="clear" w:color="auto" w:fill="C5E0B3" w:themeFill="accent6" w:themeFillTint="66"/>
            <w:vAlign w:val="center"/>
          </w:tcPr>
          <w:p w14:paraId="0F40D5FE" w14:textId="423C4191" w:rsidR="00002944" w:rsidRPr="00132A8F" w:rsidRDefault="00002944" w:rsidP="0000294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2A8F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Príznak rizika</w:t>
            </w:r>
          </w:p>
        </w:tc>
        <w:tc>
          <w:tcPr>
            <w:tcW w:w="2092" w:type="dxa"/>
            <w:gridSpan w:val="2"/>
            <w:shd w:val="clear" w:color="auto" w:fill="C5E0B3" w:themeFill="accent6" w:themeFillTint="66"/>
            <w:vAlign w:val="center"/>
          </w:tcPr>
          <w:p w14:paraId="6E13846D" w14:textId="4ACC00A0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Relevancia k HP</w:t>
            </w:r>
          </w:p>
        </w:tc>
      </w:tr>
      <w:tr w:rsidR="00002944" w:rsidRPr="00774EED" w14:paraId="5A3B4A87" w14:textId="77777777" w:rsidTr="00002944">
        <w:trPr>
          <w:trHeight w:val="339"/>
        </w:trPr>
        <w:tc>
          <w:tcPr>
            <w:tcW w:w="2606" w:type="dxa"/>
            <w:vMerge/>
            <w:shd w:val="clear" w:color="auto" w:fill="F7CAAC" w:themeFill="accent2" w:themeFillTint="66"/>
          </w:tcPr>
          <w:p w14:paraId="05384FD9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25" w:type="dxa"/>
            <w:vMerge/>
            <w:shd w:val="clear" w:color="auto" w:fill="F7CAAC" w:themeFill="accent2" w:themeFillTint="66"/>
            <w:vAlign w:val="center"/>
          </w:tcPr>
          <w:p w14:paraId="5C5BFE1D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28" w:type="dxa"/>
            <w:vMerge/>
            <w:shd w:val="clear" w:color="auto" w:fill="C5E0B3" w:themeFill="accent6" w:themeFillTint="66"/>
          </w:tcPr>
          <w:p w14:paraId="503086E9" w14:textId="77777777" w:rsidR="00002944" w:rsidRPr="00774EED" w:rsidRDefault="00002944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17" w:type="dxa"/>
            <w:vMerge/>
            <w:shd w:val="clear" w:color="auto" w:fill="C5E0B3" w:themeFill="accent6" w:themeFillTint="66"/>
            <w:vAlign w:val="center"/>
          </w:tcPr>
          <w:p w14:paraId="70B47374" w14:textId="77777777" w:rsidR="00002944" w:rsidRPr="00774EED" w:rsidRDefault="00002944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51" w:type="dxa"/>
            <w:vMerge/>
            <w:shd w:val="clear" w:color="auto" w:fill="C5E0B3" w:themeFill="accent6" w:themeFillTint="66"/>
          </w:tcPr>
          <w:p w14:paraId="48D238A2" w14:textId="4038B4D7" w:rsidR="00002944" w:rsidRDefault="00002944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vMerge/>
            <w:shd w:val="clear" w:color="auto" w:fill="C5E0B3" w:themeFill="accent6" w:themeFillTint="66"/>
          </w:tcPr>
          <w:p w14:paraId="7EE0734F" w14:textId="60565CAF" w:rsidR="00002944" w:rsidRPr="00132A8F" w:rsidRDefault="00002944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14:paraId="55BE2F09" w14:textId="69ABCCE6" w:rsidR="00002944" w:rsidRPr="00774EED" w:rsidRDefault="00002944" w:rsidP="002D32DC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UR</w:t>
            </w:r>
          </w:p>
        </w:tc>
        <w:tc>
          <w:tcPr>
            <w:tcW w:w="1099" w:type="dxa"/>
            <w:shd w:val="clear" w:color="auto" w:fill="C5E0B3" w:themeFill="accent6" w:themeFillTint="66"/>
            <w:vAlign w:val="center"/>
          </w:tcPr>
          <w:p w14:paraId="7C1F5CE2" w14:textId="49C1A46B" w:rsidR="00002944" w:rsidRPr="00774EED" w:rsidRDefault="00002944" w:rsidP="00266C8E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HP RM</w:t>
            </w: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Ž</w:t>
            </w:r>
            <w:r w:rsidRPr="00774EED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a ND</w:t>
            </w:r>
          </w:p>
        </w:tc>
      </w:tr>
      <w:tr w:rsidR="00002944" w:rsidRPr="00132A8F" w14:paraId="1D8A7C1C" w14:textId="77777777" w:rsidTr="00002944">
        <w:tc>
          <w:tcPr>
            <w:tcW w:w="2606" w:type="dxa"/>
            <w:vAlign w:val="center"/>
          </w:tcPr>
          <w:p w14:paraId="729DA58E" w14:textId="77777777" w:rsidR="00002944" w:rsidRDefault="00002944" w:rsidP="0000294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sz w:val="20"/>
                <w:szCs w:val="20"/>
              </w:rPr>
              <w:t>P0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156</w:t>
            </w:r>
            <w:r w:rsidRPr="00774EED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Pr="00F836D0">
              <w:rPr>
                <w:rFonts w:asciiTheme="minorHAnsi" w:hAnsiTheme="minorHAnsi" w:cstheme="minorHAnsi"/>
                <w:sz w:val="20"/>
                <w:szCs w:val="20"/>
              </w:rPr>
              <w:t xml:space="preserve">Počet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osôb</w:t>
            </w:r>
            <w:r w:rsidRPr="00F836D0">
              <w:rPr>
                <w:rFonts w:asciiTheme="minorHAnsi" w:hAnsiTheme="minorHAnsi" w:cstheme="minorHAnsi"/>
                <w:sz w:val="20"/>
                <w:szCs w:val="20"/>
              </w:rPr>
              <w:t xml:space="preserve"> MRK s prístupom k pitnej vode v dôsledku realizácie projektu</w:t>
            </w:r>
          </w:p>
          <w:p w14:paraId="06AF86EE" w14:textId="77777777" w:rsidR="00002944" w:rsidRDefault="00002944" w:rsidP="00BA53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DC80E5" w14:textId="2052EDA2" w:rsidR="00002944" w:rsidRPr="00774EED" w:rsidRDefault="00002944" w:rsidP="00BA53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5" w:type="dxa"/>
            <w:vAlign w:val="center"/>
          </w:tcPr>
          <w:p w14:paraId="6C8D7023" w14:textId="3D401FB3" w:rsidR="00002944" w:rsidRPr="00002944" w:rsidRDefault="00002944" w:rsidP="00CE19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2944">
              <w:rPr>
                <w:rFonts w:asciiTheme="minorHAnsi" w:hAnsiTheme="minorHAnsi" w:cs="Helvetica"/>
                <w:color w:val="000000"/>
                <w:sz w:val="20"/>
                <w:szCs w:val="20"/>
                <w:shd w:val="clear" w:color="auto" w:fill="FFFFFF"/>
              </w:rPr>
              <w:t>Počet osôb MRK, ktoré neboli predtým pripojené k žiadnemu zdroju pitnej vody, alebo boli pripojené k menej kvalitnému zdroju pitnej vody a ktoré v dôsledku realizácie projektu získajú prístup k pitnej vode, alebo sa im zlepší prístup k pitnej vode a to vytvorením nového prístupu k pitnej vode alebo zvýšením kapacity zariadení pre výrobu/dodávku pitnej vody. Zahŕňa zlepšenie kvality pitnej vody.</w:t>
            </w:r>
          </w:p>
        </w:tc>
        <w:tc>
          <w:tcPr>
            <w:tcW w:w="1028" w:type="dxa"/>
            <w:vAlign w:val="center"/>
          </w:tcPr>
          <w:p w14:paraId="0913EA63" w14:textId="6E8B5736" w:rsidR="00002944" w:rsidRPr="00774EED" w:rsidRDefault="00002944" w:rsidP="0000294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osoby</w:t>
            </w:r>
          </w:p>
        </w:tc>
        <w:tc>
          <w:tcPr>
            <w:tcW w:w="2017" w:type="dxa"/>
            <w:vAlign w:val="center"/>
          </w:tcPr>
          <w:p w14:paraId="6FC87A84" w14:textId="77777777" w:rsidR="00002944" w:rsidRPr="00002944" w:rsidRDefault="00002944" w:rsidP="00002944">
            <w:pPr>
              <w:pStyle w:val="Default"/>
              <w:rPr>
                <w:rFonts w:ascii="Calibri" w:hAnsi="Calibri" w:cs="Calibri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01"/>
            </w:tblGrid>
            <w:tr w:rsidR="00002944" w:rsidRPr="00002944" w14:paraId="1D4B2321" w14:textId="77777777">
              <w:trPr>
                <w:trHeight w:val="292"/>
              </w:trPr>
              <w:tc>
                <w:tcPr>
                  <w:tcW w:w="0" w:type="auto"/>
                </w:tcPr>
                <w:p w14:paraId="7911071F" w14:textId="4ECC8815" w:rsidR="00002944" w:rsidRPr="00002944" w:rsidRDefault="00002944" w:rsidP="00002944">
                  <w:pPr>
                    <w:autoSpaceDE w:val="0"/>
                    <w:autoSpaceDN w:val="0"/>
                    <w:adjustRightInd w:val="0"/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  <w:lang w:eastAsia="en-US"/>
                    </w:rPr>
                  </w:pPr>
                  <w:r w:rsidRPr="00002944">
                    <w:rPr>
                      <w:rFonts w:ascii="Calibri" w:eastAsiaTheme="minorHAnsi" w:hAnsi="Calibri" w:cs="Calibri"/>
                      <w:color w:val="000000"/>
                      <w:sz w:val="20"/>
                      <w:szCs w:val="20"/>
                      <w:lang w:eastAsia="en-US"/>
                    </w:rPr>
                    <w:t xml:space="preserve">počas realizácie projektu, najneskôr ku koncu realizácie aktivít projektu </w:t>
                  </w:r>
                </w:p>
              </w:tc>
            </w:tr>
          </w:tbl>
          <w:p w14:paraId="5C1396FA" w14:textId="4973852A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14:paraId="0B8E5CAF" w14:textId="7AD1B5D1" w:rsidR="00002944" w:rsidRDefault="00002944" w:rsidP="0000294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súčet</w:t>
            </w:r>
          </w:p>
        </w:tc>
        <w:tc>
          <w:tcPr>
            <w:tcW w:w="1075" w:type="dxa"/>
            <w:vAlign w:val="center"/>
          </w:tcPr>
          <w:p w14:paraId="529A2132" w14:textId="493B9656" w:rsidR="00002944" w:rsidRPr="00132A8F" w:rsidRDefault="003401DB" w:rsidP="003401D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 príznakom</w:t>
            </w:r>
          </w:p>
        </w:tc>
        <w:tc>
          <w:tcPr>
            <w:tcW w:w="993" w:type="dxa"/>
            <w:vAlign w:val="center"/>
          </w:tcPr>
          <w:p w14:paraId="7693EBCE" w14:textId="10D4E677" w:rsidR="00002944" w:rsidRPr="00774EED" w:rsidRDefault="00002944" w:rsidP="00177C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áno</w:t>
            </w:r>
          </w:p>
        </w:tc>
        <w:tc>
          <w:tcPr>
            <w:tcW w:w="1099" w:type="dxa"/>
            <w:vAlign w:val="center"/>
          </w:tcPr>
          <w:p w14:paraId="23CA28C3" w14:textId="77777777" w:rsidR="00002944" w:rsidRPr="00774EED" w:rsidRDefault="00002944" w:rsidP="002D32DC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Cs/>
                <w:sz w:val="20"/>
                <w:szCs w:val="20"/>
              </w:rPr>
              <w:t>áno</w:t>
            </w:r>
          </w:p>
        </w:tc>
      </w:tr>
    </w:tbl>
    <w:p w14:paraId="7B27D792" w14:textId="77777777" w:rsidR="00F47952" w:rsidRDefault="00F47952" w:rsidP="00CA7A8D">
      <w:pPr>
        <w:pStyle w:val="Hlavika"/>
        <w:rPr>
          <w:rFonts w:ascii="Arial" w:hAnsi="Arial" w:cs="Arial"/>
          <w:b/>
          <w:sz w:val="20"/>
          <w:szCs w:val="20"/>
        </w:rPr>
      </w:pPr>
    </w:p>
    <w:p w14:paraId="6A232F8A" w14:textId="3B9D4E2C" w:rsidR="00485B22" w:rsidRDefault="00485B22" w:rsidP="00BA5373">
      <w:pPr>
        <w:pStyle w:val="Hlavika"/>
        <w:rPr>
          <w:rFonts w:asciiTheme="minorHAnsi" w:hAnsiTheme="minorHAnsi" w:cstheme="minorHAnsi"/>
          <w:sz w:val="16"/>
          <w:szCs w:val="16"/>
        </w:rPr>
      </w:pPr>
    </w:p>
    <w:p w14:paraId="7E6075BC" w14:textId="77777777" w:rsidR="00485B22" w:rsidRPr="00485B22" w:rsidRDefault="00485B22" w:rsidP="00485B22"/>
    <w:p w14:paraId="1CCCB804" w14:textId="5591A58E" w:rsidR="00485B22" w:rsidRDefault="00485B22" w:rsidP="00485B22"/>
    <w:p w14:paraId="4F8926F4" w14:textId="5BA84DD5" w:rsidR="00BA5373" w:rsidRPr="00485B22" w:rsidRDefault="00485B22" w:rsidP="00485B22">
      <w:pPr>
        <w:tabs>
          <w:tab w:val="left" w:pos="10528"/>
        </w:tabs>
      </w:pPr>
      <w:r>
        <w:tab/>
      </w:r>
    </w:p>
    <w:sectPr w:rsidR="00BA5373" w:rsidRPr="00485B22" w:rsidSect="000B0A6C">
      <w:headerReference w:type="default" r:id="rId11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43512" w14:textId="77777777" w:rsidR="00966232" w:rsidRDefault="00966232" w:rsidP="00C15A7A">
      <w:r>
        <w:separator/>
      </w:r>
    </w:p>
  </w:endnote>
  <w:endnote w:type="continuationSeparator" w:id="0">
    <w:p w14:paraId="50B69F17" w14:textId="77777777" w:rsidR="00966232" w:rsidRDefault="00966232" w:rsidP="00C1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CB650C" w14:textId="77777777" w:rsidR="00966232" w:rsidRDefault="00966232" w:rsidP="00C15A7A">
      <w:r>
        <w:separator/>
      </w:r>
    </w:p>
  </w:footnote>
  <w:footnote w:type="continuationSeparator" w:id="0">
    <w:p w14:paraId="117B3595" w14:textId="77777777" w:rsidR="00966232" w:rsidRDefault="00966232" w:rsidP="00C1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23E5A" w14:textId="33404ACB" w:rsidR="00E63580" w:rsidRDefault="00485B22" w:rsidP="00E63580">
    <w:pPr>
      <w:pStyle w:val="Hlavika"/>
    </w:pPr>
    <w:r w:rsidRPr="002A690B">
      <w:rPr>
        <w:noProof/>
      </w:rPr>
      <w:drawing>
        <wp:anchor distT="0" distB="0" distL="114300" distR="114300" simplePos="0" relativeHeight="251660288" behindDoc="1" locked="0" layoutInCell="1" allowOverlap="1" wp14:anchorId="258511EB" wp14:editId="29ABB722">
          <wp:simplePos x="0" y="0"/>
          <wp:positionH relativeFrom="column">
            <wp:posOffset>1471942</wp:posOffset>
          </wp:positionH>
          <wp:positionV relativeFrom="paragraph">
            <wp:posOffset>-130667</wp:posOffset>
          </wp:positionV>
          <wp:extent cx="5796915" cy="405130"/>
          <wp:effectExtent l="0" t="0" r="0" b="0"/>
          <wp:wrapTight wrapText="bothSides">
            <wp:wrapPolygon edited="0">
              <wp:start x="0" y="0"/>
              <wp:lineTo x="0" y="20313"/>
              <wp:lineTo x="21508" y="20313"/>
              <wp:lineTo x="21508" y="0"/>
              <wp:lineTo x="0" y="0"/>
            </wp:wrapPolygon>
          </wp:wrapTight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91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3580" w:rsidRPr="007F2167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8EB1E6" wp14:editId="44821959">
              <wp:simplePos x="0" y="0"/>
              <wp:positionH relativeFrom="column">
                <wp:posOffset>-175895</wp:posOffset>
              </wp:positionH>
              <wp:positionV relativeFrom="paragraph">
                <wp:posOffset>574040</wp:posOffset>
              </wp:positionV>
              <wp:extent cx="6210300" cy="19050"/>
              <wp:effectExtent l="0" t="0" r="19050" b="19050"/>
              <wp:wrapNone/>
              <wp:docPr id="8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23E666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5pt,45.2pt" to="475.1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" strokecolor="#f7caac [1301]" strokeweight="1pt">
              <v:stroke joinstyle="miter"/>
              <v:shadow color="#1f4d78 [1604]" opacity=".5" offset="1pt"/>
            </v:line>
          </w:pict>
        </mc:Fallback>
      </mc:AlternateContent>
    </w:r>
  </w:p>
  <w:p w14:paraId="032E1884" w14:textId="77777777" w:rsidR="00E63580" w:rsidRDefault="00E6358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F63D2"/>
    <w:multiLevelType w:val="hybridMultilevel"/>
    <w:tmpl w:val="C780F6E2"/>
    <w:lvl w:ilvl="0" w:tplc="0EEE02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2E6F0D"/>
    <w:multiLevelType w:val="hybridMultilevel"/>
    <w:tmpl w:val="610A578E"/>
    <w:lvl w:ilvl="0" w:tplc="F8B2803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02944"/>
    <w:rsid w:val="0001333E"/>
    <w:rsid w:val="0001453A"/>
    <w:rsid w:val="00030860"/>
    <w:rsid w:val="00033AEF"/>
    <w:rsid w:val="0005077A"/>
    <w:rsid w:val="000B0A6C"/>
    <w:rsid w:val="000D17DB"/>
    <w:rsid w:val="000E71E1"/>
    <w:rsid w:val="000F596B"/>
    <w:rsid w:val="00132A8F"/>
    <w:rsid w:val="00144F8D"/>
    <w:rsid w:val="001533A6"/>
    <w:rsid w:val="00153C02"/>
    <w:rsid w:val="00177C11"/>
    <w:rsid w:val="001B5D3E"/>
    <w:rsid w:val="001C21DD"/>
    <w:rsid w:val="001E7661"/>
    <w:rsid w:val="001F44C3"/>
    <w:rsid w:val="00220524"/>
    <w:rsid w:val="002208B8"/>
    <w:rsid w:val="002370CE"/>
    <w:rsid w:val="00246060"/>
    <w:rsid w:val="0026290A"/>
    <w:rsid w:val="00266C31"/>
    <w:rsid w:val="00266C8E"/>
    <w:rsid w:val="00296E08"/>
    <w:rsid w:val="002E08C3"/>
    <w:rsid w:val="002E5C7E"/>
    <w:rsid w:val="00326EA2"/>
    <w:rsid w:val="003401DB"/>
    <w:rsid w:val="00350E73"/>
    <w:rsid w:val="00365DFD"/>
    <w:rsid w:val="00390615"/>
    <w:rsid w:val="003C7D2F"/>
    <w:rsid w:val="003D23D6"/>
    <w:rsid w:val="003D5760"/>
    <w:rsid w:val="003D77E5"/>
    <w:rsid w:val="0042242D"/>
    <w:rsid w:val="00426CB1"/>
    <w:rsid w:val="00450770"/>
    <w:rsid w:val="004847AC"/>
    <w:rsid w:val="00485B22"/>
    <w:rsid w:val="0049497A"/>
    <w:rsid w:val="004A1934"/>
    <w:rsid w:val="004A30BD"/>
    <w:rsid w:val="004B4573"/>
    <w:rsid w:val="004B5C12"/>
    <w:rsid w:val="004C0991"/>
    <w:rsid w:val="004C1ADC"/>
    <w:rsid w:val="004C47F2"/>
    <w:rsid w:val="00505CF3"/>
    <w:rsid w:val="005465BF"/>
    <w:rsid w:val="00586883"/>
    <w:rsid w:val="005933B0"/>
    <w:rsid w:val="005A087E"/>
    <w:rsid w:val="005B6759"/>
    <w:rsid w:val="005D0FDD"/>
    <w:rsid w:val="005D1102"/>
    <w:rsid w:val="005E686F"/>
    <w:rsid w:val="005F2D78"/>
    <w:rsid w:val="00603AD9"/>
    <w:rsid w:val="00604568"/>
    <w:rsid w:val="00635BC7"/>
    <w:rsid w:val="006465C0"/>
    <w:rsid w:val="00653651"/>
    <w:rsid w:val="006728C4"/>
    <w:rsid w:val="006852E0"/>
    <w:rsid w:val="00687050"/>
    <w:rsid w:val="006B2404"/>
    <w:rsid w:val="006B3495"/>
    <w:rsid w:val="006B5808"/>
    <w:rsid w:val="006B7EED"/>
    <w:rsid w:val="006D162A"/>
    <w:rsid w:val="007435CB"/>
    <w:rsid w:val="00761D2C"/>
    <w:rsid w:val="00774E5D"/>
    <w:rsid w:val="00774EED"/>
    <w:rsid w:val="00781067"/>
    <w:rsid w:val="00783354"/>
    <w:rsid w:val="007C061A"/>
    <w:rsid w:val="007C4E4E"/>
    <w:rsid w:val="007F7A94"/>
    <w:rsid w:val="00801992"/>
    <w:rsid w:val="008306DB"/>
    <w:rsid w:val="00831E1E"/>
    <w:rsid w:val="008668CD"/>
    <w:rsid w:val="0087049D"/>
    <w:rsid w:val="00877085"/>
    <w:rsid w:val="008F0C1F"/>
    <w:rsid w:val="00920195"/>
    <w:rsid w:val="00927CA6"/>
    <w:rsid w:val="00966232"/>
    <w:rsid w:val="0096781C"/>
    <w:rsid w:val="00980EED"/>
    <w:rsid w:val="009860F6"/>
    <w:rsid w:val="00997568"/>
    <w:rsid w:val="009B0E87"/>
    <w:rsid w:val="009B6510"/>
    <w:rsid w:val="009C17B6"/>
    <w:rsid w:val="009D0D90"/>
    <w:rsid w:val="009F0789"/>
    <w:rsid w:val="00A21558"/>
    <w:rsid w:val="00A259D5"/>
    <w:rsid w:val="00A315B4"/>
    <w:rsid w:val="00A574E5"/>
    <w:rsid w:val="00A6456B"/>
    <w:rsid w:val="00A76920"/>
    <w:rsid w:val="00A816D4"/>
    <w:rsid w:val="00A83622"/>
    <w:rsid w:val="00A865C8"/>
    <w:rsid w:val="00A9684A"/>
    <w:rsid w:val="00AB305E"/>
    <w:rsid w:val="00AF6CF4"/>
    <w:rsid w:val="00B11B58"/>
    <w:rsid w:val="00B360AB"/>
    <w:rsid w:val="00B41746"/>
    <w:rsid w:val="00BA5373"/>
    <w:rsid w:val="00BB04B4"/>
    <w:rsid w:val="00BC1DA7"/>
    <w:rsid w:val="00BD4AE8"/>
    <w:rsid w:val="00BE46FE"/>
    <w:rsid w:val="00BE70C6"/>
    <w:rsid w:val="00C01E9E"/>
    <w:rsid w:val="00C121CA"/>
    <w:rsid w:val="00C15A7A"/>
    <w:rsid w:val="00C419E4"/>
    <w:rsid w:val="00C46121"/>
    <w:rsid w:val="00C72350"/>
    <w:rsid w:val="00CA5826"/>
    <w:rsid w:val="00CA7A8D"/>
    <w:rsid w:val="00CE1933"/>
    <w:rsid w:val="00D01809"/>
    <w:rsid w:val="00D066B0"/>
    <w:rsid w:val="00D74BFA"/>
    <w:rsid w:val="00D92ED3"/>
    <w:rsid w:val="00DB16BD"/>
    <w:rsid w:val="00DC3E2B"/>
    <w:rsid w:val="00DC6B6E"/>
    <w:rsid w:val="00DE2315"/>
    <w:rsid w:val="00DF6C78"/>
    <w:rsid w:val="00E35EFC"/>
    <w:rsid w:val="00E633D5"/>
    <w:rsid w:val="00E63580"/>
    <w:rsid w:val="00E70F32"/>
    <w:rsid w:val="00ED5F1A"/>
    <w:rsid w:val="00EF166F"/>
    <w:rsid w:val="00F47952"/>
    <w:rsid w:val="00F51F31"/>
    <w:rsid w:val="00F53B9E"/>
    <w:rsid w:val="00F8364E"/>
    <w:rsid w:val="00F836D0"/>
    <w:rsid w:val="00F91D28"/>
    <w:rsid w:val="00FD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F5FDCF"/>
  <w15:docId w15:val="{FEDB25B9-5E1B-40CA-9E97-05A9A1F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03AD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03AD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603AD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326E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02A91-761D-4693-BF2A-90E1CA0E5994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0539E-7DED-4C37-AAA0-EF2F80E3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6339B4-DFF0-4F80-AB6F-1558F56B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Róbert Korec</dc:creator>
  <cp:lastModifiedBy>metodika OIMRK</cp:lastModifiedBy>
  <cp:revision>4</cp:revision>
  <cp:lastPrinted>2016-04-26T09:17:00Z</cp:lastPrinted>
  <dcterms:created xsi:type="dcterms:W3CDTF">2020-08-12T11:44:00Z</dcterms:created>
  <dcterms:modified xsi:type="dcterms:W3CDTF">2020-09-23T12:56:00Z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