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688625" w14:textId="2DF70F60" w:rsidR="00DB16BD" w:rsidRPr="00774EED" w:rsidRDefault="00C15A7A" w:rsidP="00B41746">
      <w:pPr>
        <w:jc w:val="right"/>
        <w:rPr>
          <w:rFonts w:asciiTheme="minorHAnsi" w:hAnsiTheme="minorHAnsi" w:cstheme="minorHAnsi"/>
          <w:i/>
        </w:rPr>
      </w:pPr>
      <w:bookmarkStart w:id="0" w:name="_GoBack"/>
      <w:bookmarkEnd w:id="0"/>
      <w:r w:rsidRPr="00603AD9">
        <w:rPr>
          <w:sz w:val="20"/>
          <w:szCs w:val="20"/>
        </w:rPr>
        <w:tab/>
      </w:r>
      <w:r w:rsidRPr="00273D78">
        <w:rPr>
          <w:rFonts w:asciiTheme="minorHAnsi" w:hAnsiTheme="minorHAnsi" w:cstheme="minorHAnsi"/>
          <w:sz w:val="14"/>
          <w:szCs w:val="18"/>
        </w:rPr>
        <w:tab/>
      </w:r>
      <w:r w:rsidR="00DB16BD" w:rsidRPr="00273D78">
        <w:rPr>
          <w:rFonts w:asciiTheme="minorHAnsi" w:hAnsiTheme="minorHAnsi" w:cstheme="minorHAnsi"/>
          <w:i/>
          <w:sz w:val="20"/>
        </w:rPr>
        <w:t xml:space="preserve">Príloha </w:t>
      </w:r>
      <w:r w:rsidR="00AD0C71">
        <w:rPr>
          <w:rFonts w:asciiTheme="minorHAnsi" w:hAnsiTheme="minorHAnsi" w:cstheme="minorHAnsi"/>
          <w:i/>
          <w:sz w:val="20"/>
        </w:rPr>
        <w:t xml:space="preserve">č. </w:t>
      </w:r>
      <w:r w:rsidR="002E08C3" w:rsidRPr="00273D78">
        <w:rPr>
          <w:rFonts w:asciiTheme="minorHAnsi" w:hAnsiTheme="minorHAnsi" w:cstheme="minorHAnsi"/>
          <w:i/>
          <w:sz w:val="20"/>
        </w:rPr>
        <w:t>3</w:t>
      </w:r>
      <w:r w:rsidR="00AD0C71">
        <w:rPr>
          <w:rFonts w:asciiTheme="minorHAnsi" w:hAnsiTheme="minorHAnsi" w:cstheme="minorHAnsi"/>
          <w:i/>
          <w:sz w:val="20"/>
        </w:rPr>
        <w:t xml:space="preserve"> výzvy</w:t>
      </w:r>
      <w:r w:rsidR="00DB16BD" w:rsidRPr="00273D78">
        <w:rPr>
          <w:rFonts w:asciiTheme="minorHAnsi" w:hAnsiTheme="minorHAnsi" w:cstheme="minorHAnsi"/>
          <w:i/>
          <w:sz w:val="20"/>
        </w:rPr>
        <w:t xml:space="preserve"> </w:t>
      </w:r>
    </w:p>
    <w:p w14:paraId="2006A96E" w14:textId="77777777" w:rsidR="000D17DB" w:rsidRPr="00F47952" w:rsidRDefault="000D17DB" w:rsidP="00A259D5">
      <w:pPr>
        <w:rPr>
          <w:rFonts w:asciiTheme="minorHAnsi" w:hAnsiTheme="minorHAnsi" w:cstheme="minorHAnsi"/>
          <w:i/>
          <w:sz w:val="10"/>
          <w:szCs w:val="10"/>
        </w:rPr>
      </w:pPr>
    </w:p>
    <w:p w14:paraId="4DFBD8A3" w14:textId="77777777" w:rsidR="00387E9E" w:rsidRDefault="00387E9E" w:rsidP="00785899">
      <w:pPr>
        <w:jc w:val="center"/>
        <w:rPr>
          <w:rFonts w:asciiTheme="minorHAnsi" w:hAnsiTheme="minorHAnsi" w:cstheme="minorHAnsi"/>
          <w:b/>
          <w:szCs w:val="22"/>
        </w:rPr>
      </w:pPr>
    </w:p>
    <w:p w14:paraId="1D2EBA2E" w14:textId="500D8710" w:rsidR="00785899" w:rsidRPr="000677DB" w:rsidRDefault="00785899" w:rsidP="00785899">
      <w:pPr>
        <w:jc w:val="center"/>
        <w:rPr>
          <w:rFonts w:asciiTheme="minorHAnsi" w:hAnsiTheme="minorHAnsi" w:cstheme="minorHAnsi"/>
          <w:b/>
          <w:szCs w:val="22"/>
        </w:rPr>
      </w:pPr>
      <w:r w:rsidRPr="000677DB">
        <w:rPr>
          <w:rFonts w:asciiTheme="minorHAnsi" w:hAnsiTheme="minorHAnsi" w:cstheme="minorHAnsi"/>
          <w:b/>
          <w:szCs w:val="22"/>
        </w:rPr>
        <w:t>Zoznam povinných merateľných ukazovateľov</w:t>
      </w:r>
    </w:p>
    <w:p w14:paraId="24A92817" w14:textId="77777777" w:rsidR="00785899" w:rsidRPr="009122CE" w:rsidRDefault="00785899" w:rsidP="00785899">
      <w:pPr>
        <w:jc w:val="center"/>
        <w:rPr>
          <w:rFonts w:asciiTheme="minorHAnsi" w:hAnsiTheme="minorHAnsi" w:cstheme="minorHAnsi"/>
          <w:i/>
          <w:sz w:val="6"/>
          <w:szCs w:val="6"/>
        </w:rPr>
      </w:pPr>
    </w:p>
    <w:p w14:paraId="233CEE4E" w14:textId="77777777" w:rsidR="00785899" w:rsidRDefault="00785899" w:rsidP="00785899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0"/>
          <w:szCs w:val="22"/>
        </w:rPr>
      </w:pPr>
    </w:p>
    <w:p w14:paraId="5CBDC5FB" w14:textId="77777777" w:rsidR="008E0663" w:rsidRDefault="008E0663" w:rsidP="00785899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0"/>
          <w:szCs w:val="22"/>
        </w:rPr>
      </w:pPr>
    </w:p>
    <w:p w14:paraId="6E5DE575" w14:textId="0DC9B367" w:rsidR="00785899" w:rsidRDefault="00785899" w:rsidP="00785899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0"/>
          <w:szCs w:val="22"/>
        </w:rPr>
      </w:pPr>
      <w:r w:rsidRPr="000677DB">
        <w:rPr>
          <w:rFonts w:asciiTheme="minorHAnsi" w:hAnsiTheme="minorHAnsi" w:cstheme="minorHAnsi"/>
          <w:b/>
          <w:sz w:val="20"/>
          <w:szCs w:val="22"/>
        </w:rPr>
        <w:t xml:space="preserve">Typ aktivity </w:t>
      </w:r>
      <w:r w:rsidR="007C41F3">
        <w:rPr>
          <w:rFonts w:asciiTheme="minorHAnsi" w:hAnsiTheme="minorHAnsi" w:cstheme="minorHAnsi"/>
          <w:b/>
          <w:sz w:val="20"/>
          <w:szCs w:val="22"/>
        </w:rPr>
        <w:t>–</w:t>
      </w:r>
      <w:r w:rsidRPr="000677DB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="003B330E">
        <w:rPr>
          <w:rFonts w:asciiTheme="minorHAnsi" w:hAnsiTheme="minorHAnsi" w:cstheme="minorHAnsi"/>
          <w:b/>
          <w:sz w:val="20"/>
          <w:szCs w:val="22"/>
        </w:rPr>
        <w:t xml:space="preserve">A: </w:t>
      </w:r>
      <w:r w:rsidR="007C41F3">
        <w:rPr>
          <w:rFonts w:asciiTheme="minorHAnsi" w:hAnsiTheme="minorHAnsi" w:cstheme="minorHAnsi"/>
          <w:b/>
          <w:sz w:val="20"/>
          <w:szCs w:val="22"/>
        </w:rPr>
        <w:t>Podpora systematického poskytovania sociálnych a asistenčných služieb v obciach s prítomnosťou MRK zameraných na zvýšenie zamestnateľnosti ľudí žijúcich v prostredí MRK (</w:t>
      </w:r>
      <w:r w:rsidR="00C00895" w:rsidRPr="00C00895">
        <w:rPr>
          <w:rFonts w:asciiTheme="minorHAnsi" w:hAnsiTheme="minorHAnsi" w:cstheme="minorHAnsi"/>
          <w:b/>
          <w:sz w:val="20"/>
          <w:szCs w:val="22"/>
        </w:rPr>
        <w:t>napr. TSP, komunitní pracovníci/pracovníčky v oblasti sociálnych služieb, miestne občianske hliadky, asistenti/asistentky bývania a iné asistenčné služby</w:t>
      </w:r>
      <w:r w:rsidR="007C41F3">
        <w:rPr>
          <w:rFonts w:asciiTheme="minorHAnsi" w:hAnsiTheme="minorHAnsi" w:cstheme="minorHAnsi"/>
          <w:b/>
          <w:sz w:val="20"/>
          <w:szCs w:val="22"/>
        </w:rPr>
        <w:t>)</w:t>
      </w:r>
      <w:r w:rsidR="005C0909">
        <w:rPr>
          <w:rFonts w:asciiTheme="minorHAnsi" w:hAnsiTheme="minorHAnsi" w:cstheme="minorHAnsi"/>
          <w:b/>
          <w:sz w:val="20"/>
          <w:szCs w:val="22"/>
        </w:rPr>
        <w:t xml:space="preserve">, </w:t>
      </w:r>
      <w:r w:rsidR="005C0909" w:rsidRPr="005C0909">
        <w:rPr>
          <w:rFonts w:asciiTheme="minorHAnsi" w:hAnsiTheme="minorHAnsi" w:cstheme="minorHAnsi"/>
          <w:b/>
          <w:sz w:val="20"/>
          <w:szCs w:val="22"/>
        </w:rPr>
        <w:t xml:space="preserve">vrátane zaobstarania nevyhnutného zdravotníckeho alebo sanitárneho vybavenia súvisiaceho s poskytovaním predmetných služieb v lokalitách postihnutých epidémiami ako napr. Covid </w:t>
      </w:r>
      <w:r w:rsidR="005C0909">
        <w:rPr>
          <w:rFonts w:asciiTheme="minorHAnsi" w:hAnsiTheme="minorHAnsi" w:cstheme="minorHAnsi"/>
          <w:b/>
          <w:sz w:val="20"/>
          <w:szCs w:val="22"/>
        </w:rPr>
        <w:t>–</w:t>
      </w:r>
      <w:r w:rsidR="005C0909" w:rsidRPr="005C0909">
        <w:rPr>
          <w:rFonts w:asciiTheme="minorHAnsi" w:hAnsiTheme="minorHAnsi" w:cstheme="minorHAnsi"/>
          <w:b/>
          <w:sz w:val="20"/>
          <w:szCs w:val="22"/>
        </w:rPr>
        <w:t xml:space="preserve"> 19</w:t>
      </w:r>
      <w:r w:rsidR="005C0909">
        <w:rPr>
          <w:rFonts w:asciiTheme="minorHAnsi" w:hAnsiTheme="minorHAnsi" w:cstheme="minorHAnsi"/>
          <w:b/>
          <w:sz w:val="20"/>
          <w:szCs w:val="22"/>
        </w:rPr>
        <w:t>.</w:t>
      </w:r>
    </w:p>
    <w:p w14:paraId="13B97CF7" w14:textId="77777777" w:rsidR="00387E9E" w:rsidRPr="00785899" w:rsidRDefault="00387E9E" w:rsidP="00785899">
      <w:pPr>
        <w:pStyle w:val="Normlnywebov"/>
        <w:spacing w:before="0" w:beforeAutospacing="0" w:after="0" w:afterAutospacing="0"/>
        <w:jc w:val="both"/>
      </w:pPr>
    </w:p>
    <w:tbl>
      <w:tblPr>
        <w:tblStyle w:val="Mriekatabuky"/>
        <w:tblW w:w="13994" w:type="dxa"/>
        <w:tblLook w:val="04A0" w:firstRow="1" w:lastRow="0" w:firstColumn="1" w:lastColumn="0" w:noHBand="0" w:noVBand="1"/>
      </w:tblPr>
      <w:tblGrid>
        <w:gridCol w:w="1919"/>
        <w:gridCol w:w="2407"/>
        <w:gridCol w:w="4003"/>
        <w:gridCol w:w="1127"/>
        <w:gridCol w:w="1674"/>
        <w:gridCol w:w="913"/>
        <w:gridCol w:w="838"/>
        <w:gridCol w:w="1113"/>
      </w:tblGrid>
      <w:tr w:rsidR="008E0663" w:rsidRPr="00774EED" w14:paraId="7DCC2FCC" w14:textId="77777777" w:rsidTr="008E0663">
        <w:trPr>
          <w:trHeight w:val="340"/>
        </w:trPr>
        <w:tc>
          <w:tcPr>
            <w:tcW w:w="1919" w:type="dxa"/>
            <w:vMerge w:val="restart"/>
            <w:shd w:val="clear" w:color="auto" w:fill="C5E0B3" w:themeFill="accent6" w:themeFillTint="66"/>
            <w:vAlign w:val="center"/>
          </w:tcPr>
          <w:p w14:paraId="6AE57CFD" w14:textId="42A52DA8" w:rsidR="008E0663" w:rsidRPr="00774EED" w:rsidRDefault="008E0663" w:rsidP="002D32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4EED">
              <w:rPr>
                <w:rFonts w:asciiTheme="minorHAnsi" w:hAnsiTheme="minorHAnsi" w:cstheme="minorHAnsi"/>
                <w:b/>
                <w:sz w:val="20"/>
                <w:szCs w:val="20"/>
              </w:rPr>
              <w:t>Hlavná aktivita</w:t>
            </w:r>
          </w:p>
        </w:tc>
        <w:tc>
          <w:tcPr>
            <w:tcW w:w="2407" w:type="dxa"/>
            <w:vMerge w:val="restart"/>
            <w:shd w:val="clear" w:color="auto" w:fill="C5E0B3" w:themeFill="accent6" w:themeFillTint="66"/>
            <w:vAlign w:val="center"/>
          </w:tcPr>
          <w:p w14:paraId="00F8DB71" w14:textId="77777777" w:rsidR="008E0663" w:rsidRPr="00774EED" w:rsidRDefault="008E0663" w:rsidP="002D32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4EED">
              <w:rPr>
                <w:rFonts w:asciiTheme="minorHAnsi" w:hAnsiTheme="minorHAnsi" w:cstheme="minorHAnsi"/>
                <w:b/>
                <w:sz w:val="20"/>
                <w:szCs w:val="20"/>
              </w:rPr>
              <w:t>Povinné merateľné ukazovatele</w:t>
            </w:r>
          </w:p>
        </w:tc>
        <w:tc>
          <w:tcPr>
            <w:tcW w:w="4003" w:type="dxa"/>
            <w:vMerge w:val="restart"/>
            <w:shd w:val="clear" w:color="auto" w:fill="C5E0B3" w:themeFill="accent6" w:themeFillTint="66"/>
            <w:vAlign w:val="center"/>
          </w:tcPr>
          <w:p w14:paraId="66073652" w14:textId="77777777" w:rsidR="008E0663" w:rsidRPr="00774EED" w:rsidRDefault="008E0663" w:rsidP="002D32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4EED">
              <w:rPr>
                <w:rFonts w:asciiTheme="minorHAnsi" w:hAnsiTheme="minorHAnsi" w:cstheme="minorHAnsi"/>
                <w:b/>
                <w:sz w:val="20"/>
                <w:szCs w:val="20"/>
              </w:rPr>
              <w:t>Definícia povinného merateľného ukazovateľa</w:t>
            </w:r>
          </w:p>
        </w:tc>
        <w:tc>
          <w:tcPr>
            <w:tcW w:w="1127" w:type="dxa"/>
            <w:vMerge w:val="restart"/>
            <w:shd w:val="clear" w:color="auto" w:fill="C5E0B3" w:themeFill="accent6" w:themeFillTint="66"/>
            <w:vAlign w:val="center"/>
          </w:tcPr>
          <w:p w14:paraId="3DBBD171" w14:textId="77777777" w:rsidR="008E0663" w:rsidRPr="00774EED" w:rsidRDefault="008E0663" w:rsidP="002D32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4EED">
              <w:rPr>
                <w:rFonts w:asciiTheme="minorHAnsi" w:hAnsiTheme="minorHAnsi" w:cstheme="minorHAnsi"/>
                <w:b/>
                <w:sz w:val="20"/>
                <w:szCs w:val="20"/>
              </w:rPr>
              <w:t>Merná jednotka</w:t>
            </w:r>
          </w:p>
        </w:tc>
        <w:tc>
          <w:tcPr>
            <w:tcW w:w="1674" w:type="dxa"/>
            <w:vMerge w:val="restart"/>
            <w:shd w:val="clear" w:color="auto" w:fill="C5E0B3" w:themeFill="accent6" w:themeFillTint="66"/>
            <w:vAlign w:val="center"/>
          </w:tcPr>
          <w:p w14:paraId="695E9F56" w14:textId="77777777" w:rsidR="008E0663" w:rsidRPr="00774EED" w:rsidRDefault="008E0663" w:rsidP="002D32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4EED">
              <w:rPr>
                <w:rFonts w:asciiTheme="minorHAnsi" w:hAnsiTheme="minorHAnsi" w:cstheme="minorHAnsi"/>
                <w:b/>
                <w:sz w:val="20"/>
                <w:szCs w:val="20"/>
              </w:rPr>
              <w:t>Čas plnenia</w:t>
            </w:r>
          </w:p>
        </w:tc>
        <w:tc>
          <w:tcPr>
            <w:tcW w:w="913" w:type="dxa"/>
            <w:vMerge w:val="restart"/>
            <w:shd w:val="clear" w:color="auto" w:fill="C5E0B3" w:themeFill="accent6" w:themeFillTint="66"/>
            <w:vAlign w:val="center"/>
          </w:tcPr>
          <w:p w14:paraId="2DC50F6A" w14:textId="361ED868" w:rsidR="008E0663" w:rsidRPr="00774EED" w:rsidRDefault="008E0663" w:rsidP="008E066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2A8F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Príznak rizika</w:t>
            </w:r>
          </w:p>
        </w:tc>
        <w:tc>
          <w:tcPr>
            <w:tcW w:w="1951" w:type="dxa"/>
            <w:gridSpan w:val="2"/>
            <w:shd w:val="clear" w:color="auto" w:fill="C5E0B3" w:themeFill="accent6" w:themeFillTint="66"/>
            <w:vAlign w:val="center"/>
          </w:tcPr>
          <w:p w14:paraId="6E13846D" w14:textId="125DA664" w:rsidR="008E0663" w:rsidRPr="00774EED" w:rsidRDefault="008E0663" w:rsidP="002D32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4EED">
              <w:rPr>
                <w:rFonts w:asciiTheme="minorHAnsi" w:hAnsiTheme="minorHAnsi" w:cstheme="minorHAnsi"/>
                <w:b/>
                <w:sz w:val="20"/>
                <w:szCs w:val="20"/>
              </w:rPr>
              <w:t>Relevancia k HP</w:t>
            </w:r>
          </w:p>
        </w:tc>
      </w:tr>
      <w:tr w:rsidR="008E0663" w:rsidRPr="00774EED" w14:paraId="5A3B4A87" w14:textId="77777777" w:rsidTr="008E0663">
        <w:trPr>
          <w:trHeight w:val="339"/>
        </w:trPr>
        <w:tc>
          <w:tcPr>
            <w:tcW w:w="1919" w:type="dxa"/>
            <w:vMerge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D529C06" w14:textId="77777777" w:rsidR="008E0663" w:rsidRPr="00774EED" w:rsidRDefault="008E0663" w:rsidP="002D32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07" w:type="dxa"/>
            <w:vMerge/>
            <w:shd w:val="clear" w:color="auto" w:fill="F7CAAC" w:themeFill="accent2" w:themeFillTint="66"/>
          </w:tcPr>
          <w:p w14:paraId="05384FD9" w14:textId="77777777" w:rsidR="008E0663" w:rsidRPr="00774EED" w:rsidRDefault="008E0663" w:rsidP="002D32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003" w:type="dxa"/>
            <w:vMerge/>
            <w:shd w:val="clear" w:color="auto" w:fill="F7CAAC" w:themeFill="accent2" w:themeFillTint="66"/>
            <w:vAlign w:val="center"/>
          </w:tcPr>
          <w:p w14:paraId="5C5BFE1D" w14:textId="77777777" w:rsidR="008E0663" w:rsidRPr="00774EED" w:rsidRDefault="008E0663" w:rsidP="002D32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27" w:type="dxa"/>
            <w:vMerge/>
            <w:shd w:val="clear" w:color="auto" w:fill="C5E0B3" w:themeFill="accent6" w:themeFillTint="66"/>
          </w:tcPr>
          <w:p w14:paraId="503086E9" w14:textId="77777777" w:rsidR="008E0663" w:rsidRPr="00774EED" w:rsidRDefault="008E0663" w:rsidP="002D32DC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74" w:type="dxa"/>
            <w:vMerge/>
            <w:shd w:val="clear" w:color="auto" w:fill="C5E0B3" w:themeFill="accent6" w:themeFillTint="66"/>
            <w:vAlign w:val="center"/>
          </w:tcPr>
          <w:p w14:paraId="70B47374" w14:textId="77777777" w:rsidR="008E0663" w:rsidRPr="00774EED" w:rsidRDefault="008E0663" w:rsidP="002D32DC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vMerge/>
            <w:shd w:val="clear" w:color="auto" w:fill="C5E0B3" w:themeFill="accent6" w:themeFillTint="66"/>
          </w:tcPr>
          <w:p w14:paraId="52361DEC" w14:textId="77777777" w:rsidR="008E0663" w:rsidRPr="00774EED" w:rsidRDefault="008E0663" w:rsidP="002D32DC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C5E0B3" w:themeFill="accent6" w:themeFillTint="66"/>
            <w:vAlign w:val="center"/>
          </w:tcPr>
          <w:p w14:paraId="55BE2F09" w14:textId="7BED1B1D" w:rsidR="008E0663" w:rsidRPr="00774EED" w:rsidRDefault="008E0663" w:rsidP="002D32DC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774EE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HP UR</w:t>
            </w:r>
          </w:p>
        </w:tc>
        <w:tc>
          <w:tcPr>
            <w:tcW w:w="1113" w:type="dxa"/>
            <w:shd w:val="clear" w:color="auto" w:fill="C5E0B3" w:themeFill="accent6" w:themeFillTint="66"/>
            <w:vAlign w:val="center"/>
          </w:tcPr>
          <w:p w14:paraId="7C1F5CE2" w14:textId="2C0C1B61" w:rsidR="008E0663" w:rsidRPr="00774EED" w:rsidRDefault="008E0663" w:rsidP="00F5211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774EE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HP R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MŽ</w:t>
            </w:r>
            <w:r w:rsidRPr="00774EE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a ND</w:t>
            </w:r>
          </w:p>
        </w:tc>
      </w:tr>
      <w:tr w:rsidR="008E0663" w:rsidRPr="00774EED" w14:paraId="1D8A7C1C" w14:textId="77777777" w:rsidTr="008E0663">
        <w:tc>
          <w:tcPr>
            <w:tcW w:w="1919" w:type="dxa"/>
            <w:vMerge w:val="restart"/>
            <w:shd w:val="clear" w:color="auto" w:fill="C5E0B3" w:themeFill="accent6" w:themeFillTint="66"/>
            <w:vAlign w:val="center"/>
          </w:tcPr>
          <w:p w14:paraId="381E6384" w14:textId="2D7BC131" w:rsidR="008E0663" w:rsidRPr="00F47952" w:rsidRDefault="008E0663" w:rsidP="008E066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16FA0">
              <w:rPr>
                <w:rFonts w:asciiTheme="minorHAnsi" w:hAnsiTheme="minorHAnsi"/>
                <w:b/>
                <w:sz w:val="20"/>
              </w:rPr>
              <w:t>Podpora komplexného poskytovania miestnej občianskej poriadkovej služby v obciach s prítomnosťou MRK</w:t>
            </w:r>
          </w:p>
        </w:tc>
        <w:tc>
          <w:tcPr>
            <w:tcW w:w="2407" w:type="dxa"/>
            <w:vAlign w:val="center"/>
          </w:tcPr>
          <w:p w14:paraId="00DC80E5" w14:textId="193D8F2A" w:rsidR="008E0663" w:rsidRPr="00774EED" w:rsidRDefault="008E0663" w:rsidP="008E066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P0885 – Počet zamestnancov poskytujúcich asistenčné služby</w:t>
            </w:r>
          </w:p>
        </w:tc>
        <w:tc>
          <w:tcPr>
            <w:tcW w:w="4003" w:type="dxa"/>
          </w:tcPr>
          <w:p w14:paraId="6C8D7023" w14:textId="51DCE5A7" w:rsidR="008E0663" w:rsidRPr="00774EED" w:rsidRDefault="008E0663" w:rsidP="008E066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C41F3">
              <w:rPr>
                <w:rFonts w:asciiTheme="minorHAnsi" w:hAnsiTheme="minorHAnsi" w:cstheme="minorHAnsi"/>
                <w:sz w:val="20"/>
                <w:szCs w:val="20"/>
              </w:rPr>
              <w:t>Počet osôb zamestnaných na zabezpečenie asistenčných služieb v obciach s prítomnosťou MRK (ako napr. občianske hliadky, asistencia pre finančnú gramotnosť,  tútoring a mentoring pre zamestnané osoby MRK 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C41F3">
              <w:rPr>
                <w:rFonts w:asciiTheme="minorHAnsi" w:hAnsiTheme="minorHAnsi" w:cstheme="minorHAnsi"/>
                <w:sz w:val="20"/>
                <w:szCs w:val="20"/>
              </w:rPr>
              <w:t>pod.)</w:t>
            </w:r>
          </w:p>
        </w:tc>
        <w:tc>
          <w:tcPr>
            <w:tcW w:w="1127" w:type="dxa"/>
            <w:vAlign w:val="center"/>
          </w:tcPr>
          <w:p w14:paraId="0913EA63" w14:textId="0D8CC8F1" w:rsidR="008E0663" w:rsidRPr="00774EED" w:rsidRDefault="008E0663" w:rsidP="008E066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osoby</w:t>
            </w:r>
          </w:p>
        </w:tc>
        <w:tc>
          <w:tcPr>
            <w:tcW w:w="1674" w:type="dxa"/>
          </w:tcPr>
          <w:p w14:paraId="5C1396FA" w14:textId="7124900C" w:rsidR="008E0663" w:rsidRPr="00774EED" w:rsidRDefault="008E0663" w:rsidP="008E066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A408E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počas realizácie projektu, najneskôr ku koncu realizácie aktivít projektu </w:t>
            </w:r>
          </w:p>
        </w:tc>
        <w:tc>
          <w:tcPr>
            <w:tcW w:w="913" w:type="dxa"/>
            <w:vAlign w:val="center"/>
          </w:tcPr>
          <w:p w14:paraId="46AB1997" w14:textId="7B1AEAC3" w:rsidR="008E0663" w:rsidRDefault="008E0663" w:rsidP="008E066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bez príznaku</w:t>
            </w:r>
          </w:p>
        </w:tc>
        <w:tc>
          <w:tcPr>
            <w:tcW w:w="838" w:type="dxa"/>
            <w:vAlign w:val="center"/>
          </w:tcPr>
          <w:p w14:paraId="7693EBCE" w14:textId="0126C047" w:rsidR="008E0663" w:rsidRPr="00774EED" w:rsidRDefault="008E0663" w:rsidP="008E066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áno</w:t>
            </w:r>
          </w:p>
        </w:tc>
        <w:tc>
          <w:tcPr>
            <w:tcW w:w="1113" w:type="dxa"/>
            <w:vAlign w:val="center"/>
          </w:tcPr>
          <w:p w14:paraId="23CA28C3" w14:textId="645065E6" w:rsidR="008E0663" w:rsidRPr="00774EED" w:rsidRDefault="008E0663" w:rsidP="008E066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áno</w:t>
            </w:r>
          </w:p>
        </w:tc>
      </w:tr>
      <w:tr w:rsidR="008E0663" w:rsidRPr="00774EED" w14:paraId="29B3D59B" w14:textId="77777777" w:rsidTr="008E0663">
        <w:tc>
          <w:tcPr>
            <w:tcW w:w="1919" w:type="dxa"/>
            <w:vMerge/>
            <w:shd w:val="clear" w:color="auto" w:fill="C5E0B3" w:themeFill="accent6" w:themeFillTint="66"/>
            <w:vAlign w:val="center"/>
          </w:tcPr>
          <w:p w14:paraId="0520F27A" w14:textId="77777777" w:rsidR="008E0663" w:rsidRPr="00774EED" w:rsidRDefault="008E0663" w:rsidP="008E066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5C02EA37" w14:textId="11AC42DD" w:rsidR="008E0663" w:rsidRPr="007C41F3" w:rsidRDefault="008E0663" w:rsidP="008E0663">
            <w:pPr>
              <w:pStyle w:val="Textpoznmkypodiarou"/>
              <w:rPr>
                <w:rFonts w:asciiTheme="minorHAnsi" w:hAnsiTheme="minorHAnsi" w:cstheme="minorHAnsi"/>
                <w:bCs/>
              </w:rPr>
            </w:pPr>
            <w:r w:rsidRPr="007C41F3">
              <w:rPr>
                <w:rFonts w:asciiTheme="minorHAnsi" w:hAnsiTheme="minorHAnsi" w:cstheme="minorHAnsi"/>
                <w:bCs/>
              </w:rPr>
              <w:t>P0886</w:t>
            </w:r>
            <w:r>
              <w:rPr>
                <w:rFonts w:asciiTheme="minorHAnsi" w:hAnsiTheme="minorHAnsi" w:cstheme="minorHAnsi"/>
                <w:bCs/>
              </w:rPr>
              <w:t xml:space="preserve"> - </w:t>
            </w:r>
            <w:r w:rsidRPr="007C41F3">
              <w:rPr>
                <w:rFonts w:asciiTheme="minorHAnsi" w:hAnsiTheme="minorHAnsi" w:cstheme="minorHAnsi"/>
                <w:bCs/>
              </w:rPr>
              <w:t xml:space="preserve">Počet zamestnancov </w:t>
            </w:r>
            <w:r>
              <w:rPr>
                <w:rFonts w:asciiTheme="minorHAnsi" w:hAnsiTheme="minorHAnsi" w:cstheme="minorHAnsi"/>
                <w:bCs/>
              </w:rPr>
              <w:t xml:space="preserve">z MRK </w:t>
            </w:r>
            <w:r w:rsidRPr="007C41F3">
              <w:rPr>
                <w:rFonts w:asciiTheme="minorHAnsi" w:hAnsiTheme="minorHAnsi" w:cstheme="minorHAnsi"/>
                <w:bCs/>
              </w:rPr>
              <w:t>poskytujúcich asistenčné služby</w:t>
            </w:r>
          </w:p>
        </w:tc>
        <w:tc>
          <w:tcPr>
            <w:tcW w:w="4003" w:type="dxa"/>
            <w:vAlign w:val="center"/>
          </w:tcPr>
          <w:p w14:paraId="1130FD99" w14:textId="22632571" w:rsidR="008E0663" w:rsidRPr="00774EED" w:rsidRDefault="008E0663" w:rsidP="008E066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C41F3">
              <w:rPr>
                <w:rFonts w:asciiTheme="minorHAnsi" w:hAnsiTheme="minorHAnsi" w:cstheme="minorHAnsi"/>
                <w:sz w:val="20"/>
                <w:szCs w:val="20"/>
              </w:rPr>
              <w:t>Počet osôb z MRK zamestnaných na zabezpečenie asistenčných služieb v obciach s prítomnosťou MRK (ako napr. občianske hliadky, asistencia pre finančnú gramotnosť, tútoring a mentoring pre zamestnané osoby MRK 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C41F3">
              <w:rPr>
                <w:rFonts w:asciiTheme="minorHAnsi" w:hAnsiTheme="minorHAnsi" w:cstheme="minorHAnsi"/>
                <w:sz w:val="20"/>
                <w:szCs w:val="20"/>
              </w:rPr>
              <w:t>pod.)</w:t>
            </w:r>
          </w:p>
        </w:tc>
        <w:tc>
          <w:tcPr>
            <w:tcW w:w="1127" w:type="dxa"/>
            <w:vAlign w:val="center"/>
          </w:tcPr>
          <w:p w14:paraId="1F7D948D" w14:textId="75E4DDC8" w:rsidR="008E0663" w:rsidRPr="00774EED" w:rsidRDefault="008E0663" w:rsidP="008E066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osoby</w:t>
            </w:r>
          </w:p>
        </w:tc>
        <w:tc>
          <w:tcPr>
            <w:tcW w:w="1674" w:type="dxa"/>
          </w:tcPr>
          <w:p w14:paraId="2FB8A104" w14:textId="638DCC20" w:rsidR="008E0663" w:rsidRPr="00774EED" w:rsidRDefault="008E0663" w:rsidP="008E066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A408E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počas realizácie projektu, najneskôr ku koncu realizácie aktivít projektu </w:t>
            </w:r>
          </w:p>
        </w:tc>
        <w:tc>
          <w:tcPr>
            <w:tcW w:w="913" w:type="dxa"/>
            <w:vAlign w:val="center"/>
          </w:tcPr>
          <w:p w14:paraId="3259A120" w14:textId="460F8713" w:rsidR="008E0663" w:rsidRDefault="008E0663" w:rsidP="008E066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bez príznaku</w:t>
            </w:r>
          </w:p>
        </w:tc>
        <w:tc>
          <w:tcPr>
            <w:tcW w:w="838" w:type="dxa"/>
            <w:vAlign w:val="center"/>
          </w:tcPr>
          <w:p w14:paraId="5905EE58" w14:textId="2D019FBB" w:rsidR="008E0663" w:rsidRPr="00774EED" w:rsidRDefault="008E0663" w:rsidP="008E066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áno</w:t>
            </w:r>
          </w:p>
        </w:tc>
        <w:tc>
          <w:tcPr>
            <w:tcW w:w="1113" w:type="dxa"/>
            <w:vAlign w:val="center"/>
          </w:tcPr>
          <w:p w14:paraId="53958248" w14:textId="54D85036" w:rsidR="008E0663" w:rsidRPr="00774EED" w:rsidRDefault="008E0663" w:rsidP="008E066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áno</w:t>
            </w:r>
          </w:p>
        </w:tc>
      </w:tr>
    </w:tbl>
    <w:p w14:paraId="7B27D792" w14:textId="77777777" w:rsidR="00F47952" w:rsidRDefault="00F47952" w:rsidP="00CA7A8D">
      <w:pPr>
        <w:pStyle w:val="Hlavika"/>
        <w:rPr>
          <w:rFonts w:ascii="Arial" w:hAnsi="Arial" w:cs="Arial"/>
          <w:b/>
          <w:sz w:val="20"/>
          <w:szCs w:val="20"/>
        </w:rPr>
      </w:pPr>
    </w:p>
    <w:p w14:paraId="6A232F8A" w14:textId="3B9D4E2C" w:rsidR="00485B22" w:rsidRDefault="00485B22" w:rsidP="00BA5373">
      <w:pPr>
        <w:pStyle w:val="Hlavika"/>
        <w:rPr>
          <w:rFonts w:asciiTheme="minorHAnsi" w:hAnsiTheme="minorHAnsi" w:cstheme="minorHAnsi"/>
          <w:sz w:val="16"/>
          <w:szCs w:val="16"/>
        </w:rPr>
      </w:pPr>
    </w:p>
    <w:p w14:paraId="7E6075BC" w14:textId="77777777" w:rsidR="00485B22" w:rsidRPr="00485B22" w:rsidRDefault="00485B22" w:rsidP="00485B22"/>
    <w:p w14:paraId="1CCCB804" w14:textId="5591A58E" w:rsidR="00485B22" w:rsidRDefault="00485B22" w:rsidP="00485B22"/>
    <w:p w14:paraId="4F8926F4" w14:textId="5BA84DD5" w:rsidR="00BA5373" w:rsidRPr="00485B22" w:rsidRDefault="00485B22" w:rsidP="00485B22">
      <w:pPr>
        <w:tabs>
          <w:tab w:val="left" w:pos="10528"/>
        </w:tabs>
      </w:pPr>
      <w:r>
        <w:tab/>
      </w:r>
    </w:p>
    <w:sectPr w:rsidR="00BA5373" w:rsidRPr="00485B22" w:rsidSect="000B0A6C">
      <w:headerReference w:type="default" r:id="rId11"/>
      <w:endnotePr>
        <w:numFmt w:val="decimal"/>
      </w:endnotePr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642DF" w14:textId="77777777" w:rsidR="006C3C1F" w:rsidRDefault="006C3C1F" w:rsidP="00C15A7A">
      <w:r>
        <w:separator/>
      </w:r>
    </w:p>
  </w:endnote>
  <w:endnote w:type="continuationSeparator" w:id="0">
    <w:p w14:paraId="2B2434A5" w14:textId="77777777" w:rsidR="006C3C1F" w:rsidRDefault="006C3C1F" w:rsidP="00C1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B11B4" w14:textId="77777777" w:rsidR="006C3C1F" w:rsidRDefault="006C3C1F" w:rsidP="00C15A7A">
      <w:r>
        <w:separator/>
      </w:r>
    </w:p>
  </w:footnote>
  <w:footnote w:type="continuationSeparator" w:id="0">
    <w:p w14:paraId="316988EC" w14:textId="77777777" w:rsidR="006C3C1F" w:rsidRDefault="006C3C1F" w:rsidP="00C15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23E5A" w14:textId="33404ACB" w:rsidR="00E63580" w:rsidRDefault="00485B22" w:rsidP="00E63580">
    <w:pPr>
      <w:pStyle w:val="Hlavika"/>
    </w:pPr>
    <w:r w:rsidRPr="002A690B">
      <w:rPr>
        <w:noProof/>
      </w:rPr>
      <w:drawing>
        <wp:anchor distT="0" distB="0" distL="114300" distR="114300" simplePos="0" relativeHeight="251660288" behindDoc="1" locked="0" layoutInCell="1" allowOverlap="1" wp14:anchorId="258511EB" wp14:editId="29ABB722">
          <wp:simplePos x="0" y="0"/>
          <wp:positionH relativeFrom="column">
            <wp:posOffset>1471942</wp:posOffset>
          </wp:positionH>
          <wp:positionV relativeFrom="paragraph">
            <wp:posOffset>-130667</wp:posOffset>
          </wp:positionV>
          <wp:extent cx="5796915" cy="405130"/>
          <wp:effectExtent l="0" t="0" r="0" b="0"/>
          <wp:wrapTight wrapText="bothSides">
            <wp:wrapPolygon edited="0">
              <wp:start x="0" y="0"/>
              <wp:lineTo x="0" y="20313"/>
              <wp:lineTo x="21508" y="20313"/>
              <wp:lineTo x="21508" y="0"/>
              <wp:lineTo x="0" y="0"/>
            </wp:wrapPolygon>
          </wp:wrapTight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691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63580" w:rsidRPr="007F2167"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8EB1E6" wp14:editId="44821959">
              <wp:simplePos x="0" y="0"/>
              <wp:positionH relativeFrom="column">
                <wp:posOffset>-175895</wp:posOffset>
              </wp:positionH>
              <wp:positionV relativeFrom="paragraph">
                <wp:posOffset>574040</wp:posOffset>
              </wp:positionV>
              <wp:extent cx="6210300" cy="19050"/>
              <wp:effectExtent l="0" t="0" r="19050" b="19050"/>
              <wp:wrapNone/>
              <wp:docPr id="8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3DF3CB" id="Rovná spojnica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85pt,45.2pt" to="475.15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" strokecolor="#f7caac [1301]" strokeweight="1pt">
              <v:stroke joinstyle="miter"/>
              <v:shadow color="#1f4d78 [1604]" opacity=".5" offset="1pt"/>
            </v:line>
          </w:pict>
        </mc:Fallback>
      </mc:AlternateContent>
    </w:r>
  </w:p>
  <w:p w14:paraId="032E1884" w14:textId="77777777" w:rsidR="00E63580" w:rsidRDefault="00E6358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F63D2"/>
    <w:multiLevelType w:val="hybridMultilevel"/>
    <w:tmpl w:val="C780F6E2"/>
    <w:lvl w:ilvl="0" w:tplc="0EEE025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2E6F0D"/>
    <w:multiLevelType w:val="hybridMultilevel"/>
    <w:tmpl w:val="610A578E"/>
    <w:lvl w:ilvl="0" w:tplc="F8B2803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A7A"/>
    <w:rsid w:val="0001333E"/>
    <w:rsid w:val="0001453A"/>
    <w:rsid w:val="00030860"/>
    <w:rsid w:val="00033AEF"/>
    <w:rsid w:val="0005077A"/>
    <w:rsid w:val="000B0A6C"/>
    <w:rsid w:val="000D0A4F"/>
    <w:rsid w:val="000D17DB"/>
    <w:rsid w:val="000F596B"/>
    <w:rsid w:val="00126299"/>
    <w:rsid w:val="00144F8D"/>
    <w:rsid w:val="001666FE"/>
    <w:rsid w:val="00177C11"/>
    <w:rsid w:val="001B5D3E"/>
    <w:rsid w:val="001C21DD"/>
    <w:rsid w:val="001E7661"/>
    <w:rsid w:val="001F44C3"/>
    <w:rsid w:val="00220524"/>
    <w:rsid w:val="002208B8"/>
    <w:rsid w:val="00246060"/>
    <w:rsid w:val="00254909"/>
    <w:rsid w:val="00257099"/>
    <w:rsid w:val="0026290A"/>
    <w:rsid w:val="00266C31"/>
    <w:rsid w:val="00273D78"/>
    <w:rsid w:val="00275600"/>
    <w:rsid w:val="00296E08"/>
    <w:rsid w:val="002E08C3"/>
    <w:rsid w:val="002E5C7E"/>
    <w:rsid w:val="00326EA2"/>
    <w:rsid w:val="00344930"/>
    <w:rsid w:val="00350E73"/>
    <w:rsid w:val="00365DFD"/>
    <w:rsid w:val="00387E9E"/>
    <w:rsid w:val="00390615"/>
    <w:rsid w:val="003B330E"/>
    <w:rsid w:val="003C7D2F"/>
    <w:rsid w:val="003D23D6"/>
    <w:rsid w:val="003D5760"/>
    <w:rsid w:val="003D77E5"/>
    <w:rsid w:val="0042242D"/>
    <w:rsid w:val="00426CB1"/>
    <w:rsid w:val="00450770"/>
    <w:rsid w:val="00451054"/>
    <w:rsid w:val="004847AC"/>
    <w:rsid w:val="00485B22"/>
    <w:rsid w:val="0049497A"/>
    <w:rsid w:val="004A1934"/>
    <w:rsid w:val="004A30BD"/>
    <w:rsid w:val="004B4573"/>
    <w:rsid w:val="004B5C12"/>
    <w:rsid w:val="004C0991"/>
    <w:rsid w:val="004C1ADC"/>
    <w:rsid w:val="004C47F2"/>
    <w:rsid w:val="004D53AB"/>
    <w:rsid w:val="004F090F"/>
    <w:rsid w:val="00505CF3"/>
    <w:rsid w:val="005465BF"/>
    <w:rsid w:val="00586883"/>
    <w:rsid w:val="005933B0"/>
    <w:rsid w:val="005A087E"/>
    <w:rsid w:val="005A2A97"/>
    <w:rsid w:val="005C0909"/>
    <w:rsid w:val="005D0FDD"/>
    <w:rsid w:val="005D1102"/>
    <w:rsid w:val="005D5534"/>
    <w:rsid w:val="005E686F"/>
    <w:rsid w:val="005F2D78"/>
    <w:rsid w:val="00603AD9"/>
    <w:rsid w:val="00604568"/>
    <w:rsid w:val="00635BC7"/>
    <w:rsid w:val="006465C0"/>
    <w:rsid w:val="00653651"/>
    <w:rsid w:val="006728C4"/>
    <w:rsid w:val="006852E0"/>
    <w:rsid w:val="00687050"/>
    <w:rsid w:val="006B2404"/>
    <w:rsid w:val="006B3495"/>
    <w:rsid w:val="006B5808"/>
    <w:rsid w:val="006C3C1F"/>
    <w:rsid w:val="006D162A"/>
    <w:rsid w:val="00705B1F"/>
    <w:rsid w:val="007435CB"/>
    <w:rsid w:val="00761D2C"/>
    <w:rsid w:val="00774E5D"/>
    <w:rsid w:val="00774EED"/>
    <w:rsid w:val="00781067"/>
    <w:rsid w:val="00783354"/>
    <w:rsid w:val="00785899"/>
    <w:rsid w:val="007C061A"/>
    <w:rsid w:val="007C3979"/>
    <w:rsid w:val="007C41F3"/>
    <w:rsid w:val="007C4E4E"/>
    <w:rsid w:val="007F7A94"/>
    <w:rsid w:val="00801992"/>
    <w:rsid w:val="008202BF"/>
    <w:rsid w:val="008306DB"/>
    <w:rsid w:val="00831E1E"/>
    <w:rsid w:val="008565EA"/>
    <w:rsid w:val="008668CD"/>
    <w:rsid w:val="0087049D"/>
    <w:rsid w:val="00877085"/>
    <w:rsid w:val="008A2D92"/>
    <w:rsid w:val="008E0663"/>
    <w:rsid w:val="008F0C1F"/>
    <w:rsid w:val="00920195"/>
    <w:rsid w:val="00927CA6"/>
    <w:rsid w:val="00943DE6"/>
    <w:rsid w:val="0096781C"/>
    <w:rsid w:val="00980EED"/>
    <w:rsid w:val="009860F6"/>
    <w:rsid w:val="00997568"/>
    <w:rsid w:val="009B0E87"/>
    <w:rsid w:val="009B6510"/>
    <w:rsid w:val="009C17B6"/>
    <w:rsid w:val="009D0D90"/>
    <w:rsid w:val="009E2A98"/>
    <w:rsid w:val="009F0789"/>
    <w:rsid w:val="00A21558"/>
    <w:rsid w:val="00A259D5"/>
    <w:rsid w:val="00A315B4"/>
    <w:rsid w:val="00A574E5"/>
    <w:rsid w:val="00A6456B"/>
    <w:rsid w:val="00A76920"/>
    <w:rsid w:val="00A816D4"/>
    <w:rsid w:val="00A865C8"/>
    <w:rsid w:val="00A9684A"/>
    <w:rsid w:val="00AA7569"/>
    <w:rsid w:val="00AB305E"/>
    <w:rsid w:val="00AC5FD0"/>
    <w:rsid w:val="00AD0C71"/>
    <w:rsid w:val="00B11B58"/>
    <w:rsid w:val="00B360AB"/>
    <w:rsid w:val="00B41746"/>
    <w:rsid w:val="00B91CFD"/>
    <w:rsid w:val="00BA5373"/>
    <w:rsid w:val="00BB04B4"/>
    <w:rsid w:val="00BD4AE8"/>
    <w:rsid w:val="00BE46FE"/>
    <w:rsid w:val="00BE70C6"/>
    <w:rsid w:val="00C00895"/>
    <w:rsid w:val="00C01E9E"/>
    <w:rsid w:val="00C121CA"/>
    <w:rsid w:val="00C15A7A"/>
    <w:rsid w:val="00C16FA0"/>
    <w:rsid w:val="00C419E4"/>
    <w:rsid w:val="00C46121"/>
    <w:rsid w:val="00C72350"/>
    <w:rsid w:val="00CA5826"/>
    <w:rsid w:val="00CA7A8D"/>
    <w:rsid w:val="00CE1933"/>
    <w:rsid w:val="00D01809"/>
    <w:rsid w:val="00D066B0"/>
    <w:rsid w:val="00D31604"/>
    <w:rsid w:val="00D74BFA"/>
    <w:rsid w:val="00D92ED3"/>
    <w:rsid w:val="00DB16BD"/>
    <w:rsid w:val="00DC3E2B"/>
    <w:rsid w:val="00DC6B6E"/>
    <w:rsid w:val="00DE2315"/>
    <w:rsid w:val="00DF6C78"/>
    <w:rsid w:val="00E35EFC"/>
    <w:rsid w:val="00E633D5"/>
    <w:rsid w:val="00E63580"/>
    <w:rsid w:val="00E70F32"/>
    <w:rsid w:val="00ED5F1A"/>
    <w:rsid w:val="00ED7E6C"/>
    <w:rsid w:val="00EF166F"/>
    <w:rsid w:val="00F0595F"/>
    <w:rsid w:val="00F47952"/>
    <w:rsid w:val="00F51F31"/>
    <w:rsid w:val="00F5211D"/>
    <w:rsid w:val="00F8364E"/>
    <w:rsid w:val="00F836D0"/>
    <w:rsid w:val="00F91D28"/>
    <w:rsid w:val="00FD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F5FDCF"/>
  <w15:docId w15:val="{FEDB25B9-5E1B-40CA-9E97-05A9A1FC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0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C15A7A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15A7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15A7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C15A7A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59"/>
    <w:rsid w:val="00C15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2">
    <w:name w:val="Char2"/>
    <w:basedOn w:val="Normlny"/>
    <w:link w:val="Odkaznapoznmkupodiarou"/>
    <w:uiPriority w:val="99"/>
    <w:rsid w:val="00C15A7A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table" w:styleId="Mriekatabuky">
    <w:name w:val="Table Grid"/>
    <w:basedOn w:val="Normlnatabuka"/>
    <w:uiPriority w:val="39"/>
    <w:rsid w:val="00C15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C15A7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15A7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816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3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3580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635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6358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B16BD"/>
    <w:rPr>
      <w:sz w:val="16"/>
      <w:szCs w:val="16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03AD9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03AD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603AD9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326EA2"/>
    <w:pPr>
      <w:spacing w:before="100" w:beforeAutospacing="1" w:after="100" w:afterAutospacing="1"/>
    </w:p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2629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262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2629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2629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B8059-1A90-4AE2-B1CE-C5174F8C75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A2C33D-4986-4BF6-9810-661E0F835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E02A91-761D-4693-BF2A-90E1CA0E599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69C504-BEE3-4320-ACD9-5A6284D0C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Minarovičová</dc:creator>
  <cp:lastModifiedBy>metodika OIMRK</cp:lastModifiedBy>
  <cp:revision>6</cp:revision>
  <cp:lastPrinted>2016-04-26T09:17:00Z</cp:lastPrinted>
  <dcterms:created xsi:type="dcterms:W3CDTF">2020-08-12T11:37:00Z</dcterms:created>
  <dcterms:modified xsi:type="dcterms:W3CDTF">2020-10-15T13:18:00Z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