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56E8CEA2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5E34F9">
        <w:rPr>
          <w:rFonts w:asciiTheme="minorHAnsi" w:hAnsiTheme="minorHAnsi" w:cstheme="minorHAnsi"/>
          <w:i/>
          <w:sz w:val="22"/>
          <w:szCs w:val="22"/>
        </w:rPr>
        <w:t>9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5E34F9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5E34F9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5E34F9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5E34F9" w:rsidP="00C86D2A">
    <w:pPr>
      <w:pStyle w:val="Hlavika"/>
      <w:jc w:val="center"/>
    </w:pPr>
  </w:p>
  <w:p w14:paraId="58A1776B" w14:textId="77777777" w:rsidR="0094408C" w:rsidRDefault="005E34F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5E34F9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F3FCD0-E9B1-446B-9AA5-F07D459D5C21}"/>
</file>

<file path=customXml/itemProps2.xml><?xml version="1.0" encoding="utf-8"?>
<ds:datastoreItem xmlns:ds="http://schemas.openxmlformats.org/officeDocument/2006/customXml" ds:itemID="{2AC21693-62C4-4FC0-BCE1-A514FF721401}"/>
</file>

<file path=customXml/itemProps3.xml><?xml version="1.0" encoding="utf-8"?>
<ds:datastoreItem xmlns:ds="http://schemas.openxmlformats.org/officeDocument/2006/customXml" ds:itemID="{15D24749-F00C-47A2-BF33-D1AA62DFBE68}"/>
</file>

<file path=customXml/itemProps4.xml><?xml version="1.0" encoding="utf-8"?>
<ds:datastoreItem xmlns:ds="http://schemas.openxmlformats.org/officeDocument/2006/customXml" ds:itemID="{6FCAC54F-6005-4A1E-8A86-E56B770B22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 OIMRK</cp:lastModifiedBy>
  <cp:revision>9</cp:revision>
  <dcterms:created xsi:type="dcterms:W3CDTF">2016-05-13T13:49:00Z</dcterms:created>
  <dcterms:modified xsi:type="dcterms:W3CDTF">2020-07-29T09:16:00Z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