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785F7616"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F27D2D">
                              <w:rPr>
                                <w:rFonts w:ascii="Roboto" w:hAnsi="Roboto"/>
                                <w:sz w:val="14"/>
                                <w:szCs w:val="14"/>
                              </w:rPr>
                              <w:t>OPLZ-PO5a6-2020-1“.</w:t>
                            </w:r>
                          </w:p>
                          <w:p w14:paraId="5A54F3F2"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785F7616"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F27D2D">
                        <w:rPr>
                          <w:rFonts w:ascii="Roboto" w:hAnsi="Roboto"/>
                          <w:sz w:val="14"/>
                          <w:szCs w:val="14"/>
                        </w:rPr>
                        <w:t>OPLZ-PO5a6-2020-1“.</w:t>
                      </w:r>
                    </w:p>
                    <w:p w14:paraId="5A54F3F2"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8644B3" w:rsidRPr="001678AC" w:rsidRDefault="008644B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644B3" w:rsidRPr="004A3657" w:rsidRDefault="008644B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644B3" w:rsidRPr="004A3657" w:rsidRDefault="008644B3"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8644B3" w:rsidRPr="001678AC" w:rsidRDefault="008644B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644B3" w:rsidRPr="004A3657" w:rsidRDefault="008644B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644B3" w:rsidRPr="004A3657" w:rsidRDefault="008644B3"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2D27E"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AFAC5"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80EEE"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3416B"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033CB"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3E6AD"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37C5E"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97A46"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68055"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4C5D8"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0D618"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76060"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CDF62"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3467A"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EBD88"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EE97B"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EC980"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610B1"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B75E1"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182A7"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DEF0D"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28C8E"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79B54"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5D924"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644B3" w:rsidRPr="004A3657" w:rsidRDefault="008644B3" w:rsidP="004E74C3">
                            <w:pPr>
                              <w:widowControl w:val="0"/>
                              <w:autoSpaceDE w:val="0"/>
                              <w:autoSpaceDN w:val="0"/>
                              <w:adjustRightInd w:val="0"/>
                              <w:spacing w:after="0" w:line="240" w:lineRule="auto"/>
                              <w:rPr>
                                <w:rFonts w:ascii="Arial Narrow" w:hAnsi="Arial Narrow"/>
                                <w:sz w:val="22"/>
                                <w:szCs w:val="24"/>
                              </w:rPr>
                            </w:pPr>
                          </w:p>
                          <w:p w14:paraId="339D08E9"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644B3" w:rsidRPr="004A3657" w:rsidRDefault="008644B3" w:rsidP="004E74C3">
                      <w:pPr>
                        <w:widowControl w:val="0"/>
                        <w:autoSpaceDE w:val="0"/>
                        <w:autoSpaceDN w:val="0"/>
                        <w:adjustRightInd w:val="0"/>
                        <w:spacing w:after="0" w:line="240" w:lineRule="auto"/>
                        <w:rPr>
                          <w:rFonts w:ascii="Arial Narrow" w:hAnsi="Arial Narrow"/>
                          <w:sz w:val="22"/>
                          <w:szCs w:val="24"/>
                        </w:rPr>
                      </w:pPr>
                    </w:p>
                    <w:p w14:paraId="339D08E9"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DF2F2"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DC654"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E16D1"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F4700"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D2D59"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8644B3" w:rsidRDefault="008644B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8644B3" w:rsidRDefault="008644B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615F8"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7F828F7E"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F839F7" w:rsidRPr="00F839F7">
              <w:rPr>
                <w:rFonts w:ascii="Roboto" w:hAnsi="Roboto"/>
                <w:sz w:val="14"/>
                <w:szCs w:val="14"/>
              </w:rPr>
              <w:t>Pre potreby tejto výzvy vyberte NACE</w:t>
            </w:r>
            <w:r w:rsidR="00F839F7" w:rsidRPr="00F839F7">
              <w:rPr>
                <w:rFonts w:ascii="Roboto" w:hAnsi="Roboto"/>
                <w:b/>
                <w:sz w:val="14"/>
                <w:szCs w:val="14"/>
              </w:rPr>
              <w:t xml:space="preserve"> 84240 Verejný poriadok a bezpečnosť</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193FA68" w:rsidR="00F646AD" w:rsidRPr="00FC2433" w:rsidRDefault="00F646AD" w:rsidP="00F839F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F839F7">
              <w:rPr>
                <w:rFonts w:ascii="Roboto" w:hAnsi="Roboto"/>
                <w:b/>
                <w:sz w:val="14"/>
                <w:szCs w:val="14"/>
              </w:rPr>
              <w:t>5</w:t>
            </w:r>
            <w:r w:rsidR="005E6962" w:rsidRPr="005E6962">
              <w:rPr>
                <w:rFonts w:ascii="Roboto" w:hAnsi="Roboto"/>
                <w:b/>
                <w:sz w:val="14"/>
                <w:szCs w:val="14"/>
              </w:rPr>
              <w:t>.1.</w:t>
            </w:r>
            <w:r w:rsidR="00F839F7">
              <w:rPr>
                <w:rFonts w:ascii="Roboto" w:hAnsi="Roboto"/>
                <w:b/>
                <w:sz w:val="14"/>
                <w:szCs w:val="14"/>
              </w:rPr>
              <w:t>2</w:t>
            </w:r>
            <w:r w:rsidR="005E6962" w:rsidRPr="005E6962">
              <w:rPr>
                <w:rFonts w:ascii="Roboto" w:hAnsi="Roboto"/>
                <w:b/>
                <w:sz w:val="14"/>
                <w:szCs w:val="14"/>
              </w:rPr>
              <w:t xml:space="preserve">  </w:t>
            </w:r>
            <w:r w:rsidR="00F839F7">
              <w:rPr>
                <w:rFonts w:ascii="Roboto" w:hAnsi="Roboto"/>
                <w:b/>
                <w:sz w:val="14"/>
                <w:szCs w:val="14"/>
              </w:rPr>
              <w:t>Zvýšiť finančnú gramotnosť, zamestnateľnosť a zamestnanosť marginalizovaných komunít</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4F56739C" w:rsidR="00C506BA" w:rsidRPr="005E6962" w:rsidRDefault="00C506BA" w:rsidP="008F3C09">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F27D2D" w:rsidRPr="00F27D2D">
              <w:rPr>
                <w:rFonts w:ascii="Roboto" w:hAnsi="Roboto"/>
                <w:sz w:val="14"/>
                <w:szCs w:val="14"/>
              </w:rPr>
              <w:t>OPLZ-PO5a6-2020-1</w:t>
            </w:r>
            <w:r w:rsidR="00F27D2D">
              <w:rPr>
                <w:rFonts w:ascii="Roboto" w:hAnsi="Roboto"/>
                <w:sz w:val="14"/>
                <w:szCs w:val="14"/>
              </w:rPr>
              <w:t xml:space="preserve"> </w:t>
            </w:r>
            <w:r w:rsidR="00DE0287" w:rsidRPr="00DE0287">
              <w:rPr>
                <w:rFonts w:ascii="Roboto" w:hAnsi="Roboto"/>
                <w:sz w:val="14"/>
                <w:szCs w:val="14"/>
              </w:rPr>
              <w:t xml:space="preserve">je relevantná oblasť intervencie: </w:t>
            </w:r>
            <w:r w:rsidR="00F839F7" w:rsidRPr="00F839F7">
              <w:rPr>
                <w:rFonts w:ascii="Roboto" w:hAnsi="Roboto"/>
                <w:b/>
                <w:sz w:val="14"/>
                <w:szCs w:val="14"/>
              </w:rPr>
              <w:t>110 – Sociálno-ekonomická integrácia marginalizovaných komunít, predovšetkým Rómov</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79245B44" w:rsidR="00C506BA" w:rsidRDefault="00C506BA" w:rsidP="00E47B48">
            <w:pPr>
              <w:rPr>
                <w:rFonts w:ascii="Roboto" w:hAnsi="Roboto"/>
                <w:sz w:val="14"/>
                <w:szCs w:val="14"/>
              </w:rPr>
            </w:pPr>
            <w:r w:rsidRPr="00C506BA">
              <w:rPr>
                <w:rFonts w:ascii="Roboto" w:hAnsi="Roboto"/>
                <w:sz w:val="14"/>
                <w:szCs w:val="14"/>
              </w:rPr>
              <w:t>Žiadateľ s oh</w:t>
            </w:r>
            <w:r w:rsidR="00F839F7">
              <w:rPr>
                <w:rFonts w:ascii="Roboto" w:hAnsi="Roboto"/>
                <w:sz w:val="14"/>
                <w:szCs w:val="14"/>
              </w:rPr>
              <w:t>ľadom na zameranie výzvy vyberá</w:t>
            </w:r>
            <w:r w:rsidR="00DE0287" w:rsidRPr="00DE0287">
              <w:rPr>
                <w:rFonts w:ascii="Roboto" w:hAnsi="Roboto"/>
                <w:b/>
                <w:sz w:val="14"/>
                <w:szCs w:val="14"/>
              </w:rPr>
              <w:t>:</w:t>
            </w:r>
            <w:r w:rsidR="00F839F7">
              <w:t xml:space="preserve"> </w:t>
            </w:r>
            <w:r w:rsidR="00F839F7" w:rsidRPr="00F839F7">
              <w:rPr>
                <w:rFonts w:ascii="Roboto" w:hAnsi="Roboto"/>
                <w:b/>
                <w:sz w:val="14"/>
                <w:szCs w:val="14"/>
              </w:rPr>
              <w:t>21 – Sociálna pomoc, služby na úrovni komunít, sociálne a osobné služby</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623B01DB"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 xml:space="preserve">292/2014 Z.z.). </w:t>
            </w:r>
            <w:r w:rsidR="00F839F7" w:rsidRPr="00F839F7">
              <w:rPr>
                <w:rFonts w:ascii="Roboto" w:hAnsi="Roboto"/>
                <w:sz w:val="14"/>
                <w:szCs w:val="14"/>
              </w:rPr>
              <w:t>Popis projektu obsahuje stručnú informáciu o cieľoch projektu, aktivitách, cieľovej skupine (ak relevantné), mieste realizácie a merateľných ukazovateľoch projektu (max. 2000 znakov ). Žiadateľom o NFP odporúčame dôkladne si preštudovať OP ĽZ, aby mali prehľad pri správnom stanovení celkového cieľa projektu, ktorý musí súvisieť s globálnym cieľom OP ĽZ, so špecifickým cieľom 5.1.2 prioritnej osi 5, vybranými tematickým cieľom 9  a investičnou prioritou 5.1. Špecifické ciele projektu musia pritom byť v priamej súvislosti s definovanými problémami, ktoré bude projekt riešiť.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5D855650" w14:textId="77777777" w:rsidR="00DE47A8" w:rsidRDefault="00875444" w:rsidP="00DE47A8">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7CFF9296" w14:textId="5F4D1CFE" w:rsidR="00A40171" w:rsidRPr="00DE47A8" w:rsidRDefault="00A52CC1" w:rsidP="00DE47A8">
            <w:pPr>
              <w:pStyle w:val="Odsekzoznamu"/>
              <w:numPr>
                <w:ilvl w:val="0"/>
                <w:numId w:val="37"/>
              </w:numPr>
              <w:spacing w:before="120" w:after="120" w:line="240" w:lineRule="auto"/>
              <w:ind w:left="284" w:hanging="284"/>
              <w:contextualSpacing w:val="0"/>
              <w:rPr>
                <w:rFonts w:ascii="Roboto" w:hAnsi="Roboto"/>
                <w:sz w:val="14"/>
                <w:szCs w:val="14"/>
              </w:rPr>
            </w:pPr>
            <w:r w:rsidRPr="00DE47A8">
              <w:rPr>
                <w:rFonts w:ascii="Roboto" w:hAnsi="Roboto" w:cstheme="minorHAnsi"/>
                <w:sz w:val="14"/>
                <w:szCs w:val="14"/>
              </w:rPr>
              <w:lastRenderedPageBreak/>
              <w:t xml:space="preserve">popis </w:t>
            </w:r>
            <w:r w:rsidR="00A40171" w:rsidRPr="00DE47A8">
              <w:rPr>
                <w:rFonts w:ascii="Roboto" w:hAnsi="Roboto" w:cstheme="minorHAnsi"/>
                <w:sz w:val="14"/>
                <w:szCs w:val="14"/>
              </w:rPr>
              <w:t>lokalit</w:t>
            </w:r>
            <w:r w:rsidRPr="00DE47A8">
              <w:rPr>
                <w:rFonts w:ascii="Roboto" w:hAnsi="Roboto" w:cstheme="minorHAnsi"/>
                <w:sz w:val="14"/>
                <w:szCs w:val="14"/>
              </w:rPr>
              <w:t>y</w:t>
            </w:r>
            <w:r w:rsidR="00A40171" w:rsidRPr="00B43640">
              <w:rPr>
                <w:rStyle w:val="Odkaznapoznmkupodiarou"/>
                <w:rFonts w:cs="Calibri"/>
                <w:b/>
                <w:sz w:val="16"/>
                <w:szCs w:val="16"/>
              </w:rPr>
              <w:footnoteReference w:id="1"/>
            </w:r>
            <w:r w:rsidR="00A40171" w:rsidRPr="00DE47A8">
              <w:rPr>
                <w:rFonts w:ascii="Calibri" w:hAnsi="Calibri" w:cs="Calibri"/>
                <w:b/>
                <w:sz w:val="22"/>
              </w:rPr>
              <w:t xml:space="preserve"> </w:t>
            </w:r>
            <w:r w:rsidR="00A40171" w:rsidRPr="00DE47A8">
              <w:rPr>
                <w:rFonts w:ascii="Roboto" w:hAnsi="Roboto" w:cstheme="minorHAnsi"/>
                <w:sz w:val="14"/>
                <w:szCs w:val="14"/>
              </w:rPr>
              <w:t>obývan</w:t>
            </w:r>
            <w:r w:rsidRPr="00DE47A8">
              <w:rPr>
                <w:rFonts w:ascii="Roboto" w:hAnsi="Roboto" w:cstheme="minorHAnsi"/>
                <w:sz w:val="14"/>
                <w:szCs w:val="14"/>
              </w:rPr>
              <w:t>ej</w:t>
            </w:r>
            <w:r w:rsidR="00A40171" w:rsidRPr="00DE47A8">
              <w:rPr>
                <w:rFonts w:ascii="Roboto" w:hAnsi="Roboto" w:cstheme="minorHAnsi"/>
                <w:sz w:val="14"/>
                <w:szCs w:val="14"/>
              </w:rPr>
              <w:t xml:space="preserve"> obyvateľmi z MRK s identifikovaním typu osídlenia,</w:t>
            </w:r>
          </w:p>
          <w:p w14:paraId="01C32081" w14:textId="77777777" w:rsidR="00A40171" w:rsidRPr="00A40171" w:rsidRDefault="00A40171" w:rsidP="00A40171">
            <w:pPr>
              <w:pStyle w:val="Odsekzoznamu"/>
              <w:tabs>
                <w:tab w:val="left" w:pos="885"/>
              </w:tabs>
              <w:spacing w:before="120" w:after="120" w:line="240" w:lineRule="auto"/>
              <w:ind w:left="318"/>
              <w:rPr>
                <w:rFonts w:ascii="Roboto" w:hAnsi="Roboto" w:cstheme="minorHAnsi"/>
                <w:sz w:val="14"/>
                <w:szCs w:val="14"/>
              </w:rPr>
            </w:pPr>
          </w:p>
          <w:p w14:paraId="0C02CED1" w14:textId="0C140C44"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(môže vyc</w:t>
            </w:r>
            <w:r w:rsidR="00DE47A8">
              <w:rPr>
                <w:rFonts w:ascii="Roboto" w:hAnsi="Roboto"/>
                <w:sz w:val="14"/>
                <w:szCs w:val="14"/>
              </w:rPr>
              <w:t>hádzať z údajov z Atlasu RK</w:t>
            </w:r>
            <w:r w:rsidR="00910327">
              <w:rPr>
                <w:rFonts w:ascii="Roboto" w:hAnsi="Roboto"/>
                <w:sz w:val="14"/>
                <w:szCs w:val="14"/>
              </w:rPr>
              <w:t xml:space="preserve"> 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t.j. </w:t>
            </w:r>
            <w:r w:rsidRPr="0077073C">
              <w:rPr>
                <w:rFonts w:ascii="Roboto" w:hAnsi="Roboto"/>
                <w:sz w:val="14"/>
                <w:szCs w:val="14"/>
              </w:rPr>
              <w:t>konkrétne identifikuje skupiny, uvedie presný východiskový a konečný počet členov skupiny, ktorý bude priamo profitovať z realizácie projektu,</w:t>
            </w:r>
          </w:p>
          <w:p w14:paraId="237871A8" w14:textId="77777777" w:rsidR="00A52CC1" w:rsidRPr="00A52CC1" w:rsidRDefault="00A52CC1" w:rsidP="00A52CC1">
            <w:pPr>
              <w:pStyle w:val="Odsekzoznamu"/>
              <w:rPr>
                <w:rFonts w:ascii="Roboto" w:hAnsi="Roboto"/>
                <w:sz w:val="14"/>
                <w:szCs w:val="14"/>
              </w:rPr>
            </w:pP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35330F51" w14:textId="1784F77A" w:rsidR="00875444" w:rsidRPr="0077073C" w:rsidRDefault="00DE47A8" w:rsidP="00875444">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sz w:val="14"/>
                <w:szCs w:val="14"/>
              </w:rPr>
              <w:t>popis toho</w:t>
            </w:r>
            <w:r w:rsidR="00875444" w:rsidRPr="0077073C">
              <w:rPr>
                <w:rFonts w:ascii="Roboto" w:hAnsi="Roboto"/>
                <w:sz w:val="14"/>
                <w:szCs w:val="14"/>
              </w:rPr>
              <w:t xml:space="preserve"> ako realizácia projektu rieši identifikované potreby (problémy) skupín, v prospech ktorých je projekt realizovaný, resp. už zrealizované aktivity v danej oblasti (ak relevantné), </w:t>
            </w:r>
          </w:p>
          <w:p w14:paraId="53E494D2" w14:textId="77777777" w:rsidR="0085410A" w:rsidRDefault="00875444" w:rsidP="00DE47A8">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projekt  nadväzuje na súčasnú aktuálnu situáciu v danom území, resp. na už zrealizované aktivity </w:t>
            </w:r>
            <w:r w:rsidR="00DE47A8">
              <w:rPr>
                <w:rFonts w:ascii="Roboto" w:hAnsi="Roboto"/>
                <w:sz w:val="14"/>
                <w:szCs w:val="14"/>
              </w:rPr>
              <w:t>v danej oblasti (ak relevantné)</w:t>
            </w:r>
            <w:r w:rsidR="0085410A">
              <w:rPr>
                <w:rFonts w:ascii="Roboto" w:hAnsi="Roboto"/>
                <w:sz w:val="14"/>
                <w:szCs w:val="14"/>
              </w:rPr>
              <w:t>,</w:t>
            </w:r>
          </w:p>
          <w:p w14:paraId="3CD35E19" w14:textId="3640D08E" w:rsidR="00B62270" w:rsidRDefault="0085410A" w:rsidP="00DE47A8">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cstheme="minorHAnsi"/>
                <w:sz w:val="14"/>
                <w:szCs w:val="14"/>
              </w:rPr>
              <w:t xml:space="preserve">popis východiskovej situácie v poskytovaní MOPS, konkrétne </w:t>
            </w:r>
            <w:r w:rsidRPr="003F02DC">
              <w:rPr>
                <w:rFonts w:ascii="Roboto" w:hAnsi="Roboto" w:cstheme="minorHAnsi"/>
                <w:b/>
                <w:sz w:val="14"/>
                <w:szCs w:val="14"/>
              </w:rPr>
              <w:t xml:space="preserve">v prípade </w:t>
            </w:r>
            <w:r w:rsidRPr="00E73C51">
              <w:rPr>
                <w:rFonts w:ascii="Roboto" w:hAnsi="Roboto" w:cstheme="minorHAnsi"/>
                <w:b/>
                <w:sz w:val="14"/>
                <w:szCs w:val="14"/>
              </w:rPr>
              <w:t>už existujúceho projektu</w:t>
            </w:r>
            <w:r w:rsidRPr="00E73C51">
              <w:rPr>
                <w:rFonts w:ascii="Roboto" w:hAnsi="Roboto" w:cstheme="minorHAnsi"/>
                <w:sz w:val="14"/>
                <w:szCs w:val="14"/>
              </w:rPr>
              <w:t xml:space="preserve"> zameraného na poskytovanie MOPS schváleného v rámci výzvy na MOPS s kódom OPLZ-PO</w:t>
            </w:r>
            <w:r>
              <w:rPr>
                <w:rFonts w:ascii="Roboto" w:hAnsi="Roboto" w:cstheme="minorHAnsi"/>
                <w:sz w:val="14"/>
                <w:szCs w:val="14"/>
              </w:rPr>
              <w:t>5</w:t>
            </w:r>
            <w:r w:rsidRPr="00E73C51">
              <w:rPr>
                <w:rFonts w:ascii="Roboto" w:hAnsi="Roboto" w:cstheme="minorHAnsi"/>
                <w:sz w:val="14"/>
                <w:szCs w:val="14"/>
              </w:rPr>
              <w:t xml:space="preserve">-2017-1 </w:t>
            </w:r>
            <w:r>
              <w:rPr>
                <w:rFonts w:ascii="Roboto" w:hAnsi="Roboto" w:cstheme="minorHAnsi"/>
                <w:sz w:val="14"/>
                <w:szCs w:val="14"/>
              </w:rPr>
              <w:t xml:space="preserve">alebo výzvy </w:t>
            </w:r>
            <w:r w:rsidRPr="00E73C51">
              <w:rPr>
                <w:rFonts w:ascii="Roboto" w:hAnsi="Roboto" w:cstheme="minorHAnsi"/>
                <w:sz w:val="14"/>
                <w:szCs w:val="14"/>
              </w:rPr>
              <w:t>OPLZ-PO</w:t>
            </w:r>
            <w:r>
              <w:rPr>
                <w:rFonts w:ascii="Roboto" w:hAnsi="Roboto" w:cstheme="minorHAnsi"/>
                <w:sz w:val="14"/>
                <w:szCs w:val="14"/>
              </w:rPr>
              <w:t>5-2018</w:t>
            </w:r>
            <w:r w:rsidRPr="00E73C51">
              <w:rPr>
                <w:rFonts w:ascii="Roboto" w:hAnsi="Roboto" w:cstheme="minorHAnsi"/>
                <w:sz w:val="14"/>
                <w:szCs w:val="14"/>
              </w:rPr>
              <w:t>-1</w:t>
            </w:r>
            <w:r>
              <w:rPr>
                <w:rFonts w:ascii="Roboto" w:hAnsi="Roboto" w:cstheme="minorHAnsi"/>
                <w:sz w:val="14"/>
                <w:szCs w:val="14"/>
              </w:rPr>
              <w:t xml:space="preserve"> žiadateľ uvedie túto skutočnosť a zároveň deklaruje, že </w:t>
            </w:r>
            <w:r w:rsidRPr="00E73C51">
              <w:rPr>
                <w:rFonts w:ascii="Roboto" w:hAnsi="Roboto" w:cstheme="minorHAnsi"/>
                <w:b/>
                <w:sz w:val="14"/>
                <w:szCs w:val="14"/>
              </w:rPr>
              <w:t xml:space="preserve">zabezpečí </w:t>
            </w:r>
            <w:r w:rsidRPr="003F02DC">
              <w:rPr>
                <w:rFonts w:ascii="Roboto" w:hAnsi="Roboto" w:cstheme="minorHAnsi"/>
                <w:b/>
                <w:sz w:val="14"/>
                <w:szCs w:val="14"/>
              </w:rPr>
              <w:t xml:space="preserve">pokračovanie </w:t>
            </w:r>
            <w:r w:rsidRPr="00E73C51">
              <w:rPr>
                <w:rFonts w:ascii="Roboto" w:hAnsi="Roboto" w:cstheme="minorHAnsi"/>
                <w:b/>
                <w:sz w:val="14"/>
                <w:szCs w:val="14"/>
              </w:rPr>
              <w:t>poskytovani</w:t>
            </w:r>
            <w:r w:rsidRPr="003F02DC">
              <w:rPr>
                <w:rFonts w:ascii="Roboto" w:hAnsi="Roboto" w:cstheme="minorHAnsi"/>
                <w:b/>
                <w:sz w:val="14"/>
                <w:szCs w:val="14"/>
              </w:rPr>
              <w:t>a</w:t>
            </w:r>
            <w:r w:rsidRPr="00E73C51">
              <w:rPr>
                <w:rFonts w:ascii="Roboto" w:hAnsi="Roboto" w:cstheme="minorHAnsi"/>
                <w:b/>
                <w:sz w:val="14"/>
                <w:szCs w:val="14"/>
              </w:rPr>
              <w:t xml:space="preserve"> tejto služby v rámci </w:t>
            </w:r>
            <w:r>
              <w:rPr>
                <w:rFonts w:ascii="Roboto" w:hAnsi="Roboto" w:cstheme="minorHAnsi"/>
                <w:b/>
                <w:sz w:val="14"/>
                <w:szCs w:val="14"/>
              </w:rPr>
              <w:t xml:space="preserve">tejto </w:t>
            </w:r>
            <w:r w:rsidRPr="00E73C51">
              <w:rPr>
                <w:rFonts w:ascii="Roboto" w:hAnsi="Roboto" w:cstheme="minorHAnsi"/>
                <w:b/>
                <w:sz w:val="14"/>
                <w:szCs w:val="14"/>
              </w:rPr>
              <w:t>predkladanej žiadosti o</w:t>
            </w:r>
            <w:r w:rsidRPr="003F02DC">
              <w:rPr>
                <w:rFonts w:ascii="Roboto" w:hAnsi="Roboto" w:cstheme="minorHAnsi"/>
                <w:b/>
                <w:sz w:val="14"/>
                <w:szCs w:val="14"/>
              </w:rPr>
              <w:t> </w:t>
            </w:r>
            <w:r w:rsidRPr="00E73C51">
              <w:rPr>
                <w:rFonts w:ascii="Roboto" w:hAnsi="Roboto" w:cstheme="minorHAnsi"/>
                <w:b/>
                <w:sz w:val="14"/>
                <w:szCs w:val="14"/>
              </w:rPr>
              <w:t>NFP</w:t>
            </w:r>
            <w:r w:rsidRPr="003F02DC">
              <w:rPr>
                <w:rFonts w:ascii="Roboto" w:hAnsi="Roboto" w:cstheme="minorHAnsi"/>
                <w:b/>
                <w:sz w:val="14"/>
                <w:szCs w:val="14"/>
              </w:rPr>
              <w:t xml:space="preserve"> s</w:t>
            </w:r>
            <w:r w:rsidRPr="00E73C51">
              <w:rPr>
                <w:rFonts w:ascii="Roboto" w:hAnsi="Roboto" w:cstheme="minorHAnsi"/>
                <w:b/>
                <w:sz w:val="14"/>
                <w:szCs w:val="14"/>
              </w:rPr>
              <w:t> dôrazom na vylúčenie rizika duplicitného financovania aktivít MOPS dvoma projektami s rovnakým predmetom</w:t>
            </w:r>
            <w:r>
              <w:rPr>
                <w:rFonts w:ascii="Roboto" w:hAnsi="Roboto" w:cstheme="minorHAnsi"/>
                <w:b/>
                <w:sz w:val="14"/>
                <w:szCs w:val="14"/>
              </w:rPr>
              <w:t xml:space="preserve"> v rovnakej lokalite MRK</w:t>
            </w:r>
            <w:r w:rsidRPr="00E73C51">
              <w:rPr>
                <w:rFonts w:ascii="Roboto" w:hAnsi="Roboto" w:cstheme="minorHAnsi"/>
                <w:sz w:val="14"/>
                <w:szCs w:val="14"/>
              </w:rPr>
              <w:t>. Konkrétne sa jedná o </w:t>
            </w:r>
            <w:r w:rsidRPr="00E73C51">
              <w:rPr>
                <w:rFonts w:ascii="Roboto" w:hAnsi="Roboto" w:cstheme="minorHAnsi"/>
                <w:b/>
                <w:sz w:val="14"/>
                <w:szCs w:val="14"/>
              </w:rPr>
              <w:t xml:space="preserve"> záväz</w:t>
            </w:r>
            <w:r>
              <w:rPr>
                <w:rFonts w:ascii="Roboto" w:hAnsi="Roboto" w:cstheme="minorHAnsi"/>
                <w:b/>
                <w:sz w:val="14"/>
                <w:szCs w:val="14"/>
              </w:rPr>
              <w:t>ok</w:t>
            </w:r>
            <w:r w:rsidRPr="00E73C51">
              <w:rPr>
                <w:rFonts w:ascii="Roboto" w:hAnsi="Roboto" w:cstheme="minorHAnsi"/>
                <w:b/>
                <w:sz w:val="14"/>
                <w:szCs w:val="14"/>
              </w:rPr>
              <w:t xml:space="preserve"> ukončenia aktivít poskytovania MOPS v rámci existujúceho projektu jeho ukončením v prípade schválenia </w:t>
            </w:r>
            <w:r>
              <w:rPr>
                <w:rFonts w:ascii="Roboto" w:hAnsi="Roboto" w:cstheme="minorHAnsi"/>
                <w:b/>
                <w:sz w:val="14"/>
                <w:szCs w:val="14"/>
              </w:rPr>
              <w:t xml:space="preserve">tejto </w:t>
            </w:r>
            <w:r w:rsidRPr="00E73C51">
              <w:rPr>
                <w:rFonts w:ascii="Roboto" w:hAnsi="Roboto" w:cstheme="minorHAnsi"/>
                <w:b/>
                <w:sz w:val="14"/>
                <w:szCs w:val="14"/>
              </w:rPr>
              <w:t>predkladanej žiadosti o NFP</w:t>
            </w:r>
            <w:r w:rsidRPr="00E73C51">
              <w:rPr>
                <w:rFonts w:ascii="Roboto" w:hAnsi="Roboto" w:cstheme="minorHAnsi"/>
                <w:sz w:val="14"/>
                <w:szCs w:val="14"/>
              </w:rPr>
              <w:t xml:space="preserve"> v rámci ktorej sa má pokračovať v aktivitách poskytovania MOPS v </w:t>
            </w:r>
            <w:r>
              <w:rPr>
                <w:rFonts w:ascii="Roboto" w:hAnsi="Roboto" w:cstheme="minorHAnsi"/>
                <w:sz w:val="14"/>
                <w:szCs w:val="14"/>
              </w:rPr>
              <w:t>rovnakej lokalite/obci</w:t>
            </w:r>
            <w:r w:rsidR="00DE47A8" w:rsidRPr="00DE47A8">
              <w:rPr>
                <w:rFonts w:ascii="Roboto" w:hAnsi="Roboto"/>
                <w:sz w:val="14"/>
                <w:szCs w:val="14"/>
              </w:rPr>
              <w:t>.</w:t>
            </w:r>
          </w:p>
          <w:p w14:paraId="580B40D9" w14:textId="79FFFEB2" w:rsidR="00DE47A8" w:rsidRPr="00DE47A8" w:rsidRDefault="00DE47A8" w:rsidP="00DE47A8">
            <w:pPr>
              <w:spacing w:before="120" w:after="120" w:line="240" w:lineRule="auto"/>
              <w:rPr>
                <w:rFonts w:ascii="Roboto" w:hAnsi="Roboto"/>
                <w:sz w:val="14"/>
                <w:szCs w:val="14"/>
              </w:rPr>
            </w:pPr>
            <w:r w:rsidRPr="00E73C51">
              <w:rPr>
                <w:rFonts w:ascii="Roboto" w:hAnsi="Roboto" w:cstheme="minorHAnsi"/>
                <w:sz w:val="14"/>
                <w:szCs w:val="14"/>
              </w:rPr>
              <w:t>Žiadateľ neuvádza údaje a informácie, ktoré nie je možné overiť bežne dostupnými prostriedkami, v prípade ak žiadateľ vychádza z vlastných poznatkov a skúseností, je povinný popísať konkrétny zdroj zisťovania počas ktorého boli predmetné informácie zozbierané.</w:t>
            </w: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DE47A8">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v Prílohe č. 9</w:t>
            </w:r>
            <w:r w:rsidRPr="00AE5FF4">
              <w:rPr>
                <w:rFonts w:ascii="Roboto" w:hAnsi="Roboto" w:cstheme="minorHAnsi"/>
                <w:sz w:val="14"/>
                <w:szCs w:val="14"/>
                <w:u w:val="single"/>
              </w:rPr>
              <w:t xml:space="preserve">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65541FA1" w:rsidR="00D23AAA" w:rsidRPr="0070190A" w:rsidRDefault="0070190A" w:rsidP="0070190A">
            <w:pPr>
              <w:pStyle w:val="Odsekzoznamu"/>
              <w:spacing w:before="120" w:after="120" w:line="240" w:lineRule="auto"/>
              <w:ind w:left="284"/>
              <w:contextualSpacing w:val="0"/>
              <w:rPr>
                <w:rFonts w:ascii="Roboto" w:hAnsi="Roboto" w:cstheme="minorHAnsi"/>
                <w:sz w:val="14"/>
                <w:szCs w:val="14"/>
              </w:rPr>
            </w:pPr>
            <w:r>
              <w:rPr>
                <w:rFonts w:ascii="Roboto" w:hAnsi="Roboto" w:cstheme="minorHAnsi"/>
                <w:b/>
                <w:sz w:val="14"/>
                <w:szCs w:val="14"/>
              </w:rPr>
              <w:t>V princípe platí</w:t>
            </w:r>
            <w:r w:rsidRPr="00377099">
              <w:rPr>
                <w:rFonts w:ascii="Roboto" w:hAnsi="Roboto" w:cstheme="minorHAnsi"/>
                <w:b/>
                <w:sz w:val="14"/>
                <w:szCs w:val="14"/>
              </w:rPr>
              <w:t>,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p>
          <w:p w14:paraId="0713CE82" w14:textId="24DC28DB" w:rsid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40B08046" w14:textId="77777777" w:rsidR="00DE47A8" w:rsidRPr="00D23AAA" w:rsidRDefault="00DE47A8" w:rsidP="00575708">
            <w:pPr>
              <w:pStyle w:val="Odsekzoznamu"/>
              <w:spacing w:before="120" w:after="120" w:line="240" w:lineRule="auto"/>
              <w:ind w:left="284"/>
              <w:rPr>
                <w:rFonts w:ascii="Roboto" w:hAnsi="Roboto" w:cstheme="minorHAnsi"/>
                <w:b/>
                <w:sz w:val="14"/>
                <w:szCs w:val="14"/>
              </w:rPr>
            </w:pPr>
          </w:p>
          <w:p w14:paraId="7F5A2539" w14:textId="6971755E" w:rsidR="008A0DA9" w:rsidRPr="00DE47A8" w:rsidRDefault="00DE47A8" w:rsidP="00DE47A8">
            <w:pPr>
              <w:pStyle w:val="Odsekzoznamu"/>
              <w:spacing w:before="120" w:after="120" w:line="240" w:lineRule="auto"/>
              <w:ind w:left="284"/>
              <w:rPr>
                <w:rFonts w:asciiTheme="minorHAnsi" w:hAnsiTheme="minorHAnsi" w:cstheme="minorHAnsi"/>
                <w:i/>
                <w:sz w:val="22"/>
              </w:rPr>
            </w:pPr>
            <w:r w:rsidRPr="00DE47A8">
              <w:rPr>
                <w:rFonts w:ascii="Roboto" w:hAnsi="Roboto" w:cstheme="minorHAnsi"/>
                <w:b/>
                <w:sz w:val="14"/>
                <w:szCs w:val="14"/>
              </w:rPr>
              <w:t>Žiadateľ v rámci tejto časti popíše ako bude zabezpečené poskytovanie sociálnych a asistenčných služieb prostredníctvom miestnej občianskej poriadkovej služby v oblastiach s prítomnosťou MRK uvedených v prílohe č. 9 výzvy.</w:t>
            </w:r>
          </w:p>
          <w:p w14:paraId="1D19FD16" w14:textId="3BA7DB31" w:rsidR="00261884" w:rsidRPr="00A14D59" w:rsidRDefault="00A14D59" w:rsidP="00A14D59">
            <w:pPr>
              <w:rPr>
                <w:rFonts w:ascii="Roboto" w:hAnsi="Roboto" w:cstheme="minorHAnsi"/>
                <w:sz w:val="14"/>
                <w:szCs w:val="14"/>
              </w:rPr>
            </w:pPr>
            <w:r w:rsidRPr="00A14D59">
              <w:rPr>
                <w:rFonts w:ascii="Roboto" w:hAnsi="Roboto" w:cstheme="minorHAnsi"/>
                <w:sz w:val="14"/>
                <w:szCs w:val="14"/>
              </w:rPr>
              <w:t xml:space="preserve">- </w:t>
            </w:r>
            <w:r w:rsidR="00EE64CC" w:rsidRPr="00A14D59">
              <w:rPr>
                <w:rFonts w:ascii="Roboto" w:hAnsi="Roboto" w:cstheme="minorHAnsi"/>
                <w:sz w:val="14"/>
                <w:szCs w:val="14"/>
              </w:rPr>
              <w:t>popis ako budú dosiahnuté stanovené ciele aktivít projektu;</w:t>
            </w:r>
          </w:p>
          <w:p w14:paraId="1191B9B6" w14:textId="0AA48BF6" w:rsidR="00261884" w:rsidRDefault="00261884" w:rsidP="00A14D59">
            <w:pPr>
              <w:pStyle w:val="Odsekzoznamu"/>
              <w:numPr>
                <w:ilvl w:val="0"/>
                <w:numId w:val="37"/>
              </w:numPr>
              <w:spacing w:before="120" w:after="120" w:line="240" w:lineRule="auto"/>
              <w:ind w:left="176" w:hanging="176"/>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6495E39D" w14:textId="0E43BF92" w:rsidR="00B60F0E" w:rsidRPr="00B60F0E" w:rsidRDefault="00B60F0E" w:rsidP="00A14D59">
            <w:pPr>
              <w:pStyle w:val="Odsekzoznamu"/>
              <w:numPr>
                <w:ilvl w:val="0"/>
                <w:numId w:val="37"/>
              </w:numPr>
              <w:spacing w:after="0" w:line="240" w:lineRule="auto"/>
              <w:ind w:left="176" w:hanging="215"/>
              <w:rPr>
                <w:rFonts w:ascii="Roboto" w:hAnsi="Roboto" w:cstheme="minorHAnsi"/>
                <w:sz w:val="14"/>
                <w:szCs w:val="14"/>
              </w:rPr>
            </w:pPr>
            <w:r w:rsidRPr="00B60F0E">
              <w:rPr>
                <w:rFonts w:ascii="Roboto" w:hAnsi="Roboto" w:cstheme="minorHAnsi"/>
                <w:sz w:val="14"/>
                <w:szCs w:val="14"/>
              </w:rPr>
              <w:t>popis, akým spôsobom bude zabezpečená prístupnosť fyzického prostredia pre osoby so zdravotným postihnutím v rámci realizácie aktivít projektu</w:t>
            </w:r>
            <w:r w:rsidR="00E7576C">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024047F4" w14:textId="2CD57804" w:rsidR="00D676FC" w:rsidRPr="00E7576C" w:rsidRDefault="00EE64CC" w:rsidP="00E7576C">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lastRenderedPageBreak/>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6D649C9C" w14:textId="3102221E" w:rsidR="00365722" w:rsidRPr="00DE47A8" w:rsidRDefault="00D676FC" w:rsidP="00365722">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5F0C3501" w14:textId="3AA8C0B5" w:rsidR="00FD0B47" w:rsidRDefault="00FD0B47" w:rsidP="00FD0B47">
      <w:pPr>
        <w:widowControl w:val="0"/>
        <w:autoSpaceDE w:val="0"/>
        <w:autoSpaceDN w:val="0"/>
        <w:adjustRightInd w:val="0"/>
        <w:spacing w:after="0" w:line="240" w:lineRule="auto"/>
        <w:rPr>
          <w:rFonts w:ascii="Roboto" w:hAnsi="Roboto" w:cs="Roboto"/>
          <w:bCs/>
          <w:color w:val="000000"/>
          <w:sz w:val="14"/>
          <w:szCs w:val="1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w:t>
      </w:r>
      <w:r w:rsidR="00DE47A8">
        <w:rPr>
          <w:rFonts w:ascii="Roboto" w:hAnsi="Roboto" w:cs="Roboto"/>
          <w:bCs/>
          <w:color w:val="000000"/>
          <w:sz w:val="14"/>
          <w:szCs w:val="14"/>
        </w:rPr>
        <w:t>inancovaných z prostriedkov ESF</w:t>
      </w:r>
      <w:r w:rsidRPr="00546503">
        <w:rPr>
          <w:rFonts w:ascii="Roboto" w:hAnsi="Roboto" w:cs="Roboto"/>
          <w:bCs/>
          <w:color w:val="000000"/>
          <w:sz w:val="14"/>
          <w:szCs w:val="14"/>
        </w:rPr>
        <w:t>)</w:t>
      </w:r>
    </w:p>
    <w:p w14:paraId="6F0C01AA" w14:textId="77777777" w:rsidR="00DE47A8" w:rsidRDefault="00DE47A8" w:rsidP="00FD0B47">
      <w:pPr>
        <w:widowControl w:val="0"/>
        <w:autoSpaceDE w:val="0"/>
        <w:autoSpaceDN w:val="0"/>
        <w:adjustRightInd w:val="0"/>
        <w:spacing w:after="0" w:line="240" w:lineRule="auto"/>
        <w:rPr>
          <w:rFonts w:ascii="Roboto" w:hAnsi="Roboto" w:cs="Roboto"/>
          <w:bCs/>
          <w:color w:val="000000"/>
          <w:sz w:val="14"/>
          <w:szCs w:val="14"/>
        </w:rPr>
      </w:pPr>
    </w:p>
    <w:p w14:paraId="3A0B5016" w14:textId="556E02E8" w:rsidR="00FD0B47" w:rsidRPr="00F27D2D" w:rsidRDefault="00DE47A8" w:rsidP="00365722">
      <w:pPr>
        <w:pStyle w:val="Odsekzoznamu"/>
        <w:numPr>
          <w:ilvl w:val="0"/>
          <w:numId w:val="37"/>
        </w:numPr>
        <w:jc w:val="left"/>
        <w:rPr>
          <w:rFonts w:ascii="Roboto" w:hAnsi="Roboto" w:cstheme="minorHAnsi"/>
          <w:color w:val="000000" w:themeColor="text1"/>
          <w:sz w:val="14"/>
          <w:szCs w:val="14"/>
        </w:rPr>
      </w:pPr>
      <w:r w:rsidRPr="008017CB">
        <w:rPr>
          <w:rFonts w:ascii="Roboto" w:hAnsi="Roboto" w:cstheme="minorHAnsi"/>
          <w:color w:val="000000" w:themeColor="text1"/>
          <w:sz w:val="14"/>
          <w:szCs w:val="14"/>
        </w:rPr>
        <w:t>Príslušníci a obyvatelia marginalizovaných rómskych komunít</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3A8FF41A" w:rsidR="00090B8F" w:rsidRPr="00E10346" w:rsidRDefault="00DE47A8" w:rsidP="00E10346">
            <w:pPr>
              <w:rPr>
                <w:rFonts w:ascii="Roboto" w:hAnsi="Roboto" w:cs="Arial"/>
                <w:b/>
                <w:bCs/>
                <w:sz w:val="14"/>
                <w:szCs w:val="14"/>
              </w:rPr>
            </w:pPr>
            <w:r>
              <w:rPr>
                <w:rFonts w:ascii="Roboto" w:hAnsi="Roboto" w:cstheme="minorHAnsi"/>
                <w:sz w:val="14"/>
                <w:szCs w:val="14"/>
              </w:rPr>
              <w:t>V rámci špecifického cieľa 5</w:t>
            </w:r>
            <w:r w:rsidR="00DA092C" w:rsidRPr="0077073C">
              <w:rPr>
                <w:rFonts w:ascii="Roboto" w:hAnsi="Roboto" w:cstheme="minorHAnsi"/>
                <w:sz w:val="14"/>
                <w:szCs w:val="14"/>
              </w:rPr>
              <w:t>.1.</w:t>
            </w:r>
            <w:r>
              <w:rPr>
                <w:rFonts w:ascii="Roboto" w:hAnsi="Roboto" w:cstheme="minorHAnsi"/>
                <w:sz w:val="14"/>
                <w:szCs w:val="14"/>
              </w:rPr>
              <w:t>2</w:t>
            </w:r>
            <w:r w:rsidR="00DA092C" w:rsidRPr="00F90EBF">
              <w:rPr>
                <w:rFonts w:ascii="Roboto" w:hAnsi="Roboto" w:cstheme="minorHAnsi"/>
                <w:sz w:val="14"/>
                <w:szCs w:val="14"/>
              </w:rPr>
              <w:t xml:space="preserve"> „</w:t>
            </w:r>
            <w:r w:rsidR="00E10346" w:rsidRPr="00E10346">
              <w:rPr>
                <w:rFonts w:ascii="Roboto" w:hAnsi="Roboto" w:cs="Arial"/>
                <w:b/>
                <w:bCs/>
                <w:sz w:val="14"/>
                <w:szCs w:val="14"/>
              </w:rPr>
              <w:t>Zvýšiť finančnú gramotnosť, zamestnateľnosť a zamestn</w:t>
            </w:r>
            <w:r w:rsidR="00E10346">
              <w:rPr>
                <w:rFonts w:ascii="Roboto" w:hAnsi="Roboto" w:cs="Arial"/>
                <w:b/>
                <w:bCs/>
                <w:sz w:val="14"/>
                <w:szCs w:val="14"/>
              </w:rPr>
              <w:t>anosť marginalizovaných komunít</w:t>
            </w:r>
            <w:r w:rsidR="00FD0B47">
              <w:rPr>
                <w:rFonts w:ascii="Roboto" w:hAnsi="Roboto" w:cs="Roboto"/>
                <w:b/>
                <w:color w:val="000000"/>
                <w:sz w:val="14"/>
                <w:szCs w:val="14"/>
              </w:rPr>
              <w:t>“</w:t>
            </w:r>
            <w:r w:rsidR="00DA092C" w:rsidRPr="00F90EBF">
              <w:rPr>
                <w:rFonts w:ascii="Roboto" w:hAnsi="Roboto" w:cs="Roboto"/>
                <w:b/>
                <w:color w:val="000000"/>
                <w:sz w:val="14"/>
                <w:szCs w:val="14"/>
              </w:rPr>
              <w:t>:</w:t>
            </w:r>
            <w:r w:rsidR="00DA092C">
              <w:rPr>
                <w:rFonts w:ascii="Roboto" w:hAnsi="Roboto" w:cs="Roboto"/>
                <w:b/>
                <w:color w:val="000000"/>
                <w:sz w:val="14"/>
                <w:szCs w:val="14"/>
              </w:rPr>
              <w:t xml:space="preserve"> </w:t>
            </w:r>
          </w:p>
          <w:p w14:paraId="36125C1E" w14:textId="77777777" w:rsidR="00A14D59" w:rsidRDefault="00A14D59" w:rsidP="00090B8F">
            <w:pPr>
              <w:widowControl w:val="0"/>
              <w:autoSpaceDE w:val="0"/>
              <w:autoSpaceDN w:val="0"/>
              <w:adjustRightInd w:val="0"/>
              <w:spacing w:after="0" w:line="240" w:lineRule="auto"/>
              <w:rPr>
                <w:rFonts w:ascii="Roboto" w:hAnsi="Roboto" w:cstheme="minorHAnsi"/>
                <w:b/>
                <w:sz w:val="14"/>
                <w:szCs w:val="14"/>
              </w:rPr>
            </w:pPr>
          </w:p>
          <w:p w14:paraId="10E5AA89" w14:textId="17181E9E" w:rsidR="009E6CDF" w:rsidRPr="00090B8F" w:rsidRDefault="00090B8F" w:rsidP="00FD0B47">
            <w:pPr>
              <w:rPr>
                <w:rFonts w:ascii="Roboto" w:hAnsi="Roboto"/>
                <w:b/>
                <w:sz w:val="14"/>
                <w:szCs w:val="14"/>
              </w:rPr>
            </w:pPr>
            <w:r w:rsidRPr="00090B8F">
              <w:rPr>
                <w:rFonts w:ascii="Roboto" w:hAnsi="Roboto" w:cstheme="minorHAnsi"/>
                <w:b/>
                <w:sz w:val="14"/>
                <w:szCs w:val="14"/>
              </w:rPr>
              <w:t xml:space="preserve">Typ aktivity: </w:t>
            </w:r>
            <w:r w:rsidR="00DE47A8">
              <w:rPr>
                <w:rFonts w:ascii="Roboto" w:hAnsi="Roboto" w:cs="Arial"/>
                <w:b/>
                <w:color w:val="000000" w:themeColor="text1"/>
                <w:sz w:val="14"/>
                <w:szCs w:val="14"/>
              </w:rPr>
              <w:t>P</w:t>
            </w:r>
            <w:r w:rsidR="00DE47A8" w:rsidRPr="00B727F1">
              <w:rPr>
                <w:rFonts w:ascii="Roboto" w:hAnsi="Roboto" w:cs="Arial"/>
                <w:b/>
                <w:color w:val="000000" w:themeColor="text1"/>
                <w:sz w:val="14"/>
                <w:szCs w:val="14"/>
              </w:rPr>
              <w:t>odpora systematického poskytovania sociálnych a asistenčných služieb v obciach s prítomnosťou MRK zameraných na zvýšenie zamestnateľnosti ľudí žijúcich v prostred</w:t>
            </w:r>
            <w:r w:rsidR="00DE47A8">
              <w:rPr>
                <w:rFonts w:ascii="Roboto" w:hAnsi="Roboto" w:cs="Arial"/>
                <w:b/>
                <w:color w:val="000000" w:themeColor="text1"/>
                <w:sz w:val="14"/>
                <w:szCs w:val="14"/>
              </w:rPr>
              <w:t>í MRK (</w:t>
            </w:r>
            <w:r w:rsidR="00DE47A8" w:rsidRPr="00B727F1">
              <w:rPr>
                <w:rFonts w:ascii="Roboto" w:hAnsi="Roboto" w:cs="Arial"/>
                <w:b/>
                <w:color w:val="000000" w:themeColor="text1"/>
                <w:sz w:val="14"/>
                <w:szCs w:val="14"/>
              </w:rPr>
              <w:t>napr. TSP, komunitní pracovníci/pracovníčky v oblasti sociálnych služieb, miestne občianske hliadky, asistenti/asistentky bývania a iné asistenčné služby)</w:t>
            </w:r>
            <w:r w:rsidR="00DE47A8">
              <w:rPr>
                <w:rFonts w:ascii="Roboto" w:hAnsi="Roboto" w:cs="Arial"/>
                <w:b/>
                <w:color w:val="000000" w:themeColor="text1"/>
                <w:sz w:val="14"/>
                <w:szCs w:val="14"/>
              </w:rPr>
              <w:t>.</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145B02E4" w14:textId="645538DB" w:rsidR="00E10346" w:rsidRDefault="00E10346" w:rsidP="00E10346">
            <w:pPr>
              <w:widowControl w:val="0"/>
              <w:autoSpaceDE w:val="0"/>
              <w:autoSpaceDN w:val="0"/>
              <w:adjustRightInd w:val="0"/>
              <w:spacing w:after="0" w:line="240" w:lineRule="auto"/>
              <w:rPr>
                <w:rFonts w:ascii="Roboto" w:hAnsi="Roboto" w:cs="Arial"/>
                <w:color w:val="000000"/>
                <w:sz w:val="14"/>
                <w:szCs w:val="14"/>
              </w:rPr>
            </w:pPr>
            <w:r w:rsidRPr="00EE77E6">
              <w:rPr>
                <w:rFonts w:ascii="Roboto" w:hAnsi="Roboto" w:cs="Arial"/>
                <w:color w:val="000000"/>
                <w:sz w:val="14"/>
                <w:szCs w:val="14"/>
              </w:rPr>
              <w:t xml:space="preserve">Žiadateľ </w:t>
            </w:r>
            <w:r>
              <w:rPr>
                <w:rFonts w:ascii="Roboto" w:hAnsi="Roboto" w:cs="Arial"/>
                <w:color w:val="000000"/>
                <w:sz w:val="14"/>
                <w:szCs w:val="14"/>
              </w:rPr>
              <w:t>môže uviesť</w:t>
            </w:r>
            <w:r w:rsidRPr="00EE77E6">
              <w:rPr>
                <w:rFonts w:ascii="Roboto" w:hAnsi="Roboto" w:cs="Arial"/>
                <w:color w:val="000000"/>
                <w:sz w:val="14"/>
                <w:szCs w:val="14"/>
              </w:rPr>
              <w:t xml:space="preserve"> nasledujúcu hlavnú aktivitu: </w:t>
            </w:r>
          </w:p>
          <w:p w14:paraId="26EF7E20" w14:textId="028A931A" w:rsidR="0050659B" w:rsidRPr="00FC2433" w:rsidRDefault="00E10346" w:rsidP="00E10346">
            <w:pPr>
              <w:rPr>
                <w:rFonts w:ascii="Roboto" w:hAnsi="Roboto"/>
                <w:sz w:val="14"/>
                <w:szCs w:val="14"/>
              </w:rPr>
            </w:pPr>
            <w:r w:rsidRPr="00CD3FAD">
              <w:rPr>
                <w:rFonts w:ascii="Roboto" w:hAnsi="Roboto" w:cs="Arial"/>
                <w:b/>
                <w:color w:val="000000" w:themeColor="text1"/>
                <w:sz w:val="14"/>
                <w:szCs w:val="14"/>
              </w:rPr>
              <w:t>Podpora</w:t>
            </w:r>
            <w:r w:rsidRPr="00CD3FAD">
              <w:rPr>
                <w:rFonts w:asciiTheme="minorHAnsi" w:hAnsiTheme="minorHAnsi" w:cstheme="minorHAnsi"/>
                <w:b/>
                <w:color w:val="000000" w:themeColor="text1"/>
                <w:sz w:val="20"/>
                <w:szCs w:val="24"/>
              </w:rPr>
              <w:t xml:space="preserve"> </w:t>
            </w:r>
            <w:r w:rsidRPr="00CD3FAD">
              <w:rPr>
                <w:rFonts w:ascii="Roboto" w:hAnsi="Roboto" w:cs="Arial"/>
                <w:b/>
                <w:color w:val="000000" w:themeColor="text1"/>
                <w:sz w:val="14"/>
                <w:szCs w:val="14"/>
              </w:rPr>
              <w:t>komplexného poskytovania miestnej občianskej poriadkovej služby v obciach s prítomnosťou MRK</w:t>
            </w:r>
            <w:r w:rsidRPr="00CD3FAD">
              <w:rPr>
                <w:rFonts w:asciiTheme="minorHAnsi" w:hAnsiTheme="minorHAnsi" w:cstheme="minorHAnsi"/>
                <w:b/>
                <w:color w:val="000000" w:themeColor="text1"/>
                <w:sz w:val="20"/>
                <w:szCs w:val="20"/>
              </w:rPr>
              <w:t>.</w:t>
            </w: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79CF2716"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10346" w:rsidRPr="00E10346">
              <w:rPr>
                <w:rFonts w:ascii="Roboto" w:hAnsi="Roboto"/>
                <w:b/>
                <w:sz w:val="14"/>
                <w:szCs w:val="14"/>
              </w:rPr>
              <w:t>Žiadateľ nevypĺňa</w:t>
            </w:r>
            <w:r w:rsidR="00E10346" w:rsidRPr="00E10346">
              <w:rPr>
                <w:rFonts w:ascii="Roboto" w:hAnsi="Roboto"/>
                <w:sz w:val="14"/>
                <w:szCs w:val="14"/>
              </w:rPr>
              <w:t>. Podporné aktivity sú súčasťou hlavnej aktivity projektu a žiadateľ uvedie túto skutočnosť v príslušnej časti ŽoNFP (v časti 7.2 formuláru ŽoNFP)</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lastRenderedPageBreak/>
        <w:t>Rozpočet žiadateľa</w:t>
      </w:r>
    </w:p>
    <w:p w14:paraId="57BF8439" w14:textId="762AE729"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p w14:paraId="359500C7" w14:textId="77777777" w:rsidR="004F58DB" w:rsidRDefault="004F58DB" w:rsidP="004F58DB">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163D7A" w:rsidRPr="004E74C3" w14:paraId="0E6B06E1" w14:textId="77777777" w:rsidTr="007A19A8">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211FCB26" w14:textId="77777777" w:rsidR="00163D7A" w:rsidRPr="006039A5" w:rsidRDefault="00163D7A" w:rsidP="007A19A8">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5BC12375" w14:textId="77777777" w:rsidR="00163D7A" w:rsidRPr="009E6CDF" w:rsidRDefault="00163D7A" w:rsidP="007A19A8">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1B7A1EE4" w14:textId="77777777" w:rsidR="00163D7A" w:rsidRPr="006039A5" w:rsidRDefault="00163D7A" w:rsidP="007A19A8">
            <w:pPr>
              <w:tabs>
                <w:tab w:val="left" w:pos="1535"/>
              </w:tabs>
              <w:rPr>
                <w:rFonts w:ascii="Roboto" w:hAnsi="Roboto"/>
                <w:b/>
                <w:sz w:val="14"/>
                <w:szCs w:val="14"/>
              </w:rPr>
            </w:pPr>
            <w:r>
              <w:rPr>
                <w:rFonts w:ascii="Roboto" w:hAnsi="Roboto"/>
                <w:b/>
                <w:sz w:val="14"/>
                <w:szCs w:val="14"/>
              </w:rPr>
              <w:t>Identifikátor (typ):</w:t>
            </w:r>
            <w:r>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36FFCD12" w14:textId="77777777" w:rsidR="00163D7A" w:rsidRPr="009E6CDF" w:rsidRDefault="00163D7A" w:rsidP="007A19A8">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r>
      <w:tr w:rsidR="00163D7A" w:rsidRPr="004E74C3" w14:paraId="3DAC41C1" w14:textId="77777777" w:rsidTr="007A19A8">
        <w:trPr>
          <w:gridAfter w:val="2"/>
          <w:wAfter w:w="130" w:type="dxa"/>
          <w:jc w:val="center"/>
        </w:trPr>
        <w:tc>
          <w:tcPr>
            <w:tcW w:w="1985" w:type="dxa"/>
            <w:gridSpan w:val="2"/>
            <w:vMerge/>
            <w:tcBorders>
              <w:right w:val="nil"/>
            </w:tcBorders>
            <w:shd w:val="clear" w:color="auto" w:fill="D9D9D9" w:themeFill="background1" w:themeFillShade="D9"/>
          </w:tcPr>
          <w:p w14:paraId="3AF3A953" w14:textId="77777777" w:rsidR="00163D7A" w:rsidRDefault="00163D7A" w:rsidP="007A19A8">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30B3A8D9" w14:textId="77777777" w:rsidR="00163D7A" w:rsidRPr="009E6CDF" w:rsidRDefault="00163D7A" w:rsidP="007A19A8">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7761628C" w14:textId="77777777" w:rsidR="00163D7A" w:rsidRDefault="00163D7A" w:rsidP="007A19A8">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6E0E8D44" w14:textId="77777777" w:rsidR="00163D7A" w:rsidRDefault="00163D7A" w:rsidP="007A19A8">
            <w:pPr>
              <w:spacing w:after="0" w:line="240" w:lineRule="auto"/>
              <w:rPr>
                <w:rFonts w:ascii="Roboto" w:hAnsi="Roboto"/>
                <w:sz w:val="14"/>
                <w:szCs w:val="14"/>
              </w:rPr>
            </w:pPr>
            <w:r>
              <w:rPr>
                <w:rFonts w:ascii="Roboto" w:hAnsi="Roboto"/>
                <w:sz w:val="14"/>
                <w:szCs w:val="14"/>
              </w:rPr>
              <w:t xml:space="preserve">(122) </w:t>
            </w:r>
            <w:r w:rsidRPr="005817F0">
              <w:rPr>
                <w:rFonts w:ascii="Roboto" w:hAnsi="Roboto"/>
                <w:sz w:val="14"/>
                <w:szCs w:val="14"/>
              </w:rPr>
              <w:t>Generuje automaticky ITMS2014+</w:t>
            </w:r>
          </w:p>
          <w:p w14:paraId="3F4E6602" w14:textId="77777777" w:rsidR="00163D7A" w:rsidRPr="009E6CDF" w:rsidRDefault="00163D7A" w:rsidP="007A19A8">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163D7A" w:rsidRPr="004E74C3" w14:paraId="4270AC7A" w14:textId="77777777" w:rsidTr="007A19A8">
        <w:trPr>
          <w:gridAfter w:val="1"/>
          <w:wAfter w:w="108" w:type="dxa"/>
          <w:trHeight w:val="456"/>
          <w:jc w:val="center"/>
        </w:trPr>
        <w:tc>
          <w:tcPr>
            <w:tcW w:w="9945" w:type="dxa"/>
            <w:gridSpan w:val="11"/>
            <w:tcBorders>
              <w:right w:val="nil"/>
            </w:tcBorders>
            <w:vAlign w:val="center"/>
          </w:tcPr>
          <w:p w14:paraId="14635997" w14:textId="77777777" w:rsidR="00163D7A" w:rsidRPr="009E6CDF" w:rsidRDefault="00163D7A" w:rsidP="007A19A8">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163D7A" w:rsidRPr="004E74C3" w14:paraId="15F5F577" w14:textId="77777777" w:rsidTr="007A19A8">
        <w:trPr>
          <w:gridAfter w:val="1"/>
          <w:wAfter w:w="108" w:type="dxa"/>
          <w:jc w:val="center"/>
        </w:trPr>
        <w:tc>
          <w:tcPr>
            <w:tcW w:w="1985" w:type="dxa"/>
            <w:gridSpan w:val="2"/>
            <w:tcBorders>
              <w:bottom w:val="nil"/>
              <w:right w:val="nil"/>
            </w:tcBorders>
          </w:tcPr>
          <w:p w14:paraId="7795AE1E" w14:textId="77777777" w:rsidR="00163D7A" w:rsidRPr="00FC2433" w:rsidRDefault="00163D7A" w:rsidP="007A19A8">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4445A105" w14:textId="77777777" w:rsidR="00163D7A" w:rsidRDefault="00163D7A" w:rsidP="007A19A8">
            <w:pPr>
              <w:rPr>
                <w:rFonts w:ascii="Roboto" w:hAnsi="Roboto"/>
                <w:b/>
                <w:sz w:val="14"/>
                <w:szCs w:val="14"/>
              </w:rPr>
            </w:pPr>
            <w:r w:rsidRPr="00FC2433">
              <w:rPr>
                <w:rFonts w:ascii="Roboto" w:hAnsi="Roboto"/>
                <w:sz w:val="14"/>
                <w:szCs w:val="14"/>
              </w:rPr>
              <w:t>(123) Generuje automaticky ITMS2014+. Opakuje sa za počet relevantných špecifických cieľov.</w:t>
            </w:r>
            <w:r>
              <w:rPr>
                <w:rFonts w:ascii="Roboto" w:hAnsi="Roboto"/>
                <w:sz w:val="14"/>
                <w:szCs w:val="14"/>
              </w:rPr>
              <w:t xml:space="preserve"> </w:t>
            </w:r>
            <w:r w:rsidRPr="002949DA">
              <w:rPr>
                <w:rFonts w:ascii="Roboto" w:hAnsi="Roboto"/>
                <w:b/>
                <w:sz w:val="14"/>
                <w:szCs w:val="14"/>
              </w:rPr>
              <w:t xml:space="preserve">Celková výška opr. </w:t>
            </w:r>
            <w:r>
              <w:rPr>
                <w:rFonts w:ascii="Roboto" w:hAnsi="Roboto"/>
                <w:b/>
                <w:sz w:val="14"/>
                <w:szCs w:val="14"/>
              </w:rPr>
              <w:t>v</w:t>
            </w:r>
            <w:r w:rsidRPr="002949DA">
              <w:rPr>
                <w:rFonts w:ascii="Roboto" w:hAnsi="Roboto"/>
                <w:b/>
                <w:sz w:val="14"/>
                <w:szCs w:val="14"/>
              </w:rPr>
              <w:t>ýdavkov</w:t>
            </w:r>
          </w:p>
          <w:p w14:paraId="3E3F1ADA" w14:textId="77777777" w:rsidR="00163D7A" w:rsidRPr="002949DA" w:rsidRDefault="00163D7A" w:rsidP="007A19A8">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163D7A" w:rsidRPr="004E74C3" w14:paraId="36F5F14C" w14:textId="77777777" w:rsidTr="007A19A8">
        <w:trPr>
          <w:gridAfter w:val="1"/>
          <w:wAfter w:w="108" w:type="dxa"/>
          <w:jc w:val="center"/>
        </w:trPr>
        <w:tc>
          <w:tcPr>
            <w:tcW w:w="1985" w:type="dxa"/>
            <w:gridSpan w:val="2"/>
            <w:tcBorders>
              <w:top w:val="nil"/>
              <w:bottom w:val="nil"/>
              <w:right w:val="nil"/>
            </w:tcBorders>
          </w:tcPr>
          <w:p w14:paraId="17D688A9" w14:textId="77777777" w:rsidR="00163D7A" w:rsidRPr="00FC2433" w:rsidRDefault="00163D7A" w:rsidP="007A19A8">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C45783D" w14:textId="77777777" w:rsidR="00163D7A" w:rsidRDefault="00163D7A" w:rsidP="007A19A8">
            <w:pPr>
              <w:rPr>
                <w:rFonts w:ascii="Roboto" w:hAnsi="Roboto"/>
                <w:sz w:val="14"/>
                <w:szCs w:val="14"/>
              </w:rPr>
            </w:pPr>
            <w:r w:rsidRPr="00FC2433">
              <w:rPr>
                <w:rFonts w:ascii="Roboto" w:hAnsi="Roboto"/>
                <w:sz w:val="14"/>
                <w:szCs w:val="14"/>
              </w:rPr>
              <w:t>(124) Generuje automaticky ITMS2014+  podľa údajov zadaných v tab. č. 9.</w:t>
            </w:r>
          </w:p>
          <w:p w14:paraId="30228285" w14:textId="77777777" w:rsidR="00163D7A" w:rsidRPr="00FC2433" w:rsidRDefault="00163D7A" w:rsidP="007A19A8">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163D7A" w:rsidRPr="004E74C3" w14:paraId="5B9008C2" w14:textId="77777777" w:rsidTr="007A19A8">
        <w:trPr>
          <w:gridAfter w:val="1"/>
          <w:wAfter w:w="108" w:type="dxa"/>
          <w:jc w:val="center"/>
        </w:trPr>
        <w:tc>
          <w:tcPr>
            <w:tcW w:w="7818" w:type="dxa"/>
            <w:gridSpan w:val="7"/>
            <w:tcBorders>
              <w:top w:val="nil"/>
              <w:bottom w:val="single" w:sz="4" w:space="0" w:color="BFBFBF" w:themeColor="background1" w:themeShade="BF"/>
              <w:right w:val="nil"/>
            </w:tcBorders>
          </w:tcPr>
          <w:p w14:paraId="1436C74E" w14:textId="77777777" w:rsidR="00163D7A" w:rsidRPr="00FC2433" w:rsidRDefault="00163D7A"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1488B4E2" w14:textId="77777777" w:rsidR="00163D7A" w:rsidRPr="007078DC" w:rsidRDefault="00163D7A" w:rsidP="007A19A8">
            <w:pPr>
              <w:spacing w:after="0" w:line="240" w:lineRule="auto"/>
              <w:ind w:left="-108"/>
              <w:jc w:val="center"/>
              <w:rPr>
                <w:rFonts w:ascii="Roboto" w:hAnsi="Roboto"/>
                <w:sz w:val="14"/>
                <w:szCs w:val="14"/>
              </w:rPr>
            </w:pPr>
          </w:p>
        </w:tc>
      </w:tr>
      <w:tr w:rsidR="00163D7A" w:rsidRPr="004E74C3" w14:paraId="2F0E6B3E" w14:textId="77777777" w:rsidTr="007A19A8">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3FACDF55" w14:textId="77777777" w:rsidR="00163D7A" w:rsidRPr="00FC2433" w:rsidRDefault="00163D7A" w:rsidP="007A19A8">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6008616" w14:textId="77777777" w:rsidR="00163D7A" w:rsidRPr="00FC2433" w:rsidRDefault="00163D7A" w:rsidP="007A19A8">
            <w:pPr>
              <w:ind w:left="318"/>
              <w:rPr>
                <w:rFonts w:ascii="Roboto" w:hAnsi="Roboto"/>
                <w:sz w:val="14"/>
                <w:szCs w:val="14"/>
              </w:rPr>
            </w:pPr>
            <w:r w:rsidRPr="00FC2433">
              <w:rPr>
                <w:rFonts w:ascii="Roboto" w:hAnsi="Roboto"/>
                <w:sz w:val="14"/>
                <w:szCs w:val="14"/>
              </w:rPr>
              <w:t>(125) Generuje automaticky ITMS2014+ podľa údajov zadaných v tab. č 9.</w:t>
            </w:r>
            <w:r w:rsidRPr="00FC2433">
              <w:rPr>
                <w:rFonts w:asciiTheme="minorHAnsi" w:eastAsiaTheme="minorEastAsia" w:hAnsiTheme="minorHAnsi"/>
                <w:sz w:val="18"/>
                <w:szCs w:val="18"/>
                <w:lang w:eastAsia="sk-SK"/>
              </w:rPr>
              <w:t xml:space="preserve"> </w:t>
            </w:r>
            <w:r w:rsidRPr="00FC2433">
              <w:rPr>
                <w:rFonts w:ascii="Roboto" w:hAnsi="Roboto"/>
                <w:sz w:val="14"/>
                <w:szCs w:val="14"/>
              </w:rPr>
              <w:t xml:space="preserve">Opakuje sa za počet relevantných </w:t>
            </w:r>
            <w:r>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3D24DB66" w14:textId="77777777" w:rsidR="00163D7A" w:rsidRDefault="00163D7A" w:rsidP="007A19A8">
            <w:pPr>
              <w:jc w:val="left"/>
              <w:rPr>
                <w:rFonts w:ascii="Roboto" w:hAnsi="Roboto"/>
                <w:sz w:val="14"/>
                <w:szCs w:val="14"/>
              </w:rPr>
            </w:pPr>
            <w:r>
              <w:rPr>
                <w:rFonts w:ascii="Roboto" w:hAnsi="Roboto"/>
                <w:sz w:val="14"/>
                <w:szCs w:val="14"/>
              </w:rPr>
              <w:t xml:space="preserve">(125a) </w:t>
            </w:r>
            <w:r w:rsidRPr="002949DA">
              <w:rPr>
                <w:rFonts w:ascii="Roboto" w:hAnsi="Roboto"/>
                <w:sz w:val="14"/>
                <w:szCs w:val="14"/>
              </w:rPr>
              <w:t>automaticky ITMS2014+</w:t>
            </w:r>
          </w:p>
          <w:p w14:paraId="4A01B6FD" w14:textId="77777777" w:rsidR="00163D7A" w:rsidRDefault="00163D7A" w:rsidP="007A19A8">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3ED5E712" w14:textId="77777777" w:rsidR="00163D7A" w:rsidRPr="0020173F" w:rsidRDefault="00163D7A" w:rsidP="007A19A8">
            <w:pPr>
              <w:jc w:val="left"/>
              <w:rPr>
                <w:rFonts w:ascii="Roboto" w:hAnsi="Roboto"/>
                <w:sz w:val="14"/>
                <w:szCs w:val="14"/>
              </w:rPr>
            </w:pPr>
            <w:r w:rsidRPr="0020173F">
              <w:rPr>
                <w:rFonts w:ascii="Roboto" w:hAnsi="Roboto"/>
                <w:sz w:val="14"/>
                <w:szCs w:val="14"/>
              </w:rPr>
              <w:t xml:space="preserve">      (126a)                              (126b)                    </w:t>
            </w:r>
          </w:p>
        </w:tc>
      </w:tr>
      <w:tr w:rsidR="00163D7A" w:rsidRPr="004E74C3" w14:paraId="6003821C" w14:textId="77777777" w:rsidTr="007A19A8">
        <w:trPr>
          <w:gridAfter w:val="1"/>
          <w:wAfter w:w="108" w:type="dxa"/>
          <w:jc w:val="center"/>
        </w:trPr>
        <w:tc>
          <w:tcPr>
            <w:tcW w:w="1985" w:type="dxa"/>
            <w:gridSpan w:val="2"/>
            <w:vMerge w:val="restart"/>
            <w:tcBorders>
              <w:top w:val="nil"/>
              <w:bottom w:val="nil"/>
              <w:right w:val="nil"/>
            </w:tcBorders>
          </w:tcPr>
          <w:p w14:paraId="5734EADC" w14:textId="77777777" w:rsidR="00163D7A" w:rsidRPr="00FC2433" w:rsidRDefault="00163D7A"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2422E2C0" w14:textId="77777777" w:rsidR="00163D7A" w:rsidRPr="00FC2433" w:rsidRDefault="00163D7A" w:rsidP="007A19A8">
            <w:pPr>
              <w:ind w:left="241" w:right="698"/>
              <w:rPr>
                <w:rFonts w:ascii="Roboto" w:hAnsi="Roboto"/>
                <w:sz w:val="14"/>
                <w:szCs w:val="14"/>
              </w:rPr>
            </w:pPr>
            <w:r w:rsidRPr="00FC2433">
              <w:rPr>
                <w:rFonts w:ascii="Roboto" w:hAnsi="Roboto"/>
                <w:sz w:val="14"/>
                <w:szCs w:val="14"/>
              </w:rPr>
              <w:t xml:space="preserve">(126) Vypĺňa žiadateľ - (výber z číselníka oprávnených výdavkov, podľa </w:t>
            </w:r>
            <w:r>
              <w:rPr>
                <w:rFonts w:ascii="Roboto" w:hAnsi="Roboto"/>
                <w:sz w:val="14"/>
                <w:szCs w:val="14"/>
              </w:rPr>
              <w:t xml:space="preserve"> </w:t>
            </w:r>
            <w:r w:rsidRPr="00FC2433">
              <w:rPr>
                <w:rFonts w:ascii="Roboto" w:hAnsi="Roboto"/>
                <w:sz w:val="14"/>
                <w:szCs w:val="14"/>
              </w:rPr>
              <w:t xml:space="preserve">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696197A5" w14:textId="77777777" w:rsidR="00163D7A" w:rsidRPr="009E6CDF" w:rsidRDefault="00163D7A" w:rsidP="007A19A8">
            <w:pPr>
              <w:rPr>
                <w:rFonts w:ascii="Roboto" w:hAnsi="Roboto"/>
                <w:sz w:val="14"/>
                <w:szCs w:val="14"/>
              </w:rPr>
            </w:pPr>
          </w:p>
        </w:tc>
      </w:tr>
      <w:tr w:rsidR="00163D7A" w:rsidRPr="004E74C3" w14:paraId="668B79D2" w14:textId="77777777" w:rsidTr="007A19A8">
        <w:trPr>
          <w:gridAfter w:val="1"/>
          <w:wAfter w:w="108" w:type="dxa"/>
          <w:jc w:val="center"/>
        </w:trPr>
        <w:tc>
          <w:tcPr>
            <w:tcW w:w="1985" w:type="dxa"/>
            <w:gridSpan w:val="2"/>
            <w:vMerge/>
            <w:tcBorders>
              <w:top w:val="nil"/>
              <w:bottom w:val="nil"/>
              <w:right w:val="nil"/>
            </w:tcBorders>
          </w:tcPr>
          <w:p w14:paraId="01A35EF7"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737EE7B1" w14:textId="77777777" w:rsidR="00163D7A" w:rsidRPr="00FC2433" w:rsidRDefault="00163D7A" w:rsidP="007A19A8">
            <w:pPr>
              <w:ind w:left="601"/>
              <w:rPr>
                <w:rFonts w:ascii="Roboto" w:hAnsi="Roboto"/>
                <w:sz w:val="14"/>
                <w:szCs w:val="14"/>
              </w:rPr>
            </w:pPr>
            <w:r w:rsidRPr="00FC2433">
              <w:rPr>
                <w:rFonts w:ascii="Roboto" w:hAnsi="Roboto"/>
                <w:sz w:val="14"/>
                <w:szCs w:val="14"/>
              </w:rPr>
              <w:t>Poznámka: (127) Vypĺňa žiadateľ</w:t>
            </w:r>
          </w:p>
        </w:tc>
      </w:tr>
      <w:tr w:rsidR="00163D7A" w:rsidRPr="004E74C3" w14:paraId="2558B4CA" w14:textId="77777777" w:rsidTr="007A19A8">
        <w:trPr>
          <w:gridAfter w:val="1"/>
          <w:wAfter w:w="108" w:type="dxa"/>
          <w:jc w:val="center"/>
        </w:trPr>
        <w:tc>
          <w:tcPr>
            <w:tcW w:w="1985" w:type="dxa"/>
            <w:gridSpan w:val="2"/>
            <w:tcBorders>
              <w:top w:val="nil"/>
              <w:bottom w:val="nil"/>
              <w:right w:val="nil"/>
            </w:tcBorders>
          </w:tcPr>
          <w:p w14:paraId="0FCD50B9" w14:textId="77777777" w:rsidR="00163D7A" w:rsidRPr="00FC2433" w:rsidRDefault="00163D7A"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529E7E1B" w14:textId="77777777" w:rsidR="00163D7A" w:rsidRPr="00FC2433" w:rsidRDefault="00163D7A" w:rsidP="007A19A8">
            <w:pPr>
              <w:ind w:left="601"/>
              <w:rPr>
                <w:rFonts w:ascii="Roboto" w:hAnsi="Roboto"/>
                <w:sz w:val="14"/>
                <w:szCs w:val="14"/>
              </w:rPr>
            </w:pPr>
            <w:r>
              <w:rPr>
                <w:rFonts w:ascii="Roboto" w:hAnsi="Roboto"/>
                <w:sz w:val="14"/>
                <w:szCs w:val="14"/>
              </w:rPr>
              <w:t>Irelevantné pre výzvu</w:t>
            </w:r>
          </w:p>
        </w:tc>
      </w:tr>
      <w:tr w:rsidR="00163D7A" w:rsidRPr="004E74C3" w14:paraId="4B2EDE63" w14:textId="77777777" w:rsidTr="007A19A8">
        <w:trPr>
          <w:gridAfter w:val="1"/>
          <w:wAfter w:w="108" w:type="dxa"/>
          <w:jc w:val="center"/>
        </w:trPr>
        <w:tc>
          <w:tcPr>
            <w:tcW w:w="1985" w:type="dxa"/>
            <w:gridSpan w:val="2"/>
            <w:tcBorders>
              <w:top w:val="nil"/>
              <w:bottom w:val="nil"/>
              <w:right w:val="nil"/>
            </w:tcBorders>
          </w:tcPr>
          <w:p w14:paraId="571C8133" w14:textId="77777777" w:rsidR="00163D7A" w:rsidRPr="00FC2433" w:rsidRDefault="00163D7A" w:rsidP="007A19A8">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7B9556DE" w14:textId="77777777" w:rsidR="00163D7A" w:rsidRPr="00FC2433" w:rsidRDefault="00163D7A" w:rsidP="007A19A8">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2B327E95" w14:textId="77777777" w:rsidR="00163D7A" w:rsidRPr="009E6CDF" w:rsidRDefault="00163D7A" w:rsidP="007A19A8">
            <w:pPr>
              <w:rPr>
                <w:rFonts w:ascii="Roboto" w:hAnsi="Roboto"/>
                <w:sz w:val="14"/>
                <w:szCs w:val="14"/>
              </w:rPr>
            </w:pPr>
          </w:p>
        </w:tc>
      </w:tr>
      <w:tr w:rsidR="00163D7A" w:rsidRPr="004E74C3" w14:paraId="2BDFF9E6" w14:textId="77777777" w:rsidTr="007A19A8">
        <w:trPr>
          <w:gridAfter w:val="1"/>
          <w:wAfter w:w="108" w:type="dxa"/>
          <w:jc w:val="center"/>
        </w:trPr>
        <w:tc>
          <w:tcPr>
            <w:tcW w:w="1985" w:type="dxa"/>
            <w:gridSpan w:val="2"/>
            <w:vMerge w:val="restart"/>
            <w:tcBorders>
              <w:top w:val="nil"/>
              <w:bottom w:val="nil"/>
              <w:right w:val="nil"/>
            </w:tcBorders>
          </w:tcPr>
          <w:p w14:paraId="60166803" w14:textId="77777777" w:rsidR="00163D7A" w:rsidRPr="00FC2433" w:rsidRDefault="00163D7A"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56A11215" w14:textId="77777777" w:rsidR="00163D7A" w:rsidRPr="00FC2433" w:rsidRDefault="00163D7A" w:rsidP="007A19A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7C3F850B" w14:textId="77777777" w:rsidR="00163D7A" w:rsidRPr="009E6CDF" w:rsidRDefault="00163D7A" w:rsidP="007A19A8">
            <w:pPr>
              <w:rPr>
                <w:rFonts w:ascii="Roboto" w:hAnsi="Roboto"/>
                <w:sz w:val="14"/>
                <w:szCs w:val="14"/>
              </w:rPr>
            </w:pPr>
          </w:p>
        </w:tc>
      </w:tr>
      <w:tr w:rsidR="00163D7A" w:rsidRPr="004E74C3" w14:paraId="32B798CA" w14:textId="77777777" w:rsidTr="007A19A8">
        <w:trPr>
          <w:gridAfter w:val="1"/>
          <w:wAfter w:w="108" w:type="dxa"/>
          <w:jc w:val="center"/>
        </w:trPr>
        <w:tc>
          <w:tcPr>
            <w:tcW w:w="1985" w:type="dxa"/>
            <w:gridSpan w:val="2"/>
            <w:vMerge/>
            <w:tcBorders>
              <w:top w:val="nil"/>
              <w:bottom w:val="nil"/>
              <w:right w:val="nil"/>
            </w:tcBorders>
          </w:tcPr>
          <w:p w14:paraId="4A82AC9E"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12250EDB" w14:textId="77777777" w:rsidR="00163D7A" w:rsidRPr="00FC2433" w:rsidRDefault="00163D7A" w:rsidP="007A19A8">
            <w:pPr>
              <w:ind w:left="601"/>
              <w:rPr>
                <w:rFonts w:ascii="Roboto" w:hAnsi="Roboto"/>
                <w:sz w:val="14"/>
                <w:szCs w:val="14"/>
              </w:rPr>
            </w:pPr>
            <w:r w:rsidRPr="00FC2433">
              <w:rPr>
                <w:rFonts w:ascii="Roboto" w:hAnsi="Roboto"/>
                <w:sz w:val="14"/>
                <w:szCs w:val="14"/>
              </w:rPr>
              <w:t>Poznámka: (127) Vypĺňa žiadateľ</w:t>
            </w:r>
          </w:p>
        </w:tc>
      </w:tr>
      <w:tr w:rsidR="00163D7A" w:rsidRPr="004E74C3" w14:paraId="165BE4B2" w14:textId="77777777" w:rsidTr="007A19A8">
        <w:trPr>
          <w:gridAfter w:val="1"/>
          <w:wAfter w:w="108" w:type="dxa"/>
          <w:jc w:val="center"/>
        </w:trPr>
        <w:tc>
          <w:tcPr>
            <w:tcW w:w="1985" w:type="dxa"/>
            <w:gridSpan w:val="2"/>
            <w:tcBorders>
              <w:top w:val="nil"/>
              <w:bottom w:val="nil"/>
              <w:right w:val="nil"/>
            </w:tcBorders>
          </w:tcPr>
          <w:p w14:paraId="486D3DD2"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21E98339" w14:textId="77777777" w:rsidR="00163D7A" w:rsidRPr="00FC2433" w:rsidRDefault="00163D7A" w:rsidP="007A19A8">
            <w:pPr>
              <w:ind w:left="601"/>
              <w:rPr>
                <w:rFonts w:ascii="Roboto" w:hAnsi="Roboto"/>
                <w:sz w:val="14"/>
                <w:szCs w:val="14"/>
              </w:rPr>
            </w:pPr>
          </w:p>
        </w:tc>
      </w:tr>
      <w:tr w:rsidR="00163D7A" w:rsidRPr="004E74C3" w14:paraId="54534124" w14:textId="77777777" w:rsidTr="007A19A8">
        <w:trPr>
          <w:gridAfter w:val="1"/>
          <w:wAfter w:w="108" w:type="dxa"/>
          <w:trHeight w:val="456"/>
          <w:jc w:val="center"/>
        </w:trPr>
        <w:tc>
          <w:tcPr>
            <w:tcW w:w="9945" w:type="dxa"/>
            <w:gridSpan w:val="11"/>
            <w:tcBorders>
              <w:right w:val="nil"/>
            </w:tcBorders>
            <w:vAlign w:val="center"/>
          </w:tcPr>
          <w:p w14:paraId="5E6142F9" w14:textId="77777777" w:rsidR="00163D7A" w:rsidRPr="00FC2433" w:rsidRDefault="00163D7A" w:rsidP="007A19A8">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163D7A" w:rsidRPr="009E6CDF" w14:paraId="6090EF26" w14:textId="77777777" w:rsidTr="007A19A8">
        <w:trPr>
          <w:gridBefore w:val="1"/>
          <w:wBefore w:w="108" w:type="dxa"/>
          <w:jc w:val="center"/>
        </w:trPr>
        <w:tc>
          <w:tcPr>
            <w:tcW w:w="1985" w:type="dxa"/>
            <w:gridSpan w:val="2"/>
            <w:tcBorders>
              <w:bottom w:val="nil"/>
              <w:right w:val="nil"/>
            </w:tcBorders>
          </w:tcPr>
          <w:p w14:paraId="18F6F77E" w14:textId="77777777" w:rsidR="00163D7A" w:rsidRPr="006039A5" w:rsidRDefault="00163D7A" w:rsidP="007A19A8">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55816873" w14:textId="77777777" w:rsidR="00163D7A" w:rsidRPr="009E6CDF" w:rsidRDefault="00163D7A" w:rsidP="007A19A8">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163D7A" w:rsidRPr="007078DC" w14:paraId="2188AB0A" w14:textId="77777777" w:rsidTr="007A19A8">
        <w:trPr>
          <w:gridBefore w:val="1"/>
          <w:wBefore w:w="108" w:type="dxa"/>
          <w:jc w:val="center"/>
        </w:trPr>
        <w:tc>
          <w:tcPr>
            <w:tcW w:w="7818" w:type="dxa"/>
            <w:gridSpan w:val="7"/>
            <w:tcBorders>
              <w:top w:val="nil"/>
              <w:bottom w:val="single" w:sz="4" w:space="0" w:color="BFBFBF" w:themeColor="background1" w:themeShade="BF"/>
              <w:right w:val="nil"/>
            </w:tcBorders>
          </w:tcPr>
          <w:p w14:paraId="333369CF" w14:textId="77777777" w:rsidR="00163D7A" w:rsidRPr="007078DC" w:rsidRDefault="00163D7A"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566EFE58" w14:textId="77777777" w:rsidR="00163D7A" w:rsidRDefault="00163D7A" w:rsidP="007A19A8">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7B204F21" w14:textId="77777777" w:rsidR="00163D7A" w:rsidRPr="007078DC" w:rsidRDefault="00163D7A" w:rsidP="007A19A8">
            <w:pPr>
              <w:spacing w:after="0" w:line="240" w:lineRule="auto"/>
              <w:ind w:left="5562"/>
              <w:rPr>
                <w:rFonts w:ascii="Roboto" w:hAnsi="Roboto"/>
                <w:sz w:val="14"/>
                <w:szCs w:val="14"/>
              </w:rPr>
            </w:pPr>
          </w:p>
        </w:tc>
      </w:tr>
      <w:tr w:rsidR="00163D7A" w:rsidRPr="009E6CDF" w14:paraId="10441971" w14:textId="77777777" w:rsidTr="007A19A8">
        <w:trPr>
          <w:gridBefore w:val="1"/>
          <w:wBefore w:w="108" w:type="dxa"/>
          <w:jc w:val="center"/>
        </w:trPr>
        <w:tc>
          <w:tcPr>
            <w:tcW w:w="1985" w:type="dxa"/>
            <w:gridSpan w:val="2"/>
            <w:tcBorders>
              <w:top w:val="single" w:sz="4" w:space="0" w:color="BFBFBF" w:themeColor="background1" w:themeShade="BF"/>
              <w:bottom w:val="nil"/>
              <w:right w:val="nil"/>
            </w:tcBorders>
          </w:tcPr>
          <w:p w14:paraId="13165077" w14:textId="77777777" w:rsidR="00163D7A" w:rsidRDefault="00163D7A" w:rsidP="007A19A8">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A1990B0" w14:textId="77777777" w:rsidR="00163D7A" w:rsidRPr="009E6CDF" w:rsidRDefault="00163D7A" w:rsidP="007A19A8">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21D09744" w14:textId="77777777" w:rsidR="00163D7A" w:rsidRDefault="00163D7A" w:rsidP="007A19A8">
            <w:pPr>
              <w:jc w:val="center"/>
              <w:rPr>
                <w:rFonts w:ascii="Roboto" w:hAnsi="Roboto"/>
                <w:sz w:val="14"/>
                <w:szCs w:val="14"/>
              </w:rPr>
            </w:pPr>
            <w:r>
              <w:rPr>
                <w:rFonts w:ascii="Roboto" w:hAnsi="Roboto"/>
                <w:sz w:val="14"/>
                <w:szCs w:val="14"/>
              </w:rPr>
              <w:t>(133) Vypĺňa žiadateľ</w:t>
            </w:r>
          </w:p>
          <w:p w14:paraId="5A47D1AF" w14:textId="77777777" w:rsidR="00163D7A" w:rsidRPr="009E6CDF" w:rsidRDefault="00163D7A" w:rsidP="007A19A8">
            <w:pPr>
              <w:jc w:val="center"/>
              <w:rPr>
                <w:rFonts w:ascii="Roboto" w:hAnsi="Roboto"/>
                <w:sz w:val="14"/>
                <w:szCs w:val="14"/>
              </w:rPr>
            </w:pPr>
            <w:r>
              <w:rPr>
                <w:rFonts w:ascii="Roboto" w:hAnsi="Roboto"/>
                <w:sz w:val="14"/>
                <w:szCs w:val="14"/>
              </w:rPr>
              <w:t>Podľa údajov z rozpočtu projektu.</w:t>
            </w:r>
          </w:p>
        </w:tc>
      </w:tr>
      <w:tr w:rsidR="00163D7A" w:rsidRPr="009E6CDF" w14:paraId="1C1C487C" w14:textId="77777777" w:rsidTr="007A19A8">
        <w:trPr>
          <w:gridBefore w:val="1"/>
          <w:wBefore w:w="108" w:type="dxa"/>
          <w:jc w:val="center"/>
        </w:trPr>
        <w:tc>
          <w:tcPr>
            <w:tcW w:w="1985" w:type="dxa"/>
            <w:gridSpan w:val="2"/>
            <w:vMerge w:val="restart"/>
            <w:tcBorders>
              <w:top w:val="nil"/>
              <w:bottom w:val="nil"/>
              <w:right w:val="nil"/>
            </w:tcBorders>
          </w:tcPr>
          <w:p w14:paraId="1F90C8FD" w14:textId="77777777" w:rsidR="00163D7A" w:rsidRDefault="00163D7A" w:rsidP="007A19A8">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107B4996" w14:textId="77777777" w:rsidR="00163D7A" w:rsidRPr="009E6CDF" w:rsidRDefault="00163D7A" w:rsidP="007A19A8">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4C2B164" w14:textId="77777777" w:rsidR="00163D7A" w:rsidRPr="009E6CDF" w:rsidRDefault="00163D7A" w:rsidP="007A19A8">
            <w:pPr>
              <w:rPr>
                <w:rFonts w:ascii="Roboto" w:hAnsi="Roboto"/>
                <w:sz w:val="14"/>
                <w:szCs w:val="14"/>
              </w:rPr>
            </w:pPr>
          </w:p>
        </w:tc>
      </w:tr>
      <w:tr w:rsidR="00163D7A" w:rsidRPr="009E6CDF" w14:paraId="4918886B" w14:textId="77777777" w:rsidTr="007A19A8">
        <w:trPr>
          <w:gridBefore w:val="1"/>
          <w:wBefore w:w="108" w:type="dxa"/>
          <w:jc w:val="center"/>
        </w:trPr>
        <w:tc>
          <w:tcPr>
            <w:tcW w:w="1985" w:type="dxa"/>
            <w:gridSpan w:val="2"/>
            <w:vMerge/>
            <w:tcBorders>
              <w:top w:val="nil"/>
              <w:bottom w:val="single" w:sz="4" w:space="0" w:color="BFBFBF" w:themeColor="background1" w:themeShade="BF"/>
              <w:right w:val="nil"/>
            </w:tcBorders>
          </w:tcPr>
          <w:p w14:paraId="041579E5" w14:textId="77777777" w:rsidR="00163D7A" w:rsidRDefault="00163D7A" w:rsidP="007A19A8">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46F1E630" w14:textId="77777777" w:rsidR="00163D7A" w:rsidRPr="009E6CDF" w:rsidRDefault="00163D7A" w:rsidP="007A19A8">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4D364790" w14:textId="77777777" w:rsidR="00163D7A" w:rsidRDefault="00163D7A" w:rsidP="00163D7A">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163D7A" w:rsidRPr="00FC2433" w14:paraId="5417B8A3" w14:textId="77777777" w:rsidTr="007A19A8">
        <w:trPr>
          <w:jc w:val="center"/>
        </w:trPr>
        <w:tc>
          <w:tcPr>
            <w:tcW w:w="1985" w:type="dxa"/>
            <w:tcBorders>
              <w:top w:val="nil"/>
              <w:bottom w:val="nil"/>
              <w:right w:val="nil"/>
            </w:tcBorders>
          </w:tcPr>
          <w:p w14:paraId="36643F39" w14:textId="77777777" w:rsidR="00163D7A" w:rsidRPr="00FC2433" w:rsidRDefault="00163D7A"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EDA345D" w14:textId="77777777" w:rsidR="00163D7A" w:rsidRPr="00FC2433" w:rsidRDefault="00163D7A" w:rsidP="007A19A8">
            <w:pPr>
              <w:ind w:left="601"/>
              <w:rPr>
                <w:rFonts w:ascii="Roboto" w:hAnsi="Roboto"/>
                <w:sz w:val="14"/>
                <w:szCs w:val="14"/>
              </w:rPr>
            </w:pPr>
            <w:r>
              <w:rPr>
                <w:rFonts w:ascii="Roboto" w:hAnsi="Roboto"/>
                <w:sz w:val="14"/>
                <w:szCs w:val="14"/>
              </w:rPr>
              <w:t>Irelevantné pre výzvu</w:t>
            </w:r>
          </w:p>
        </w:tc>
      </w:tr>
    </w:tbl>
    <w:p w14:paraId="7FFCAE45" w14:textId="2825EE65" w:rsidR="0025128F" w:rsidRPr="00163D7A" w:rsidRDefault="0025128F" w:rsidP="00163D7A">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lastRenderedPageBreak/>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00D1C3BA" w14:textId="02FB2BC0"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6BF7974C" w14:textId="77777777" w:rsidR="00BE6FDA" w:rsidRDefault="00122ABD" w:rsidP="002D7DCC">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p>
          <w:p w14:paraId="46B1797A" w14:textId="147423EA" w:rsidR="002D7DCC" w:rsidRPr="009E6CDF" w:rsidRDefault="002D7DCC" w:rsidP="002D7DCC">
            <w:pPr>
              <w:spacing w:after="0" w:line="240" w:lineRule="auto"/>
              <w:rPr>
                <w:rFonts w:ascii="Roboto" w:hAnsi="Roboto"/>
                <w:sz w:val="14"/>
                <w:szCs w:val="14"/>
              </w:rPr>
            </w:pP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65C8003E"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3624EC">
              <w:rPr>
                <w:rFonts w:ascii="Roboto" w:hAnsi="Roboto"/>
                <w:sz w:val="14"/>
                <w:szCs w:val="14"/>
              </w:rPr>
              <w:t xml:space="preserve"> </w:t>
            </w:r>
            <w:r w:rsidR="003624EC">
              <w:rPr>
                <w:rFonts w:ascii="Roboto" w:hAnsi="Roboto"/>
                <w:i/>
                <w:sz w:val="14"/>
                <w:szCs w:val="14"/>
              </w:rPr>
              <w:t>(PPP č. 1</w:t>
            </w:r>
            <w:r w:rsidR="003624EC" w:rsidRPr="00353F21">
              <w:rPr>
                <w:rFonts w:ascii="Roboto" w:hAnsi="Roboto"/>
                <w:i/>
                <w:sz w:val="14"/>
                <w:szCs w:val="14"/>
              </w:rPr>
              <w:t xml:space="preserve"> výzvy)</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6B7D5939"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3624EC">
              <w:rPr>
                <w:rFonts w:ascii="Roboto" w:hAnsi="Roboto"/>
                <w:sz w:val="14"/>
                <w:szCs w:val="14"/>
              </w:rPr>
              <w:t xml:space="preserve"> </w:t>
            </w:r>
            <w:r w:rsidR="003624EC">
              <w:rPr>
                <w:rFonts w:ascii="Roboto" w:hAnsi="Roboto"/>
                <w:i/>
                <w:sz w:val="14"/>
                <w:szCs w:val="14"/>
              </w:rPr>
              <w:t>(PPP č. 2</w:t>
            </w:r>
            <w:r w:rsidR="003624EC"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03CF3C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3624EC">
              <w:rPr>
                <w:rFonts w:ascii="Roboto" w:hAnsi="Roboto"/>
                <w:sz w:val="14"/>
                <w:szCs w:val="14"/>
              </w:rPr>
              <w:t xml:space="preserve"> </w:t>
            </w:r>
            <w:r w:rsidR="003624EC">
              <w:rPr>
                <w:rFonts w:ascii="Roboto" w:hAnsi="Roboto"/>
                <w:i/>
                <w:sz w:val="14"/>
                <w:szCs w:val="14"/>
              </w:rPr>
              <w:t>(PPP č. 3</w:t>
            </w:r>
            <w:r w:rsidR="003624EC"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13CA287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3624EC">
              <w:rPr>
                <w:rFonts w:ascii="Roboto" w:hAnsi="Roboto"/>
                <w:sz w:val="14"/>
                <w:szCs w:val="14"/>
              </w:rPr>
              <w:t xml:space="preserve"> </w:t>
            </w:r>
            <w:r w:rsidR="003624EC">
              <w:rPr>
                <w:rFonts w:ascii="Roboto" w:hAnsi="Roboto"/>
                <w:i/>
                <w:sz w:val="14"/>
                <w:szCs w:val="14"/>
              </w:rPr>
              <w:t>(PPP č. 4</w:t>
            </w:r>
            <w:r w:rsidR="003624EC"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02937C27"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3624EC">
              <w:rPr>
                <w:rFonts w:ascii="Roboto" w:hAnsi="Roboto"/>
                <w:i/>
                <w:sz w:val="14"/>
                <w:szCs w:val="14"/>
              </w:rPr>
              <w:t>(PPP č. 5</w:t>
            </w:r>
            <w:r w:rsidR="003624EC" w:rsidRPr="00353F21">
              <w:rPr>
                <w:rFonts w:ascii="Roboto" w:hAnsi="Roboto"/>
                <w:i/>
                <w:sz w:val="14"/>
                <w:szCs w:val="14"/>
              </w:rPr>
              <w:t xml:space="preserve"> výzvy)</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43C47C50"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3624EC">
              <w:rPr>
                <w:rFonts w:ascii="Roboto" w:hAnsi="Roboto"/>
                <w:sz w:val="14"/>
                <w:szCs w:val="14"/>
              </w:rPr>
              <w:t xml:space="preserve"> </w:t>
            </w:r>
            <w:r w:rsidR="003624EC">
              <w:rPr>
                <w:rFonts w:ascii="Roboto" w:hAnsi="Roboto"/>
                <w:i/>
                <w:sz w:val="14"/>
                <w:szCs w:val="14"/>
              </w:rPr>
              <w:t>(PPP č. 6</w:t>
            </w:r>
            <w:r w:rsidR="003624EC"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03FEB808"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3624EC">
              <w:rPr>
                <w:rFonts w:ascii="Roboto" w:hAnsi="Roboto"/>
                <w:sz w:val="14"/>
                <w:szCs w:val="14"/>
              </w:rPr>
              <w:t xml:space="preserve"> </w:t>
            </w:r>
            <w:r w:rsidR="003624EC">
              <w:rPr>
                <w:rFonts w:ascii="Roboto" w:hAnsi="Roboto"/>
                <w:i/>
                <w:sz w:val="14"/>
                <w:szCs w:val="14"/>
              </w:rPr>
              <w:t>(PPP č. 7</w:t>
            </w:r>
            <w:r w:rsidR="003624EC" w:rsidRPr="00353F21">
              <w:rPr>
                <w:rFonts w:ascii="Roboto" w:hAnsi="Roboto"/>
                <w:i/>
                <w:sz w:val="14"/>
                <w:szCs w:val="14"/>
              </w:rPr>
              <w:t xml:space="preserve"> výzvy)</w:t>
            </w:r>
          </w:p>
        </w:tc>
        <w:tc>
          <w:tcPr>
            <w:tcW w:w="4536" w:type="dxa"/>
          </w:tcPr>
          <w:p w14:paraId="54444F77"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 xml:space="preserve">Uznesenie zastupiteľstva o finančnej spôsobilosti </w:t>
            </w:r>
            <w:r w:rsidR="00DE6F89">
              <w:rPr>
                <w:rFonts w:ascii="Roboto" w:hAnsi="Roboto"/>
                <w:sz w:val="14"/>
                <w:szCs w:val="14"/>
              </w:rPr>
              <w:t>(ak relevantné)</w:t>
            </w:r>
          </w:p>
          <w:p w14:paraId="397868F3" w14:textId="3C47D31F" w:rsidR="00437D35" w:rsidRPr="00437D35" w:rsidRDefault="00437D35" w:rsidP="00437D35">
            <w:pPr>
              <w:pStyle w:val="Odsekzoznamu"/>
              <w:spacing w:before="60" w:after="60" w:line="240" w:lineRule="auto"/>
              <w:ind w:left="0"/>
              <w:jc w:val="left"/>
              <w:rPr>
                <w:rFonts w:ascii="Roboto" w:hAnsi="Roboto"/>
                <w:sz w:val="14"/>
                <w:szCs w:val="14"/>
              </w:rPr>
            </w:pPr>
            <w:r w:rsidRPr="00437D35">
              <w:rPr>
                <w:rFonts w:ascii="Roboto" w:hAnsi="Roboto"/>
                <w:sz w:val="14"/>
                <w:szCs w:val="14"/>
              </w:rPr>
              <w:t xml:space="preserve">a / alebo </w:t>
            </w:r>
          </w:p>
          <w:p w14:paraId="7F110753" w14:textId="058D23D0" w:rsidR="00437D35" w:rsidRPr="00440224" w:rsidRDefault="00437D35" w:rsidP="00437D35">
            <w:pPr>
              <w:pStyle w:val="Odsekzoznamu"/>
              <w:spacing w:before="60" w:after="60" w:line="240" w:lineRule="auto"/>
              <w:ind w:left="0"/>
              <w:jc w:val="left"/>
              <w:rPr>
                <w:rFonts w:ascii="Roboto" w:hAnsi="Roboto"/>
                <w:sz w:val="14"/>
                <w:szCs w:val="14"/>
              </w:rPr>
            </w:pPr>
            <w:r w:rsidRPr="00437D35">
              <w:rPr>
                <w:rFonts w:ascii="Roboto" w:hAnsi="Roboto"/>
                <w:sz w:val="14"/>
                <w:szCs w:val="14"/>
              </w:rPr>
              <w:t>Formulár ŽoNFP</w:t>
            </w:r>
            <w:r>
              <w:rPr>
                <w:rFonts w:ascii="Roboto" w:hAnsi="Roboto"/>
                <w:sz w:val="14"/>
                <w:szCs w:val="14"/>
              </w:rPr>
              <w:t xml:space="preserve"> </w:t>
            </w:r>
            <w:r w:rsidRPr="00437D35">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3B54A4CF"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3624EC">
              <w:rPr>
                <w:rFonts w:ascii="Roboto" w:hAnsi="Roboto"/>
                <w:sz w:val="14"/>
                <w:szCs w:val="14"/>
              </w:rPr>
              <w:t xml:space="preserve"> </w:t>
            </w:r>
            <w:r w:rsidR="003624EC">
              <w:rPr>
                <w:rFonts w:ascii="Roboto" w:hAnsi="Roboto"/>
                <w:i/>
                <w:sz w:val="14"/>
                <w:szCs w:val="14"/>
              </w:rPr>
              <w:t>(PPP č. 8</w:t>
            </w:r>
            <w:r w:rsidR="003624EC"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CEBF07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3624EC">
              <w:rPr>
                <w:rFonts w:ascii="Roboto" w:hAnsi="Roboto"/>
                <w:sz w:val="14"/>
                <w:szCs w:val="14"/>
              </w:rPr>
              <w:t xml:space="preserve"> </w:t>
            </w:r>
            <w:r w:rsidR="003624EC">
              <w:rPr>
                <w:rFonts w:ascii="Roboto" w:hAnsi="Roboto"/>
                <w:i/>
                <w:sz w:val="14"/>
                <w:szCs w:val="14"/>
              </w:rPr>
              <w:t>(PPP č. 9</w:t>
            </w:r>
            <w:r w:rsidR="003624EC" w:rsidRPr="00353F21">
              <w:rPr>
                <w:rFonts w:ascii="Roboto" w:hAnsi="Roboto"/>
                <w:i/>
                <w:sz w:val="14"/>
                <w:szCs w:val="14"/>
              </w:rPr>
              <w:t xml:space="preserve"> výzvy)</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AA6BB0" w:rsidRPr="00E654BA" w14:paraId="0F9DB119" w14:textId="77777777" w:rsidTr="001C1E75">
        <w:trPr>
          <w:trHeight w:val="1360"/>
          <w:ins w:id="2" w:author="Autor"/>
        </w:trPr>
        <w:tc>
          <w:tcPr>
            <w:tcW w:w="3970" w:type="dxa"/>
          </w:tcPr>
          <w:p w14:paraId="77A01F52" w14:textId="3E2A9526" w:rsidR="00AA6BB0" w:rsidRPr="00440224" w:rsidRDefault="00AA6BB0" w:rsidP="00320A71">
            <w:pPr>
              <w:pStyle w:val="Odsekzoznamu"/>
              <w:numPr>
                <w:ilvl w:val="0"/>
                <w:numId w:val="33"/>
              </w:numPr>
              <w:autoSpaceDE w:val="0"/>
              <w:autoSpaceDN w:val="0"/>
              <w:spacing w:before="60" w:after="60" w:line="240" w:lineRule="auto"/>
              <w:ind w:left="215" w:hanging="215"/>
              <w:contextualSpacing w:val="0"/>
              <w:jc w:val="left"/>
              <w:rPr>
                <w:ins w:id="3" w:author="Autor"/>
                <w:rFonts w:ascii="Roboto" w:hAnsi="Roboto"/>
                <w:sz w:val="14"/>
                <w:szCs w:val="14"/>
              </w:rPr>
            </w:pPr>
            <w:ins w:id="4" w:author="Autor">
              <w:r w:rsidRPr="00AA6BB0">
                <w:rPr>
                  <w:rFonts w:ascii="Roboto" w:hAnsi="Roboto"/>
                  <w:sz w:val="14"/>
                  <w:szCs w:val="14"/>
                </w:rPr>
                <w:lastRenderedPageBreak/>
                <w:t>Podmienka, že žiadateľ nie je evidovaný v Systéme včasného odhaľovania rizika a vylúčenia (EDES) ako vylúčená osoba alebo subjekt (PPP č. 10 výzvy)</w:t>
              </w:r>
            </w:ins>
          </w:p>
        </w:tc>
        <w:tc>
          <w:tcPr>
            <w:tcW w:w="4536" w:type="dxa"/>
          </w:tcPr>
          <w:p w14:paraId="54DE8F03" w14:textId="0CFBF072" w:rsidR="00AA6BB0" w:rsidRPr="001E3E1B" w:rsidRDefault="00AA6BB0" w:rsidP="00AA6BB0">
            <w:pPr>
              <w:spacing w:before="60" w:after="60" w:line="240" w:lineRule="auto"/>
              <w:jc w:val="left"/>
              <w:rPr>
                <w:ins w:id="5" w:author="Autor"/>
                <w:rFonts w:ascii="Arial Narrow" w:hAnsi="Arial Narrow"/>
                <w:sz w:val="18"/>
                <w:szCs w:val="18"/>
              </w:rPr>
            </w:pPr>
            <w:ins w:id="6" w:author="Autor">
              <w:r w:rsidRPr="00AA6BB0">
                <w:rPr>
                  <w:rFonts w:ascii="Roboto" w:hAnsi="Roboto"/>
                  <w:sz w:val="14"/>
                  <w:szCs w:val="14"/>
                </w:rPr>
                <w:t>Bez osobitnej prílohy</w:t>
              </w:r>
            </w:ins>
          </w:p>
        </w:tc>
        <w:tc>
          <w:tcPr>
            <w:tcW w:w="2081" w:type="dxa"/>
          </w:tcPr>
          <w:p w14:paraId="79215A9A" w14:textId="77777777" w:rsidR="00AA6BB0" w:rsidRPr="00440224" w:rsidRDefault="00AA6BB0" w:rsidP="00445692">
            <w:pPr>
              <w:rPr>
                <w:ins w:id="7" w:author="Autor"/>
                <w:rFonts w:ascii="Roboto" w:hAnsi="Roboto"/>
                <w:sz w:val="14"/>
                <w:szCs w:val="14"/>
              </w:rPr>
            </w:pPr>
          </w:p>
        </w:tc>
      </w:tr>
      <w:tr w:rsidR="00445692" w:rsidRPr="00707D44" w14:paraId="7C91BBC5" w14:textId="033D85AC" w:rsidTr="001C1E75">
        <w:trPr>
          <w:trHeight w:val="639"/>
        </w:trPr>
        <w:tc>
          <w:tcPr>
            <w:tcW w:w="3970" w:type="dxa"/>
          </w:tcPr>
          <w:p w14:paraId="0BA66771" w14:textId="709D462C" w:rsidR="00445692" w:rsidRPr="006A79B9" w:rsidRDefault="006A79B9"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3624EC">
              <w:rPr>
                <w:rFonts w:ascii="Roboto" w:hAnsi="Roboto"/>
                <w:bCs/>
                <w:sz w:val="14"/>
                <w:szCs w:val="14"/>
              </w:rPr>
              <w:t xml:space="preserve"> </w:t>
            </w:r>
            <w:r w:rsidR="003624EC">
              <w:rPr>
                <w:rFonts w:ascii="Roboto" w:hAnsi="Roboto"/>
                <w:i/>
                <w:sz w:val="14"/>
                <w:szCs w:val="14"/>
              </w:rPr>
              <w:t>(PPP č. 1</w:t>
            </w:r>
            <w:r w:rsidR="00437D35">
              <w:rPr>
                <w:rFonts w:ascii="Roboto" w:hAnsi="Roboto"/>
                <w:i/>
                <w:sz w:val="14"/>
                <w:szCs w:val="14"/>
              </w:rPr>
              <w:t>3</w:t>
            </w:r>
            <w:r w:rsidR="003624EC" w:rsidRPr="00353F21">
              <w:rPr>
                <w:rFonts w:ascii="Roboto" w:hAnsi="Roboto"/>
                <w:i/>
                <w:sz w:val="14"/>
                <w:szCs w:val="14"/>
              </w:rPr>
              <w:t xml:space="preserve"> výzvy)</w:t>
            </w:r>
          </w:p>
        </w:tc>
        <w:tc>
          <w:tcPr>
            <w:tcW w:w="4536" w:type="dxa"/>
          </w:tcPr>
          <w:p w14:paraId="18332150" w14:textId="0DC64DB4" w:rsidR="00445692" w:rsidRPr="00440224" w:rsidRDefault="00F45B98" w:rsidP="006A79B9">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19514F31" w:rsidR="00445692" w:rsidRPr="00440224" w:rsidRDefault="0044569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4</w:t>
            </w:r>
            <w:r w:rsidR="003624EC"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5F57C1CC" w:rsidR="00445692" w:rsidRPr="00440224" w:rsidRDefault="00FD062D"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6</w:t>
            </w:r>
            <w:r w:rsidR="003624EC">
              <w:rPr>
                <w:rFonts w:ascii="Roboto" w:hAnsi="Roboto"/>
                <w:i/>
                <w:sz w:val="14"/>
                <w:szCs w:val="14"/>
              </w:rPr>
              <w:t xml:space="preserve"> </w:t>
            </w:r>
            <w:r w:rsidR="003624EC" w:rsidRPr="00353F21">
              <w:rPr>
                <w:rFonts w:ascii="Roboto" w:hAnsi="Roboto"/>
                <w:i/>
                <w:sz w:val="14"/>
                <w:szCs w:val="14"/>
              </w:rPr>
              <w:t>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F27D2D" w:rsidRPr="00E654BA" w14:paraId="05C0DB5B" w14:textId="77777777" w:rsidTr="001C1E75">
        <w:trPr>
          <w:trHeight w:val="330"/>
        </w:trPr>
        <w:tc>
          <w:tcPr>
            <w:tcW w:w="3970" w:type="dxa"/>
          </w:tcPr>
          <w:p w14:paraId="019FC707" w14:textId="44B29563" w:rsidR="00F27D2D" w:rsidRPr="00FD062D" w:rsidRDefault="00F27D2D"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oprávnenosti cieľovej skupiny projektu</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7</w:t>
            </w:r>
            <w:r w:rsidR="003624EC">
              <w:rPr>
                <w:rFonts w:ascii="Roboto" w:hAnsi="Roboto"/>
                <w:i/>
                <w:sz w:val="14"/>
                <w:szCs w:val="14"/>
              </w:rPr>
              <w:t xml:space="preserve"> </w:t>
            </w:r>
            <w:r w:rsidR="003624EC" w:rsidRPr="00353F21">
              <w:rPr>
                <w:rFonts w:ascii="Roboto" w:hAnsi="Roboto"/>
                <w:i/>
                <w:sz w:val="14"/>
                <w:szCs w:val="14"/>
              </w:rPr>
              <w:t>výzvy)</w:t>
            </w:r>
          </w:p>
        </w:tc>
        <w:tc>
          <w:tcPr>
            <w:tcW w:w="4536" w:type="dxa"/>
          </w:tcPr>
          <w:p w14:paraId="69A300AD" w14:textId="04BC92B7" w:rsidR="00F27D2D" w:rsidRPr="00440224" w:rsidRDefault="00F45B98"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E256" w14:textId="77777777" w:rsidR="00F27D2D" w:rsidRPr="00440224" w:rsidRDefault="00F27D2D"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03132485" w:rsidR="00445692" w:rsidRPr="00440224" w:rsidRDefault="0064384C"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8</w:t>
            </w:r>
            <w:r w:rsidR="003624EC" w:rsidRPr="00353F21">
              <w:rPr>
                <w:rFonts w:ascii="Roboto" w:hAnsi="Roboto"/>
                <w:i/>
                <w:sz w:val="14"/>
                <w:szCs w:val="14"/>
              </w:rPr>
              <w:t xml:space="preserve"> výzvy)</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1C1CA8D8" w14:textId="5BBCBD3A" w:rsidR="00445692" w:rsidRPr="00440224" w:rsidRDefault="00AE141D" w:rsidP="00AE141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Špecifikácia oprávnených vý</w:t>
            </w:r>
            <w:r w:rsidR="00F45B98">
              <w:rPr>
                <w:rFonts w:ascii="Roboto" w:hAnsi="Roboto"/>
                <w:sz w:val="14"/>
                <w:szCs w:val="14"/>
              </w:rPr>
              <w:t xml:space="preserve">davkov a spôsob ich stanovenia </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106CC202" w:rsidR="00445692" w:rsidRPr="00E712E2" w:rsidRDefault="00E712E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3624EC">
              <w:rPr>
                <w:rFonts w:ascii="Roboto" w:hAnsi="Roboto"/>
                <w:sz w:val="14"/>
                <w:szCs w:val="14"/>
              </w:rPr>
              <w:t xml:space="preserve"> </w:t>
            </w:r>
            <w:r w:rsidR="00DE6F89">
              <w:rPr>
                <w:rFonts w:ascii="Roboto" w:hAnsi="Roboto"/>
                <w:sz w:val="14"/>
                <w:szCs w:val="14"/>
              </w:rPr>
              <w:t>štátnych príslušníkov tretích krajín</w:t>
            </w:r>
            <w:r w:rsidR="00DE6F89">
              <w:rPr>
                <w:rFonts w:ascii="Roboto" w:hAnsi="Roboto"/>
                <w:i/>
                <w:sz w:val="14"/>
                <w:szCs w:val="14"/>
              </w:rPr>
              <w:t xml:space="preserve"> </w:t>
            </w:r>
            <w:r w:rsidR="003624EC">
              <w:rPr>
                <w:rFonts w:ascii="Roboto" w:hAnsi="Roboto"/>
                <w:i/>
                <w:sz w:val="14"/>
                <w:szCs w:val="14"/>
              </w:rPr>
              <w:t>(PPP č. 1</w:t>
            </w:r>
            <w:r w:rsidR="00437D35">
              <w:rPr>
                <w:rFonts w:ascii="Roboto" w:hAnsi="Roboto"/>
                <w:i/>
                <w:sz w:val="14"/>
                <w:szCs w:val="14"/>
              </w:rPr>
              <w:t>9</w:t>
            </w:r>
            <w:r w:rsidR="003624EC"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4DB0AB71" w:rsidR="00445692" w:rsidRPr="00440224" w:rsidRDefault="00E712E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3624EC">
              <w:rPr>
                <w:rFonts w:ascii="Roboto" w:hAnsi="Roboto"/>
                <w:sz w:val="14"/>
                <w:szCs w:val="14"/>
              </w:rPr>
              <w:t xml:space="preserve"> </w:t>
            </w:r>
            <w:r w:rsidR="003624EC">
              <w:rPr>
                <w:rFonts w:ascii="Roboto" w:hAnsi="Roboto"/>
                <w:i/>
                <w:sz w:val="14"/>
                <w:szCs w:val="14"/>
              </w:rPr>
              <w:t xml:space="preserve">(PPP č. </w:t>
            </w:r>
            <w:r w:rsidR="00437D35">
              <w:rPr>
                <w:rFonts w:ascii="Roboto" w:hAnsi="Roboto"/>
                <w:i/>
                <w:sz w:val="14"/>
                <w:szCs w:val="14"/>
              </w:rPr>
              <w:t>20</w:t>
            </w:r>
            <w:r w:rsidR="003624EC" w:rsidRPr="00353F21">
              <w:rPr>
                <w:rFonts w:ascii="Roboto" w:hAnsi="Roboto"/>
                <w:i/>
                <w:sz w:val="14"/>
                <w:szCs w:val="14"/>
              </w:rPr>
              <w:t xml:space="preserve"> výzvy)</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63F38402" w:rsidR="00445692" w:rsidRPr="00440224" w:rsidRDefault="00536AA3"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5</w:t>
            </w:r>
            <w:r w:rsidR="003624EC"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21B55888" w:rsidR="00445692" w:rsidRPr="00440224" w:rsidRDefault="00536AA3"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6</w:t>
            </w:r>
            <w:r w:rsidR="003624EC"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6168218E" w:rsidR="00445692" w:rsidRPr="00440224" w:rsidRDefault="0044569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7</w:t>
            </w:r>
            <w:r w:rsidR="003624EC"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046ACC09" w:rsidR="00661A8C" w:rsidRPr="00661A8C" w:rsidRDefault="00661A8C"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3624EC">
              <w:rPr>
                <w:rFonts w:ascii="Roboto" w:hAnsi="Roboto"/>
                <w:sz w:val="14"/>
                <w:szCs w:val="14"/>
              </w:rPr>
              <w:t> </w:t>
            </w:r>
            <w:r w:rsidRPr="00661A8C">
              <w:rPr>
                <w:rFonts w:ascii="Roboto" w:hAnsi="Roboto"/>
                <w:sz w:val="14"/>
                <w:szCs w:val="14"/>
              </w:rPr>
              <w:t>destigmatizácie</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9</w:t>
            </w:r>
            <w:r w:rsidR="003624EC"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3624EC" w:rsidRPr="00E654BA" w14:paraId="03EA4752" w14:textId="77777777" w:rsidTr="001C1E75">
        <w:trPr>
          <w:trHeight w:val="330"/>
        </w:trPr>
        <w:tc>
          <w:tcPr>
            <w:tcW w:w="3970" w:type="dxa"/>
          </w:tcPr>
          <w:p w14:paraId="3777A7FE" w14:textId="1022376F" w:rsidR="003624EC" w:rsidRDefault="003624EC"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45B98">
              <w:rPr>
                <w:rFonts w:ascii="Roboto" w:hAnsi="Roboto"/>
                <w:sz w:val="14"/>
                <w:szCs w:val="14"/>
              </w:rPr>
              <w:t>Podmienka, že výdavky projektu sú oprávnené a nárokovaná výška výdavkov je oprávnená na financovanie z OP ĽZ</w:t>
            </w:r>
            <w:r>
              <w:rPr>
                <w:rFonts w:ascii="Roboto" w:hAnsi="Roboto"/>
                <w:sz w:val="14"/>
                <w:szCs w:val="14"/>
              </w:rPr>
              <w:t xml:space="preserve"> </w:t>
            </w:r>
            <w:r>
              <w:rPr>
                <w:rFonts w:ascii="Roboto" w:hAnsi="Roboto"/>
                <w:i/>
                <w:sz w:val="14"/>
                <w:szCs w:val="14"/>
              </w:rPr>
              <w:t>(PPP č. 3</w:t>
            </w:r>
            <w:r w:rsidR="00437D35">
              <w:rPr>
                <w:rFonts w:ascii="Roboto" w:hAnsi="Roboto"/>
                <w:i/>
                <w:sz w:val="14"/>
                <w:szCs w:val="14"/>
              </w:rPr>
              <w:t>2</w:t>
            </w:r>
            <w:r w:rsidRPr="00353F21">
              <w:rPr>
                <w:rFonts w:ascii="Roboto" w:hAnsi="Roboto"/>
                <w:i/>
                <w:sz w:val="14"/>
                <w:szCs w:val="14"/>
              </w:rPr>
              <w:t xml:space="preserve"> výzvy)</w:t>
            </w:r>
          </w:p>
        </w:tc>
        <w:tc>
          <w:tcPr>
            <w:tcW w:w="4536" w:type="dxa"/>
          </w:tcPr>
          <w:p w14:paraId="04749557" w14:textId="13D105C1" w:rsidR="003624EC" w:rsidRPr="00440224" w:rsidRDefault="003624EC" w:rsidP="00320A71">
            <w:pPr>
              <w:spacing w:before="60" w:after="60" w:line="240" w:lineRule="auto"/>
              <w:rPr>
                <w:rFonts w:ascii="Roboto" w:hAnsi="Roboto"/>
                <w:sz w:val="14"/>
                <w:szCs w:val="14"/>
              </w:rPr>
            </w:pPr>
            <w:r w:rsidRPr="00F45B98">
              <w:rPr>
                <w:rFonts w:ascii="Roboto" w:hAnsi="Roboto"/>
                <w:sz w:val="14"/>
                <w:szCs w:val="14"/>
              </w:rPr>
              <w:t>Príloha č.6 ŽoNFP - Špecifikácia oprávnených výdavkov a spôsob ich stanovenia</w:t>
            </w:r>
          </w:p>
        </w:tc>
        <w:tc>
          <w:tcPr>
            <w:tcW w:w="2081" w:type="dxa"/>
          </w:tcPr>
          <w:p w14:paraId="0791EAD3" w14:textId="77777777" w:rsidR="003624EC" w:rsidRPr="00440224" w:rsidRDefault="003624EC" w:rsidP="00445692">
            <w:pPr>
              <w:rPr>
                <w:rFonts w:ascii="Roboto" w:hAnsi="Roboto"/>
                <w:sz w:val="14"/>
                <w:szCs w:val="14"/>
              </w:rPr>
            </w:pPr>
          </w:p>
        </w:tc>
      </w:tr>
      <w:tr w:rsidR="009C180D" w:rsidRPr="00E654BA" w14:paraId="4B27D0FE" w14:textId="77777777" w:rsidTr="001C1E75">
        <w:trPr>
          <w:trHeight w:val="330"/>
        </w:trPr>
        <w:tc>
          <w:tcPr>
            <w:tcW w:w="3970" w:type="dxa"/>
          </w:tcPr>
          <w:p w14:paraId="07A1E68A" w14:textId="4825A069" w:rsidR="009C180D" w:rsidRPr="00661A8C" w:rsidRDefault="00F45B98" w:rsidP="00AA6BB0">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F45B98">
              <w:rPr>
                <w:rFonts w:ascii="Roboto" w:hAnsi="Roboto"/>
                <w:sz w:val="14"/>
                <w:szCs w:val="14"/>
              </w:rPr>
              <w:t>Podmienka poskytnutia príspevku z hľadiska časovej oprávnenosti realizácie projektu</w:t>
            </w:r>
            <w:r w:rsidR="003624EC">
              <w:rPr>
                <w:rFonts w:ascii="Roboto" w:hAnsi="Roboto"/>
                <w:sz w:val="14"/>
                <w:szCs w:val="14"/>
              </w:rPr>
              <w:t xml:space="preserve"> </w:t>
            </w:r>
            <w:r w:rsidR="003624EC">
              <w:rPr>
                <w:rFonts w:ascii="Roboto" w:hAnsi="Roboto"/>
                <w:i/>
                <w:sz w:val="14"/>
                <w:szCs w:val="14"/>
              </w:rPr>
              <w:t>(</w:t>
            </w:r>
            <w:bookmarkStart w:id="8" w:name="_GoBack"/>
            <w:r w:rsidR="003624EC">
              <w:rPr>
                <w:rFonts w:ascii="Roboto" w:hAnsi="Roboto"/>
                <w:i/>
                <w:sz w:val="14"/>
                <w:szCs w:val="14"/>
              </w:rPr>
              <w:t>PPP č. 3</w:t>
            </w:r>
            <w:r w:rsidR="00437D35">
              <w:rPr>
                <w:rFonts w:ascii="Roboto" w:hAnsi="Roboto"/>
                <w:i/>
                <w:sz w:val="14"/>
                <w:szCs w:val="14"/>
              </w:rPr>
              <w:t>5</w:t>
            </w:r>
            <w:r w:rsidR="003624EC" w:rsidRPr="00353F21">
              <w:rPr>
                <w:rFonts w:ascii="Roboto" w:hAnsi="Roboto"/>
                <w:i/>
                <w:sz w:val="14"/>
                <w:szCs w:val="14"/>
              </w:rPr>
              <w:t xml:space="preserve"> výzvy</w:t>
            </w:r>
            <w:bookmarkEnd w:id="8"/>
            <w:r w:rsidR="003624EC" w:rsidRPr="00353F21">
              <w:rPr>
                <w:rFonts w:ascii="Roboto" w:hAnsi="Roboto"/>
                <w:i/>
                <w:sz w:val="14"/>
                <w:szCs w:val="14"/>
              </w:rPr>
              <w:t>)</w:t>
            </w:r>
          </w:p>
        </w:tc>
        <w:tc>
          <w:tcPr>
            <w:tcW w:w="4536" w:type="dxa"/>
          </w:tcPr>
          <w:p w14:paraId="691600FD" w14:textId="7AF251DC" w:rsidR="009C180D" w:rsidRPr="00440224" w:rsidRDefault="009C180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0C30E758" w14:textId="77777777" w:rsidR="009C180D" w:rsidRPr="00440224" w:rsidRDefault="009C180D" w:rsidP="00445692">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5475FCDE" w:rsidR="00BE6FDA" w:rsidRDefault="00BE6FDA" w:rsidP="00CE61D2">
      <w:pPr>
        <w:spacing w:after="120"/>
        <w:rPr>
          <w:rFonts w:ascii="Roboto" w:hAnsi="Roboto"/>
          <w:sz w:val="14"/>
          <w:szCs w:val="14"/>
        </w:rPr>
      </w:pPr>
      <w:r w:rsidRPr="00FF37C2">
        <w:rPr>
          <w:rFonts w:ascii="Roboto" w:hAnsi="Roboto"/>
          <w:sz w:val="14"/>
          <w:szCs w:val="14"/>
        </w:rPr>
        <w:lastRenderedPageBreak/>
        <w:t xml:space="preserve">Zaväzujem sa bezodkladne písomne informovať poskytovateľa o všetkých zmenách, ktoré sa týkajú uvedených údajov a skutočností. Súhlasím so správou, spracovaním a uchovávaním všetkých uvedených osobných údajov </w:t>
      </w:r>
      <w:r w:rsidR="00951FCE" w:rsidRPr="002D7DCC">
        <w:rPr>
          <w:rFonts w:ascii="Roboto" w:hAnsi="Roboto"/>
          <w:sz w:val="14"/>
          <w:szCs w:val="14"/>
        </w:rPr>
        <w:t>podľa § 47 zákona č. 292/2014 Z. z. o príspevku poskytovanom z európskych štrukturálnych a investičných fondov a o zmene a doplnení niektorých zákonov.</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46767EB0"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244AF0">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05C8A3AB" w14:textId="62B397BC" w:rsidR="00F3293F" w:rsidRDefault="00F3293F" w:rsidP="00F3293F">
      <w:pPr>
        <w:pStyle w:val="Odsekzoznamu"/>
        <w:numPr>
          <w:ilvl w:val="0"/>
          <w:numId w:val="14"/>
        </w:numPr>
        <w:spacing w:after="0"/>
        <w:ind w:left="714" w:hanging="357"/>
        <w:rPr>
          <w:ins w:id="9" w:author="Autor"/>
          <w:rFonts w:ascii="Roboto" w:hAnsi="Roboto"/>
          <w:sz w:val="14"/>
          <w:szCs w:val="14"/>
        </w:rPr>
      </w:pPr>
      <w:r>
        <w:rPr>
          <w:rFonts w:ascii="Roboto" w:hAnsi="Roboto"/>
          <w:sz w:val="14"/>
          <w:szCs w:val="14"/>
        </w:rPr>
        <w:t>nie som obcou v nútenej správe,</w:t>
      </w:r>
    </w:p>
    <w:p w14:paraId="1ED0EE3F" w14:textId="53D861BD" w:rsidR="00AA6BB0" w:rsidRPr="00AA6BB0" w:rsidDel="00AA6BB0" w:rsidRDefault="00AA6BB0" w:rsidP="008A5A10">
      <w:pPr>
        <w:pStyle w:val="Odsekzoznamu"/>
        <w:numPr>
          <w:ilvl w:val="0"/>
          <w:numId w:val="14"/>
        </w:numPr>
        <w:spacing w:after="0" w:line="240" w:lineRule="auto"/>
        <w:rPr>
          <w:del w:id="10" w:author="Autor"/>
          <w:rFonts w:ascii="Roboto" w:hAnsi="Roboto"/>
          <w:sz w:val="14"/>
          <w:szCs w:val="14"/>
        </w:rPr>
      </w:pPr>
      <w:ins w:id="11" w:author="Autor">
        <w:r w:rsidRPr="00AA6BB0">
          <w:rPr>
            <w:rFonts w:ascii="Roboto" w:hAnsi="Roboto"/>
            <w:sz w:val="14"/>
            <w:szCs w:val="14"/>
          </w:rPr>
          <w:t>žiadateľ nie je evidovaný v Systéme včasného odhaľovania rizika a vylúčenia (EDES), ako vylúčená osoba alebo subjekt v zmysle článku 135 a nasledujúcich nariadenia o rozpočtových pravidlách,</w:t>
        </w:r>
      </w:ins>
    </w:p>
    <w:p w14:paraId="7EB3F4D0" w14:textId="77777777" w:rsidR="00F3293F" w:rsidRPr="00AA6BB0" w:rsidRDefault="00F3293F" w:rsidP="008A5A10">
      <w:pPr>
        <w:pStyle w:val="Odsekzoznamu"/>
        <w:numPr>
          <w:ilvl w:val="0"/>
          <w:numId w:val="14"/>
        </w:numPr>
        <w:spacing w:after="0" w:line="240" w:lineRule="auto"/>
        <w:rPr>
          <w:rFonts w:ascii="Roboto" w:hAnsi="Roboto"/>
          <w:sz w:val="14"/>
          <w:szCs w:val="14"/>
        </w:rPr>
      </w:pPr>
      <w:r w:rsidRPr="00AA6BB0">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6E822CFD" w:rsidR="002B5939" w:rsidRDefault="00F3293F" w:rsidP="00CF5A77">
      <w:pPr>
        <w:pStyle w:val="Odsekzoznamu"/>
        <w:spacing w:after="0"/>
        <w:rPr>
          <w:rFonts w:ascii="Roboto" w:hAnsi="Roboto"/>
          <w:sz w:val="14"/>
          <w:szCs w:val="14"/>
        </w:rPr>
      </w:pPr>
      <w:r w:rsidRPr="00F3293F">
        <w:rPr>
          <w:rFonts w:ascii="Roboto" w:hAnsi="Roboto"/>
          <w:sz w:val="14"/>
          <w:szCs w:val="14"/>
        </w:rPr>
        <w:t>,</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384BEE02" w14:textId="7F3C0CA4"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F45B98">
        <w:rPr>
          <w:rFonts w:ascii="Roboto" w:hAnsi="Roboto"/>
          <w:sz w:val="14"/>
          <w:szCs w:val="14"/>
        </w:rPr>
        <w:t xml:space="preserve"> </w:t>
      </w:r>
      <w:r w:rsidR="00F45B98" w:rsidRPr="00F45B98">
        <w:rPr>
          <w:rFonts w:ascii="Roboto" w:hAnsi="Roboto"/>
          <w:i/>
          <w:sz w:val="14"/>
          <w:szCs w:val="14"/>
        </w:rPr>
        <w:t>(</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21B75690" w14:textId="3DBDFAF2" w:rsidR="00CF5A77" w:rsidRDefault="004A0D9A" w:rsidP="004A0D9A">
      <w:pPr>
        <w:pStyle w:val="Odsekzoznamu"/>
        <w:numPr>
          <w:ilvl w:val="0"/>
          <w:numId w:val="14"/>
        </w:numPr>
        <w:spacing w:before="120" w:after="120" w:line="240" w:lineRule="auto"/>
        <w:rPr>
          <w:rFonts w:ascii="Roboto" w:hAnsi="Roboto" w:cstheme="minorHAnsi"/>
          <w:color w:val="000000" w:themeColor="text1"/>
          <w:sz w:val="14"/>
          <w:szCs w:val="14"/>
        </w:rPr>
      </w:pPr>
      <w:r w:rsidRPr="0085410A">
        <w:rPr>
          <w:rFonts w:ascii="Roboto" w:hAnsi="Roboto" w:cstheme="minorHAnsi"/>
          <w:b/>
          <w:color w:val="000000" w:themeColor="text1"/>
          <w:sz w:val="14"/>
          <w:szCs w:val="14"/>
        </w:rPr>
        <w:t>v prípade už existujúceho projektu</w:t>
      </w:r>
      <w:r w:rsidRPr="0085410A">
        <w:rPr>
          <w:rFonts w:ascii="Roboto" w:hAnsi="Roboto" w:cstheme="minorHAnsi"/>
          <w:color w:val="000000" w:themeColor="text1"/>
          <w:sz w:val="14"/>
          <w:szCs w:val="14"/>
        </w:rPr>
        <w:t xml:space="preserve"> zameraného na poskytovanie MOPS schváleného v rámci výzvy s kódom OPLZ-PO5-2017-1</w:t>
      </w:r>
      <w:r>
        <w:rPr>
          <w:rFonts w:ascii="Roboto" w:hAnsi="Roboto" w:cstheme="minorHAnsi"/>
          <w:color w:val="000000" w:themeColor="text1"/>
          <w:sz w:val="14"/>
          <w:szCs w:val="14"/>
        </w:rPr>
        <w:t xml:space="preserve"> alebo OPLZ-PO5-2018</w:t>
      </w:r>
      <w:r w:rsidRPr="0085410A">
        <w:rPr>
          <w:rFonts w:ascii="Roboto" w:hAnsi="Roboto" w:cstheme="minorHAnsi"/>
          <w:color w:val="000000" w:themeColor="text1"/>
          <w:sz w:val="14"/>
          <w:szCs w:val="14"/>
        </w:rPr>
        <w:t xml:space="preserve">-1 </w:t>
      </w:r>
      <w:r w:rsidRPr="0085410A">
        <w:rPr>
          <w:rFonts w:ascii="Roboto" w:hAnsi="Roboto" w:cstheme="minorHAnsi"/>
          <w:b/>
          <w:color w:val="000000" w:themeColor="text1"/>
          <w:sz w:val="14"/>
          <w:szCs w:val="14"/>
        </w:rPr>
        <w:t>zabezpečím pokračovanie poskytovania tejto služby v rámci tejto predkladanej žiadosti o NFP tak, aby som vylúčil riziko duplicitného financovania aktivít MOPS dvoma projektami s rovnakým predmetom v rovnakej lokalite MRK</w:t>
      </w:r>
      <w:r w:rsidRPr="0085410A">
        <w:rPr>
          <w:rFonts w:ascii="Roboto" w:hAnsi="Roboto" w:cstheme="minorHAnsi"/>
          <w:color w:val="000000" w:themeColor="text1"/>
          <w:sz w:val="14"/>
          <w:szCs w:val="14"/>
        </w:rPr>
        <w:t xml:space="preserve">. V tejto súvislosti deklarujem záväzok ukončenia aktivít poskytovania MOPS v rámci existujúceho projektu zazmluvneného v rámci výzvy s kódom OPLZ-PO5-2017-1 </w:t>
      </w:r>
      <w:r>
        <w:rPr>
          <w:rFonts w:ascii="Roboto" w:hAnsi="Roboto" w:cstheme="minorHAnsi"/>
          <w:color w:val="000000" w:themeColor="text1"/>
          <w:sz w:val="14"/>
          <w:szCs w:val="14"/>
        </w:rPr>
        <w:t>alebo OPLZ-PO5-2018</w:t>
      </w:r>
      <w:r w:rsidRPr="0085410A">
        <w:rPr>
          <w:rFonts w:ascii="Roboto" w:hAnsi="Roboto" w:cstheme="minorHAnsi"/>
          <w:color w:val="000000" w:themeColor="text1"/>
          <w:sz w:val="14"/>
          <w:szCs w:val="14"/>
        </w:rPr>
        <w:t>-1</w:t>
      </w:r>
      <w:r>
        <w:rPr>
          <w:rFonts w:ascii="Roboto" w:hAnsi="Roboto" w:cstheme="minorHAnsi"/>
          <w:color w:val="000000" w:themeColor="text1"/>
          <w:sz w:val="14"/>
          <w:szCs w:val="14"/>
        </w:rPr>
        <w:t xml:space="preserve"> </w:t>
      </w:r>
      <w:r w:rsidRPr="0085410A">
        <w:rPr>
          <w:rFonts w:ascii="Roboto" w:hAnsi="Roboto" w:cstheme="minorHAnsi"/>
          <w:color w:val="000000" w:themeColor="text1"/>
          <w:sz w:val="14"/>
          <w:szCs w:val="14"/>
        </w:rPr>
        <w:t>jeho ukončením v prípade schválenia tejto predkladanej žiadosti o NFP, v rámci ktorej budem pokračovať v aktivitách poskytovania MOPS v rovnakej lokalite s</w:t>
      </w:r>
      <w:r w:rsidR="00CF5A77">
        <w:rPr>
          <w:rFonts w:ascii="Roboto" w:hAnsi="Roboto" w:cstheme="minorHAnsi"/>
          <w:color w:val="000000" w:themeColor="text1"/>
          <w:sz w:val="14"/>
          <w:szCs w:val="14"/>
        </w:rPr>
        <w:t> </w:t>
      </w:r>
      <w:r w:rsidRPr="0085410A">
        <w:rPr>
          <w:rFonts w:ascii="Roboto" w:hAnsi="Roboto" w:cstheme="minorHAnsi"/>
          <w:color w:val="000000" w:themeColor="text1"/>
          <w:sz w:val="14"/>
          <w:szCs w:val="14"/>
        </w:rPr>
        <w:t>MRK</w:t>
      </w:r>
    </w:p>
    <w:p w14:paraId="5FA3C1E0" w14:textId="3C50F599" w:rsidR="00CF5A77" w:rsidRPr="00CF5A77" w:rsidRDefault="004045B5" w:rsidP="00CF5A77">
      <w:pPr>
        <w:pStyle w:val="Odsekzoznamu"/>
        <w:numPr>
          <w:ilvl w:val="0"/>
          <w:numId w:val="14"/>
        </w:numPr>
        <w:spacing w:before="120" w:after="120"/>
        <w:rPr>
          <w:rFonts w:ascii="Roboto" w:hAnsi="Roboto" w:cstheme="minorHAnsi"/>
          <w:color w:val="FF0000"/>
          <w:sz w:val="14"/>
          <w:szCs w:val="14"/>
        </w:rPr>
      </w:pPr>
      <w:r w:rsidRPr="00CF5A77">
        <w:rPr>
          <w:rFonts w:ascii="Roboto" w:hAnsi="Roboto" w:cstheme="minorHAnsi"/>
          <w:color w:val="000000" w:themeColor="text1"/>
          <w:sz w:val="14"/>
          <w:szCs w:val="14"/>
        </w:rPr>
        <w:t>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w:t>
      </w:r>
      <w:r w:rsidR="00CF5A77">
        <w:rPr>
          <w:rFonts w:ascii="Roboto" w:hAnsi="Roboto" w:cstheme="minorHAnsi"/>
          <w:color w:val="000000" w:themeColor="text1"/>
          <w:sz w:val="14"/>
          <w:szCs w:val="14"/>
        </w:rPr>
        <w:t xml:space="preserve"> </w:t>
      </w:r>
      <w:r w:rsidR="00CF5A77" w:rsidRPr="00CF5A77">
        <w:rPr>
          <w:rFonts w:ascii="Roboto" w:hAnsi="Roboto" w:cstheme="minorHAnsi"/>
          <w:color w:val="FF0000"/>
          <w:sz w:val="14"/>
          <w:szCs w:val="14"/>
        </w:rPr>
        <w:t>(Žiadateľ vyberá toto vyhlásenie vždy v rámci realizácie aktivity MOPS , t.j. typ aktivity A)</w:t>
      </w:r>
    </w:p>
    <w:p w14:paraId="6CCC2923" w14:textId="1DAF0D73" w:rsidR="004A0D9A" w:rsidRPr="00CF5A77" w:rsidRDefault="004A0D9A" w:rsidP="00CF5A77">
      <w:pPr>
        <w:pStyle w:val="Odsekzoznamu"/>
        <w:spacing w:before="120" w:after="120" w:line="240" w:lineRule="auto"/>
        <w:rPr>
          <w:rFonts w:ascii="Roboto" w:hAnsi="Roboto" w:cstheme="minorHAnsi"/>
          <w:color w:val="FF0000"/>
          <w:sz w:val="14"/>
          <w:szCs w:val="14"/>
        </w:rPr>
      </w:pPr>
    </w:p>
    <w:p w14:paraId="08CA55B1" w14:textId="77777777" w:rsidR="004A0D9A" w:rsidRDefault="004A0D9A" w:rsidP="002E0950">
      <w:pPr>
        <w:spacing w:after="0"/>
        <w:rPr>
          <w:rFonts w:ascii="Roboto" w:hAnsi="Roboto" w:cs="Roboto"/>
          <w:color w:val="000000"/>
          <w:sz w:val="14"/>
          <w:szCs w:val="14"/>
          <w:highlight w:val="cyan"/>
        </w:rPr>
      </w:pPr>
    </w:p>
    <w:p w14:paraId="502FDC84" w14:textId="3DC6AA2F" w:rsidR="000F29C6" w:rsidRPr="000F29C6" w:rsidRDefault="000F29C6" w:rsidP="002E6C08">
      <w:pPr>
        <w:spacing w:before="100" w:beforeAutospacing="1" w:after="100" w:afterAutospacing="1" w:line="240" w:lineRule="auto"/>
        <w:rPr>
          <w:rFonts w:ascii="Roboto" w:hAnsi="Roboto"/>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lastRenderedPageBreak/>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(odtlačok 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67D420D4" w:rsidR="00D676FC" w:rsidRPr="00BE6FDA" w:rsidRDefault="001D6CF4" w:rsidP="001D6CF4">
      <w:pPr>
        <w:pStyle w:val="Odsekzoznamu"/>
        <w:ind w:left="-426"/>
        <w:rPr>
          <w:rFonts w:ascii="Roboto" w:hAnsi="Roboto"/>
          <w:sz w:val="14"/>
          <w:szCs w:val="14"/>
        </w:rPr>
      </w:pPr>
      <w:ins w:id="12" w:author="Autor">
        <w:r w:rsidRPr="001D6CF4">
          <w:rPr>
            <w:rFonts w:ascii="Roboto" w:hAnsi="Roboto"/>
            <w:sz w:val="14"/>
            <w:szCs w:val="14"/>
          </w:rPr>
          <w:t>V zmysle zákona o príspevku EŠIF, §48, ods.1 a 2, žiadateľ uvedie titul, meno a priezvisko fyzickej osoby alebo obchodné meno alebo názov právnickej osoby, ktorá sa podieľala na vypracovaní projektu (ŽoNFP); to neplatí pre fyzické osoby v pracovnom pomere alebo služobnom pomere k žiadateľovi –v tomto prípade žiadateľ uvedie, že ŽoNFP bola vypracovaná kapacitami žiadateľa.</w:t>
        </w:r>
      </w:ins>
      <w:del w:id="13" w:author="Autor">
        <w:r w:rsidR="00D42D28" w:rsidRPr="00247CC8" w:rsidDel="001D6CF4">
          <w:rPr>
            <w:rFonts w:ascii="Roboto" w:hAnsi="Roboto"/>
            <w:sz w:val="14"/>
            <w:szCs w:val="14"/>
          </w:rPr>
          <w:delText>V rámci tejto výzvy sa tabuľka nevypĺňa.</w:delText>
        </w:r>
      </w:del>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568F7" w14:textId="77777777" w:rsidR="00D634FA" w:rsidRDefault="00D634FA" w:rsidP="00BC0D02">
      <w:pPr>
        <w:spacing w:after="0" w:line="240" w:lineRule="auto"/>
      </w:pPr>
      <w:r>
        <w:separator/>
      </w:r>
    </w:p>
  </w:endnote>
  <w:endnote w:type="continuationSeparator" w:id="0">
    <w:p w14:paraId="6B126FFA" w14:textId="77777777" w:rsidR="00D634FA" w:rsidRDefault="00D634FA"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647D2" w14:textId="77777777" w:rsidR="00D634FA" w:rsidRDefault="00D634FA" w:rsidP="00BC0D02">
      <w:pPr>
        <w:spacing w:after="0" w:line="240" w:lineRule="auto"/>
      </w:pPr>
      <w:r>
        <w:separator/>
      </w:r>
    </w:p>
  </w:footnote>
  <w:footnote w:type="continuationSeparator" w:id="0">
    <w:p w14:paraId="48A6EA34" w14:textId="77777777" w:rsidR="00D634FA" w:rsidRDefault="00D634FA" w:rsidP="00BC0D02">
      <w:pPr>
        <w:spacing w:after="0" w:line="240" w:lineRule="auto"/>
      </w:pPr>
      <w:r>
        <w:continuationSeparator/>
      </w:r>
    </w:p>
  </w:footnote>
  <w:footnote w:id="1">
    <w:p w14:paraId="04E3B870" w14:textId="40D36B03" w:rsidR="008644B3" w:rsidRPr="00A40171" w:rsidRDefault="008644B3" w:rsidP="00A40171">
      <w:pPr>
        <w:pStyle w:val="Textpoznmkypodiarou"/>
        <w:rPr>
          <w:rFonts w:ascii="Calibri" w:hAnsi="Calibri" w:cs="Calibri"/>
          <w:sz w:val="16"/>
          <w:szCs w:val="16"/>
        </w:rPr>
      </w:pPr>
      <w:r w:rsidRPr="004A7BE3">
        <w:rPr>
          <w:rStyle w:val="Odkaznapoznmkupodiarou"/>
          <w:rFonts w:ascii="Calibri" w:hAnsi="Calibri" w:cs="Calibri"/>
          <w:sz w:val="18"/>
          <w:szCs w:val="18"/>
        </w:rPr>
        <w:footnoteRef/>
      </w:r>
      <w:r w:rsidRPr="0069316E">
        <w:rPr>
          <w:rFonts w:ascii="Calibri" w:hAnsi="Calibri" w:cs="Calibri"/>
          <w:sz w:val="18"/>
          <w:szCs w:val="18"/>
        </w:rPr>
        <w:t xml:space="preserve"> </w:t>
      </w:r>
      <w:r w:rsidRPr="00A52CC1">
        <w:rPr>
          <w:rFonts w:ascii="Roboto" w:hAnsi="Roboto"/>
          <w:sz w:val="14"/>
          <w:szCs w:val="14"/>
        </w:rPr>
        <w:t xml:space="preserve">Pod lokalitou sa rozumie priestorové vymedzenie obyvateľov segregovaných a separovaných rómskych komunít dotknutých projektom vo vzťahu k obci (t.j. na okraji obce, </w:t>
      </w:r>
      <w:r>
        <w:rPr>
          <w:rFonts w:ascii="Roboto" w:hAnsi="Roboto"/>
          <w:sz w:val="14"/>
          <w:szCs w:val="14"/>
        </w:rPr>
        <w:t>koncentrované</w:t>
      </w:r>
      <w:r w:rsidRPr="00A52CC1">
        <w:rPr>
          <w:rFonts w:ascii="Roboto" w:hAnsi="Roboto"/>
          <w:sz w:val="14"/>
          <w:szCs w:val="14"/>
        </w:rPr>
        <w:t xml:space="preserve"> v rámci obce, mimo obce). V prípade umiestnenia obyvateľov segregovaných a separovaných rómskych komunít mimo obce, žiadateľ uvedie aj približnú vzdialenosť.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D0953D1"/>
    <w:multiLevelType w:val="hybridMultilevel"/>
    <w:tmpl w:val="95BE1F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4"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7"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7"/>
  </w:num>
  <w:num w:numId="5">
    <w:abstractNumId w:val="23"/>
  </w:num>
  <w:num w:numId="6">
    <w:abstractNumId w:val="2"/>
  </w:num>
  <w:num w:numId="7">
    <w:abstractNumId w:val="20"/>
  </w:num>
  <w:num w:numId="8">
    <w:abstractNumId w:val="37"/>
  </w:num>
  <w:num w:numId="9">
    <w:abstractNumId w:val="9"/>
  </w:num>
  <w:num w:numId="10">
    <w:abstractNumId w:val="28"/>
  </w:num>
  <w:num w:numId="11">
    <w:abstractNumId w:val="21"/>
  </w:num>
  <w:num w:numId="12">
    <w:abstractNumId w:val="26"/>
  </w:num>
  <w:num w:numId="13">
    <w:abstractNumId w:val="4"/>
  </w:num>
  <w:num w:numId="14">
    <w:abstractNumId w:val="31"/>
  </w:num>
  <w:num w:numId="15">
    <w:abstractNumId w:val="7"/>
  </w:num>
  <w:num w:numId="16">
    <w:abstractNumId w:val="17"/>
  </w:num>
  <w:num w:numId="17">
    <w:abstractNumId w:val="11"/>
  </w:num>
  <w:num w:numId="18">
    <w:abstractNumId w:val="18"/>
  </w:num>
  <w:num w:numId="19">
    <w:abstractNumId w:val="35"/>
  </w:num>
  <w:num w:numId="20">
    <w:abstractNumId w:val="13"/>
  </w:num>
  <w:num w:numId="21">
    <w:abstractNumId w:val="36"/>
  </w:num>
  <w:num w:numId="22">
    <w:abstractNumId w:val="5"/>
  </w:num>
  <w:num w:numId="23">
    <w:abstractNumId w:val="22"/>
  </w:num>
  <w:num w:numId="24">
    <w:abstractNumId w:val="0"/>
  </w:num>
  <w:num w:numId="25">
    <w:abstractNumId w:val="1"/>
  </w:num>
  <w:num w:numId="26">
    <w:abstractNumId w:val="32"/>
  </w:num>
  <w:num w:numId="27">
    <w:abstractNumId w:val="30"/>
  </w:num>
  <w:num w:numId="28">
    <w:abstractNumId w:val="29"/>
  </w:num>
  <w:num w:numId="29">
    <w:abstractNumId w:val="3"/>
  </w:num>
  <w:num w:numId="30">
    <w:abstractNumId w:val="34"/>
  </w:num>
  <w:num w:numId="31">
    <w:abstractNumId w:val="15"/>
  </w:num>
  <w:num w:numId="32">
    <w:abstractNumId w:val="16"/>
  </w:num>
  <w:num w:numId="33">
    <w:abstractNumId w:val="38"/>
  </w:num>
  <w:num w:numId="34">
    <w:abstractNumId w:val="44"/>
  </w:num>
  <w:num w:numId="35">
    <w:abstractNumId w:val="19"/>
  </w:num>
  <w:num w:numId="36">
    <w:abstractNumId w:val="41"/>
  </w:num>
  <w:num w:numId="37">
    <w:abstractNumId w:val="42"/>
  </w:num>
  <w:num w:numId="38">
    <w:abstractNumId w:val="24"/>
  </w:num>
  <w:num w:numId="39">
    <w:abstractNumId w:val="39"/>
  </w:num>
  <w:num w:numId="40">
    <w:abstractNumId w:val="33"/>
  </w:num>
  <w:num w:numId="41">
    <w:abstractNumId w:val="40"/>
  </w:num>
  <w:num w:numId="42">
    <w:abstractNumId w:val="43"/>
  </w:num>
  <w:num w:numId="43">
    <w:abstractNumId w:val="12"/>
  </w:num>
  <w:num w:numId="44">
    <w:abstractNumId w:val="14"/>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57B59"/>
    <w:rsid w:val="00067398"/>
    <w:rsid w:val="0007019F"/>
    <w:rsid w:val="00071BBD"/>
    <w:rsid w:val="00074F3A"/>
    <w:rsid w:val="0008013E"/>
    <w:rsid w:val="0008355B"/>
    <w:rsid w:val="00086DA9"/>
    <w:rsid w:val="00090B8F"/>
    <w:rsid w:val="00092098"/>
    <w:rsid w:val="000921EE"/>
    <w:rsid w:val="000A1333"/>
    <w:rsid w:val="000A4A66"/>
    <w:rsid w:val="000A4DD9"/>
    <w:rsid w:val="000A5CD3"/>
    <w:rsid w:val="000B06BE"/>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68A1"/>
    <w:rsid w:val="001200B2"/>
    <w:rsid w:val="00122ABD"/>
    <w:rsid w:val="00126865"/>
    <w:rsid w:val="00136716"/>
    <w:rsid w:val="00137CFF"/>
    <w:rsid w:val="00142C1C"/>
    <w:rsid w:val="001452E1"/>
    <w:rsid w:val="00147DC5"/>
    <w:rsid w:val="001623C5"/>
    <w:rsid w:val="00162CDF"/>
    <w:rsid w:val="00163D7A"/>
    <w:rsid w:val="00165D43"/>
    <w:rsid w:val="00167183"/>
    <w:rsid w:val="001678AC"/>
    <w:rsid w:val="00180945"/>
    <w:rsid w:val="00195E24"/>
    <w:rsid w:val="001A2076"/>
    <w:rsid w:val="001A4FBA"/>
    <w:rsid w:val="001A6D66"/>
    <w:rsid w:val="001B1564"/>
    <w:rsid w:val="001B3AD1"/>
    <w:rsid w:val="001C17D5"/>
    <w:rsid w:val="001C1E75"/>
    <w:rsid w:val="001D6A7B"/>
    <w:rsid w:val="001D6CF4"/>
    <w:rsid w:val="001D75A0"/>
    <w:rsid w:val="001D7CEC"/>
    <w:rsid w:val="001E3A5E"/>
    <w:rsid w:val="001E669B"/>
    <w:rsid w:val="001E6CCE"/>
    <w:rsid w:val="001F051A"/>
    <w:rsid w:val="001F7D8A"/>
    <w:rsid w:val="00212CDD"/>
    <w:rsid w:val="002135D6"/>
    <w:rsid w:val="002203E4"/>
    <w:rsid w:val="0023012E"/>
    <w:rsid w:val="00244AF0"/>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D7DCC"/>
    <w:rsid w:val="002E0950"/>
    <w:rsid w:val="002E3B34"/>
    <w:rsid w:val="002E5742"/>
    <w:rsid w:val="002E6C08"/>
    <w:rsid w:val="002F7175"/>
    <w:rsid w:val="003120FE"/>
    <w:rsid w:val="00313E17"/>
    <w:rsid w:val="00316546"/>
    <w:rsid w:val="00320A71"/>
    <w:rsid w:val="00324F4B"/>
    <w:rsid w:val="00335F3F"/>
    <w:rsid w:val="00337D2E"/>
    <w:rsid w:val="003466BC"/>
    <w:rsid w:val="003570C3"/>
    <w:rsid w:val="0036101E"/>
    <w:rsid w:val="003624EC"/>
    <w:rsid w:val="00365722"/>
    <w:rsid w:val="00367160"/>
    <w:rsid w:val="00370D37"/>
    <w:rsid w:val="00370E7F"/>
    <w:rsid w:val="00375E9D"/>
    <w:rsid w:val="00377099"/>
    <w:rsid w:val="00387C80"/>
    <w:rsid w:val="003A28E7"/>
    <w:rsid w:val="003A6DDA"/>
    <w:rsid w:val="003C4ED7"/>
    <w:rsid w:val="003C50C6"/>
    <w:rsid w:val="003C69D1"/>
    <w:rsid w:val="003C7493"/>
    <w:rsid w:val="003D04F9"/>
    <w:rsid w:val="003D6F2C"/>
    <w:rsid w:val="003F00A8"/>
    <w:rsid w:val="003F077B"/>
    <w:rsid w:val="004045B5"/>
    <w:rsid w:val="00407535"/>
    <w:rsid w:val="00407B47"/>
    <w:rsid w:val="00412861"/>
    <w:rsid w:val="00415C5D"/>
    <w:rsid w:val="00425CD9"/>
    <w:rsid w:val="004307C5"/>
    <w:rsid w:val="004373C3"/>
    <w:rsid w:val="00437D35"/>
    <w:rsid w:val="00440224"/>
    <w:rsid w:val="004430F3"/>
    <w:rsid w:val="00445692"/>
    <w:rsid w:val="0045133E"/>
    <w:rsid w:val="004561E7"/>
    <w:rsid w:val="00470E7B"/>
    <w:rsid w:val="00473F31"/>
    <w:rsid w:val="00474A40"/>
    <w:rsid w:val="00481257"/>
    <w:rsid w:val="00482E05"/>
    <w:rsid w:val="004830ED"/>
    <w:rsid w:val="004846F2"/>
    <w:rsid w:val="00494308"/>
    <w:rsid w:val="004A05C9"/>
    <w:rsid w:val="004A0D9A"/>
    <w:rsid w:val="004A1569"/>
    <w:rsid w:val="004A3AC3"/>
    <w:rsid w:val="004B2EED"/>
    <w:rsid w:val="004B7118"/>
    <w:rsid w:val="004E2262"/>
    <w:rsid w:val="004E74C3"/>
    <w:rsid w:val="004E75B1"/>
    <w:rsid w:val="004F1DDF"/>
    <w:rsid w:val="004F31E9"/>
    <w:rsid w:val="004F58DB"/>
    <w:rsid w:val="004F6D6B"/>
    <w:rsid w:val="00500688"/>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85C9A"/>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61A8C"/>
    <w:rsid w:val="00663DD9"/>
    <w:rsid w:val="00665777"/>
    <w:rsid w:val="00670DC9"/>
    <w:rsid w:val="006718EB"/>
    <w:rsid w:val="006732BE"/>
    <w:rsid w:val="006804D2"/>
    <w:rsid w:val="00687204"/>
    <w:rsid w:val="006875B7"/>
    <w:rsid w:val="00691153"/>
    <w:rsid w:val="006916E6"/>
    <w:rsid w:val="0069512B"/>
    <w:rsid w:val="00695E76"/>
    <w:rsid w:val="006A4434"/>
    <w:rsid w:val="006A79B9"/>
    <w:rsid w:val="006B5B08"/>
    <w:rsid w:val="006C4C0A"/>
    <w:rsid w:val="006C535B"/>
    <w:rsid w:val="006D138B"/>
    <w:rsid w:val="006D725D"/>
    <w:rsid w:val="006E1A8A"/>
    <w:rsid w:val="006F24C6"/>
    <w:rsid w:val="006F4FDB"/>
    <w:rsid w:val="006F7724"/>
    <w:rsid w:val="0070190A"/>
    <w:rsid w:val="00703968"/>
    <w:rsid w:val="0070528A"/>
    <w:rsid w:val="007078DC"/>
    <w:rsid w:val="00711E1C"/>
    <w:rsid w:val="00727588"/>
    <w:rsid w:val="007507C4"/>
    <w:rsid w:val="00750B69"/>
    <w:rsid w:val="00762B20"/>
    <w:rsid w:val="00765530"/>
    <w:rsid w:val="00770979"/>
    <w:rsid w:val="007824CA"/>
    <w:rsid w:val="00793ABC"/>
    <w:rsid w:val="0079464A"/>
    <w:rsid w:val="007A139E"/>
    <w:rsid w:val="007A26C7"/>
    <w:rsid w:val="007A766A"/>
    <w:rsid w:val="007B13C3"/>
    <w:rsid w:val="007B2DB1"/>
    <w:rsid w:val="007B4C37"/>
    <w:rsid w:val="007C0BDF"/>
    <w:rsid w:val="007C2D94"/>
    <w:rsid w:val="007C7B6C"/>
    <w:rsid w:val="007C7C5D"/>
    <w:rsid w:val="007D05E9"/>
    <w:rsid w:val="007E5794"/>
    <w:rsid w:val="00803E8C"/>
    <w:rsid w:val="008135C7"/>
    <w:rsid w:val="008144FD"/>
    <w:rsid w:val="00814EBE"/>
    <w:rsid w:val="0082334A"/>
    <w:rsid w:val="00832697"/>
    <w:rsid w:val="00835571"/>
    <w:rsid w:val="00843A06"/>
    <w:rsid w:val="0085410A"/>
    <w:rsid w:val="00860AC8"/>
    <w:rsid w:val="008644B3"/>
    <w:rsid w:val="00871818"/>
    <w:rsid w:val="00875444"/>
    <w:rsid w:val="0088637C"/>
    <w:rsid w:val="00887191"/>
    <w:rsid w:val="00887602"/>
    <w:rsid w:val="008909CC"/>
    <w:rsid w:val="00893B95"/>
    <w:rsid w:val="008943B2"/>
    <w:rsid w:val="00896D4C"/>
    <w:rsid w:val="00897EBD"/>
    <w:rsid w:val="008A0DA9"/>
    <w:rsid w:val="008B1B13"/>
    <w:rsid w:val="008B256D"/>
    <w:rsid w:val="008B4D7F"/>
    <w:rsid w:val="008B4DFB"/>
    <w:rsid w:val="008B7177"/>
    <w:rsid w:val="008B7E02"/>
    <w:rsid w:val="008C4E22"/>
    <w:rsid w:val="008D2E64"/>
    <w:rsid w:val="008D6157"/>
    <w:rsid w:val="008D65CF"/>
    <w:rsid w:val="008D7645"/>
    <w:rsid w:val="008D765B"/>
    <w:rsid w:val="008E28EF"/>
    <w:rsid w:val="008E4FCD"/>
    <w:rsid w:val="008E6F05"/>
    <w:rsid w:val="008F3C09"/>
    <w:rsid w:val="008F57F1"/>
    <w:rsid w:val="008F6018"/>
    <w:rsid w:val="009062F8"/>
    <w:rsid w:val="00910327"/>
    <w:rsid w:val="009107C7"/>
    <w:rsid w:val="009129C0"/>
    <w:rsid w:val="00917D4C"/>
    <w:rsid w:val="0092417B"/>
    <w:rsid w:val="00925038"/>
    <w:rsid w:val="00926FCA"/>
    <w:rsid w:val="00927325"/>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180D"/>
    <w:rsid w:val="009C3F14"/>
    <w:rsid w:val="009C7606"/>
    <w:rsid w:val="009D0729"/>
    <w:rsid w:val="009E4910"/>
    <w:rsid w:val="009E6CC5"/>
    <w:rsid w:val="009E6CDF"/>
    <w:rsid w:val="009F54A5"/>
    <w:rsid w:val="00A1357C"/>
    <w:rsid w:val="00A13FC4"/>
    <w:rsid w:val="00A14D59"/>
    <w:rsid w:val="00A23B3A"/>
    <w:rsid w:val="00A2528B"/>
    <w:rsid w:val="00A2726C"/>
    <w:rsid w:val="00A30EB7"/>
    <w:rsid w:val="00A40171"/>
    <w:rsid w:val="00A50109"/>
    <w:rsid w:val="00A52CC1"/>
    <w:rsid w:val="00A62690"/>
    <w:rsid w:val="00A64B3E"/>
    <w:rsid w:val="00A65F09"/>
    <w:rsid w:val="00A773B7"/>
    <w:rsid w:val="00A827D7"/>
    <w:rsid w:val="00A82CF9"/>
    <w:rsid w:val="00A866BB"/>
    <w:rsid w:val="00A9335F"/>
    <w:rsid w:val="00AA24AB"/>
    <w:rsid w:val="00AA5B24"/>
    <w:rsid w:val="00AA6BB0"/>
    <w:rsid w:val="00AB76F3"/>
    <w:rsid w:val="00AD0082"/>
    <w:rsid w:val="00AD1685"/>
    <w:rsid w:val="00AD3453"/>
    <w:rsid w:val="00AD4741"/>
    <w:rsid w:val="00AE141D"/>
    <w:rsid w:val="00AE3514"/>
    <w:rsid w:val="00AE5FF4"/>
    <w:rsid w:val="00AE6D8B"/>
    <w:rsid w:val="00AF2A00"/>
    <w:rsid w:val="00AF2B95"/>
    <w:rsid w:val="00B01BD9"/>
    <w:rsid w:val="00B041DE"/>
    <w:rsid w:val="00B05BA1"/>
    <w:rsid w:val="00B05F6F"/>
    <w:rsid w:val="00B10FA0"/>
    <w:rsid w:val="00B1525C"/>
    <w:rsid w:val="00B1636E"/>
    <w:rsid w:val="00B1645A"/>
    <w:rsid w:val="00B23EA3"/>
    <w:rsid w:val="00B24AF5"/>
    <w:rsid w:val="00B4103C"/>
    <w:rsid w:val="00B42369"/>
    <w:rsid w:val="00B43640"/>
    <w:rsid w:val="00B56D55"/>
    <w:rsid w:val="00B60050"/>
    <w:rsid w:val="00B60F0E"/>
    <w:rsid w:val="00B62270"/>
    <w:rsid w:val="00B624DB"/>
    <w:rsid w:val="00B62D35"/>
    <w:rsid w:val="00B67100"/>
    <w:rsid w:val="00B7080D"/>
    <w:rsid w:val="00B83F39"/>
    <w:rsid w:val="00B86B28"/>
    <w:rsid w:val="00B949B3"/>
    <w:rsid w:val="00BB4E45"/>
    <w:rsid w:val="00BB6901"/>
    <w:rsid w:val="00BC0BE8"/>
    <w:rsid w:val="00BC0D02"/>
    <w:rsid w:val="00BC3879"/>
    <w:rsid w:val="00BE6FDA"/>
    <w:rsid w:val="00BE70B8"/>
    <w:rsid w:val="00BF0224"/>
    <w:rsid w:val="00BF2F98"/>
    <w:rsid w:val="00BF42F4"/>
    <w:rsid w:val="00BF76BE"/>
    <w:rsid w:val="00C00827"/>
    <w:rsid w:val="00C00A30"/>
    <w:rsid w:val="00C013B5"/>
    <w:rsid w:val="00C06FD2"/>
    <w:rsid w:val="00C123ED"/>
    <w:rsid w:val="00C25C08"/>
    <w:rsid w:val="00C3562F"/>
    <w:rsid w:val="00C36F09"/>
    <w:rsid w:val="00C4340A"/>
    <w:rsid w:val="00C45212"/>
    <w:rsid w:val="00C506BA"/>
    <w:rsid w:val="00C5175F"/>
    <w:rsid w:val="00C54B3F"/>
    <w:rsid w:val="00C710FD"/>
    <w:rsid w:val="00C713A1"/>
    <w:rsid w:val="00C80E8C"/>
    <w:rsid w:val="00C932E5"/>
    <w:rsid w:val="00C93B56"/>
    <w:rsid w:val="00CA3FD3"/>
    <w:rsid w:val="00CA76B0"/>
    <w:rsid w:val="00CC00DF"/>
    <w:rsid w:val="00CC316E"/>
    <w:rsid w:val="00CC5437"/>
    <w:rsid w:val="00CD03D7"/>
    <w:rsid w:val="00CD310A"/>
    <w:rsid w:val="00CE1925"/>
    <w:rsid w:val="00CE4E97"/>
    <w:rsid w:val="00CE61D2"/>
    <w:rsid w:val="00CE6504"/>
    <w:rsid w:val="00CE6DD1"/>
    <w:rsid w:val="00CF5A77"/>
    <w:rsid w:val="00D063C5"/>
    <w:rsid w:val="00D17172"/>
    <w:rsid w:val="00D20A09"/>
    <w:rsid w:val="00D23AAA"/>
    <w:rsid w:val="00D23B8A"/>
    <w:rsid w:val="00D2755A"/>
    <w:rsid w:val="00D27FED"/>
    <w:rsid w:val="00D31737"/>
    <w:rsid w:val="00D42D28"/>
    <w:rsid w:val="00D54F14"/>
    <w:rsid w:val="00D634FA"/>
    <w:rsid w:val="00D644D6"/>
    <w:rsid w:val="00D676FC"/>
    <w:rsid w:val="00D71751"/>
    <w:rsid w:val="00D74CC3"/>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7A8"/>
    <w:rsid w:val="00DE499E"/>
    <w:rsid w:val="00DE4C88"/>
    <w:rsid w:val="00DE6F89"/>
    <w:rsid w:val="00E01CDE"/>
    <w:rsid w:val="00E10346"/>
    <w:rsid w:val="00E20CFB"/>
    <w:rsid w:val="00E23760"/>
    <w:rsid w:val="00E33F95"/>
    <w:rsid w:val="00E375FF"/>
    <w:rsid w:val="00E4172F"/>
    <w:rsid w:val="00E443BD"/>
    <w:rsid w:val="00E44CF5"/>
    <w:rsid w:val="00E47B48"/>
    <w:rsid w:val="00E63D11"/>
    <w:rsid w:val="00E712E2"/>
    <w:rsid w:val="00E72D4F"/>
    <w:rsid w:val="00E7576C"/>
    <w:rsid w:val="00E76071"/>
    <w:rsid w:val="00E76BD0"/>
    <w:rsid w:val="00E90101"/>
    <w:rsid w:val="00EA3997"/>
    <w:rsid w:val="00EB13A1"/>
    <w:rsid w:val="00EB1DF8"/>
    <w:rsid w:val="00ED2089"/>
    <w:rsid w:val="00ED2C6D"/>
    <w:rsid w:val="00EE1036"/>
    <w:rsid w:val="00EE493D"/>
    <w:rsid w:val="00EE64CC"/>
    <w:rsid w:val="00EF2A03"/>
    <w:rsid w:val="00EF7EB5"/>
    <w:rsid w:val="00F0117C"/>
    <w:rsid w:val="00F026A3"/>
    <w:rsid w:val="00F07F8D"/>
    <w:rsid w:val="00F169A6"/>
    <w:rsid w:val="00F2027D"/>
    <w:rsid w:val="00F2303C"/>
    <w:rsid w:val="00F27D2D"/>
    <w:rsid w:val="00F3293F"/>
    <w:rsid w:val="00F36FB2"/>
    <w:rsid w:val="00F45B98"/>
    <w:rsid w:val="00F52123"/>
    <w:rsid w:val="00F646AD"/>
    <w:rsid w:val="00F64B3C"/>
    <w:rsid w:val="00F66683"/>
    <w:rsid w:val="00F7048B"/>
    <w:rsid w:val="00F75446"/>
    <w:rsid w:val="00F76E57"/>
    <w:rsid w:val="00F839F7"/>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2.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D49A20-7BC5-4A83-813F-27AB27CB8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9B4DB-EAE4-4E5F-A075-D4014B88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6751</Words>
  <Characters>38487</Characters>
  <Application>Microsoft Office Word</Application>
  <DocSecurity>0</DocSecurity>
  <Lines>320</Lines>
  <Paragraphs>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2021-11-20T19:17:00Z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