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E32527" w14:textId="0B3B549C" w:rsidR="00FE28FD" w:rsidRPr="00B25A95" w:rsidRDefault="00B25A95" w:rsidP="00B25A95">
      <w:pPr>
        <w:spacing w:after="0" w:line="240" w:lineRule="auto"/>
        <w:jc w:val="right"/>
        <w:rPr>
          <w:rFonts w:cstheme="minorHAnsi"/>
          <w:i/>
          <w:sz w:val="20"/>
          <w:szCs w:val="20"/>
        </w:rPr>
      </w:pPr>
      <w:bookmarkStart w:id="0" w:name="_GoBack"/>
      <w:bookmarkEnd w:id="0"/>
      <w:r w:rsidRPr="00B25A95">
        <w:rPr>
          <w:rFonts w:cstheme="minorHAnsi"/>
          <w:i/>
          <w:sz w:val="20"/>
          <w:szCs w:val="20"/>
        </w:rPr>
        <w:t>Príloha č. 2 ŽoNFP</w:t>
      </w:r>
    </w:p>
    <w:p w14:paraId="2214FD78" w14:textId="6790AB6F" w:rsidR="007204B7" w:rsidRPr="001253BE" w:rsidRDefault="00954CB0" w:rsidP="00F26416">
      <w:pPr>
        <w:spacing w:after="0" w:line="240" w:lineRule="auto"/>
        <w:jc w:val="center"/>
        <w:rPr>
          <w:rFonts w:cs="Times New Roman"/>
          <w:b/>
          <w:smallCaps/>
          <w:sz w:val="28"/>
          <w:szCs w:val="28"/>
        </w:rPr>
      </w:pPr>
      <w:r>
        <w:rPr>
          <w:rFonts w:cs="Times New Roman"/>
          <w:b/>
          <w:smallCaps/>
          <w:sz w:val="28"/>
          <w:szCs w:val="28"/>
        </w:rPr>
        <w:t>údaje na vyžiadanie</w:t>
      </w:r>
      <w:r w:rsidR="00387931" w:rsidRPr="001253BE">
        <w:rPr>
          <w:rFonts w:cs="Times New Roman"/>
          <w:b/>
          <w:smallCaps/>
          <w:sz w:val="28"/>
          <w:szCs w:val="28"/>
        </w:rPr>
        <w:t xml:space="preserve"> </w:t>
      </w:r>
      <w:r w:rsidR="007204B7" w:rsidRPr="001253BE">
        <w:rPr>
          <w:rFonts w:cs="Times New Roman"/>
          <w:b/>
          <w:smallCaps/>
          <w:sz w:val="28"/>
          <w:szCs w:val="28"/>
        </w:rPr>
        <w:t>výpis</w:t>
      </w:r>
      <w:r w:rsidR="00387931" w:rsidRPr="001253BE">
        <w:rPr>
          <w:rFonts w:cs="Times New Roman"/>
          <w:b/>
          <w:smallCaps/>
          <w:sz w:val="28"/>
          <w:szCs w:val="28"/>
        </w:rPr>
        <w:t>u</w:t>
      </w:r>
      <w:r w:rsidR="007204B7" w:rsidRPr="001253BE">
        <w:rPr>
          <w:rFonts w:cs="Times New Roman"/>
          <w:b/>
          <w:smallCaps/>
          <w:sz w:val="28"/>
          <w:szCs w:val="28"/>
        </w:rPr>
        <w:t xml:space="preserve"> z registra trestov</w:t>
      </w:r>
    </w:p>
    <w:p w14:paraId="1A4CB631" w14:textId="6FCD0FDA" w:rsidR="00845569" w:rsidRPr="001253BE" w:rsidRDefault="00845569" w:rsidP="00F26416">
      <w:pPr>
        <w:spacing w:after="0" w:line="240" w:lineRule="auto"/>
        <w:jc w:val="center"/>
        <w:rPr>
          <w:rFonts w:cs="Times New Roman"/>
          <w:sz w:val="20"/>
          <w:szCs w:val="20"/>
        </w:rPr>
      </w:pPr>
      <w:r w:rsidRPr="001253BE">
        <w:rPr>
          <w:rFonts w:cs="Times New Roman"/>
          <w:sz w:val="20"/>
          <w:szCs w:val="20"/>
        </w:rPr>
        <w:t xml:space="preserve">na základe §10 </w:t>
      </w:r>
      <w:r w:rsidR="003D285B" w:rsidRPr="001253BE">
        <w:rPr>
          <w:rFonts w:cs="Times New Roman"/>
          <w:sz w:val="20"/>
          <w:szCs w:val="20"/>
        </w:rPr>
        <w:t>a nasledujúcich z</w:t>
      </w:r>
      <w:r w:rsidRPr="001253BE">
        <w:rPr>
          <w:rFonts w:cs="Times New Roman"/>
          <w:sz w:val="20"/>
          <w:szCs w:val="20"/>
        </w:rPr>
        <w:t>ákon</w:t>
      </w:r>
      <w:r w:rsidR="00982F35" w:rsidRPr="001253BE">
        <w:rPr>
          <w:rFonts w:cs="Times New Roman"/>
          <w:sz w:val="20"/>
          <w:szCs w:val="20"/>
        </w:rPr>
        <w:t>a</w:t>
      </w:r>
      <w:r w:rsidRPr="001253BE">
        <w:rPr>
          <w:rFonts w:cs="Times New Roman"/>
          <w:sz w:val="20"/>
          <w:szCs w:val="20"/>
        </w:rPr>
        <w:t xml:space="preserve"> č. 330/2007 Z.</w:t>
      </w:r>
      <w:r w:rsidR="001C7C20" w:rsidRPr="001253BE">
        <w:rPr>
          <w:rFonts w:cs="Times New Roman"/>
          <w:sz w:val="20"/>
          <w:szCs w:val="20"/>
        </w:rPr>
        <w:t xml:space="preserve"> </w:t>
      </w:r>
      <w:r w:rsidRPr="001253BE">
        <w:rPr>
          <w:rFonts w:cs="Times New Roman"/>
          <w:sz w:val="20"/>
          <w:szCs w:val="20"/>
        </w:rPr>
        <w:t>z. o registri trestov a o zmene a doplnení niektorých zákonov</w:t>
      </w:r>
    </w:p>
    <w:p w14:paraId="0BF6483A" w14:textId="77777777" w:rsidR="003F194D" w:rsidRPr="001253BE" w:rsidRDefault="003F194D" w:rsidP="00F26416">
      <w:pPr>
        <w:spacing w:after="0" w:line="240" w:lineRule="auto"/>
        <w:jc w:val="center"/>
        <w:rPr>
          <w:rFonts w:cs="Times New Roman"/>
        </w:rPr>
      </w:pPr>
    </w:p>
    <w:p w14:paraId="023D850F" w14:textId="77777777" w:rsidR="003F194D" w:rsidRPr="001253BE" w:rsidRDefault="003F194D" w:rsidP="003F194D">
      <w:pPr>
        <w:spacing w:after="0" w:line="240" w:lineRule="auto"/>
        <w:jc w:val="center"/>
        <w:rPr>
          <w:rFonts w:cs="Times New Roman"/>
        </w:rPr>
      </w:pPr>
    </w:p>
    <w:p w14:paraId="0D263578" w14:textId="204B72CB" w:rsidR="00FF6403" w:rsidRPr="001253BE" w:rsidRDefault="008F18B6" w:rsidP="00FF6403">
      <w:pPr>
        <w:jc w:val="both"/>
        <w:rPr>
          <w:rFonts w:cs="Times New Roman"/>
        </w:rPr>
      </w:pPr>
      <w:r>
        <w:rPr>
          <w:rFonts w:cs="Times New Roman"/>
        </w:rPr>
        <w:t>J</w:t>
      </w:r>
      <w:r w:rsidR="003C2C0A" w:rsidRPr="001253BE">
        <w:rPr>
          <w:rFonts w:cs="Times New Roman"/>
        </w:rPr>
        <w:t>a</w:t>
      </w:r>
      <w:r w:rsidR="0077387B">
        <w:rPr>
          <w:rFonts w:cs="Times New Roman"/>
        </w:rPr>
        <w:t>,</w:t>
      </w:r>
      <w:r w:rsidR="003C2C0A" w:rsidRPr="001253BE">
        <w:rPr>
          <w:rFonts w:cs="Times New Roman"/>
        </w:rPr>
        <w:t xml:space="preserve"> </w:t>
      </w:r>
      <w:r w:rsidR="00CC052E" w:rsidRPr="001253BE">
        <w:rPr>
          <w:rFonts w:cs="Times New Roman"/>
          <w:b/>
        </w:rPr>
        <w:t>Meno Priezvisko</w:t>
      </w:r>
      <w:r w:rsidR="00FF6403" w:rsidRPr="001253BE">
        <w:rPr>
          <w:rFonts w:cs="Times New Roman"/>
        </w:rPr>
        <w:t xml:space="preserve"> </w:t>
      </w:r>
      <w:r w:rsidR="00FF6403" w:rsidRPr="001253BE">
        <w:rPr>
          <w:rFonts w:cs="Times New Roman"/>
          <w:b/>
        </w:rPr>
        <w:t>ako štatutárny zástupca</w:t>
      </w:r>
      <w:r w:rsidR="00235565" w:rsidRPr="001253BE">
        <w:rPr>
          <w:rFonts w:cs="Times New Roman"/>
        </w:rPr>
        <w:t xml:space="preserve"> (prokurista/splnomocnená osoba)</w:t>
      </w:r>
      <w:r w:rsidR="00FF6403" w:rsidRPr="001253BE">
        <w:rPr>
          <w:rFonts w:cs="Times New Roman"/>
        </w:rPr>
        <w:t xml:space="preserve"> </w:t>
      </w:r>
      <w:r w:rsidR="00FF6403" w:rsidRPr="001253BE">
        <w:rPr>
          <w:rFonts w:cs="Times New Roman"/>
          <w:b/>
        </w:rPr>
        <w:t>žiadateľa</w:t>
      </w:r>
      <w:r w:rsidR="00E07980" w:rsidRPr="001253BE">
        <w:rPr>
          <w:rFonts w:cs="Times New Roman"/>
        </w:rPr>
        <w:t xml:space="preserve"> </w:t>
      </w:r>
      <w:r w:rsidR="00FF6403" w:rsidRPr="001253BE">
        <w:rPr>
          <w:rFonts w:cs="Times New Roman"/>
        </w:rPr>
        <w:t>o nenávratný finančný príspevok</w:t>
      </w:r>
      <w:r w:rsidR="006F1C97">
        <w:rPr>
          <w:rFonts w:cs="Times New Roman"/>
        </w:rPr>
        <w:t>,</w:t>
      </w:r>
      <w:r w:rsidR="003C2C0A" w:rsidRPr="001253BE">
        <w:rPr>
          <w:rFonts w:cs="Times New Roman"/>
        </w:rPr>
        <w:t xml:space="preserve"> </w:t>
      </w:r>
      <w:r>
        <w:rPr>
          <w:rFonts w:cs="Times New Roman"/>
          <w:b/>
        </w:rPr>
        <w:t>poskytujem</w:t>
      </w:r>
      <w:r w:rsidR="00FF6403" w:rsidRPr="001253BE">
        <w:rPr>
          <w:rFonts w:cs="Times New Roman"/>
        </w:rPr>
        <w:t xml:space="preserve"> </w:t>
      </w:r>
      <w:r w:rsidR="0043382B" w:rsidRPr="001253BE">
        <w:rPr>
          <w:rFonts w:cs="Times New Roman"/>
          <w:b/>
        </w:rPr>
        <w:t>oprávneným subjektom</w:t>
      </w:r>
      <w:r w:rsidR="0043382B" w:rsidRPr="001253BE">
        <w:rPr>
          <w:rFonts w:cs="Times New Roman"/>
        </w:rPr>
        <w:t xml:space="preserve"> </w:t>
      </w:r>
      <w:r w:rsidR="00FF6403" w:rsidRPr="001253BE">
        <w:rPr>
          <w:rFonts w:cs="Times New Roman"/>
          <w:b/>
        </w:rPr>
        <w:t xml:space="preserve">na </w:t>
      </w:r>
      <w:r>
        <w:rPr>
          <w:rFonts w:cs="Times New Roman"/>
          <w:b/>
        </w:rPr>
        <w:t>účel preukázania bezúhonnosti údaje potrebné na vy</w:t>
      </w:r>
      <w:r w:rsidR="00FF6403" w:rsidRPr="001253BE">
        <w:rPr>
          <w:rFonts w:cs="Times New Roman"/>
          <w:b/>
        </w:rPr>
        <w:t>žiadanie výpisu z registra trestov</w:t>
      </w:r>
      <w:r w:rsidR="00FF6403" w:rsidRPr="001253BE">
        <w:rPr>
          <w:rFonts w:cs="Times New Roman"/>
        </w:rPr>
        <w:t xml:space="preserve"> podľa § 47a zákona č. 292/2014</w:t>
      </w:r>
      <w:r w:rsidR="000F4757" w:rsidRPr="001253BE">
        <w:rPr>
          <w:rFonts w:cs="Times New Roman"/>
        </w:rPr>
        <w:t xml:space="preserve"> Z. z.</w:t>
      </w:r>
      <w:r w:rsidR="00FF6403" w:rsidRPr="001253BE">
        <w:rPr>
          <w:rFonts w:cs="Times New Roman"/>
        </w:rPr>
        <w:t xml:space="preserve"> o príspevku poskytovanom z európskych štrukturálnych a investičných fondov a o zmene a doplnení niektorých zákonov</w:t>
      </w:r>
      <w:r w:rsidR="00BE7F8D" w:rsidRPr="001253BE">
        <w:t xml:space="preserve"> </w:t>
      </w:r>
      <w:r w:rsidR="00BE7F8D" w:rsidRPr="001253BE">
        <w:rPr>
          <w:rFonts w:cs="Times New Roman"/>
        </w:rPr>
        <w:t>v znení neskorších predpisov</w:t>
      </w:r>
      <w:r w:rsidR="00FF6403" w:rsidRPr="001253BE">
        <w:rPr>
          <w:rFonts w:cs="Times New Roman"/>
        </w:rPr>
        <w:t xml:space="preserve"> </w:t>
      </w:r>
      <w:r w:rsidR="00A77A73" w:rsidRPr="001253BE">
        <w:rPr>
          <w:rFonts w:cs="Times New Roman"/>
        </w:rPr>
        <w:t>(ďalej aj „zákon“)</w:t>
      </w:r>
      <w:r w:rsidR="00BE7F8D" w:rsidRPr="001253BE">
        <w:rPr>
          <w:rFonts w:cs="Times New Roman"/>
        </w:rPr>
        <w:t xml:space="preserve"> </w:t>
      </w:r>
      <w:r w:rsidR="00FF6403" w:rsidRPr="001253BE">
        <w:rPr>
          <w:rFonts w:cs="Times New Roman"/>
        </w:rPr>
        <w:t>prostredníctvom informačného systému ITMS2014+</w:t>
      </w:r>
      <w:r w:rsidR="00A77A73" w:rsidRPr="001253BE">
        <w:rPr>
          <w:rFonts w:cs="Times New Roman"/>
        </w:rPr>
        <w:t>.</w:t>
      </w:r>
      <w:r w:rsidR="003C2C0A" w:rsidRPr="001253BE">
        <w:rPr>
          <w:rFonts w:cs="Times New Roman"/>
        </w:rPr>
        <w:t xml:space="preserve"> </w:t>
      </w:r>
      <w:r w:rsidR="006F1C97" w:rsidRPr="006F1C97">
        <w:rPr>
          <w:rFonts w:cs="Times New Roman"/>
        </w:rPr>
        <w:t>Tieto údaje poskytujem oprávneným subjektom na účel preukázania bezúhonnosti až do odvolania a poskytnutie týchto údajov sa vzťahuje na všetky úkony oprávnených subjektov vykonaných v rámci zákona.</w:t>
      </w:r>
    </w:p>
    <w:p w14:paraId="134FC41A" w14:textId="77777777" w:rsidR="003C2C0A" w:rsidRPr="001253BE" w:rsidRDefault="003C2C0A" w:rsidP="00CC052E">
      <w:pPr>
        <w:rPr>
          <w:rFonts w:cs="Times New Roman"/>
          <w:b/>
        </w:rPr>
      </w:pPr>
    </w:p>
    <w:p w14:paraId="0DDDE5BC" w14:textId="1C7DD0E4" w:rsidR="00CC052E" w:rsidRPr="001253BE" w:rsidRDefault="00CC052E" w:rsidP="00CC052E">
      <w:pPr>
        <w:rPr>
          <w:rFonts w:cs="Times New Roman"/>
          <w:b/>
        </w:rPr>
      </w:pPr>
      <w:r w:rsidRPr="001253BE">
        <w:rPr>
          <w:rFonts w:cs="Times New Roman"/>
          <w:b/>
        </w:rPr>
        <w:t>Údaje</w:t>
      </w:r>
      <w:r w:rsidR="003C2C0A" w:rsidRPr="001253BE">
        <w:rPr>
          <w:rFonts w:cs="Times New Roman"/>
          <w:b/>
        </w:rPr>
        <w:t xml:space="preserve"> o </w:t>
      </w:r>
      <w:r w:rsidRPr="001253BE">
        <w:rPr>
          <w:rFonts w:cs="Times New Roman"/>
          <w:b/>
        </w:rPr>
        <w:t xml:space="preserve"> fyzickej osob</w:t>
      </w:r>
      <w:r w:rsidR="003C2C0A" w:rsidRPr="001253BE">
        <w:rPr>
          <w:rFonts w:cs="Times New Roman"/>
          <w:b/>
        </w:rPr>
        <w:t>e udeľujúcej súhlas</w:t>
      </w:r>
      <w:r w:rsidRPr="001253BE">
        <w:rPr>
          <w:rFonts w:cs="Times New Roman"/>
          <w:b/>
        </w:rPr>
        <w:t>:</w:t>
      </w: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394"/>
      </w:tblGrid>
      <w:tr w:rsidR="00CC052E" w:rsidRPr="001253BE" w14:paraId="1F6C4B27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4C31D0E" w14:textId="77777777" w:rsidR="00CC052E" w:rsidRPr="001253BE" w:rsidRDefault="00CC052E" w:rsidP="00AE228D">
            <w:pPr>
              <w:spacing w:after="200" w:line="276" w:lineRule="auto"/>
              <w:rPr>
                <w:rFonts w:cs="Times New Roman"/>
              </w:rPr>
            </w:pPr>
            <w:r w:rsidRPr="001253BE">
              <w:rPr>
                <w:rFonts w:cs="Times New Roman"/>
              </w:rPr>
              <w:t>Meno*:</w:t>
            </w:r>
          </w:p>
        </w:tc>
        <w:tc>
          <w:tcPr>
            <w:tcW w:w="4394" w:type="dxa"/>
            <w:vAlign w:val="center"/>
          </w:tcPr>
          <w:p w14:paraId="1C3E5C6C" w14:textId="77777777" w:rsidR="00CC052E" w:rsidRPr="001253BE" w:rsidRDefault="00CC052E" w:rsidP="00AE228D">
            <w:pPr>
              <w:spacing w:after="200" w:line="276" w:lineRule="auto"/>
              <w:rPr>
                <w:rFonts w:cs="Times New Roman"/>
              </w:rPr>
            </w:pPr>
            <w:r w:rsidRPr="001253BE">
              <w:rPr>
                <w:rFonts w:cs="Times New Roman"/>
              </w:rPr>
              <w:t>Dátum narodenia*:</w:t>
            </w:r>
          </w:p>
        </w:tc>
      </w:tr>
      <w:tr w:rsidR="00CC052E" w:rsidRPr="001253BE" w14:paraId="1C221387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88BE3EF" w14:textId="77777777" w:rsidR="00CC052E" w:rsidRPr="001253BE" w:rsidRDefault="00CC052E" w:rsidP="00AE228D">
            <w:pPr>
              <w:spacing w:after="200" w:line="276" w:lineRule="auto"/>
              <w:rPr>
                <w:rFonts w:cs="Times New Roman"/>
              </w:rPr>
            </w:pPr>
            <w:r w:rsidRPr="001253BE">
              <w:rPr>
                <w:rFonts w:cs="Times New Roman"/>
              </w:rPr>
              <w:t>Priezvisko*:</w:t>
            </w:r>
          </w:p>
        </w:tc>
        <w:tc>
          <w:tcPr>
            <w:tcW w:w="4394" w:type="dxa"/>
            <w:vAlign w:val="center"/>
          </w:tcPr>
          <w:p w14:paraId="49B411F7" w14:textId="77777777" w:rsidR="00CC052E" w:rsidRPr="001253BE" w:rsidRDefault="00CC052E" w:rsidP="00AE228D">
            <w:pPr>
              <w:spacing w:after="200" w:line="276" w:lineRule="auto"/>
              <w:rPr>
                <w:rFonts w:cs="Times New Roman"/>
              </w:rPr>
            </w:pPr>
            <w:r w:rsidRPr="001253BE">
              <w:rPr>
                <w:rFonts w:cs="Times New Roman"/>
              </w:rPr>
              <w:t>Rodné číslo*:</w:t>
            </w:r>
          </w:p>
        </w:tc>
      </w:tr>
      <w:tr w:rsidR="00CC052E" w:rsidRPr="001253BE" w14:paraId="0AB225A2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6253D54B" w14:textId="77777777" w:rsidR="00CC052E" w:rsidRPr="001253BE" w:rsidRDefault="00CC052E" w:rsidP="00AE228D">
            <w:pPr>
              <w:spacing w:after="200" w:line="276" w:lineRule="auto"/>
              <w:rPr>
                <w:rFonts w:cs="Times New Roman"/>
              </w:rPr>
            </w:pPr>
            <w:r w:rsidRPr="001253BE">
              <w:rPr>
                <w:rFonts w:cs="Times New Roman"/>
              </w:rPr>
              <w:t>Rodné priezvisko*:</w:t>
            </w:r>
          </w:p>
        </w:tc>
        <w:tc>
          <w:tcPr>
            <w:tcW w:w="4394" w:type="dxa"/>
            <w:vAlign w:val="center"/>
          </w:tcPr>
          <w:p w14:paraId="452A8160" w14:textId="77777777" w:rsidR="00CC052E" w:rsidRPr="001253BE" w:rsidRDefault="00CC052E" w:rsidP="00AE228D">
            <w:pPr>
              <w:spacing w:after="200" w:line="276" w:lineRule="auto"/>
              <w:rPr>
                <w:rFonts w:cs="Times New Roman"/>
              </w:rPr>
            </w:pPr>
            <w:r w:rsidRPr="001253BE">
              <w:rPr>
                <w:rFonts w:cs="Times New Roman"/>
              </w:rPr>
              <w:t>Prezývka:</w:t>
            </w:r>
          </w:p>
        </w:tc>
      </w:tr>
      <w:tr w:rsidR="00CC052E" w:rsidRPr="001253BE" w14:paraId="01F9846B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6F5A5E96" w14:textId="7EC869F8" w:rsidR="00CC052E" w:rsidRPr="001253BE" w:rsidRDefault="00CC052E" w:rsidP="00AE228D">
            <w:pPr>
              <w:spacing w:after="200" w:line="276" w:lineRule="auto"/>
              <w:rPr>
                <w:rFonts w:cs="Times New Roman"/>
              </w:rPr>
            </w:pPr>
            <w:r w:rsidRPr="001253BE">
              <w:rPr>
                <w:rFonts w:cs="Times New Roman"/>
              </w:rPr>
              <w:t>Pôvodné priezvisko</w:t>
            </w:r>
            <w:r w:rsidR="006F1C97">
              <w:rPr>
                <w:rStyle w:val="Odkaznapoznmkupodiarou"/>
                <w:rFonts w:cs="Times New Roman"/>
              </w:rPr>
              <w:footnoteReference w:id="1"/>
            </w:r>
            <w:r w:rsidRPr="001253BE">
              <w:rPr>
                <w:rFonts w:cs="Times New Roman"/>
              </w:rPr>
              <w:t>:</w:t>
            </w:r>
          </w:p>
        </w:tc>
        <w:tc>
          <w:tcPr>
            <w:tcW w:w="4394" w:type="dxa"/>
            <w:vAlign w:val="center"/>
          </w:tcPr>
          <w:p w14:paraId="78EB9D2B" w14:textId="77777777" w:rsidR="00CC052E" w:rsidRPr="001253BE" w:rsidRDefault="00CC052E" w:rsidP="00AE228D">
            <w:pPr>
              <w:spacing w:after="200" w:line="276" w:lineRule="auto"/>
              <w:rPr>
                <w:rFonts w:cs="Times New Roman"/>
              </w:rPr>
            </w:pPr>
            <w:r w:rsidRPr="001253BE">
              <w:rPr>
                <w:rFonts w:cs="Times New Roman"/>
              </w:rPr>
              <w:t>Číslo občianskeho preukazu:</w:t>
            </w:r>
          </w:p>
        </w:tc>
      </w:tr>
      <w:tr w:rsidR="00CC052E" w:rsidRPr="001253BE" w14:paraId="7C591491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5C59B1D8" w14:textId="77777777" w:rsidR="00CC052E" w:rsidRPr="001253BE" w:rsidRDefault="00CC052E" w:rsidP="00AE228D">
            <w:pPr>
              <w:spacing w:after="200" w:line="276" w:lineRule="auto"/>
              <w:rPr>
                <w:rFonts w:cs="Times New Roman"/>
              </w:rPr>
            </w:pPr>
            <w:r w:rsidRPr="001253BE">
              <w:rPr>
                <w:rFonts w:cs="Times New Roman"/>
              </w:rPr>
              <w:t>Pohlavie*:</w:t>
            </w:r>
          </w:p>
        </w:tc>
        <w:tc>
          <w:tcPr>
            <w:tcW w:w="4394" w:type="dxa"/>
            <w:vAlign w:val="center"/>
          </w:tcPr>
          <w:p w14:paraId="7808956B" w14:textId="56BF4BAE" w:rsidR="00CC052E" w:rsidRPr="001253BE" w:rsidRDefault="006F1C97" w:rsidP="00AE228D">
            <w:pPr>
              <w:spacing w:after="200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Štát narodenia</w:t>
            </w:r>
            <w:r>
              <w:rPr>
                <w:rStyle w:val="Odkaznapoznmkupodiarou"/>
                <w:rFonts w:cs="Times New Roman"/>
              </w:rPr>
              <w:footnoteReference w:id="2"/>
            </w:r>
            <w:r w:rsidR="00CC052E" w:rsidRPr="001253BE">
              <w:rPr>
                <w:rFonts w:cs="Times New Roman"/>
              </w:rPr>
              <w:t>:</w:t>
            </w:r>
            <w:r w:rsidR="00CC052E" w:rsidRPr="001253BE">
              <w:rPr>
                <w:rFonts w:cs="Times New Roman"/>
              </w:rPr>
              <w:tab/>
            </w:r>
          </w:p>
        </w:tc>
      </w:tr>
      <w:tr w:rsidR="00CC052E" w:rsidRPr="001253BE" w14:paraId="4BE7DBA6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0076F1B2" w14:textId="5FEE9011" w:rsidR="00CC052E" w:rsidRPr="001253BE" w:rsidRDefault="00CC052E" w:rsidP="00AE228D">
            <w:pPr>
              <w:spacing w:after="200" w:line="276" w:lineRule="auto"/>
              <w:rPr>
                <w:rFonts w:cs="Times New Roman"/>
              </w:rPr>
            </w:pPr>
            <w:r w:rsidRPr="001253BE">
              <w:rPr>
                <w:rFonts w:cs="Times New Roman"/>
              </w:rPr>
              <w:t>Trvalé bydlisko</w:t>
            </w:r>
            <w:r w:rsidR="006F1C97" w:rsidRPr="001253BE">
              <w:rPr>
                <w:rFonts w:cs="Times New Roman"/>
              </w:rPr>
              <w:t>*</w:t>
            </w:r>
            <w:r w:rsidRPr="001253BE">
              <w:rPr>
                <w:rFonts w:cs="Times New Roman"/>
              </w:rPr>
              <w:t>: Ulica, číslo:</w:t>
            </w:r>
          </w:p>
        </w:tc>
        <w:tc>
          <w:tcPr>
            <w:tcW w:w="4394" w:type="dxa"/>
            <w:vAlign w:val="center"/>
          </w:tcPr>
          <w:p w14:paraId="6E22E63E" w14:textId="77777777" w:rsidR="00CC052E" w:rsidRPr="001253BE" w:rsidRDefault="00CC052E" w:rsidP="00AE228D">
            <w:pPr>
              <w:spacing w:after="200" w:line="276" w:lineRule="auto"/>
              <w:rPr>
                <w:rFonts w:cs="Times New Roman"/>
              </w:rPr>
            </w:pPr>
            <w:r w:rsidRPr="001253BE">
              <w:rPr>
                <w:rFonts w:cs="Times New Roman"/>
              </w:rPr>
              <w:t>Okres narodenia*:</w:t>
            </w:r>
          </w:p>
        </w:tc>
      </w:tr>
      <w:tr w:rsidR="00CC052E" w:rsidRPr="001253BE" w14:paraId="234FB24E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8E24FBD" w14:textId="7BA73B3F" w:rsidR="00CC052E" w:rsidRPr="001253BE" w:rsidRDefault="00CC052E" w:rsidP="00AE228D">
            <w:pPr>
              <w:spacing w:after="200" w:line="276" w:lineRule="auto"/>
              <w:rPr>
                <w:rFonts w:cs="Times New Roman"/>
              </w:rPr>
            </w:pPr>
            <w:r w:rsidRPr="001253BE">
              <w:rPr>
                <w:rFonts w:cs="Times New Roman"/>
              </w:rPr>
              <w:t xml:space="preserve"> </w:t>
            </w:r>
            <w:r w:rsidR="006F1C97">
              <w:rPr>
                <w:rFonts w:cs="Times New Roman"/>
              </w:rPr>
              <w:t xml:space="preserve">                           Obec</w:t>
            </w:r>
            <w:r w:rsidRPr="001253BE">
              <w:rPr>
                <w:rFonts w:cs="Times New Roman"/>
              </w:rPr>
              <w:t>:</w:t>
            </w:r>
          </w:p>
        </w:tc>
        <w:tc>
          <w:tcPr>
            <w:tcW w:w="4394" w:type="dxa"/>
            <w:vAlign w:val="center"/>
          </w:tcPr>
          <w:p w14:paraId="3D19D6BC" w14:textId="77777777" w:rsidR="00CC052E" w:rsidRPr="001253BE" w:rsidRDefault="00CC052E" w:rsidP="00AE228D">
            <w:pPr>
              <w:spacing w:after="200" w:line="276" w:lineRule="auto"/>
              <w:rPr>
                <w:rFonts w:cs="Times New Roman"/>
              </w:rPr>
            </w:pPr>
            <w:r w:rsidRPr="001253BE">
              <w:rPr>
                <w:rFonts w:cs="Times New Roman"/>
              </w:rPr>
              <w:t>Obec narodenia*:</w:t>
            </w:r>
          </w:p>
        </w:tc>
      </w:tr>
      <w:tr w:rsidR="00CC052E" w:rsidRPr="001253BE" w14:paraId="13DDD807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4378232B" w14:textId="77777777" w:rsidR="00CC052E" w:rsidRPr="001253BE" w:rsidRDefault="00CC052E" w:rsidP="00AE228D">
            <w:pPr>
              <w:spacing w:after="200" w:line="276" w:lineRule="auto"/>
              <w:rPr>
                <w:rFonts w:cs="Times New Roman"/>
              </w:rPr>
            </w:pPr>
            <w:r w:rsidRPr="001253BE">
              <w:rPr>
                <w:rFonts w:cs="Times New Roman"/>
              </w:rPr>
              <w:t xml:space="preserve">                             PSČ:</w:t>
            </w:r>
          </w:p>
        </w:tc>
        <w:tc>
          <w:tcPr>
            <w:tcW w:w="4394" w:type="dxa"/>
            <w:vAlign w:val="center"/>
          </w:tcPr>
          <w:p w14:paraId="72E9F160" w14:textId="77777777" w:rsidR="00CC052E" w:rsidRPr="001253BE" w:rsidRDefault="00CC052E" w:rsidP="00AE228D">
            <w:pPr>
              <w:spacing w:after="200" w:line="276" w:lineRule="auto"/>
              <w:rPr>
                <w:rFonts w:cs="Times New Roman"/>
              </w:rPr>
            </w:pPr>
            <w:r w:rsidRPr="001253BE">
              <w:rPr>
                <w:rFonts w:cs="Times New Roman"/>
              </w:rPr>
              <w:t>Štátne občianstvo*:</w:t>
            </w:r>
          </w:p>
        </w:tc>
      </w:tr>
    </w:tbl>
    <w:p w14:paraId="40B54A9A" w14:textId="77777777" w:rsidR="00CC052E" w:rsidRPr="001253BE" w:rsidRDefault="00CC052E" w:rsidP="00CC052E">
      <w:pPr>
        <w:spacing w:before="120"/>
        <w:rPr>
          <w:rFonts w:cs="Times New Roman"/>
        </w:rPr>
      </w:pPr>
      <w:r w:rsidRPr="001253BE">
        <w:rPr>
          <w:rFonts w:cs="Times New Roman"/>
          <w:b/>
        </w:rPr>
        <w:t>Údaje matky žiadateľa:</w:t>
      </w:r>
      <w:r w:rsidRPr="001253BE">
        <w:rPr>
          <w:rFonts w:cs="Times New Roman"/>
          <w:b/>
        </w:rPr>
        <w:tab/>
      </w:r>
      <w:r w:rsidRPr="001253BE">
        <w:rPr>
          <w:rFonts w:cs="Times New Roman"/>
        </w:rPr>
        <w:tab/>
      </w:r>
      <w:r w:rsidRPr="001253BE">
        <w:rPr>
          <w:rFonts w:cs="Times New Roman"/>
        </w:rPr>
        <w:tab/>
        <w:t xml:space="preserve">        </w:t>
      </w:r>
      <w:r w:rsidRPr="001253BE">
        <w:rPr>
          <w:rFonts w:cs="Times New Roman"/>
          <w:b/>
        </w:rPr>
        <w:t>Údaje otca žiadateľa:</w:t>
      </w: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426"/>
      </w:tblGrid>
      <w:tr w:rsidR="00CC052E" w:rsidRPr="001253BE" w14:paraId="4787EDFC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05FBC96B" w14:textId="77777777" w:rsidR="00CC052E" w:rsidRPr="001253BE" w:rsidRDefault="00CC052E" w:rsidP="00AE228D">
            <w:pPr>
              <w:spacing w:after="200" w:line="276" w:lineRule="auto"/>
              <w:rPr>
                <w:rFonts w:cs="Times New Roman"/>
              </w:rPr>
            </w:pPr>
            <w:r w:rsidRPr="001253BE">
              <w:rPr>
                <w:rFonts w:cs="Times New Roman"/>
              </w:rPr>
              <w:t>Meno*:</w:t>
            </w:r>
          </w:p>
        </w:tc>
        <w:tc>
          <w:tcPr>
            <w:tcW w:w="4426" w:type="dxa"/>
            <w:vAlign w:val="center"/>
          </w:tcPr>
          <w:p w14:paraId="276ACEB0" w14:textId="77777777" w:rsidR="00CC052E" w:rsidRPr="001253BE" w:rsidRDefault="00CC052E" w:rsidP="00AE228D">
            <w:pPr>
              <w:spacing w:after="200" w:line="276" w:lineRule="auto"/>
              <w:rPr>
                <w:rFonts w:cs="Times New Roman"/>
              </w:rPr>
            </w:pPr>
            <w:r w:rsidRPr="001253BE">
              <w:rPr>
                <w:rFonts w:cs="Times New Roman"/>
              </w:rPr>
              <w:t>Meno*:</w:t>
            </w:r>
          </w:p>
        </w:tc>
      </w:tr>
      <w:tr w:rsidR="00CC052E" w:rsidRPr="001253BE" w14:paraId="0DBCB70B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44C1B14A" w14:textId="77777777" w:rsidR="00CC052E" w:rsidRPr="001253BE" w:rsidRDefault="00CC052E" w:rsidP="00AE228D">
            <w:pPr>
              <w:spacing w:after="200" w:line="276" w:lineRule="auto"/>
              <w:rPr>
                <w:rFonts w:cs="Times New Roman"/>
              </w:rPr>
            </w:pPr>
            <w:r w:rsidRPr="001253BE">
              <w:rPr>
                <w:rFonts w:cs="Times New Roman"/>
              </w:rPr>
              <w:t>Priezvisko*:</w:t>
            </w:r>
          </w:p>
        </w:tc>
        <w:tc>
          <w:tcPr>
            <w:tcW w:w="4426" w:type="dxa"/>
            <w:vAlign w:val="center"/>
          </w:tcPr>
          <w:p w14:paraId="55BB4E6E" w14:textId="77777777" w:rsidR="00CC052E" w:rsidRPr="001253BE" w:rsidRDefault="00CC052E" w:rsidP="00AE228D">
            <w:pPr>
              <w:spacing w:after="200" w:line="276" w:lineRule="auto"/>
              <w:rPr>
                <w:rFonts w:cs="Times New Roman"/>
              </w:rPr>
            </w:pPr>
            <w:r w:rsidRPr="001253BE">
              <w:rPr>
                <w:rFonts w:cs="Times New Roman"/>
              </w:rPr>
              <w:t>Priezvisko*:</w:t>
            </w:r>
          </w:p>
        </w:tc>
      </w:tr>
      <w:tr w:rsidR="00CC052E" w:rsidRPr="001253BE" w14:paraId="25C2BD05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BC6D5C0" w14:textId="77777777" w:rsidR="00CC052E" w:rsidRPr="001253BE" w:rsidRDefault="00CC052E" w:rsidP="00AE228D">
            <w:pPr>
              <w:spacing w:after="200" w:line="276" w:lineRule="auto"/>
              <w:rPr>
                <w:rFonts w:cs="Times New Roman"/>
              </w:rPr>
            </w:pPr>
            <w:r w:rsidRPr="001253BE">
              <w:rPr>
                <w:rFonts w:cs="Times New Roman"/>
              </w:rPr>
              <w:t>Rodné priezvisko*:</w:t>
            </w:r>
          </w:p>
        </w:tc>
        <w:tc>
          <w:tcPr>
            <w:tcW w:w="4426" w:type="dxa"/>
            <w:vAlign w:val="center"/>
          </w:tcPr>
          <w:p w14:paraId="3602D56E" w14:textId="4B76D0CD" w:rsidR="00CC052E" w:rsidRPr="001253BE" w:rsidRDefault="006F1C97" w:rsidP="00AE228D">
            <w:pPr>
              <w:rPr>
                <w:rFonts w:cs="Times New Roman"/>
              </w:rPr>
            </w:pPr>
            <w:r w:rsidRPr="006F1C97">
              <w:rPr>
                <w:rFonts w:cs="Times New Roman"/>
              </w:rPr>
              <w:t>Rodné priezvisko*:</w:t>
            </w:r>
          </w:p>
        </w:tc>
      </w:tr>
    </w:tbl>
    <w:p w14:paraId="6CACC80C" w14:textId="77777777" w:rsidR="00A77A73" w:rsidRPr="001253BE" w:rsidRDefault="00A77A73" w:rsidP="00CC052E">
      <w:pPr>
        <w:rPr>
          <w:rFonts w:cs="Times New Roman"/>
          <w:sz w:val="20"/>
          <w:szCs w:val="20"/>
        </w:rPr>
      </w:pPr>
    </w:p>
    <w:p w14:paraId="3ADA3D69" w14:textId="77C0BF22" w:rsidR="00CC052E" w:rsidRPr="001253BE" w:rsidRDefault="00CC052E" w:rsidP="00CC052E">
      <w:pPr>
        <w:rPr>
          <w:rFonts w:cs="Times New Roman"/>
          <w:sz w:val="20"/>
          <w:szCs w:val="20"/>
        </w:rPr>
      </w:pPr>
      <w:r w:rsidRPr="001253BE">
        <w:rPr>
          <w:rFonts w:cs="Times New Roman"/>
          <w:sz w:val="20"/>
          <w:szCs w:val="20"/>
        </w:rPr>
        <w:t xml:space="preserve">* Údaje </w:t>
      </w:r>
      <w:r w:rsidR="00C761A6" w:rsidRPr="001253BE">
        <w:rPr>
          <w:rFonts w:cs="Times New Roman"/>
          <w:sz w:val="20"/>
          <w:szCs w:val="20"/>
        </w:rPr>
        <w:t xml:space="preserve">označené symbolom (*) sú nevyhnutne </w:t>
      </w:r>
      <w:r w:rsidRPr="001253BE">
        <w:rPr>
          <w:rFonts w:cs="Times New Roman"/>
          <w:sz w:val="20"/>
          <w:szCs w:val="20"/>
        </w:rPr>
        <w:t>potrebné na</w:t>
      </w:r>
      <w:r w:rsidR="00C761A6" w:rsidRPr="001253BE">
        <w:rPr>
          <w:rFonts w:cs="Times New Roman"/>
          <w:sz w:val="20"/>
          <w:szCs w:val="20"/>
        </w:rPr>
        <w:t xml:space="preserve"> vyžiadanie výpisu z registra trestov prostredníctvom</w:t>
      </w:r>
      <w:r w:rsidRPr="001253BE">
        <w:rPr>
          <w:rFonts w:cs="Times New Roman"/>
          <w:sz w:val="20"/>
          <w:szCs w:val="20"/>
        </w:rPr>
        <w:t xml:space="preserve"> systém</w:t>
      </w:r>
      <w:r w:rsidR="00C761A6" w:rsidRPr="001253BE">
        <w:rPr>
          <w:rFonts w:cs="Times New Roman"/>
          <w:sz w:val="20"/>
          <w:szCs w:val="20"/>
        </w:rPr>
        <w:t>u</w:t>
      </w:r>
      <w:r w:rsidRPr="001253BE">
        <w:rPr>
          <w:rFonts w:cs="Times New Roman"/>
          <w:sz w:val="20"/>
          <w:szCs w:val="20"/>
        </w:rPr>
        <w:t xml:space="preserve"> ITMS2014+</w:t>
      </w:r>
      <w:r w:rsidR="001253BE" w:rsidRPr="001253BE">
        <w:rPr>
          <w:rFonts w:cs="Times New Roman"/>
          <w:sz w:val="20"/>
          <w:szCs w:val="20"/>
        </w:rPr>
        <w:t xml:space="preserve"> </w:t>
      </w:r>
    </w:p>
    <w:p w14:paraId="2C85A4B5" w14:textId="77777777" w:rsidR="003C2C0A" w:rsidRPr="001253BE" w:rsidRDefault="003C2C0A" w:rsidP="003F194D">
      <w:pPr>
        <w:rPr>
          <w:rFonts w:cs="Times New Roman"/>
          <w:sz w:val="20"/>
          <w:szCs w:val="20"/>
        </w:rPr>
      </w:pPr>
    </w:p>
    <w:p w14:paraId="64D03E43" w14:textId="77777777" w:rsidR="008C474B" w:rsidRPr="001253BE" w:rsidRDefault="008C474B" w:rsidP="003F194D">
      <w:pPr>
        <w:rPr>
          <w:rFonts w:cs="Times New Roman"/>
          <w:sz w:val="20"/>
          <w:szCs w:val="20"/>
        </w:rPr>
      </w:pPr>
    </w:p>
    <w:p w14:paraId="6C5E742D" w14:textId="27BD5432" w:rsidR="0043382B" w:rsidRPr="001253BE" w:rsidRDefault="0043382B" w:rsidP="003F194D">
      <w:pPr>
        <w:rPr>
          <w:rFonts w:cs="Times New Roman"/>
          <w:b/>
        </w:rPr>
      </w:pPr>
      <w:r w:rsidRPr="001253BE">
        <w:rPr>
          <w:rFonts w:cs="Times New Roman"/>
          <w:b/>
        </w:rPr>
        <w:t>Oprávnené subjekty</w:t>
      </w:r>
      <w:r w:rsidR="003C2C0A" w:rsidRPr="001253BE">
        <w:rPr>
          <w:rFonts w:cs="Times New Roman"/>
          <w:b/>
        </w:rPr>
        <w:t xml:space="preserve"> disponujúce súhlasom</w:t>
      </w:r>
      <w:r w:rsidRPr="001253BE">
        <w:rPr>
          <w:rFonts w:cs="Times New Roman"/>
          <w:b/>
        </w:rPr>
        <w:t>:</w:t>
      </w:r>
    </w:p>
    <w:p w14:paraId="4F530DE9" w14:textId="4B7DFFB2" w:rsidR="003C2C0A" w:rsidRPr="001253BE" w:rsidRDefault="0043382B" w:rsidP="00C65CE3">
      <w:pPr>
        <w:pStyle w:val="Odsekzoznamu"/>
        <w:numPr>
          <w:ilvl w:val="0"/>
          <w:numId w:val="2"/>
        </w:numPr>
        <w:rPr>
          <w:rFonts w:cs="Times New Roman"/>
        </w:rPr>
      </w:pPr>
      <w:r w:rsidRPr="001253BE">
        <w:rPr>
          <w:rFonts w:cs="Times New Roman"/>
          <w:b/>
        </w:rPr>
        <w:t>Úrad vlády Slovenskej republiky</w:t>
      </w:r>
      <w:r w:rsidRPr="001253BE">
        <w:rPr>
          <w:rFonts w:cs="Times New Roman"/>
        </w:rPr>
        <w:t xml:space="preserve"> ako </w:t>
      </w:r>
      <w:r w:rsidR="00C361D8" w:rsidRPr="001253BE">
        <w:rPr>
          <w:rFonts w:cs="Times New Roman"/>
        </w:rPr>
        <w:t>o</w:t>
      </w:r>
      <w:r w:rsidRPr="001253BE">
        <w:rPr>
          <w:rFonts w:cs="Times New Roman"/>
        </w:rPr>
        <w:t>rgán zabezpečujúci ochranu finančných záujmov Európskej únie podľa § 5</w:t>
      </w:r>
      <w:r w:rsidR="003C2C0A" w:rsidRPr="001253BE">
        <w:rPr>
          <w:rFonts w:cs="Times New Roman"/>
        </w:rPr>
        <w:t xml:space="preserve"> zákona </w:t>
      </w:r>
    </w:p>
    <w:p w14:paraId="7BD17830" w14:textId="2A09ECB4" w:rsidR="0043382B" w:rsidRPr="001253BE" w:rsidRDefault="00A77A73" w:rsidP="00C65CE3">
      <w:pPr>
        <w:pStyle w:val="Odsekzoznamu"/>
        <w:rPr>
          <w:rFonts w:cs="Times New Roman"/>
        </w:rPr>
      </w:pPr>
      <w:r w:rsidRPr="001253BE">
        <w:rPr>
          <w:rFonts w:cs="Times New Roman"/>
        </w:rPr>
        <w:t>Sídlo:</w:t>
      </w:r>
      <w:r w:rsidR="00BE7F8D" w:rsidRPr="001253BE">
        <w:t xml:space="preserve"> </w:t>
      </w:r>
      <w:r w:rsidR="00BE7F8D" w:rsidRPr="001253BE">
        <w:rPr>
          <w:rFonts w:cs="Times New Roman"/>
        </w:rPr>
        <w:t>Námestie slobody 1, 813 70 Bratislava</w:t>
      </w:r>
    </w:p>
    <w:p w14:paraId="2DCB274E" w14:textId="49EB26DB" w:rsidR="00A77A73" w:rsidRPr="001253BE" w:rsidRDefault="00A77A73" w:rsidP="00C65CE3">
      <w:pPr>
        <w:pStyle w:val="Odsekzoznamu"/>
        <w:rPr>
          <w:rFonts w:cs="Times New Roman"/>
        </w:rPr>
      </w:pPr>
      <w:r w:rsidRPr="001253BE">
        <w:rPr>
          <w:rFonts w:cs="Times New Roman"/>
        </w:rPr>
        <w:t>IČO:</w:t>
      </w:r>
      <w:r w:rsidR="00BE7F8D" w:rsidRPr="001253BE">
        <w:t xml:space="preserve"> </w:t>
      </w:r>
      <w:r w:rsidR="00BE7F8D" w:rsidRPr="001253BE">
        <w:rPr>
          <w:rFonts w:cs="Times New Roman"/>
        </w:rPr>
        <w:t>00 151 513</w:t>
      </w:r>
    </w:p>
    <w:p w14:paraId="00CCECD5" w14:textId="77777777" w:rsidR="00A77A73" w:rsidRPr="001253BE" w:rsidRDefault="00A77A73" w:rsidP="00C65CE3">
      <w:pPr>
        <w:pStyle w:val="Odsekzoznamu"/>
        <w:rPr>
          <w:rFonts w:cs="Times New Roman"/>
          <w:b/>
        </w:rPr>
      </w:pPr>
    </w:p>
    <w:p w14:paraId="00F82062" w14:textId="666D447C" w:rsidR="003C2C0A" w:rsidRPr="001253BE" w:rsidRDefault="00C50868" w:rsidP="003C2C0A">
      <w:pPr>
        <w:pStyle w:val="Odsekzoznamu"/>
        <w:numPr>
          <w:ilvl w:val="0"/>
          <w:numId w:val="2"/>
        </w:numPr>
        <w:rPr>
          <w:rFonts w:cs="Times New Roman"/>
        </w:rPr>
      </w:pPr>
      <w:r w:rsidRPr="00C50868">
        <w:rPr>
          <w:rFonts w:cs="Times New Roman"/>
          <w:b/>
          <w:bCs/>
        </w:rPr>
        <w:t>Ministerstvo investícií, regionálneho rozvoja a informatizácie SR</w:t>
      </w:r>
      <w:r w:rsidR="004239D7" w:rsidRPr="001253BE">
        <w:rPr>
          <w:rFonts w:cs="Times New Roman"/>
          <w:b/>
        </w:rPr>
        <w:t xml:space="preserve"> </w:t>
      </w:r>
      <w:r w:rsidR="004239D7" w:rsidRPr="001253BE">
        <w:rPr>
          <w:rFonts w:cs="Times New Roman"/>
        </w:rPr>
        <w:t xml:space="preserve">ako </w:t>
      </w:r>
      <w:r w:rsidR="00C361D8" w:rsidRPr="001253BE">
        <w:rPr>
          <w:rFonts w:cs="Times New Roman"/>
        </w:rPr>
        <w:t>c</w:t>
      </w:r>
      <w:r w:rsidR="0043382B" w:rsidRPr="001253BE">
        <w:rPr>
          <w:rFonts w:cs="Times New Roman"/>
        </w:rPr>
        <w:t xml:space="preserve">entrálny koordinačný orgán  </w:t>
      </w:r>
      <w:r w:rsidR="003C2C0A" w:rsidRPr="001253BE">
        <w:rPr>
          <w:rFonts w:cs="Times New Roman"/>
        </w:rPr>
        <w:t>podľa § 6 zákona</w:t>
      </w:r>
    </w:p>
    <w:p w14:paraId="775FAE10" w14:textId="3684940C" w:rsidR="00A77A73" w:rsidRPr="001253BE" w:rsidRDefault="00A77A73" w:rsidP="00C65CE3">
      <w:pPr>
        <w:pStyle w:val="Odsekzoznamu"/>
        <w:rPr>
          <w:rFonts w:cs="Times New Roman"/>
        </w:rPr>
      </w:pPr>
      <w:r w:rsidRPr="001253BE">
        <w:rPr>
          <w:rFonts w:cs="Times New Roman"/>
        </w:rPr>
        <w:t>Sídlo:</w:t>
      </w:r>
      <w:r w:rsidR="00BE7F8D" w:rsidRPr="001253BE">
        <w:t xml:space="preserve"> </w:t>
      </w:r>
      <w:r w:rsidR="00BE7F8D" w:rsidRPr="001253BE">
        <w:rPr>
          <w:rFonts w:cs="Times New Roman"/>
        </w:rPr>
        <w:t>Štefánikova 882/15, 811 05 Bratislava</w:t>
      </w:r>
    </w:p>
    <w:p w14:paraId="1F5C2151" w14:textId="29EE5020" w:rsidR="00A77A73" w:rsidRPr="001253BE" w:rsidRDefault="00A77A73" w:rsidP="00C65CE3">
      <w:pPr>
        <w:pStyle w:val="Odsekzoznamu"/>
        <w:rPr>
          <w:rFonts w:cs="Times New Roman"/>
        </w:rPr>
      </w:pPr>
      <w:r w:rsidRPr="001253BE">
        <w:rPr>
          <w:rFonts w:cs="Times New Roman"/>
        </w:rPr>
        <w:t>IČO:</w:t>
      </w:r>
      <w:r w:rsidR="00BE7F8D" w:rsidRPr="001253BE">
        <w:t xml:space="preserve"> </w:t>
      </w:r>
      <w:r w:rsidR="00BE7F8D" w:rsidRPr="001253BE">
        <w:rPr>
          <w:rFonts w:cs="Times New Roman"/>
        </w:rPr>
        <w:t>50 349 287</w:t>
      </w:r>
    </w:p>
    <w:p w14:paraId="1A4B85F9" w14:textId="77777777" w:rsidR="00A77A73" w:rsidRPr="001253BE" w:rsidRDefault="00A77A73" w:rsidP="00C65CE3">
      <w:pPr>
        <w:pStyle w:val="Odsekzoznamu"/>
        <w:rPr>
          <w:rFonts w:cs="Times New Roman"/>
          <w:b/>
        </w:rPr>
      </w:pPr>
    </w:p>
    <w:p w14:paraId="398122DC" w14:textId="77777777" w:rsidR="00C361D8" w:rsidRPr="001253BE" w:rsidRDefault="0043382B" w:rsidP="00C65CE3">
      <w:pPr>
        <w:pStyle w:val="Odsekzoznamu"/>
        <w:numPr>
          <w:ilvl w:val="0"/>
          <w:numId w:val="2"/>
        </w:numPr>
        <w:rPr>
          <w:rFonts w:cs="Times New Roman"/>
          <w:b/>
        </w:rPr>
      </w:pPr>
      <w:r w:rsidRPr="001253BE">
        <w:rPr>
          <w:rFonts w:cs="Times New Roman"/>
          <w:b/>
        </w:rPr>
        <w:t>Ministers</w:t>
      </w:r>
      <w:r w:rsidR="00A77A73" w:rsidRPr="001253BE">
        <w:rPr>
          <w:rFonts w:cs="Times New Roman"/>
          <w:b/>
        </w:rPr>
        <w:t xml:space="preserve">tvo financií SR </w:t>
      </w:r>
      <w:r w:rsidR="00A77A73" w:rsidRPr="001253BE">
        <w:rPr>
          <w:rFonts w:cs="Times New Roman"/>
        </w:rPr>
        <w:t xml:space="preserve">ako </w:t>
      </w:r>
      <w:r w:rsidRPr="001253BE">
        <w:rPr>
          <w:rFonts w:cs="Times New Roman"/>
        </w:rPr>
        <w:t>certifikačn</w:t>
      </w:r>
      <w:r w:rsidR="00A77A73" w:rsidRPr="001253BE">
        <w:rPr>
          <w:rFonts w:cs="Times New Roman"/>
        </w:rPr>
        <w:t>ý</w:t>
      </w:r>
      <w:r w:rsidRPr="001253BE">
        <w:rPr>
          <w:rFonts w:cs="Times New Roman"/>
        </w:rPr>
        <w:t xml:space="preserve"> orgán</w:t>
      </w:r>
      <w:r w:rsidR="00A77A73" w:rsidRPr="001253BE">
        <w:rPr>
          <w:rFonts w:cs="Times New Roman"/>
        </w:rPr>
        <w:t xml:space="preserve"> podľa § 9 zákona </w:t>
      </w:r>
      <w:r w:rsidRPr="001253BE">
        <w:rPr>
          <w:rFonts w:cs="Times New Roman"/>
        </w:rPr>
        <w:t>a</w:t>
      </w:r>
      <w:r w:rsidR="00A77A73" w:rsidRPr="001253BE">
        <w:rPr>
          <w:rFonts w:cs="Times New Roman"/>
        </w:rPr>
        <w:t xml:space="preserve">  ako </w:t>
      </w:r>
    </w:p>
    <w:p w14:paraId="728207D6" w14:textId="2A231A4E" w:rsidR="00A77A73" w:rsidRPr="001253BE" w:rsidRDefault="00A77A73" w:rsidP="00C361D8">
      <w:pPr>
        <w:pStyle w:val="Odsekzoznamu"/>
        <w:rPr>
          <w:rFonts w:cs="Times New Roman"/>
          <w:b/>
        </w:rPr>
      </w:pPr>
      <w:r w:rsidRPr="001253BE">
        <w:rPr>
          <w:rFonts w:cs="Times New Roman"/>
        </w:rPr>
        <w:t>orgán auditu podľa § 10 zákona</w:t>
      </w:r>
    </w:p>
    <w:p w14:paraId="68AE73EE" w14:textId="5B76337D" w:rsidR="00A77A73" w:rsidRPr="001253BE" w:rsidRDefault="00A77A73" w:rsidP="00C65CE3">
      <w:pPr>
        <w:pStyle w:val="Odsekzoznamu"/>
        <w:rPr>
          <w:rFonts w:cs="Times New Roman"/>
        </w:rPr>
      </w:pPr>
      <w:r w:rsidRPr="001253BE">
        <w:rPr>
          <w:rFonts w:cs="Times New Roman"/>
        </w:rPr>
        <w:t>Sídlo:</w:t>
      </w:r>
      <w:r w:rsidR="002C704D" w:rsidRPr="001253BE">
        <w:t xml:space="preserve"> </w:t>
      </w:r>
      <w:r w:rsidR="002C704D" w:rsidRPr="001253BE">
        <w:rPr>
          <w:rFonts w:cs="Times New Roman"/>
        </w:rPr>
        <w:t>Štefanovičova 5,817 82 Bratislava</w:t>
      </w:r>
    </w:p>
    <w:p w14:paraId="5CF31A73" w14:textId="46CA390D" w:rsidR="0043382B" w:rsidRPr="001253BE" w:rsidRDefault="00A77A73" w:rsidP="00C65CE3">
      <w:pPr>
        <w:pStyle w:val="Odsekzoznamu"/>
        <w:rPr>
          <w:rFonts w:cs="Times New Roman"/>
          <w:b/>
        </w:rPr>
      </w:pPr>
      <w:r w:rsidRPr="001253BE">
        <w:rPr>
          <w:rFonts w:cs="Times New Roman"/>
        </w:rPr>
        <w:t xml:space="preserve">IČO: </w:t>
      </w:r>
      <w:r w:rsidR="002C704D" w:rsidRPr="001253BE">
        <w:rPr>
          <w:rFonts w:cs="Times New Roman"/>
        </w:rPr>
        <w:t>00 151 742</w:t>
      </w:r>
    </w:p>
    <w:p w14:paraId="384D295D" w14:textId="77777777" w:rsidR="00A77A73" w:rsidRPr="001253BE" w:rsidRDefault="00A77A73" w:rsidP="00C65CE3">
      <w:pPr>
        <w:pStyle w:val="Odsekzoznamu"/>
        <w:rPr>
          <w:rFonts w:cs="Times New Roman"/>
          <w:b/>
        </w:rPr>
      </w:pPr>
    </w:p>
    <w:p w14:paraId="6452DCFA" w14:textId="7D4C2910" w:rsidR="00A77A73" w:rsidRPr="001253BE" w:rsidRDefault="0077387B" w:rsidP="00A77A73">
      <w:pPr>
        <w:pStyle w:val="Odsekzoznamu"/>
        <w:numPr>
          <w:ilvl w:val="0"/>
          <w:numId w:val="2"/>
        </w:numPr>
        <w:rPr>
          <w:rFonts w:cs="Times New Roman"/>
        </w:rPr>
      </w:pPr>
      <w:r>
        <w:rPr>
          <w:rFonts w:cs="Times New Roman"/>
          <w:b/>
        </w:rPr>
        <w:t xml:space="preserve">Ministerstvo vnútra SR </w:t>
      </w:r>
      <w:r w:rsidR="00A77A73" w:rsidRPr="001253BE">
        <w:rPr>
          <w:rFonts w:cs="Times New Roman"/>
        </w:rPr>
        <w:t xml:space="preserve">ako </w:t>
      </w:r>
      <w:r w:rsidR="00C361D8" w:rsidRPr="001253BE">
        <w:rPr>
          <w:rFonts w:cs="Times New Roman"/>
        </w:rPr>
        <w:t xml:space="preserve">sprostredkovateľský </w:t>
      </w:r>
      <w:r w:rsidR="00A77A73" w:rsidRPr="001253BE">
        <w:rPr>
          <w:rFonts w:cs="Times New Roman"/>
        </w:rPr>
        <w:t>orgán</w:t>
      </w:r>
      <w:r w:rsidR="00A77A73" w:rsidRPr="001253BE">
        <w:rPr>
          <w:rFonts w:cs="Times New Roman"/>
          <w:b/>
        </w:rPr>
        <w:t xml:space="preserve"> </w:t>
      </w:r>
      <w:r w:rsidR="00A77A73" w:rsidRPr="001253BE">
        <w:rPr>
          <w:rFonts w:cs="Times New Roman"/>
        </w:rPr>
        <w:t>podľa § 8 zákona</w:t>
      </w:r>
    </w:p>
    <w:p w14:paraId="79DCDB3F" w14:textId="02EC57ED" w:rsidR="00A77A73" w:rsidRDefault="00A77A73" w:rsidP="00C65CE3">
      <w:pPr>
        <w:pStyle w:val="Odsekzoznamu"/>
        <w:rPr>
          <w:rFonts w:cs="Times New Roman"/>
        </w:rPr>
      </w:pPr>
      <w:r w:rsidRPr="001253BE">
        <w:rPr>
          <w:rFonts w:cs="Times New Roman"/>
        </w:rPr>
        <w:t>Sídlo:</w:t>
      </w:r>
      <w:r w:rsidR="00991EEC" w:rsidRPr="001253BE">
        <w:rPr>
          <w:rFonts w:cs="Times New Roman"/>
        </w:rPr>
        <w:t xml:space="preserve"> </w:t>
      </w:r>
      <w:r w:rsidR="0077387B">
        <w:rPr>
          <w:rFonts w:cs="Times New Roman"/>
        </w:rPr>
        <w:t>Pribinova 2, 812 72 Bratislava</w:t>
      </w:r>
    </w:p>
    <w:p w14:paraId="6C9DF5D2" w14:textId="544B13C1" w:rsidR="0077387B" w:rsidRPr="0077387B" w:rsidRDefault="0077387B" w:rsidP="00C65CE3">
      <w:pPr>
        <w:pStyle w:val="Odsekzoznamu"/>
        <w:rPr>
          <w:rFonts w:cs="Times New Roman"/>
        </w:rPr>
      </w:pPr>
      <w:r>
        <w:rPr>
          <w:rFonts w:cs="Times New Roman"/>
        </w:rPr>
        <w:t>Poštová adresa: Panenská 21, 812 82 Bratislava</w:t>
      </w:r>
    </w:p>
    <w:p w14:paraId="28D3EA23" w14:textId="389CE226" w:rsidR="00A77A73" w:rsidRPr="001253BE" w:rsidRDefault="00A77A73" w:rsidP="00C65CE3">
      <w:pPr>
        <w:pStyle w:val="Odsekzoznamu"/>
        <w:rPr>
          <w:rFonts w:cs="Times New Roman"/>
        </w:rPr>
      </w:pPr>
      <w:r w:rsidRPr="001253BE">
        <w:rPr>
          <w:rFonts w:cs="Times New Roman"/>
        </w:rPr>
        <w:t>IČO:</w:t>
      </w:r>
      <w:r w:rsidR="00991EEC" w:rsidRPr="001253BE">
        <w:rPr>
          <w:rFonts w:cs="Times New Roman"/>
        </w:rPr>
        <w:t xml:space="preserve"> 00 151 866</w:t>
      </w:r>
    </w:p>
    <w:p w14:paraId="1C2069F5" w14:textId="77777777" w:rsidR="00F26416" w:rsidRPr="001253BE" w:rsidRDefault="00F26416" w:rsidP="00E64ACC">
      <w:pPr>
        <w:spacing w:after="0" w:line="240" w:lineRule="auto"/>
        <w:rPr>
          <w:rFonts w:cs="Times New Roman"/>
          <w:sz w:val="20"/>
          <w:szCs w:val="20"/>
        </w:rPr>
      </w:pPr>
    </w:p>
    <w:p w14:paraId="04E47609" w14:textId="77777777" w:rsidR="003C2C0A" w:rsidRPr="001253BE" w:rsidRDefault="003C2C0A" w:rsidP="003C2C0A">
      <w:pPr>
        <w:rPr>
          <w:rFonts w:cs="Times New Roman"/>
          <w:b/>
        </w:rPr>
      </w:pPr>
      <w:r w:rsidRPr="001253BE">
        <w:rPr>
          <w:rFonts w:cs="Times New Roman"/>
          <w:b/>
        </w:rPr>
        <w:t>Poučenie:</w:t>
      </w:r>
    </w:p>
    <w:p w14:paraId="4B90F9E1" w14:textId="20981B47" w:rsidR="003C2C0A" w:rsidRPr="001253BE" w:rsidRDefault="003C2C0A" w:rsidP="00C65CE3">
      <w:pPr>
        <w:jc w:val="both"/>
        <w:rPr>
          <w:rFonts w:cs="Times New Roman"/>
        </w:rPr>
      </w:pPr>
      <w:r w:rsidRPr="001253BE">
        <w:rPr>
          <w:rFonts w:cs="Times New Roman"/>
        </w:rPr>
        <w:t>Osobné údaje sú spracovávané v zmysle § 47 zákona č. 292/2014</w:t>
      </w:r>
      <w:r w:rsidR="00A77A73" w:rsidRPr="001253BE">
        <w:rPr>
          <w:rFonts w:cs="Times New Roman"/>
        </w:rPr>
        <w:t xml:space="preserve">  Z.</w:t>
      </w:r>
      <w:r w:rsidR="00BE7F8D" w:rsidRPr="001253BE">
        <w:rPr>
          <w:rFonts w:cs="Times New Roman"/>
        </w:rPr>
        <w:t xml:space="preserve"> </w:t>
      </w:r>
      <w:r w:rsidR="00A77A73" w:rsidRPr="001253BE">
        <w:rPr>
          <w:rFonts w:cs="Times New Roman"/>
        </w:rPr>
        <w:t>z.</w:t>
      </w:r>
      <w:r w:rsidRPr="001253BE">
        <w:rPr>
          <w:rFonts w:cs="Times New Roman"/>
        </w:rPr>
        <w:t xml:space="preserve"> o príspevku poskytovanom </w:t>
      </w:r>
      <w:r w:rsidR="0077387B">
        <w:rPr>
          <w:rFonts w:cs="Times New Roman"/>
        </w:rPr>
        <w:t xml:space="preserve">             </w:t>
      </w:r>
      <w:r w:rsidRPr="001253BE">
        <w:rPr>
          <w:rFonts w:cs="Times New Roman"/>
        </w:rPr>
        <w:t>z európskych štrukturálnych a investičných fondov a o zmene a doplnení niektorých zákonov</w:t>
      </w:r>
      <w:r w:rsidR="00BE7F8D" w:rsidRPr="001253BE">
        <w:rPr>
          <w:rFonts w:cs="Times New Roman"/>
        </w:rPr>
        <w:t xml:space="preserve"> v znení neskorších predpisov</w:t>
      </w:r>
      <w:r w:rsidRPr="001253BE">
        <w:rPr>
          <w:rFonts w:cs="Times New Roman"/>
        </w:rPr>
        <w:t>.</w:t>
      </w:r>
    </w:p>
    <w:p w14:paraId="13CF18F0" w14:textId="1907CD86" w:rsidR="003C2C0A" w:rsidRPr="001253BE" w:rsidRDefault="008C474B" w:rsidP="00C65CE3">
      <w:pPr>
        <w:jc w:val="both"/>
        <w:rPr>
          <w:rFonts w:cs="Times New Roman"/>
        </w:rPr>
      </w:pPr>
      <w:r w:rsidRPr="001253BE">
        <w:rPr>
          <w:rFonts w:cs="Times New Roman"/>
        </w:rPr>
        <w:t xml:space="preserve">Fyzická osoba vykonávajúca funkciu štatutárneho orgánu </w:t>
      </w:r>
      <w:r w:rsidR="006F1C97">
        <w:rPr>
          <w:rFonts w:cs="Times New Roman"/>
        </w:rPr>
        <w:t>poskytuje údaje</w:t>
      </w:r>
      <w:r w:rsidRPr="001253BE">
        <w:rPr>
          <w:rFonts w:cs="Times New Roman"/>
        </w:rPr>
        <w:t xml:space="preserve"> pre oprávnené subjekty konajúce v zmysle zákona, aby bolo možné zo strany oprávnených subjektov žiadať o  poskytnutie výpisu</w:t>
      </w:r>
      <w:r w:rsidR="003C2C0A" w:rsidRPr="001253BE">
        <w:rPr>
          <w:rFonts w:cs="Times New Roman"/>
        </w:rPr>
        <w:t xml:space="preserve"> z registra trestov</w:t>
      </w:r>
      <w:r w:rsidRPr="001253BE">
        <w:rPr>
          <w:rFonts w:cs="Times New Roman"/>
        </w:rPr>
        <w:t xml:space="preserve"> za účelom overenia splnenia podmienky poskytnutia</w:t>
      </w:r>
      <w:r w:rsidRPr="001253BE">
        <w:t xml:space="preserve"> </w:t>
      </w:r>
      <w:r w:rsidRPr="001253BE">
        <w:rPr>
          <w:rFonts w:cs="Times New Roman"/>
        </w:rPr>
        <w:t>nenávratného finančného  príspevku z európskych štrukturálnych a investičných fondov v programovom období 2014-2020 prostredníctvom informačného systému.</w:t>
      </w:r>
      <w:r w:rsidR="003C2C0A" w:rsidRPr="001253BE">
        <w:rPr>
          <w:rFonts w:cs="Times New Roman"/>
        </w:rPr>
        <w:t xml:space="preserve"> </w:t>
      </w:r>
    </w:p>
    <w:p w14:paraId="0AFC6DC2" w14:textId="24CBA238" w:rsidR="003C2C0A" w:rsidRPr="001253BE" w:rsidRDefault="008C474B" w:rsidP="00C65CE3">
      <w:pPr>
        <w:jc w:val="both"/>
        <w:rPr>
          <w:rFonts w:cs="Times New Roman"/>
        </w:rPr>
      </w:pPr>
      <w:r w:rsidRPr="001253BE">
        <w:rPr>
          <w:rFonts w:cs="Times New Roman"/>
        </w:rPr>
        <w:t xml:space="preserve">Osoba </w:t>
      </w:r>
      <w:r w:rsidR="006F1C97">
        <w:rPr>
          <w:rFonts w:cs="Times New Roman"/>
        </w:rPr>
        <w:t>poskytujúca údaje</w:t>
      </w:r>
      <w:r w:rsidR="003C2C0A" w:rsidRPr="001253BE">
        <w:rPr>
          <w:rFonts w:cs="Times New Roman"/>
        </w:rPr>
        <w:t xml:space="preserve"> berie na v</w:t>
      </w:r>
      <w:r w:rsidRPr="001253BE">
        <w:rPr>
          <w:rFonts w:cs="Times New Roman"/>
        </w:rPr>
        <w:t xml:space="preserve">edomie, že pokiaľ </w:t>
      </w:r>
      <w:r w:rsidR="006F1C97">
        <w:rPr>
          <w:rFonts w:cs="Times New Roman"/>
        </w:rPr>
        <w:t>údaje nebudú</w:t>
      </w:r>
      <w:r w:rsidRPr="001253BE">
        <w:rPr>
          <w:rFonts w:cs="Times New Roman"/>
        </w:rPr>
        <w:t xml:space="preserve"> vyplnené úplne a</w:t>
      </w:r>
      <w:r w:rsidR="006F1C97">
        <w:rPr>
          <w:rFonts w:cs="Times New Roman"/>
        </w:rPr>
        <w:t> </w:t>
      </w:r>
      <w:r w:rsidRPr="001253BE">
        <w:rPr>
          <w:rFonts w:cs="Times New Roman"/>
        </w:rPr>
        <w:t>správne</w:t>
      </w:r>
      <w:r w:rsidR="006F1C97">
        <w:rPr>
          <w:rFonts w:cs="Times New Roman"/>
        </w:rPr>
        <w:t>,</w:t>
      </w:r>
      <w:r w:rsidR="003C2C0A" w:rsidRPr="001253BE">
        <w:rPr>
          <w:rFonts w:cs="Times New Roman"/>
        </w:rPr>
        <w:t xml:space="preserve"> nebude možné získať výpis z registra trestov integračnou akciou, čo môže mať dopad na splnenie podmienky poskytnutia príspevku.</w:t>
      </w:r>
    </w:p>
    <w:p w14:paraId="7AC81289" w14:textId="2F14706C" w:rsidR="003C2C0A" w:rsidRPr="001253BE" w:rsidRDefault="003C2C0A" w:rsidP="00C65CE3">
      <w:pPr>
        <w:jc w:val="both"/>
        <w:rPr>
          <w:rFonts w:cs="Times New Roman"/>
        </w:rPr>
      </w:pPr>
      <w:r w:rsidRPr="001253BE">
        <w:rPr>
          <w:rFonts w:cs="Times New Roman"/>
        </w:rPr>
        <w:t>Pokiaľ dôjde k odvolaniu t</w:t>
      </w:r>
      <w:r w:rsidR="008C474B" w:rsidRPr="001253BE">
        <w:rPr>
          <w:rFonts w:cs="Times New Roman"/>
        </w:rPr>
        <w:t>ohto súhlasu</w:t>
      </w:r>
      <w:r w:rsidR="00E07980" w:rsidRPr="001253BE">
        <w:rPr>
          <w:rFonts w:cs="Times New Roman"/>
        </w:rPr>
        <w:t>,</w:t>
      </w:r>
      <w:r w:rsidR="008C474B" w:rsidRPr="001253BE">
        <w:rPr>
          <w:rFonts w:cs="Times New Roman"/>
        </w:rPr>
        <w:t xml:space="preserve"> </w:t>
      </w:r>
      <w:r w:rsidRPr="001253BE">
        <w:rPr>
          <w:rFonts w:cs="Times New Roman"/>
        </w:rPr>
        <w:t>nebude možné získať výpis z registra trestov integračnou akciou</w:t>
      </w:r>
      <w:r w:rsidR="006F1C97">
        <w:rPr>
          <w:rFonts w:cs="Times New Roman"/>
        </w:rPr>
        <w:t>.</w:t>
      </w:r>
    </w:p>
    <w:p w14:paraId="7A60BE2A" w14:textId="77777777" w:rsidR="003C2C0A" w:rsidRPr="001253BE" w:rsidRDefault="003C2C0A" w:rsidP="004740C3">
      <w:pPr>
        <w:rPr>
          <w:rFonts w:cs="Times New Roman"/>
        </w:rPr>
      </w:pPr>
    </w:p>
    <w:p w14:paraId="3590C324" w14:textId="4B308CD8" w:rsidR="00BE7F8D" w:rsidRPr="001253BE" w:rsidRDefault="0077387B" w:rsidP="00BE7F8D">
      <w:pPr>
        <w:rPr>
          <w:rFonts w:cs="Times New Roman"/>
        </w:rPr>
      </w:pPr>
      <w:r>
        <w:rPr>
          <w:rFonts w:cs="Times New Roman"/>
          <w:b/>
        </w:rPr>
        <w:t xml:space="preserve">Meno Priezvisko </w:t>
      </w:r>
      <w:r w:rsidR="00BE7F8D" w:rsidRPr="001253BE">
        <w:rPr>
          <w:rFonts w:cs="Times New Roman"/>
          <w:b/>
        </w:rPr>
        <w:t xml:space="preserve">, </w:t>
      </w:r>
      <w:r w:rsidR="00BE7F8D" w:rsidRPr="001253BE">
        <w:rPr>
          <w:rFonts w:cs="Times New Roman"/>
        </w:rPr>
        <w:t>Dátum:</w:t>
      </w:r>
    </w:p>
    <w:p w14:paraId="02F942AC" w14:textId="6CA9EE89" w:rsidR="00C01504" w:rsidRPr="001253BE" w:rsidRDefault="00BE7F8D">
      <w:pPr>
        <w:rPr>
          <w:rFonts w:cs="Times New Roman"/>
        </w:rPr>
      </w:pPr>
      <w:r w:rsidRPr="001253BE">
        <w:rPr>
          <w:rFonts w:cs="Times New Roman"/>
        </w:rPr>
        <w:t>p</w:t>
      </w:r>
      <w:r w:rsidR="004740C3" w:rsidRPr="001253BE">
        <w:rPr>
          <w:rFonts w:cs="Times New Roman"/>
        </w:rPr>
        <w:t xml:space="preserve">odpis </w:t>
      </w:r>
      <w:r w:rsidR="006F1C97">
        <w:rPr>
          <w:rFonts w:cs="Times New Roman"/>
        </w:rPr>
        <w:t>fyzickej osoby, ktorá poskytuje údaje</w:t>
      </w:r>
    </w:p>
    <w:sectPr w:rsidR="00C01504" w:rsidRPr="001253BE" w:rsidSect="0077387B">
      <w:headerReference w:type="default" r:id="rId11"/>
      <w:footerReference w:type="default" r:id="rId12"/>
      <w:pgSz w:w="11906" w:h="16838"/>
      <w:pgMar w:top="1135" w:right="1417" w:bottom="426" w:left="1417" w:header="708" w:footer="4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B4BB86" w14:textId="77777777" w:rsidR="00F75AD0" w:rsidRDefault="00F75AD0" w:rsidP="00BE7F8D">
      <w:pPr>
        <w:spacing w:after="0" w:line="240" w:lineRule="auto"/>
      </w:pPr>
      <w:r>
        <w:separator/>
      </w:r>
    </w:p>
  </w:endnote>
  <w:endnote w:type="continuationSeparator" w:id="0">
    <w:p w14:paraId="3E1C631D" w14:textId="77777777" w:rsidR="00F75AD0" w:rsidRDefault="00F75AD0" w:rsidP="00BE7F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85596240"/>
      <w:docPartObj>
        <w:docPartGallery w:val="Page Numbers (Bottom of Page)"/>
        <w:docPartUnique/>
      </w:docPartObj>
    </w:sdtPr>
    <w:sdtEndPr/>
    <w:sdtContent>
      <w:p w14:paraId="3DC6C9D6" w14:textId="3789B174" w:rsidR="00BE7F8D" w:rsidRDefault="00BE7F8D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1748C">
          <w:rPr>
            <w:noProof/>
          </w:rPr>
          <w:t>1</w:t>
        </w:r>
        <w:r>
          <w:fldChar w:fldCharType="end"/>
        </w:r>
      </w:p>
    </w:sdtContent>
  </w:sdt>
  <w:p w14:paraId="6CF2852A" w14:textId="77777777" w:rsidR="00BE7F8D" w:rsidRDefault="00BE7F8D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D3FB31" w14:textId="77777777" w:rsidR="00F75AD0" w:rsidRDefault="00F75AD0" w:rsidP="00BE7F8D">
      <w:pPr>
        <w:spacing w:after="0" w:line="240" w:lineRule="auto"/>
      </w:pPr>
      <w:r>
        <w:separator/>
      </w:r>
    </w:p>
  </w:footnote>
  <w:footnote w:type="continuationSeparator" w:id="0">
    <w:p w14:paraId="418C1BC1" w14:textId="77777777" w:rsidR="00F75AD0" w:rsidRDefault="00F75AD0" w:rsidP="00BE7F8D">
      <w:pPr>
        <w:spacing w:after="0" w:line="240" w:lineRule="auto"/>
      </w:pPr>
      <w:r>
        <w:continuationSeparator/>
      </w:r>
    </w:p>
  </w:footnote>
  <w:footnote w:id="1">
    <w:p w14:paraId="69963DD6" w14:textId="1EEF1574" w:rsidR="006F1C97" w:rsidRDefault="006F1C97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6F1C97">
        <w:t>Vypĺňa sa len v prípade, ak došlo k zmene mena alebo zmene priezviska</w:t>
      </w:r>
    </w:p>
  </w:footnote>
  <w:footnote w:id="2">
    <w:p w14:paraId="03C7495A" w14:textId="1533E9D5" w:rsidR="006F1C97" w:rsidRDefault="006F1C97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6F1C97">
        <w:t>Vypĺňa sa len v prípade osôb, ktoré sa narodili v cudzine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53AE5F" w14:textId="187C258D" w:rsidR="00991EEC" w:rsidRDefault="00991EEC">
    <w:pPr>
      <w:pStyle w:val="Hlavika"/>
    </w:pPr>
    <w:r w:rsidRPr="002A690B">
      <w:rPr>
        <w:noProof/>
        <w:lang w:eastAsia="sk-SK"/>
      </w:rPr>
      <w:drawing>
        <wp:inline distT="0" distB="0" distL="0" distR="0" wp14:anchorId="6DB93E0E" wp14:editId="736E4B11">
          <wp:extent cx="5760720" cy="402600"/>
          <wp:effectExtent l="0" t="0" r="0" b="0"/>
          <wp:docPr id="9" name="Obrázok 9" descr="troj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roj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02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3C71B0"/>
    <w:multiLevelType w:val="hybridMultilevel"/>
    <w:tmpl w:val="4E7AED5A"/>
    <w:lvl w:ilvl="0" w:tplc="93CA4E1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6163C0"/>
    <w:multiLevelType w:val="hybridMultilevel"/>
    <w:tmpl w:val="9FA03C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40C3"/>
    <w:rsid w:val="000F4757"/>
    <w:rsid w:val="000F4D0F"/>
    <w:rsid w:val="001253BE"/>
    <w:rsid w:val="001C7C20"/>
    <w:rsid w:val="00226592"/>
    <w:rsid w:val="00235565"/>
    <w:rsid w:val="00261B71"/>
    <w:rsid w:val="00281A15"/>
    <w:rsid w:val="002822CD"/>
    <w:rsid w:val="002A42D6"/>
    <w:rsid w:val="002C704D"/>
    <w:rsid w:val="002D331B"/>
    <w:rsid w:val="002E5182"/>
    <w:rsid w:val="002F6A41"/>
    <w:rsid w:val="00387931"/>
    <w:rsid w:val="003A4207"/>
    <w:rsid w:val="003C0316"/>
    <w:rsid w:val="003C2C0A"/>
    <w:rsid w:val="003D285B"/>
    <w:rsid w:val="003F194D"/>
    <w:rsid w:val="004239D7"/>
    <w:rsid w:val="0043382B"/>
    <w:rsid w:val="004740C3"/>
    <w:rsid w:val="004D7CA4"/>
    <w:rsid w:val="005600AB"/>
    <w:rsid w:val="005705B4"/>
    <w:rsid w:val="005A141C"/>
    <w:rsid w:val="0065091C"/>
    <w:rsid w:val="006800DB"/>
    <w:rsid w:val="006D1A9A"/>
    <w:rsid w:val="006E1023"/>
    <w:rsid w:val="006F1C97"/>
    <w:rsid w:val="00713C7B"/>
    <w:rsid w:val="007204B7"/>
    <w:rsid w:val="0077387B"/>
    <w:rsid w:val="00775F3D"/>
    <w:rsid w:val="00794CCF"/>
    <w:rsid w:val="00794F93"/>
    <w:rsid w:val="00837E0E"/>
    <w:rsid w:val="008438B7"/>
    <w:rsid w:val="00845569"/>
    <w:rsid w:val="008C474B"/>
    <w:rsid w:val="008F18B6"/>
    <w:rsid w:val="0092089E"/>
    <w:rsid w:val="00935FAE"/>
    <w:rsid w:val="00954CB0"/>
    <w:rsid w:val="00980500"/>
    <w:rsid w:val="00982F35"/>
    <w:rsid w:val="00991EEC"/>
    <w:rsid w:val="00A1748C"/>
    <w:rsid w:val="00A77A73"/>
    <w:rsid w:val="00AB10AF"/>
    <w:rsid w:val="00B01C4C"/>
    <w:rsid w:val="00B23E2C"/>
    <w:rsid w:val="00B25A95"/>
    <w:rsid w:val="00BC24F7"/>
    <w:rsid w:val="00BE7F8D"/>
    <w:rsid w:val="00C01504"/>
    <w:rsid w:val="00C244A5"/>
    <w:rsid w:val="00C361D8"/>
    <w:rsid w:val="00C50868"/>
    <w:rsid w:val="00C54BDF"/>
    <w:rsid w:val="00C65CE3"/>
    <w:rsid w:val="00C761A6"/>
    <w:rsid w:val="00CC052E"/>
    <w:rsid w:val="00CD446E"/>
    <w:rsid w:val="00D2667F"/>
    <w:rsid w:val="00D94A7D"/>
    <w:rsid w:val="00DA48F3"/>
    <w:rsid w:val="00DA52EF"/>
    <w:rsid w:val="00E07429"/>
    <w:rsid w:val="00E07980"/>
    <w:rsid w:val="00E27627"/>
    <w:rsid w:val="00E64ACC"/>
    <w:rsid w:val="00EC33AD"/>
    <w:rsid w:val="00EF7CD8"/>
    <w:rsid w:val="00F00763"/>
    <w:rsid w:val="00F26416"/>
    <w:rsid w:val="00F63914"/>
    <w:rsid w:val="00F70790"/>
    <w:rsid w:val="00F75AD0"/>
    <w:rsid w:val="00FB64DA"/>
    <w:rsid w:val="00FE28FD"/>
    <w:rsid w:val="00FE64D1"/>
    <w:rsid w:val="00FE6975"/>
    <w:rsid w:val="00FF6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1DD8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720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FE28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E28FD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EF7CD8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0F4D0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F4D0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F4D0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F4D0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F4D0F"/>
    <w:rPr>
      <w:b/>
      <w:bCs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E7F8D"/>
  </w:style>
  <w:style w:type="paragraph" w:styleId="Pta">
    <w:name w:val="footer"/>
    <w:basedOn w:val="Normlny"/>
    <w:link w:val="Pt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E7F8D"/>
  </w:style>
  <w:style w:type="character" w:styleId="Hypertextovprepojenie">
    <w:name w:val="Hyperlink"/>
    <w:basedOn w:val="Predvolenpsmoodseku"/>
    <w:uiPriority w:val="99"/>
    <w:unhideWhenUsed/>
    <w:rsid w:val="001253BE"/>
    <w:rPr>
      <w:color w:val="0000FF" w:themeColor="hyperlink"/>
      <w:u w:val="single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6F1C97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6F1C97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6F1C9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7DB67570A4843419EF02158780AD917" ma:contentTypeVersion="2" ma:contentTypeDescription="Umožňuje vytvoriť nový dokument." ma:contentTypeScope="" ma:versionID="8c38744fdde42b9ff89d8f7208da0121">
  <xsd:schema xmlns:xsd="http://www.w3.org/2001/XMLSchema" xmlns:xs="http://www.w3.org/2001/XMLSchema" xmlns:p="http://schemas.microsoft.com/office/2006/metadata/properties" xmlns:ns2="7d7cdc55-6ebe-4ecb-a43c-ecb324da520f" targetNamespace="http://schemas.microsoft.com/office/2006/metadata/properties" ma:root="true" ma:fieldsID="95fb5dda5108c282cc536f9ae5f71c27" ns2:_="">
    <xsd:import namespace="7d7cdc55-6ebe-4ecb-a43c-ecb324da520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7cdc55-6ebe-4ecb-a43c-ecb324da520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85212AE-0F0A-46A7-8680-451B5D874C08}"/>
</file>

<file path=customXml/itemProps2.xml><?xml version="1.0" encoding="utf-8"?>
<ds:datastoreItem xmlns:ds="http://schemas.openxmlformats.org/officeDocument/2006/customXml" ds:itemID="{9A15EE6C-AC9C-4DE8-9FE2-129F12DB99B1}"/>
</file>

<file path=customXml/itemProps3.xml><?xml version="1.0" encoding="utf-8"?>
<ds:datastoreItem xmlns:ds="http://schemas.openxmlformats.org/officeDocument/2006/customXml" ds:itemID="{48F66B7E-9DE4-45B4-B257-56D3DAA46C0B}"/>
</file>

<file path=customXml/itemProps4.xml><?xml version="1.0" encoding="utf-8"?>
<ds:datastoreItem xmlns:ds="http://schemas.openxmlformats.org/officeDocument/2006/customXml" ds:itemID="{31CD6D2F-E2A3-483B-BB1C-7796F00B617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490</Words>
  <Characters>2793</Characters>
  <Application>Microsoft Office Word</Application>
  <DocSecurity>0</DocSecurity>
  <Lines>23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2019-01-10T16:20:00Z</dcterms:created>
  <dcterms:modified xsi:type="dcterms:W3CDTF">2020-06-09T20:40:00Z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0x010100F7DB67570A4843419EF02158780AD917</vt:lpwstr>
  </property>
</Properties>
</file>