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197BB222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CD1284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5B7E1A" w:rsidRPr="005B7E1A">
        <w:rPr>
          <w:color w:val="000000"/>
          <w:lang w:eastAsia="ar-SA"/>
        </w:rPr>
        <w:t xml:space="preserve"> </w:t>
      </w:r>
      <w:r w:rsidR="005B7E1A" w:rsidRPr="005B7E1A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</w:t>
      </w:r>
      <w:r w:rsidR="00CD1284">
        <w:rPr>
          <w:rFonts w:ascii="Calibri" w:hAnsi="Calibri"/>
          <w:bCs/>
          <w:color w:val="000000"/>
          <w:sz w:val="24"/>
          <w:szCs w:val="24"/>
        </w:rPr>
        <w:t>á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 xml:space="preserve"> na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 xml:space="preserve"> podporu </w:t>
      </w:r>
      <w:r w:rsidR="005B7E1A" w:rsidRPr="005B7E1A">
        <w:rPr>
          <w:rFonts w:ascii="Calibri" w:hAnsi="Calibri"/>
          <w:bCs/>
          <w:color w:val="000000"/>
          <w:sz w:val="24"/>
          <w:szCs w:val="24"/>
        </w:rPr>
        <w:t xml:space="preserve">komplexného prístupu v obciach 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>v prostredí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953D44">
        <w:rPr>
          <w:rFonts w:ascii="Calibri" w:hAnsi="Calibri"/>
          <w:b/>
          <w:bCs/>
          <w:color w:val="000000"/>
          <w:sz w:val="24"/>
          <w:szCs w:val="24"/>
        </w:rPr>
        <w:t>3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215E4C" w:rsidRPr="00222DDC" w14:paraId="32C0D737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0E533C8C" w14:textId="4EAB9B62" w:rsidR="00215E4C" w:rsidRPr="00DC09D5" w:rsidRDefault="00B63BC3" w:rsidP="00215E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Katarína </w:t>
            </w:r>
            <w:proofErr w:type="spellStart"/>
            <w:r>
              <w:rPr>
                <w:rFonts w:ascii="Calibri" w:hAnsi="Calibri"/>
                <w:color w:val="000000"/>
              </w:rPr>
              <w:t>Dúcka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215E4C" w:rsidRPr="00172387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</w:p>
        </w:tc>
      </w:tr>
      <w:tr w:rsidR="00215E4C" w:rsidRPr="00222DDC" w14:paraId="0CE437D3" w14:textId="77777777" w:rsidTr="00953D44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B0D2064" w14:textId="08D9214D" w:rsidR="00215E4C" w:rsidRPr="00DC09D5" w:rsidRDefault="00B63BC3" w:rsidP="00215E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Ján </w:t>
            </w:r>
            <w:proofErr w:type="spellStart"/>
            <w:r>
              <w:rPr>
                <w:rFonts w:ascii="Calibri" w:hAnsi="Calibri"/>
                <w:color w:val="000000"/>
              </w:rPr>
              <w:t>Purc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215E4C" w:rsidRPr="001B28AF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  <w:tr w:rsidR="00953D44" w:rsidRPr="00222DDC" w14:paraId="120A982E" w14:textId="77777777" w:rsidTr="00953D44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45E391FC" w14:textId="18216868" w:rsidR="00953D44" w:rsidRDefault="00953D44" w:rsidP="00953D44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6A526DCC" w14:textId="77777777" w:rsidR="00953D44" w:rsidRDefault="00953D44" w:rsidP="00953D44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46645480" w14:textId="774B26F6" w:rsidR="00953D44" w:rsidRDefault="00953D44" w:rsidP="00953D44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  <w:tr w:rsidR="00953D44" w:rsidRPr="00222DDC" w14:paraId="796F10C3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36D47156" w14:textId="54AF0F9C" w:rsidR="00953D44" w:rsidRDefault="00953D44" w:rsidP="00215E4C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Ing. </w:t>
            </w:r>
            <w:r w:rsidRPr="00953D44">
              <w:rPr>
                <w:rFonts w:ascii="Calibri" w:hAnsi="Calibri"/>
                <w:color w:val="000000"/>
              </w:rPr>
              <w:t xml:space="preserve">Jaroslav </w:t>
            </w:r>
            <w:proofErr w:type="spellStart"/>
            <w:r w:rsidRPr="00953D44">
              <w:rPr>
                <w:rFonts w:ascii="Calibri" w:hAnsi="Calibri"/>
                <w:color w:val="000000"/>
              </w:rPr>
              <w:t>Onufer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1922B53D" w14:textId="77777777" w:rsidR="00953D44" w:rsidRDefault="00953D44" w:rsidP="00953D44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0F0CCF08" w14:textId="638FA107" w:rsidR="00953D44" w:rsidRDefault="00953D44" w:rsidP="00953D44">
            <w:pPr>
              <w:spacing w:after="0" w:line="240" w:lineRule="auto"/>
              <w:jc w:val="both"/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  <w:bookmarkStart w:id="0" w:name="_GoBack"/>
      <w:bookmarkEnd w:id="0"/>
    </w:p>
    <w:p w14:paraId="1C21237E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59AEA" w14:textId="77777777" w:rsidR="002D2A72" w:rsidRDefault="002D2A72" w:rsidP="00BC6B47">
      <w:pPr>
        <w:spacing w:after="0" w:line="240" w:lineRule="auto"/>
      </w:pPr>
      <w:r>
        <w:separator/>
      </w:r>
    </w:p>
  </w:endnote>
  <w:endnote w:type="continuationSeparator" w:id="0">
    <w:p w14:paraId="3C80CA27" w14:textId="77777777" w:rsidR="002D2A72" w:rsidRDefault="002D2A72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71984" w14:textId="77777777" w:rsidR="002D2A72" w:rsidRDefault="002D2A72" w:rsidP="00BC6B47">
      <w:pPr>
        <w:spacing w:after="0" w:line="240" w:lineRule="auto"/>
      </w:pPr>
      <w:r>
        <w:separator/>
      </w:r>
    </w:p>
  </w:footnote>
  <w:footnote w:type="continuationSeparator" w:id="0">
    <w:p w14:paraId="464B5F71" w14:textId="77777777" w:rsidR="002D2A72" w:rsidRDefault="002D2A72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2D2A72"/>
    <w:rsid w:val="00303B1A"/>
    <w:rsid w:val="003236EC"/>
    <w:rsid w:val="003E6D43"/>
    <w:rsid w:val="003F089D"/>
    <w:rsid w:val="0041626A"/>
    <w:rsid w:val="0043296C"/>
    <w:rsid w:val="004A2FE5"/>
    <w:rsid w:val="00592556"/>
    <w:rsid w:val="005B7E1A"/>
    <w:rsid w:val="006229C3"/>
    <w:rsid w:val="00624049"/>
    <w:rsid w:val="006477A2"/>
    <w:rsid w:val="006C3292"/>
    <w:rsid w:val="007443CB"/>
    <w:rsid w:val="007730CD"/>
    <w:rsid w:val="00846FA2"/>
    <w:rsid w:val="00881752"/>
    <w:rsid w:val="0088645E"/>
    <w:rsid w:val="00946036"/>
    <w:rsid w:val="00952438"/>
    <w:rsid w:val="00953D44"/>
    <w:rsid w:val="00985577"/>
    <w:rsid w:val="00AF1656"/>
    <w:rsid w:val="00B14282"/>
    <w:rsid w:val="00B45D82"/>
    <w:rsid w:val="00B63BC3"/>
    <w:rsid w:val="00BC6B47"/>
    <w:rsid w:val="00BD0FD8"/>
    <w:rsid w:val="00C5347F"/>
    <w:rsid w:val="00C578C2"/>
    <w:rsid w:val="00CD1284"/>
    <w:rsid w:val="00D065AB"/>
    <w:rsid w:val="00D50DAA"/>
    <w:rsid w:val="00DA1AFA"/>
    <w:rsid w:val="00DC09D5"/>
    <w:rsid w:val="00DE7BEB"/>
    <w:rsid w:val="00E93EDE"/>
    <w:rsid w:val="00E959FA"/>
    <w:rsid w:val="00EB76C1"/>
    <w:rsid w:val="00EC7ED4"/>
    <w:rsid w:val="00EE2484"/>
    <w:rsid w:val="00EE781E"/>
    <w:rsid w:val="00FB3C2D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12</cp:revision>
  <dcterms:created xsi:type="dcterms:W3CDTF">2021-02-09T13:56:00Z</dcterms:created>
  <dcterms:modified xsi:type="dcterms:W3CDTF">2021-08-23T12:01:00Z</dcterms:modified>
</cp:coreProperties>
</file>