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647A4467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CD1284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5B7E1A" w:rsidRPr="005B7E1A">
        <w:rPr>
          <w:color w:val="000000"/>
          <w:lang w:eastAsia="ar-SA"/>
        </w:rPr>
        <w:t xml:space="preserve"> </w:t>
      </w:r>
      <w:r w:rsidR="005B7E1A" w:rsidRPr="005B7E1A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</w:t>
      </w:r>
      <w:r w:rsidR="00CD1284">
        <w:rPr>
          <w:rFonts w:ascii="Calibri" w:hAnsi="Calibri"/>
          <w:bCs/>
          <w:color w:val="000000"/>
          <w:sz w:val="24"/>
          <w:szCs w:val="24"/>
        </w:rPr>
        <w:t>á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 xml:space="preserve"> na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 xml:space="preserve"> podporu </w:t>
      </w:r>
      <w:r w:rsidR="005B7E1A" w:rsidRPr="005B7E1A">
        <w:rPr>
          <w:rFonts w:ascii="Calibri" w:hAnsi="Calibri"/>
          <w:bCs/>
          <w:color w:val="000000"/>
          <w:sz w:val="24"/>
          <w:szCs w:val="24"/>
        </w:rPr>
        <w:t xml:space="preserve">komplexného prístupu v obciach 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>v prostredí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FC3367">
        <w:rPr>
          <w:rFonts w:ascii="Calibri" w:hAnsi="Calibri"/>
          <w:b/>
          <w:bCs/>
          <w:color w:val="000000"/>
          <w:sz w:val="24"/>
          <w:szCs w:val="24"/>
        </w:rPr>
        <w:t>4</w:t>
      </w:r>
      <w:bookmarkStart w:id="0" w:name="_GoBack"/>
      <w:bookmarkEnd w:id="0"/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215E4C" w:rsidRPr="00222DDC" w14:paraId="32C0D737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0E533C8C" w14:textId="4EAB9B62" w:rsidR="00215E4C" w:rsidRPr="00DC09D5" w:rsidRDefault="00B63BC3" w:rsidP="00215E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Katarína </w:t>
            </w:r>
            <w:proofErr w:type="spellStart"/>
            <w:r>
              <w:rPr>
                <w:rFonts w:ascii="Calibri" w:hAnsi="Calibri"/>
                <w:color w:val="000000"/>
              </w:rPr>
              <w:t>Dúcka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215E4C" w:rsidRPr="00172387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</w:p>
        </w:tc>
      </w:tr>
      <w:tr w:rsidR="00215E4C" w:rsidRPr="00222DDC" w14:paraId="0CE437D3" w14:textId="77777777" w:rsidTr="00FC3367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B0D2064" w14:textId="08D9214D" w:rsidR="00215E4C" w:rsidRPr="00DC09D5" w:rsidRDefault="00B63BC3" w:rsidP="00215E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Ján </w:t>
            </w:r>
            <w:proofErr w:type="spellStart"/>
            <w:r>
              <w:rPr>
                <w:rFonts w:ascii="Calibri" w:hAnsi="Calibri"/>
                <w:color w:val="000000"/>
              </w:rPr>
              <w:t>Purc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215E4C" w:rsidRPr="001B28AF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  <w:tr w:rsidR="00FC3367" w:rsidRPr="00222DDC" w14:paraId="3FE77A8D" w14:textId="77777777" w:rsidTr="00FC3367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17584383" w14:textId="0FBF9145" w:rsidR="00FC3367" w:rsidRDefault="00FC3367" w:rsidP="00FC336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Mgr. </w:t>
            </w:r>
            <w:r w:rsidRPr="00FC3367">
              <w:rPr>
                <w:rFonts w:ascii="Calibri" w:hAnsi="Calibri"/>
                <w:color w:val="000000"/>
              </w:rPr>
              <w:t xml:space="preserve">Zuzana </w:t>
            </w:r>
            <w:proofErr w:type="spellStart"/>
            <w:r w:rsidRPr="00FC3367">
              <w:rPr>
                <w:rFonts w:ascii="Calibri" w:hAnsi="Calibri"/>
                <w:color w:val="000000"/>
              </w:rPr>
              <w:t>Neupauer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EA2C204" w14:textId="77777777" w:rsidR="00FC3367" w:rsidRDefault="00FC3367" w:rsidP="00FC3367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3022BE33" w14:textId="14F9CB47" w:rsidR="00FC3367" w:rsidRDefault="00FC3367" w:rsidP="00FC3367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  <w:tr w:rsidR="00FC3367" w:rsidRPr="00222DDC" w14:paraId="55764B49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468936E0" w14:textId="176B7559" w:rsidR="00FC3367" w:rsidRDefault="00FC3367" w:rsidP="00215E4C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Ing. </w:t>
            </w:r>
            <w:r w:rsidRPr="00FC3367">
              <w:rPr>
                <w:rFonts w:ascii="Calibri" w:hAnsi="Calibri"/>
                <w:color w:val="000000"/>
              </w:rPr>
              <w:t>Zuzana Polgárová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4DF822A2" w14:textId="77777777" w:rsidR="00FC3367" w:rsidRDefault="00FC3367" w:rsidP="00FC3367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190AFC1B" w14:textId="43557166" w:rsidR="00FC3367" w:rsidRDefault="00FC3367" w:rsidP="00FC3367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1C21237E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06EF0" w14:textId="77777777" w:rsidR="00B72FDB" w:rsidRDefault="00B72FDB" w:rsidP="00BC6B47">
      <w:pPr>
        <w:spacing w:after="0" w:line="240" w:lineRule="auto"/>
      </w:pPr>
      <w:r>
        <w:separator/>
      </w:r>
    </w:p>
  </w:endnote>
  <w:endnote w:type="continuationSeparator" w:id="0">
    <w:p w14:paraId="60E2F781" w14:textId="77777777" w:rsidR="00B72FDB" w:rsidRDefault="00B72FDB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84A27" w14:textId="77777777" w:rsidR="00B72FDB" w:rsidRDefault="00B72FDB" w:rsidP="00BC6B47">
      <w:pPr>
        <w:spacing w:after="0" w:line="240" w:lineRule="auto"/>
      </w:pPr>
      <w:r>
        <w:separator/>
      </w:r>
    </w:p>
  </w:footnote>
  <w:footnote w:type="continuationSeparator" w:id="0">
    <w:p w14:paraId="15053E98" w14:textId="77777777" w:rsidR="00B72FDB" w:rsidRDefault="00B72FDB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303B1A"/>
    <w:rsid w:val="003236EC"/>
    <w:rsid w:val="003E6D43"/>
    <w:rsid w:val="003F089D"/>
    <w:rsid w:val="0041626A"/>
    <w:rsid w:val="0043296C"/>
    <w:rsid w:val="004A2FE5"/>
    <w:rsid w:val="00592556"/>
    <w:rsid w:val="005B7E1A"/>
    <w:rsid w:val="006229C3"/>
    <w:rsid w:val="00624049"/>
    <w:rsid w:val="006477A2"/>
    <w:rsid w:val="006C3292"/>
    <w:rsid w:val="007443CB"/>
    <w:rsid w:val="007730CD"/>
    <w:rsid w:val="00846FA2"/>
    <w:rsid w:val="00881752"/>
    <w:rsid w:val="0088645E"/>
    <w:rsid w:val="00946036"/>
    <w:rsid w:val="00952438"/>
    <w:rsid w:val="00985577"/>
    <w:rsid w:val="00AF1656"/>
    <w:rsid w:val="00B14282"/>
    <w:rsid w:val="00B45D82"/>
    <w:rsid w:val="00B63BC3"/>
    <w:rsid w:val="00B72FDB"/>
    <w:rsid w:val="00BC6B47"/>
    <w:rsid w:val="00BD0FD8"/>
    <w:rsid w:val="00C5347F"/>
    <w:rsid w:val="00C578C2"/>
    <w:rsid w:val="00CD1284"/>
    <w:rsid w:val="00D065AB"/>
    <w:rsid w:val="00D50DAA"/>
    <w:rsid w:val="00DA1AFA"/>
    <w:rsid w:val="00DC09D5"/>
    <w:rsid w:val="00DE7BEB"/>
    <w:rsid w:val="00E93EDE"/>
    <w:rsid w:val="00E959FA"/>
    <w:rsid w:val="00EB76C1"/>
    <w:rsid w:val="00EC7ED4"/>
    <w:rsid w:val="00EE2484"/>
    <w:rsid w:val="00EE781E"/>
    <w:rsid w:val="00FB3C2D"/>
    <w:rsid w:val="00FC3367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12</cp:revision>
  <dcterms:created xsi:type="dcterms:W3CDTF">2021-02-09T13:56:00Z</dcterms:created>
  <dcterms:modified xsi:type="dcterms:W3CDTF">2021-08-23T12:04:00Z</dcterms:modified>
</cp:coreProperties>
</file>