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602C6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29F52638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3CC80657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60A802D5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28818D4E" w14:textId="77777777"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14:paraId="0D16C0B5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3CEB8B4A" w14:textId="77777777"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14:paraId="334B5DD1" w14:textId="165FE72A" w:rsidR="00104D46" w:rsidRPr="00104D46" w:rsidRDefault="00104D46" w:rsidP="00EE2484">
      <w:pPr>
        <w:jc w:val="both"/>
        <w:rPr>
          <w:rFonts w:ascii="Calibri" w:hAnsi="Calibri"/>
          <w:b/>
          <w:bCs/>
          <w:color w:val="000000"/>
          <w:sz w:val="24"/>
          <w:szCs w:val="24"/>
        </w:rPr>
      </w:pPr>
      <w:r w:rsidRPr="00104D46">
        <w:rPr>
          <w:rFonts w:ascii="Calibri" w:hAnsi="Calibri"/>
          <w:b/>
          <w:bCs/>
          <w:color w:val="000000"/>
          <w:sz w:val="24"/>
          <w:szCs w:val="24"/>
        </w:rPr>
        <w:t>k výzve s</w:t>
      </w:r>
      <w:r w:rsidR="00CD1284">
        <w:rPr>
          <w:rFonts w:ascii="Calibri" w:hAnsi="Calibri"/>
          <w:b/>
          <w:bCs/>
          <w:color w:val="000000"/>
          <w:sz w:val="24"/>
          <w:szCs w:val="24"/>
        </w:rPr>
        <w:t> 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>kódom</w:t>
      </w:r>
      <w:r w:rsidR="005B7E1A" w:rsidRPr="005B7E1A">
        <w:rPr>
          <w:color w:val="000000"/>
          <w:lang w:eastAsia="ar-SA"/>
        </w:rPr>
        <w:t xml:space="preserve"> </w:t>
      </w:r>
      <w:r w:rsidR="005B7E1A" w:rsidRPr="005B7E1A">
        <w:rPr>
          <w:rFonts w:ascii="Calibri" w:hAnsi="Calibri"/>
          <w:b/>
          <w:bCs/>
          <w:color w:val="000000"/>
          <w:sz w:val="24"/>
          <w:szCs w:val="24"/>
        </w:rPr>
        <w:t>OPLZ-PO5a6-2020-1</w:t>
      </w:r>
      <w:r w:rsidR="00C578C2" w:rsidRPr="0088645E">
        <w:rPr>
          <w:rFonts w:ascii="Calibri" w:hAnsi="Calibri"/>
          <w:bCs/>
          <w:color w:val="000000"/>
          <w:sz w:val="24"/>
          <w:szCs w:val="24"/>
        </w:rPr>
        <w:t xml:space="preserve">, </w:t>
      </w:r>
      <w:r w:rsidR="00EE2484" w:rsidRPr="0088645E">
        <w:rPr>
          <w:rFonts w:ascii="Calibri" w:hAnsi="Calibri"/>
          <w:bCs/>
          <w:color w:val="000000"/>
          <w:sz w:val="24"/>
          <w:szCs w:val="24"/>
        </w:rPr>
        <w:t xml:space="preserve">výzva </w:t>
      </w:r>
      <w:r w:rsidR="0088645E" w:rsidRPr="0088645E">
        <w:rPr>
          <w:rFonts w:ascii="Calibri" w:hAnsi="Calibri"/>
          <w:bCs/>
          <w:color w:val="000000"/>
          <w:sz w:val="24"/>
          <w:szCs w:val="24"/>
        </w:rPr>
        <w:t>zameran</w:t>
      </w:r>
      <w:r w:rsidR="00CD1284">
        <w:rPr>
          <w:rFonts w:ascii="Calibri" w:hAnsi="Calibri"/>
          <w:bCs/>
          <w:color w:val="000000"/>
          <w:sz w:val="24"/>
          <w:szCs w:val="24"/>
        </w:rPr>
        <w:t>á</w:t>
      </w:r>
      <w:r w:rsidR="0088645E" w:rsidRPr="0088645E">
        <w:rPr>
          <w:rFonts w:ascii="Calibri" w:hAnsi="Calibri"/>
          <w:bCs/>
          <w:color w:val="000000"/>
          <w:sz w:val="24"/>
          <w:szCs w:val="24"/>
        </w:rPr>
        <w:t xml:space="preserve"> na</w:t>
      </w:r>
      <w:r w:rsidR="00CD1284" w:rsidRPr="00CD1284">
        <w:rPr>
          <w:rFonts w:ascii="Calibri" w:hAnsi="Calibri"/>
          <w:bCs/>
          <w:color w:val="000000"/>
          <w:sz w:val="24"/>
          <w:szCs w:val="24"/>
        </w:rPr>
        <w:t xml:space="preserve"> podporu </w:t>
      </w:r>
      <w:r w:rsidR="005B7E1A" w:rsidRPr="005B7E1A">
        <w:rPr>
          <w:rFonts w:ascii="Calibri" w:hAnsi="Calibri"/>
          <w:bCs/>
          <w:color w:val="000000"/>
          <w:sz w:val="24"/>
          <w:szCs w:val="24"/>
        </w:rPr>
        <w:t xml:space="preserve">komplexného prístupu v obciach </w:t>
      </w:r>
      <w:r w:rsidR="00CD1284" w:rsidRPr="00CD1284">
        <w:rPr>
          <w:rFonts w:ascii="Calibri" w:hAnsi="Calibri"/>
          <w:bCs/>
          <w:color w:val="000000"/>
          <w:sz w:val="24"/>
          <w:szCs w:val="24"/>
        </w:rPr>
        <w:t>v prostredí marginalizovaných rómskych komunít</w:t>
      </w:r>
      <w:r w:rsidR="00952438">
        <w:rPr>
          <w:rFonts w:ascii="Calibri" w:hAnsi="Calibri"/>
          <w:b/>
          <w:bCs/>
          <w:color w:val="000000"/>
          <w:sz w:val="24"/>
          <w:szCs w:val="24"/>
        </w:rPr>
        <w:t xml:space="preserve">, </w:t>
      </w:r>
      <w:r w:rsidR="00A71B60">
        <w:rPr>
          <w:rFonts w:ascii="Calibri" w:hAnsi="Calibri"/>
          <w:b/>
          <w:bCs/>
          <w:color w:val="000000"/>
          <w:sz w:val="24"/>
          <w:szCs w:val="24"/>
        </w:rPr>
        <w:t>5</w:t>
      </w:r>
      <w:r w:rsidR="00952438">
        <w:rPr>
          <w:rFonts w:ascii="Calibri" w:hAnsi="Calibri"/>
          <w:b/>
          <w:bCs/>
          <w:color w:val="000000"/>
          <w:sz w:val="24"/>
          <w:szCs w:val="24"/>
        </w:rPr>
        <w:t>.hodnotiace kolo</w:t>
      </w:r>
    </w:p>
    <w:p w14:paraId="6D5ADCC9" w14:textId="77777777" w:rsidR="00205625" w:rsidRDefault="00205625" w:rsidP="00205625">
      <w:pPr>
        <w:pStyle w:val="Normlnywebov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14:paraId="51D4FE42" w14:textId="77777777" w:rsidR="00222DDC" w:rsidRDefault="0011528F" w:rsidP="00222DDC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  <w:r w:rsidRPr="0011528F">
        <w:rPr>
          <w:rFonts w:ascii="Roboto" w:hAnsi="Roboto" w:cs="Arial"/>
          <w:color w:val="000000"/>
          <w:sz w:val="20"/>
          <w:szCs w:val="20"/>
        </w:rPr>
        <w:br/>
      </w: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3800"/>
      </w:tblGrid>
      <w:tr w:rsidR="000A6928" w:rsidRPr="00222DDC" w14:paraId="6E109C90" w14:textId="77777777" w:rsidTr="00BD0FD8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14:paraId="732B11E6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14:paraId="565AA249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215E4C" w:rsidRPr="00222DDC" w14:paraId="32C0D737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0E533C8C" w14:textId="053B7843" w:rsidR="00215E4C" w:rsidRPr="00DC09D5" w:rsidRDefault="00A71B60" w:rsidP="00A71B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rFonts w:ascii="Calibri" w:hAnsi="Calibri"/>
                <w:color w:val="000000"/>
              </w:rPr>
              <w:t xml:space="preserve">Mgr. Zuzana </w:t>
            </w:r>
            <w:proofErr w:type="spellStart"/>
            <w:r>
              <w:rPr>
                <w:rFonts w:ascii="Calibri" w:hAnsi="Calibri"/>
                <w:color w:val="000000"/>
              </w:rPr>
              <w:t>Neupauer</w:t>
            </w:r>
            <w:proofErr w:type="spellEnd"/>
            <w:r w:rsidRPr="00A71B60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A4680A1" w14:textId="77777777" w:rsidR="00215E4C" w:rsidRDefault="00215E4C" w:rsidP="00215E4C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DC17C0C" w14:textId="77777777" w:rsidR="00215E4C" w:rsidRPr="00172387" w:rsidRDefault="00215E4C" w:rsidP="00215E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sym w:font="Symbol" w:char="F0B7"/>
            </w:r>
            <w:r>
              <w:t xml:space="preserve"> nad 5 rokov </w:t>
            </w:r>
          </w:p>
        </w:tc>
      </w:tr>
      <w:tr w:rsidR="00215E4C" w:rsidRPr="00222DDC" w14:paraId="0CE437D3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2B0D2064" w14:textId="55815DE8" w:rsidR="00215E4C" w:rsidRPr="00DC09D5" w:rsidRDefault="00A71B60" w:rsidP="00215E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rFonts w:ascii="Calibri" w:hAnsi="Calibri"/>
                <w:color w:val="000000"/>
              </w:rPr>
              <w:t xml:space="preserve">Mgr. </w:t>
            </w:r>
            <w:r w:rsidRPr="00A71B60">
              <w:rPr>
                <w:rFonts w:ascii="Calibri" w:hAnsi="Calibri"/>
                <w:color w:val="000000"/>
              </w:rPr>
              <w:t>Zuzana Polgárová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31A053C7" w14:textId="77777777" w:rsidR="00215E4C" w:rsidRDefault="00215E4C" w:rsidP="00215E4C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EBABCA7" w14:textId="77777777" w:rsidR="00215E4C" w:rsidRPr="001B28AF" w:rsidRDefault="00215E4C" w:rsidP="00215E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sym w:font="Symbol" w:char="F0B7"/>
            </w:r>
            <w:r>
              <w:t xml:space="preserve"> nad 5 rokov</w:t>
            </w:r>
          </w:p>
        </w:tc>
      </w:tr>
    </w:tbl>
    <w:p w14:paraId="535238EF" w14:textId="77777777" w:rsidR="00222DDC" w:rsidRPr="0011528F" w:rsidRDefault="00222DDC" w:rsidP="00205625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  <w:bookmarkStart w:id="0" w:name="_GoBack"/>
      <w:bookmarkEnd w:id="0"/>
    </w:p>
    <w:p w14:paraId="145F03CA" w14:textId="77777777" w:rsidR="0011528F" w:rsidRPr="0011528F" w:rsidRDefault="0011528F" w:rsidP="00205625">
      <w:pPr>
        <w:pStyle w:val="Normlnywebov"/>
        <w:jc w:val="both"/>
        <w:rPr>
          <w:rFonts w:ascii="Roboto" w:hAnsi="Roboto" w:cs="Arial"/>
          <w:color w:val="000000"/>
          <w:sz w:val="20"/>
          <w:szCs w:val="20"/>
        </w:rPr>
      </w:pPr>
    </w:p>
    <w:p w14:paraId="1C21237E" w14:textId="77777777" w:rsidR="0000588D" w:rsidRDefault="0000588D" w:rsidP="00EB76C1"/>
    <w:sectPr w:rsidR="00005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5CB2F" w14:textId="77777777" w:rsidR="006D3239" w:rsidRDefault="006D3239" w:rsidP="00BC6B47">
      <w:pPr>
        <w:spacing w:after="0" w:line="240" w:lineRule="auto"/>
      </w:pPr>
      <w:r>
        <w:separator/>
      </w:r>
    </w:p>
  </w:endnote>
  <w:endnote w:type="continuationSeparator" w:id="0">
    <w:p w14:paraId="091753CA" w14:textId="77777777" w:rsidR="006D3239" w:rsidRDefault="006D3239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E22888" w14:textId="77777777" w:rsidR="006D3239" w:rsidRDefault="006D3239" w:rsidP="00BC6B47">
      <w:pPr>
        <w:spacing w:after="0" w:line="240" w:lineRule="auto"/>
      </w:pPr>
      <w:r>
        <w:separator/>
      </w:r>
    </w:p>
  </w:footnote>
  <w:footnote w:type="continuationSeparator" w:id="0">
    <w:p w14:paraId="4814D641" w14:textId="77777777" w:rsidR="006D3239" w:rsidRDefault="006D3239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5CF06" w14:textId="77777777"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672BD3C1" wp14:editId="1767872E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C1"/>
    <w:rsid w:val="0000588D"/>
    <w:rsid w:val="000748BA"/>
    <w:rsid w:val="00091616"/>
    <w:rsid w:val="00094ABF"/>
    <w:rsid w:val="000A6928"/>
    <w:rsid w:val="000E0A24"/>
    <w:rsid w:val="000E3773"/>
    <w:rsid w:val="00104D46"/>
    <w:rsid w:val="0011528F"/>
    <w:rsid w:val="001275D4"/>
    <w:rsid w:val="00153D03"/>
    <w:rsid w:val="001B28AF"/>
    <w:rsid w:val="001B43A3"/>
    <w:rsid w:val="00205625"/>
    <w:rsid w:val="00215E4C"/>
    <w:rsid w:val="00222DDC"/>
    <w:rsid w:val="002632A0"/>
    <w:rsid w:val="00303B1A"/>
    <w:rsid w:val="003236EC"/>
    <w:rsid w:val="003E6D43"/>
    <w:rsid w:val="003F089D"/>
    <w:rsid w:val="0041626A"/>
    <w:rsid w:val="0043296C"/>
    <w:rsid w:val="004A2FE5"/>
    <w:rsid w:val="00592556"/>
    <w:rsid w:val="005B7E1A"/>
    <w:rsid w:val="006229C3"/>
    <w:rsid w:val="00624049"/>
    <w:rsid w:val="006477A2"/>
    <w:rsid w:val="006C3292"/>
    <w:rsid w:val="006D3239"/>
    <w:rsid w:val="007443CB"/>
    <w:rsid w:val="007730CD"/>
    <w:rsid w:val="00846FA2"/>
    <w:rsid w:val="00881752"/>
    <w:rsid w:val="0088645E"/>
    <w:rsid w:val="00946036"/>
    <w:rsid w:val="00952438"/>
    <w:rsid w:val="00985577"/>
    <w:rsid w:val="00A71B60"/>
    <w:rsid w:val="00AF1656"/>
    <w:rsid w:val="00B14282"/>
    <w:rsid w:val="00B45D82"/>
    <w:rsid w:val="00B63BC3"/>
    <w:rsid w:val="00BC6B47"/>
    <w:rsid w:val="00BD0FD8"/>
    <w:rsid w:val="00C5347F"/>
    <w:rsid w:val="00C578C2"/>
    <w:rsid w:val="00CD1284"/>
    <w:rsid w:val="00D065AB"/>
    <w:rsid w:val="00D50DAA"/>
    <w:rsid w:val="00DA1AFA"/>
    <w:rsid w:val="00DC09D5"/>
    <w:rsid w:val="00DE7BEB"/>
    <w:rsid w:val="00E93EDE"/>
    <w:rsid w:val="00E959FA"/>
    <w:rsid w:val="00EB76C1"/>
    <w:rsid w:val="00EC7ED4"/>
    <w:rsid w:val="00EE2484"/>
    <w:rsid w:val="00EE781E"/>
    <w:rsid w:val="00FB3C2D"/>
    <w:rsid w:val="00FF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022F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Ľubomíra Kopcová</cp:lastModifiedBy>
  <cp:revision>12</cp:revision>
  <dcterms:created xsi:type="dcterms:W3CDTF">2021-02-09T13:56:00Z</dcterms:created>
  <dcterms:modified xsi:type="dcterms:W3CDTF">2021-08-23T12:06:00Z</dcterms:modified>
</cp:coreProperties>
</file>