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  <w:bookmarkStart w:id="0" w:name="_GoBack"/>
      <w:bookmarkEnd w:id="0"/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104D46" w:rsidRPr="00104D46" w:rsidRDefault="00104D46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7F7561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7F7561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7F7561" w:rsidRPr="007F7561">
        <w:rPr>
          <w:rFonts w:ascii="Calibri" w:hAnsi="Calibri"/>
          <w:b/>
          <w:bCs/>
          <w:color w:val="000000"/>
          <w:sz w:val="24"/>
          <w:szCs w:val="24"/>
        </w:rPr>
        <w:t>OPLZ-PO6-SC611-2020-2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7F7561">
        <w:rPr>
          <w:rFonts w:ascii="Calibri" w:hAnsi="Calibri"/>
          <w:b/>
          <w:bCs/>
          <w:color w:val="000000"/>
          <w:sz w:val="24"/>
          <w:szCs w:val="24"/>
        </w:rPr>
        <w:t xml:space="preserve"> zameranej</w:t>
      </w:r>
      <w:r w:rsidR="007F7561" w:rsidRPr="007F7561">
        <w:rPr>
          <w:rFonts w:ascii="Calibri" w:hAnsi="Calibri"/>
          <w:b/>
          <w:bCs/>
          <w:color w:val="000000"/>
          <w:sz w:val="24"/>
          <w:szCs w:val="24"/>
        </w:rPr>
        <w:t xml:space="preserve"> na podporu dobudovania inžinierskych sietí (kanalizácia, prístup k pitnej vode), v prostredí marginalizovaných rómskych komunít</w:t>
      </w:r>
      <w:r w:rsidR="007F7561">
        <w:rPr>
          <w:rFonts w:ascii="Calibri" w:hAnsi="Calibri"/>
          <w:b/>
          <w:bCs/>
          <w:color w:val="000000"/>
          <w:sz w:val="24"/>
          <w:szCs w:val="24"/>
        </w:rPr>
        <w:t xml:space="preserve">, 3. 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kolo:</w:t>
      </w:r>
    </w:p>
    <w:p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0A6928" w:rsidRPr="00DC09D5" w:rsidRDefault="00B14282" w:rsidP="00222D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b/>
                <w:bCs/>
                <w:color w:val="000000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0A6928" w:rsidRPr="00172387" w:rsidRDefault="00B14282" w:rsidP="00480E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</w:t>
            </w:r>
            <w:r w:rsidR="00480EB9" w:rsidRPr="00480EB9">
              <w:t>v </w:t>
            </w:r>
            <w:r w:rsidRPr="00480EB9">
              <w:t>požadovan</w:t>
            </w:r>
            <w:r w:rsidR="00480EB9" w:rsidRPr="00480EB9">
              <w:t>ej oblasti</w:t>
            </w:r>
            <w:r w:rsidRPr="0072032E">
              <w:rPr>
                <w:color w:val="000000"/>
                <w:highlight w:val="yellow"/>
                <w:u w:val="single"/>
              </w:rPr>
              <w:t xml:space="preserve"> </w:t>
            </w:r>
          </w:p>
        </w:tc>
      </w:tr>
      <w:tr w:rsidR="00104D46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04D46" w:rsidRPr="00DC09D5" w:rsidRDefault="00B14282" w:rsidP="00104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b/>
                <w:bCs/>
                <w:color w:val="000000"/>
              </w:rPr>
              <w:t>Ing. Mgr. Marián Zaťko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04D46" w:rsidRPr="001B28AF" w:rsidRDefault="00480EB9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Default="00572262" w:rsidP="00104D46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Ing. </w:t>
            </w:r>
            <w:r w:rsidRPr="00572262">
              <w:rPr>
                <w:b/>
              </w:rPr>
              <w:t xml:space="preserve">Monika </w:t>
            </w:r>
            <w:proofErr w:type="spellStart"/>
            <w:r w:rsidRPr="00572262">
              <w:rPr>
                <w:b/>
              </w:rPr>
              <w:t>Hlôšková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Default="00480EB9" w:rsidP="000748B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Default="00572262" w:rsidP="00572262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Ing. Jaroslav </w:t>
            </w:r>
            <w:proofErr w:type="spellStart"/>
            <w:r>
              <w:rPr>
                <w:b/>
                <w:bCs/>
                <w:color w:val="000000"/>
              </w:rPr>
              <w:t>Onufer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Pr="001B28AF" w:rsidRDefault="00480EB9" w:rsidP="005722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Pr="00572262" w:rsidRDefault="00572262" w:rsidP="00572262">
            <w:pPr>
              <w:spacing w:after="0" w:line="240" w:lineRule="auto"/>
              <w:rPr>
                <w:b/>
                <w:bCs/>
                <w:color w:val="000000"/>
              </w:rPr>
            </w:pPr>
            <w:r w:rsidRPr="00572262">
              <w:rPr>
                <w:b/>
              </w:rPr>
              <w:t>Ing. Marek Lietava,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Default="00480EB9" w:rsidP="00572262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</w:tbl>
    <w:p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063" w:rsidRDefault="00D04063" w:rsidP="00BC6B47">
      <w:pPr>
        <w:spacing w:after="0" w:line="240" w:lineRule="auto"/>
      </w:pPr>
      <w:r>
        <w:separator/>
      </w:r>
    </w:p>
  </w:endnote>
  <w:endnote w:type="continuationSeparator" w:id="0">
    <w:p w:rsidR="00D04063" w:rsidRDefault="00D04063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063" w:rsidRDefault="00D04063" w:rsidP="00BC6B47">
      <w:pPr>
        <w:spacing w:after="0" w:line="240" w:lineRule="auto"/>
      </w:pPr>
      <w:r>
        <w:separator/>
      </w:r>
    </w:p>
  </w:footnote>
  <w:footnote w:type="continuationSeparator" w:id="0">
    <w:p w:rsidR="00D04063" w:rsidRDefault="00D04063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337A3"/>
    <w:rsid w:val="000748BA"/>
    <w:rsid w:val="00091616"/>
    <w:rsid w:val="00094ABF"/>
    <w:rsid w:val="000A6928"/>
    <w:rsid w:val="000E3773"/>
    <w:rsid w:val="00104D46"/>
    <w:rsid w:val="0011528F"/>
    <w:rsid w:val="001275D4"/>
    <w:rsid w:val="00153D03"/>
    <w:rsid w:val="001B28AF"/>
    <w:rsid w:val="001B43A3"/>
    <w:rsid w:val="00205625"/>
    <w:rsid w:val="00210B89"/>
    <w:rsid w:val="00222DDC"/>
    <w:rsid w:val="003236EC"/>
    <w:rsid w:val="00480EB9"/>
    <w:rsid w:val="00572262"/>
    <w:rsid w:val="006477A2"/>
    <w:rsid w:val="0072032E"/>
    <w:rsid w:val="007443CB"/>
    <w:rsid w:val="007F7561"/>
    <w:rsid w:val="00946036"/>
    <w:rsid w:val="00A71C26"/>
    <w:rsid w:val="00AF1656"/>
    <w:rsid w:val="00B14282"/>
    <w:rsid w:val="00B45D82"/>
    <w:rsid w:val="00B755C2"/>
    <w:rsid w:val="00B965DA"/>
    <w:rsid w:val="00BC6B47"/>
    <w:rsid w:val="00C252B2"/>
    <w:rsid w:val="00D04063"/>
    <w:rsid w:val="00DA1AFA"/>
    <w:rsid w:val="00DC09D5"/>
    <w:rsid w:val="00DE7BEB"/>
    <w:rsid w:val="00DF5634"/>
    <w:rsid w:val="00EB76C1"/>
    <w:rsid w:val="00EC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B96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2</cp:revision>
  <dcterms:created xsi:type="dcterms:W3CDTF">2022-05-04T15:19:00Z</dcterms:created>
  <dcterms:modified xsi:type="dcterms:W3CDTF">2022-05-04T15:19:00Z</dcterms:modified>
</cp:coreProperties>
</file>