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65F6D164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447173">
        <w:rPr>
          <w:rFonts w:asciiTheme="minorHAnsi" w:hAnsiTheme="minorHAnsi" w:cstheme="minorHAnsi"/>
          <w:i/>
          <w:sz w:val="22"/>
          <w:szCs w:val="22"/>
        </w:rPr>
        <w:t>9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proofErr w:type="spellEnd"/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44717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447173">
      <w:rPr>
        <w:rStyle w:val="slostrany"/>
        <w:i/>
        <w:noProof/>
        <w:sz w:val="20"/>
      </w:rPr>
      <w:t>2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447173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447173" w:rsidP="00C86D2A">
    <w:pPr>
      <w:pStyle w:val="Hlavika"/>
      <w:jc w:val="center"/>
    </w:pPr>
  </w:p>
  <w:p w14:paraId="58A1776B" w14:textId="77777777" w:rsidR="0094408C" w:rsidRDefault="004471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47173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8AF74-8145-40CC-B057-74B9A8F29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21693-62C4-4FC0-BCE1-A514FF7214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D24749-F00C-47A2-BF33-D1AA62DFB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8DCCF0-404D-40AE-BB4B-1D0285489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9</cp:revision>
  <dcterms:created xsi:type="dcterms:W3CDTF">2016-05-13T13:49:00Z</dcterms:created>
  <dcterms:modified xsi:type="dcterms:W3CDTF">2021-04-01T07:09:00Z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