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23DB4CCF"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„OPLZ-P06-SC611-2020-1</w:t>
                            </w:r>
                            <w:r w:rsidRPr="001A0EB2">
                              <w:rPr>
                                <w:rFonts w:ascii="Roboto" w:hAnsi="Roboto"/>
                                <w:sz w:val="14"/>
                                <w:szCs w:val="14"/>
                              </w:rPr>
                              <w:t>“.</w:t>
                            </w:r>
                          </w:p>
                          <w:p w14:paraId="5A54F3F2"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23DB4CCF"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„OPLZ-P06-SC611-2020-1</w:t>
                      </w:r>
                      <w:r w:rsidRPr="001A0EB2">
                        <w:rPr>
                          <w:rFonts w:ascii="Roboto" w:hAnsi="Roboto"/>
                          <w:sz w:val="14"/>
                          <w:szCs w:val="14"/>
                        </w:rPr>
                        <w:t>“.</w:t>
                      </w:r>
                    </w:p>
                    <w:p w14:paraId="5A54F3F2"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78089F" w:rsidRPr="001678AC" w:rsidRDefault="0078089F"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78089F" w:rsidRPr="004A3657" w:rsidRDefault="0078089F"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78089F" w:rsidRPr="004A3657" w:rsidRDefault="0078089F"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78089F" w:rsidRPr="001678AC" w:rsidRDefault="0078089F"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78089F" w:rsidRPr="004A3657" w:rsidRDefault="0078089F"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78089F" w:rsidRPr="004A3657" w:rsidRDefault="0078089F"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820BE"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1DB73"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84692"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C2C13"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FE388"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91287"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62BA5"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6B86"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C41AE"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F6110"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E70A"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086D0"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A5D73"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838DA"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43E99"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53988"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4AD55"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D3047"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52526"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5BE1E"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607A0"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CF5CD"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898F"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2C2FF"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78089F" w:rsidRPr="004A3657" w:rsidRDefault="0078089F" w:rsidP="004E74C3">
                            <w:pPr>
                              <w:widowControl w:val="0"/>
                              <w:autoSpaceDE w:val="0"/>
                              <w:autoSpaceDN w:val="0"/>
                              <w:adjustRightInd w:val="0"/>
                              <w:spacing w:after="0" w:line="240" w:lineRule="auto"/>
                              <w:rPr>
                                <w:rFonts w:ascii="Arial Narrow" w:hAnsi="Arial Narrow"/>
                                <w:sz w:val="22"/>
                                <w:szCs w:val="24"/>
                              </w:rPr>
                            </w:pPr>
                          </w:p>
                          <w:p w14:paraId="339D08E9"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78089F" w:rsidRPr="004A3657" w:rsidRDefault="0078089F" w:rsidP="004E74C3">
                      <w:pPr>
                        <w:widowControl w:val="0"/>
                        <w:autoSpaceDE w:val="0"/>
                        <w:autoSpaceDN w:val="0"/>
                        <w:adjustRightInd w:val="0"/>
                        <w:spacing w:after="0" w:line="240" w:lineRule="auto"/>
                        <w:rPr>
                          <w:rFonts w:ascii="Arial Narrow" w:hAnsi="Arial Narrow"/>
                          <w:sz w:val="22"/>
                          <w:szCs w:val="24"/>
                        </w:rPr>
                      </w:pPr>
                    </w:p>
                    <w:p w14:paraId="339D08E9"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43717"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1C260"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6A9F6"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78089F" w:rsidRDefault="0078089F"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78089F" w:rsidRPr="001678AC" w:rsidRDefault="0078089F"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78089F" w:rsidRDefault="0078089F"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C5DE7"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E9D05"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78089F" w:rsidRDefault="0078089F"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78089F" w:rsidRDefault="0078089F"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78089F" w:rsidRDefault="0078089F"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3C851"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1ED8861E" w:rsidR="00494308" w:rsidRPr="00FC2433" w:rsidRDefault="00494308" w:rsidP="0078089F">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w:t>
            </w:r>
            <w:r w:rsidR="005E6962" w:rsidRPr="00AF0A7E">
              <w:rPr>
                <w:rFonts w:ascii="Roboto" w:hAnsi="Roboto"/>
                <w:b/>
                <w:sz w:val="14"/>
                <w:szCs w:val="14"/>
              </w:rPr>
              <w:t xml:space="preserve">uvedie </w:t>
            </w:r>
            <w:r w:rsidR="00976BA4" w:rsidRPr="00AF0A7E">
              <w:rPr>
                <w:rFonts w:ascii="Roboto" w:hAnsi="Roboto"/>
                <w:b/>
                <w:sz w:val="14"/>
                <w:szCs w:val="14"/>
              </w:rPr>
              <w:t>„42.21.0 Výstavba rozvodov pre plyn a kvapaliny“</w:t>
            </w:r>
            <w:r w:rsidR="00AF0A7E" w:rsidRPr="00AF0A7E">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02697345"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AF0A7E">
              <w:rPr>
                <w:rFonts w:ascii="Roboto" w:hAnsi="Roboto"/>
                <w:sz w:val="14"/>
                <w:szCs w:val="14"/>
              </w:rPr>
              <w:t>Patria sem</w:t>
            </w:r>
            <w:r w:rsidR="00DC6FF3" w:rsidRPr="00DC6FF3">
              <w:rPr>
                <w:rFonts w:ascii="Roboto" w:hAnsi="Roboto"/>
                <w:sz w:val="14"/>
                <w:szCs w:val="14"/>
              </w:rPr>
              <w:t xml:space="preserve">: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2ADE6B15" w:rsidR="003C4ED7" w:rsidRPr="00FC2433" w:rsidRDefault="00AF0A7E"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391075D7"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976BA4" w:rsidRPr="00976BA4">
              <w:rPr>
                <w:rFonts w:ascii="Roboto" w:hAnsi="Roboto"/>
                <w:b/>
                <w:sz w:val="14"/>
                <w:szCs w:val="14"/>
              </w:rPr>
              <w:t>6.1.1 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7EDF7A7E" w14:textId="77777777" w:rsidR="00C506BA" w:rsidRDefault="00C506BA" w:rsidP="009E10AC">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Pre výzvu s kódom  OPLZ-PO6-SC611-20</w:t>
            </w:r>
            <w:r w:rsidR="00340EFC">
              <w:rPr>
                <w:rFonts w:ascii="Roboto" w:hAnsi="Roboto"/>
                <w:sz w:val="14"/>
                <w:szCs w:val="14"/>
              </w:rPr>
              <w:t>20</w:t>
            </w:r>
            <w:r w:rsidR="00DE0287" w:rsidRPr="00DE0287">
              <w:rPr>
                <w:rFonts w:ascii="Roboto" w:hAnsi="Roboto"/>
                <w:sz w:val="14"/>
                <w:szCs w:val="14"/>
              </w:rPr>
              <w:t>-</w:t>
            </w:r>
            <w:r w:rsidR="009E10AC">
              <w:rPr>
                <w:rFonts w:ascii="Roboto" w:hAnsi="Roboto"/>
                <w:sz w:val="14"/>
                <w:szCs w:val="14"/>
              </w:rPr>
              <w:t xml:space="preserve">2 </w:t>
            </w:r>
            <w:r w:rsidR="00DE0287" w:rsidRPr="00DE0287">
              <w:rPr>
                <w:rFonts w:ascii="Roboto" w:hAnsi="Roboto"/>
                <w:sz w:val="14"/>
                <w:szCs w:val="14"/>
              </w:rPr>
              <w:t xml:space="preserve">je relevantná oblasť intervencie: </w:t>
            </w:r>
            <w:r w:rsidR="00976BA4" w:rsidRPr="00FC5543">
              <w:rPr>
                <w:rFonts w:ascii="Roboto" w:hAnsi="Roboto"/>
                <w:b/>
                <w:sz w:val="14"/>
                <w:szCs w:val="14"/>
              </w:rPr>
              <w:t>020 – Dodávky vody na ľudskú potrebu (získavanie, čistenie, infraštruktúra na uskladňovanie a distribúciu)</w:t>
            </w:r>
          </w:p>
          <w:p w14:paraId="4BA3D83A" w14:textId="2EC40561" w:rsidR="00FC5543" w:rsidRPr="005E6962" w:rsidRDefault="00FC5543" w:rsidP="009E10AC">
            <w:pPr>
              <w:spacing w:after="0"/>
              <w:rPr>
                <w:rFonts w:ascii="Roboto" w:hAnsi="Roboto"/>
                <w:b/>
                <w:sz w:val="14"/>
                <w:szCs w:val="14"/>
              </w:rPr>
            </w:pPr>
            <w:r>
              <w:rPr>
                <w:rFonts w:ascii="Roboto" w:hAnsi="Roboto"/>
                <w:b/>
                <w:sz w:val="14"/>
                <w:szCs w:val="14"/>
              </w:rPr>
              <w:t>022 – Čistenie odpadových vôd</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334C7C80"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976BA4" w:rsidRPr="00976BA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4032718C"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AF0A7E">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5E4DE2AB"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r w:rsidR="00AF0A7E">
              <w:rPr>
                <w:rFonts w:ascii="Roboto" w:hAnsi="Roboto"/>
                <w:sz w:val="14"/>
                <w:szCs w:val="14"/>
              </w:rPr>
              <w:t>,</w:t>
            </w:r>
          </w:p>
          <w:p w14:paraId="35330F51" w14:textId="6AD9D4D2" w:rsidR="00875444" w:rsidRPr="0077073C" w:rsidRDefault="00AF0A7E" w:rsidP="00875444">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sz w:val="14"/>
                <w:szCs w:val="14"/>
              </w:rPr>
              <w:t>popis toho</w:t>
            </w:r>
            <w:r w:rsidR="00875444" w:rsidRPr="0077073C">
              <w:rPr>
                <w:rFonts w:ascii="Roboto" w:hAnsi="Roboto"/>
                <w:sz w:val="14"/>
                <w:szCs w:val="14"/>
              </w:rPr>
              <w:t xml:space="preserve"> ako realizácia projektu rieši identifikované potreby (problémy) skupín, v prospech ktorých je projekt realizovaný, resp. už zrealizované aktivity v danej oblasti (ak relevantné), </w:t>
            </w:r>
          </w:p>
          <w:p w14:paraId="02DF5718" w14:textId="2A46436D"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649566E4" w14:textId="1D7424D7" w:rsidR="006C734F" w:rsidRPr="006C734F" w:rsidRDefault="006C734F" w:rsidP="006C734F">
            <w:pPr>
              <w:pStyle w:val="Odsekzoznamu"/>
              <w:numPr>
                <w:ilvl w:val="0"/>
                <w:numId w:val="37"/>
              </w:numPr>
              <w:spacing w:before="120" w:after="120" w:line="240" w:lineRule="auto"/>
              <w:ind w:left="284" w:hanging="284"/>
              <w:contextualSpacing w:val="0"/>
              <w:rPr>
                <w:rFonts w:ascii="Roboto" w:hAnsi="Roboto"/>
                <w:sz w:val="14"/>
                <w:szCs w:val="14"/>
              </w:rPr>
            </w:pPr>
            <w:r w:rsidRPr="006C734F">
              <w:rPr>
                <w:rFonts w:ascii="Roboto" w:hAnsi="Roboto"/>
                <w:sz w:val="14"/>
                <w:szCs w:val="14"/>
              </w:rPr>
              <w:t xml:space="preserve">ak žiadateľ nepredkladá prílohu č. </w:t>
            </w:r>
            <w:r>
              <w:rPr>
                <w:rFonts w:ascii="Roboto" w:hAnsi="Roboto"/>
                <w:sz w:val="14"/>
                <w:szCs w:val="14"/>
              </w:rPr>
              <w:t>4</w:t>
            </w:r>
            <w:r w:rsidRPr="006C734F">
              <w:rPr>
                <w:rFonts w:ascii="Roboto" w:hAnsi="Roboto"/>
                <w:sz w:val="14"/>
                <w:szCs w:val="14"/>
              </w:rPr>
              <w:t xml:space="preserve"> ŽoNFP, uvedie odkaz na webové sídlo na zverejnené uznesenie o</w:t>
            </w:r>
            <w:r>
              <w:rPr>
                <w:rFonts w:ascii="Roboto" w:hAnsi="Roboto"/>
                <w:sz w:val="14"/>
                <w:szCs w:val="14"/>
              </w:rPr>
              <w:t xml:space="preserve"> finančnej spôsobilosti </w:t>
            </w:r>
            <w:r w:rsidRPr="006C734F">
              <w:rPr>
                <w:rFonts w:ascii="Roboto" w:hAnsi="Roboto"/>
                <w:sz w:val="14"/>
                <w:szCs w:val="14"/>
              </w:rPr>
              <w:t>(ak relevantné)</w:t>
            </w:r>
          </w:p>
          <w:p w14:paraId="3748627A" w14:textId="2F216F14" w:rsidR="00687204" w:rsidRDefault="00687204" w:rsidP="00E63EF7">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6015BD8E" w14:textId="087953D5" w:rsidR="006E277A" w:rsidRDefault="006E277A" w:rsidP="006E277A">
            <w:pPr>
              <w:pStyle w:val="Odsekzoznamu"/>
              <w:numPr>
                <w:ilvl w:val="0"/>
                <w:numId w:val="37"/>
              </w:numPr>
              <w:spacing w:before="120" w:after="120" w:line="240" w:lineRule="auto"/>
              <w:ind w:left="284" w:hanging="276"/>
              <w:rPr>
                <w:rFonts w:ascii="Roboto" w:hAnsi="Roboto"/>
                <w:sz w:val="14"/>
                <w:szCs w:val="14"/>
              </w:rPr>
            </w:pPr>
            <w:r>
              <w:rPr>
                <w:rFonts w:ascii="Roboto" w:hAnsi="Roboto"/>
                <w:sz w:val="14"/>
                <w:szCs w:val="14"/>
              </w:rPr>
              <w:t>popis s</w:t>
            </w:r>
            <w:r w:rsidRPr="006E4998">
              <w:rPr>
                <w:rFonts w:ascii="Roboto" w:hAnsi="Roboto" w:cstheme="minorHAnsi"/>
                <w:sz w:val="14"/>
                <w:szCs w:val="14"/>
              </w:rPr>
              <w:t>úlad</w:t>
            </w:r>
            <w:r>
              <w:rPr>
                <w:rFonts w:ascii="Roboto" w:hAnsi="Roboto" w:cstheme="minorHAnsi"/>
                <w:sz w:val="14"/>
                <w:szCs w:val="14"/>
              </w:rPr>
              <w:t>u</w:t>
            </w:r>
            <w:r w:rsidRPr="006E4998">
              <w:rPr>
                <w:rFonts w:ascii="Roboto" w:hAnsi="Roboto" w:cstheme="minorHAnsi"/>
                <w:sz w:val="14"/>
                <w:szCs w:val="14"/>
              </w:rPr>
              <w:t xml:space="preserve"> projektu s princípmi </w:t>
            </w:r>
            <w:r w:rsidRPr="006E277A">
              <w:rPr>
                <w:rFonts w:ascii="Roboto" w:hAnsi="Roboto" w:cstheme="minorHAnsi"/>
                <w:b/>
                <w:sz w:val="14"/>
                <w:szCs w:val="14"/>
              </w:rPr>
              <w:t>desegregácie, degetoizácie a destigmatizácie</w:t>
            </w:r>
            <w:r w:rsidRPr="006E4998">
              <w:rPr>
                <w:rFonts w:ascii="Roboto" w:hAnsi="Roboto" w:cstheme="minorHAnsi"/>
                <w:sz w:val="14"/>
                <w:szCs w:val="14"/>
              </w:rPr>
              <w:t>, (Definícia</w:t>
            </w:r>
            <w:r w:rsidRPr="006E277A">
              <w:rPr>
                <w:rFonts w:ascii="Roboto" w:hAnsi="Roboto" w:cstheme="minorHAnsi"/>
                <w:sz w:val="14"/>
                <w:szCs w:val="14"/>
              </w:rPr>
              <w:t xml:space="preserve"> princípov je uvedená </w:t>
            </w:r>
            <w:r w:rsidRPr="006E277A">
              <w:rPr>
                <w:rFonts w:ascii="Roboto" w:hAnsi="Roboto" w:cstheme="minorHAnsi"/>
                <w:bCs/>
                <w:sz w:val="14"/>
                <w:szCs w:val="14"/>
              </w:rPr>
              <w:t>v Metodickom výklade pre efektívne uplatňovanie princípov desegrácie, degetoizácie a destigmatizácie, ktorý vypracoval</w:t>
            </w:r>
            <w:r w:rsidRPr="006E4998">
              <w:rPr>
                <w:rFonts w:ascii="Roboto" w:hAnsi="Roboto" w:cstheme="minorHAnsi"/>
                <w:bCs/>
                <w:sz w:val="14"/>
                <w:szCs w:val="14"/>
              </w:rPr>
              <w:t xml:space="preserve">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p>
          <w:p w14:paraId="3EFBC444" w14:textId="77777777" w:rsidR="006E277A" w:rsidRDefault="006E277A" w:rsidP="006E277A">
            <w:pPr>
              <w:pStyle w:val="Odsekzoznamu"/>
              <w:spacing w:before="120" w:after="120" w:line="240" w:lineRule="auto"/>
              <w:ind w:left="284"/>
              <w:rPr>
                <w:rFonts w:ascii="Roboto" w:hAnsi="Roboto"/>
                <w:sz w:val="14"/>
                <w:szCs w:val="14"/>
              </w:rPr>
            </w:pPr>
          </w:p>
          <w:p w14:paraId="19B918B0" w14:textId="3191BC91" w:rsidR="000802BE" w:rsidRPr="000802BE" w:rsidRDefault="000802BE" w:rsidP="006E277A">
            <w:pPr>
              <w:pStyle w:val="Odsekzoznamu"/>
              <w:spacing w:before="120" w:after="120" w:line="240" w:lineRule="auto"/>
              <w:ind w:left="284"/>
              <w:rPr>
                <w:rFonts w:ascii="Roboto" w:hAnsi="Roboto"/>
                <w:sz w:val="14"/>
                <w:szCs w:val="14"/>
              </w:rPr>
            </w:pPr>
            <w:r w:rsidRPr="000802BE">
              <w:rPr>
                <w:rFonts w:ascii="Roboto" w:hAnsi="Roboto"/>
                <w:sz w:val="14"/>
                <w:szCs w:val="14"/>
              </w:rPr>
              <w:t xml:space="preserve">Podmienky, ktoré musí projekt spĺňať sú uvedené v Prílohe č. 9 výzvy „Podmienky súladu projektu s princípmi desegregácie, degetoizácie a destigmatizácie“ (princípy 3D). </w:t>
            </w:r>
          </w:p>
          <w:p w14:paraId="6F2357BB" w14:textId="77777777" w:rsidR="006E277A" w:rsidRDefault="006E277A" w:rsidP="006E277A">
            <w:pPr>
              <w:pStyle w:val="Odsekzoznamu"/>
              <w:spacing w:before="120" w:after="120" w:line="240" w:lineRule="auto"/>
              <w:ind w:left="284"/>
              <w:rPr>
                <w:rFonts w:ascii="Roboto" w:hAnsi="Roboto"/>
                <w:sz w:val="14"/>
                <w:szCs w:val="14"/>
              </w:rPr>
            </w:pPr>
          </w:p>
          <w:p w14:paraId="6CF4E809" w14:textId="0FAE9DF0" w:rsidR="000802BE" w:rsidRPr="000802BE" w:rsidRDefault="006E277A" w:rsidP="006E277A">
            <w:pPr>
              <w:pStyle w:val="Odsekzoznamu"/>
              <w:spacing w:before="120" w:after="120" w:line="240" w:lineRule="auto"/>
              <w:ind w:left="284"/>
              <w:rPr>
                <w:rFonts w:ascii="Roboto" w:hAnsi="Roboto"/>
                <w:sz w:val="14"/>
                <w:szCs w:val="14"/>
              </w:rPr>
            </w:pPr>
            <w:r>
              <w:rPr>
                <w:rFonts w:ascii="Roboto" w:hAnsi="Roboto"/>
                <w:sz w:val="14"/>
                <w:szCs w:val="14"/>
              </w:rPr>
              <w:t>V princípe platí</w:t>
            </w:r>
            <w:r w:rsidR="000802BE" w:rsidRPr="000802BE">
              <w:rPr>
                <w:rFonts w:ascii="Roboto" w:hAnsi="Roboto"/>
                <w:sz w:val="14"/>
                <w:szCs w:val="14"/>
              </w:rPr>
              <w:t>, že k</w:t>
            </w:r>
            <w:r w:rsidR="00E15CDC">
              <w:rPr>
                <w:rFonts w:ascii="Roboto" w:hAnsi="Roboto"/>
                <w:sz w:val="14"/>
                <w:szCs w:val="14"/>
              </w:rPr>
              <w:t> </w:t>
            </w:r>
            <w:r w:rsidR="000802BE" w:rsidRPr="000802BE">
              <w:rPr>
                <w:rFonts w:ascii="Roboto" w:hAnsi="Roboto"/>
                <w:sz w:val="14"/>
                <w:szCs w:val="14"/>
              </w:rPr>
              <w:t>tomu</w:t>
            </w:r>
            <w:r w:rsidR="00E15CDC">
              <w:rPr>
                <w:rFonts w:ascii="Roboto" w:hAnsi="Roboto"/>
                <w:sz w:val="14"/>
                <w:szCs w:val="14"/>
              </w:rPr>
              <w:t>,</w:t>
            </w:r>
            <w:r w:rsidR="000802BE" w:rsidRPr="000802BE">
              <w:rPr>
                <w:rFonts w:ascii="Roboto" w:hAnsi="Roboto"/>
                <w:sz w:val="14"/>
                <w:szCs w:val="14"/>
              </w:rPr>
              <w:t xml:space="preserve"> aby mohol byť projekt akceptovaný, musí byť preukázané, že sa výrazne zníži sociálna vylúčenosť v jednej z vyššie uvedených troch dimenzií (princípov 3D) a zároveň sa nezhoršila vylúčenosť v ostatných dvoch. </w:t>
            </w:r>
          </w:p>
          <w:p w14:paraId="0A7681C8" w14:textId="77777777" w:rsidR="000802BE" w:rsidRPr="000802BE" w:rsidRDefault="000802BE" w:rsidP="006E277A">
            <w:pPr>
              <w:pStyle w:val="Odsekzoznamu"/>
              <w:spacing w:before="120" w:after="120" w:line="240" w:lineRule="auto"/>
              <w:ind w:left="284"/>
              <w:rPr>
                <w:rFonts w:ascii="Roboto" w:hAnsi="Roboto"/>
                <w:sz w:val="14"/>
                <w:szCs w:val="14"/>
              </w:rPr>
            </w:pPr>
          </w:p>
          <w:p w14:paraId="7F5D8755" w14:textId="0F4223EE" w:rsidR="000802BE" w:rsidRPr="000802BE" w:rsidRDefault="000802BE" w:rsidP="006E277A">
            <w:pPr>
              <w:pStyle w:val="Odsekzoznamu"/>
              <w:spacing w:before="120" w:after="120" w:line="240" w:lineRule="auto"/>
              <w:ind w:left="284"/>
              <w:rPr>
                <w:rFonts w:ascii="Roboto" w:hAnsi="Roboto"/>
                <w:sz w:val="14"/>
                <w:szCs w:val="14"/>
              </w:rPr>
            </w:pPr>
            <w:r w:rsidRPr="006E277A">
              <w:rPr>
                <w:rFonts w:ascii="Roboto" w:hAnsi="Roboto"/>
                <w:b/>
                <w:sz w:val="14"/>
                <w:szCs w:val="14"/>
              </w:rPr>
              <w:t>V prípade, ak projekt nie je v súlade s princípmi 3D, žiadosť bude zamietnutá</w:t>
            </w:r>
            <w:r w:rsidR="006E277A">
              <w:rPr>
                <w:rFonts w:ascii="Roboto" w:hAnsi="Roboto"/>
                <w:sz w:val="14"/>
                <w:szCs w:val="14"/>
              </w:rPr>
              <w:t xml:space="preserve">. Preto je </w:t>
            </w:r>
            <w:r w:rsidRPr="000802BE">
              <w:rPr>
                <w:rFonts w:ascii="Roboto" w:hAnsi="Roboto"/>
                <w:sz w:val="14"/>
                <w:szCs w:val="14"/>
              </w:rPr>
              <w:t xml:space="preserve">potrebné dôsledne súlad s 3D princípmi </w:t>
            </w:r>
            <w:r w:rsidR="006E277A">
              <w:rPr>
                <w:rFonts w:ascii="Roboto" w:hAnsi="Roboto"/>
                <w:sz w:val="14"/>
                <w:szCs w:val="14"/>
              </w:rPr>
              <w:t>v</w:t>
            </w:r>
            <w:r w:rsidR="006E277A" w:rsidRPr="00E63EF7">
              <w:rPr>
                <w:rFonts w:ascii="Roboto" w:hAnsi="Roboto"/>
                <w:sz w:val="14"/>
                <w:szCs w:val="14"/>
              </w:rPr>
              <w:t xml:space="preserve"> zmysle prílohy č. 9 výzvy popí</w:t>
            </w:r>
            <w:r w:rsidR="006E277A">
              <w:rPr>
                <w:rFonts w:ascii="Roboto" w:hAnsi="Roboto"/>
                <w:sz w:val="14"/>
                <w:szCs w:val="14"/>
              </w:rPr>
              <w:t>sať</w:t>
            </w:r>
            <w:r w:rsidR="006E277A" w:rsidRPr="00E63EF7">
              <w:rPr>
                <w:rFonts w:ascii="Roboto" w:hAnsi="Roboto"/>
                <w:sz w:val="14"/>
                <w:szCs w:val="14"/>
              </w:rPr>
              <w:t xml:space="preserve"> (pozri v samotnej prílohe č. 9 výzvy konkrétne pokyny uvedené k jednotlivým bodom nižšie)</w:t>
            </w:r>
            <w:r w:rsidRPr="000802BE">
              <w:rPr>
                <w:rFonts w:ascii="Roboto" w:hAnsi="Roboto"/>
                <w:sz w:val="14"/>
                <w:szCs w:val="14"/>
              </w:rPr>
              <w:t>.</w:t>
            </w:r>
            <w:r w:rsidR="006E277A">
              <w:rPr>
                <w:rFonts w:ascii="Roboto" w:hAnsi="Roboto"/>
                <w:sz w:val="14"/>
                <w:szCs w:val="14"/>
              </w:rPr>
              <w:t xml:space="preserve"> </w:t>
            </w:r>
          </w:p>
          <w:p w14:paraId="31E3D131" w14:textId="06071043" w:rsidR="000802BE" w:rsidRDefault="000802BE" w:rsidP="006E277A">
            <w:pPr>
              <w:pStyle w:val="Odsekzoznamu"/>
              <w:spacing w:before="120" w:after="120" w:line="240" w:lineRule="auto"/>
              <w:ind w:left="284"/>
              <w:rPr>
                <w:rFonts w:ascii="Roboto" w:hAnsi="Roboto"/>
                <w:sz w:val="14"/>
                <w:szCs w:val="14"/>
              </w:rPr>
            </w:pPr>
          </w:p>
          <w:p w14:paraId="58079801" w14:textId="31A0D485" w:rsidR="006E277A" w:rsidRDefault="006E277A" w:rsidP="006E277A">
            <w:pPr>
              <w:pStyle w:val="Odsekzoznamu"/>
              <w:spacing w:before="120" w:after="120" w:line="240" w:lineRule="auto"/>
              <w:ind w:left="284"/>
              <w:rPr>
                <w:rFonts w:ascii="Roboto" w:hAnsi="Roboto"/>
                <w:sz w:val="14"/>
                <w:szCs w:val="14"/>
              </w:rPr>
            </w:pPr>
            <w:r>
              <w:rPr>
                <w:rFonts w:ascii="Roboto" w:hAnsi="Roboto"/>
                <w:sz w:val="14"/>
                <w:szCs w:val="14"/>
              </w:rPr>
              <w:t>V tejto časti žiadateľ popíše:</w:t>
            </w:r>
          </w:p>
          <w:p w14:paraId="45FEF300" w14:textId="77777777" w:rsidR="00426E3D" w:rsidRPr="00E63EF7" w:rsidRDefault="00426E3D" w:rsidP="00426E3D">
            <w:pPr>
              <w:pStyle w:val="Odsekzoznamu"/>
              <w:numPr>
                <w:ilvl w:val="0"/>
                <w:numId w:val="45"/>
              </w:numPr>
              <w:spacing w:before="120" w:after="120" w:line="240" w:lineRule="auto"/>
              <w:rPr>
                <w:rFonts w:ascii="Roboto" w:hAnsi="Roboto"/>
                <w:sz w:val="14"/>
                <w:szCs w:val="14"/>
              </w:rPr>
            </w:pPr>
            <w:r w:rsidRPr="00990106">
              <w:rPr>
                <w:rFonts w:ascii="Roboto" w:hAnsi="Roboto"/>
                <w:sz w:val="14"/>
                <w:szCs w:val="14"/>
              </w:rPr>
              <w:t xml:space="preserve">lokalitu, v ktorej sa bude projektom zabezpečovať dostupnosť k pitnej vode a kanalizačnej infraštruktúre pre obyvateľov MRK, vrátane počtu obyvateľov MRK. </w:t>
            </w:r>
            <w:r w:rsidRPr="00E63EF7">
              <w:rPr>
                <w:rFonts w:ascii="Roboto" w:hAnsi="Roboto"/>
                <w:sz w:val="14"/>
                <w:szCs w:val="14"/>
              </w:rPr>
              <w:t>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w:t>
            </w:r>
            <w:r>
              <w:rPr>
                <w:rFonts w:ascii="Roboto" w:hAnsi="Roboto"/>
                <w:sz w:val="14"/>
                <w:szCs w:val="14"/>
              </w:rPr>
              <w:t>, pričom si vyberie z nasledujúcich</w:t>
            </w:r>
            <w:r w:rsidRPr="00E63EF7">
              <w:rPr>
                <w:rFonts w:ascii="Roboto" w:hAnsi="Roboto"/>
                <w:sz w:val="14"/>
                <w:szCs w:val="14"/>
              </w:rPr>
              <w:t xml:space="preserve"> možností: </w:t>
            </w:r>
          </w:p>
          <w:p w14:paraId="60BD2243"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mimo obce, </w:t>
            </w:r>
          </w:p>
          <w:p w14:paraId="52D84752"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na okraji obce, </w:t>
            </w:r>
          </w:p>
          <w:p w14:paraId="4E34EC9B"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v rámci obce, </w:t>
            </w:r>
          </w:p>
          <w:p w14:paraId="5F65CBA6"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obyvatelia MRK integrovaní v rámci obce. </w:t>
            </w:r>
          </w:p>
          <w:p w14:paraId="5F429B3C" w14:textId="77777777" w:rsidR="00426E3D" w:rsidRPr="00E63EF7" w:rsidRDefault="00426E3D" w:rsidP="00426E3D">
            <w:pPr>
              <w:spacing w:before="120" w:after="120" w:line="240" w:lineRule="auto"/>
              <w:ind w:left="318"/>
              <w:rPr>
                <w:rFonts w:ascii="Roboto" w:hAnsi="Roboto"/>
                <w:sz w:val="14"/>
                <w:szCs w:val="14"/>
              </w:rPr>
            </w:pPr>
            <w:r w:rsidRPr="00E63EF7">
              <w:rPr>
                <w:rFonts w:ascii="Roboto" w:hAnsi="Roboto"/>
                <w:sz w:val="14"/>
                <w:szCs w:val="14"/>
              </w:rPr>
              <w:t xml:space="preserve">V prípade umiestnenia obyvateľov MRK mimo obce, žiadateľ uvedie aj približnú vzdialenosť osídlenia od obce. </w:t>
            </w:r>
          </w:p>
          <w:p w14:paraId="194A3746" w14:textId="77777777" w:rsidR="00426E3D" w:rsidRPr="00E63EF7" w:rsidRDefault="00426E3D" w:rsidP="00426E3D">
            <w:pPr>
              <w:spacing w:before="120" w:after="120" w:line="240" w:lineRule="auto"/>
              <w:ind w:left="318"/>
              <w:rPr>
                <w:rFonts w:ascii="Roboto" w:hAnsi="Roboto"/>
                <w:sz w:val="14"/>
                <w:szCs w:val="14"/>
              </w:rPr>
            </w:pPr>
            <w:r w:rsidRPr="00E63EF7">
              <w:rPr>
                <w:rFonts w:ascii="Roboto" w:hAnsi="Roboto"/>
                <w:sz w:val="14"/>
                <w:szCs w:val="14"/>
              </w:rPr>
              <w:t>V prípade realizácie projektu vo viacerých osídleniach, žiadateľ uvedie počet obyvateľov MRK pre každ</w:t>
            </w:r>
            <w:r>
              <w:rPr>
                <w:rFonts w:ascii="Roboto" w:hAnsi="Roboto"/>
                <w:sz w:val="14"/>
                <w:szCs w:val="14"/>
              </w:rPr>
              <w:t>é</w:t>
            </w:r>
            <w:r w:rsidRPr="00E63EF7">
              <w:rPr>
                <w:rFonts w:ascii="Roboto" w:hAnsi="Roboto"/>
                <w:sz w:val="14"/>
                <w:szCs w:val="14"/>
              </w:rPr>
              <w:t xml:space="preserve"> osídlenie, resp. počet obyvateľov MRK integrovaných v obci, ktorým sa zabezpečí prístup </w:t>
            </w:r>
            <w:r w:rsidRPr="00990106">
              <w:rPr>
                <w:rFonts w:ascii="Roboto" w:hAnsi="Roboto"/>
                <w:sz w:val="14"/>
                <w:szCs w:val="14"/>
              </w:rPr>
              <w:t>ku kanalizačnej infraštruktúre a k</w:t>
            </w:r>
            <w:r w:rsidRPr="00E63EF7">
              <w:rPr>
                <w:rFonts w:ascii="Roboto" w:hAnsi="Roboto"/>
                <w:sz w:val="14"/>
                <w:szCs w:val="14"/>
              </w:rPr>
              <w:t xml:space="preserve"> pitnej vode. </w:t>
            </w:r>
          </w:p>
          <w:p w14:paraId="4F37302D" w14:textId="00EB9E6F" w:rsidR="00426E3D" w:rsidRDefault="00426E3D" w:rsidP="00426E3D">
            <w:pPr>
              <w:pStyle w:val="Odsekzoznamu"/>
              <w:numPr>
                <w:ilvl w:val="0"/>
                <w:numId w:val="45"/>
              </w:numPr>
              <w:spacing w:before="120" w:after="120" w:line="240" w:lineRule="auto"/>
              <w:rPr>
                <w:rFonts w:ascii="Roboto" w:hAnsi="Roboto"/>
                <w:sz w:val="14"/>
                <w:szCs w:val="14"/>
              </w:rPr>
            </w:pPr>
            <w:r w:rsidRPr="00990106">
              <w:rPr>
                <w:rFonts w:ascii="Roboto" w:hAnsi="Roboto"/>
                <w:sz w:val="14"/>
                <w:szCs w:val="14"/>
              </w:rPr>
              <w:t xml:space="preserve">formu, akou je v súčasnosti zabezpečené </w:t>
            </w:r>
            <w:r w:rsidR="00014CDC">
              <w:rPr>
                <w:rFonts w:ascii="Roboto" w:hAnsi="Roboto"/>
                <w:sz w:val="14"/>
                <w:szCs w:val="14"/>
              </w:rPr>
              <w:t xml:space="preserve">odvádzanie a </w:t>
            </w:r>
            <w:r w:rsidRPr="00990106">
              <w:rPr>
                <w:rFonts w:ascii="Roboto" w:hAnsi="Roboto"/>
                <w:sz w:val="14"/>
                <w:szCs w:val="14"/>
              </w:rPr>
              <w:t>zneškodňovanie odpadových vôd v lokalite, v ktorej sa bude predkladaným projektom realizovať budovanie kanalizačnej infraštruktúry.</w:t>
            </w:r>
          </w:p>
          <w:p w14:paraId="13400D96" w14:textId="77777777" w:rsidR="00426E3D" w:rsidRDefault="00426E3D" w:rsidP="00426E3D">
            <w:pPr>
              <w:pStyle w:val="Odsekzoznamu"/>
              <w:spacing w:before="120" w:after="120" w:line="240" w:lineRule="auto"/>
              <w:ind w:left="658"/>
              <w:rPr>
                <w:rFonts w:ascii="Roboto" w:hAnsi="Roboto"/>
                <w:sz w:val="14"/>
                <w:szCs w:val="14"/>
              </w:rPr>
            </w:pPr>
          </w:p>
          <w:p w14:paraId="1B55E1CD" w14:textId="77777777" w:rsidR="00426E3D" w:rsidRPr="006E277A" w:rsidRDefault="00426E3D" w:rsidP="00426E3D">
            <w:pPr>
              <w:pStyle w:val="Odsekzoznamu"/>
              <w:numPr>
                <w:ilvl w:val="0"/>
                <w:numId w:val="45"/>
              </w:numPr>
              <w:spacing w:before="120" w:after="120" w:line="240" w:lineRule="auto"/>
              <w:rPr>
                <w:rFonts w:ascii="Roboto" w:hAnsi="Roboto"/>
                <w:sz w:val="14"/>
                <w:szCs w:val="14"/>
              </w:rPr>
            </w:pPr>
            <w:r w:rsidRPr="006E277A">
              <w:rPr>
                <w:rFonts w:ascii="Roboto" w:hAnsi="Roboto"/>
                <w:sz w:val="14"/>
                <w:szCs w:val="14"/>
              </w:rPr>
              <w:t>formu, akou je v súčasnosti zabezpečený prístup k pitnej vode v obci. Žiadateľ uvedie aký zdroj vody využíva nerómske obyvateľstvo a aké zdroje vody využíva rómske obyvateľstvo. Zdroje vody žiadateľ vyberie z nasledovných možností:</w:t>
            </w:r>
          </w:p>
          <w:p w14:paraId="48C432B0"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vodovod, </w:t>
            </w:r>
          </w:p>
          <w:p w14:paraId="29D97323"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vlastná studňa, </w:t>
            </w:r>
          </w:p>
          <w:p w14:paraId="1622E075"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verejný zdroj (verejná studňa, automat/výdajník na vodu),</w:t>
            </w:r>
          </w:p>
          <w:p w14:paraId="53099AB4"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neštandardný zdroj vody (potok, iný nechránený zdroj pitnej vody - voda vytekajúcu z potrubia, voda z cintorína, balená voda z obchodu, prípadne voda z inej domácnosti)</w:t>
            </w:r>
            <w:r>
              <w:rPr>
                <w:rFonts w:ascii="Roboto" w:hAnsi="Roboto"/>
                <w:sz w:val="14"/>
                <w:szCs w:val="14"/>
              </w:rPr>
              <w:t>.</w:t>
            </w:r>
            <w:r w:rsidRPr="006E277A">
              <w:rPr>
                <w:rFonts w:ascii="Roboto" w:hAnsi="Roboto"/>
                <w:sz w:val="14"/>
                <w:szCs w:val="14"/>
              </w:rPr>
              <w:t xml:space="preserve"> </w:t>
            </w:r>
          </w:p>
          <w:p w14:paraId="40468F45" w14:textId="44C80CB1" w:rsidR="006E277A" w:rsidRDefault="006E277A" w:rsidP="006E277A">
            <w:pPr>
              <w:spacing w:before="120" w:after="120" w:line="240" w:lineRule="auto"/>
              <w:ind w:left="318"/>
              <w:rPr>
                <w:rFonts w:ascii="Roboto" w:hAnsi="Roboto"/>
                <w:sz w:val="14"/>
                <w:szCs w:val="14"/>
              </w:rPr>
            </w:pPr>
            <w:r w:rsidRPr="006E277A">
              <w:rPr>
                <w:rFonts w:ascii="Roboto" w:hAnsi="Roboto"/>
                <w:sz w:val="14"/>
                <w:szCs w:val="14"/>
              </w:rPr>
              <w:t>V prípade realizácie inej formy zabezpečenia prístupu k pitnej vode v riešenej lokalite ako je prevažujúce aktuálne zabezpečenie prístupu k pitnej vode v obci  žiadateľ popíše a preukáže (napr. vyjadrením správcu existujúcej infraštruktúry zabezpečujúcej prístup k pitnej vode; porovnaním prepočtov projektanta pre rôzne alternatívy prístupu k pitnej vode ), že nie je možné realizovať rovnakú formu zabezpečenia prístupu k pitnej vode v riešenej lokalite ako je aktuálne zabezpečenie prístupu k pitnej vode v obci.</w:t>
            </w:r>
          </w:p>
          <w:p w14:paraId="5381033A" w14:textId="25132AF6" w:rsidR="002F2961" w:rsidRPr="002F2961" w:rsidRDefault="002F2961" w:rsidP="002F2961">
            <w:pPr>
              <w:spacing w:before="120" w:after="120" w:line="240" w:lineRule="auto"/>
              <w:ind w:left="318"/>
              <w:rPr>
                <w:rFonts w:ascii="Roboto" w:hAnsi="Roboto"/>
                <w:sz w:val="14"/>
                <w:szCs w:val="14"/>
              </w:rPr>
            </w:pPr>
            <w:r w:rsidRPr="002F2961">
              <w:rPr>
                <w:rFonts w:ascii="Roboto" w:hAnsi="Roboto"/>
                <w:b/>
                <w:sz w:val="14"/>
                <w:szCs w:val="14"/>
              </w:rPr>
              <w:t>Žiadateľ uvedie počet obydlí osôb z MRK</w:t>
            </w:r>
            <w:r w:rsidRPr="002F2961">
              <w:rPr>
                <w:rFonts w:ascii="Roboto" w:hAnsi="Roboto"/>
                <w:sz w:val="14"/>
                <w:szCs w:val="14"/>
              </w:rPr>
              <w:t>, ktoré</w:t>
            </w:r>
            <w:r>
              <w:rPr>
                <w:rFonts w:ascii="Roboto" w:hAnsi="Roboto"/>
                <w:sz w:val="14"/>
                <w:szCs w:val="14"/>
              </w:rPr>
              <w:t xml:space="preserve"> sú predmetom projektu t.j.</w:t>
            </w:r>
            <w:r w:rsidRPr="002F2961">
              <w:rPr>
                <w:rFonts w:ascii="Roboto" w:hAnsi="Roboto"/>
                <w:sz w:val="14"/>
                <w:szCs w:val="14"/>
              </w:rPr>
              <w:t xml:space="preserve"> budú realizáciou projektu pripojené na kanalizačnú sieť a/alebo ČOV. Započítavajú iba obydlia s cez projekt zrealizovaným (t.j. nie potenciálnym) napojením. (pozn. Tento údaj zodpovedá D-údaju  „D</w:t>
            </w:r>
            <w:r w:rsidR="00F43672">
              <w:rPr>
                <w:rFonts w:ascii="Roboto" w:hAnsi="Roboto"/>
                <w:sz w:val="14"/>
                <w:szCs w:val="14"/>
              </w:rPr>
              <w:t>0335</w:t>
            </w:r>
            <w:r w:rsidRPr="002F2961">
              <w:rPr>
                <w:rFonts w:ascii="Roboto" w:hAnsi="Roboto"/>
                <w:sz w:val="14"/>
                <w:szCs w:val="14"/>
              </w:rPr>
              <w:t xml:space="preserve"> - Počet obydlí osôb z MRK so zlepšenými podmienkami bývania prostredníctvom vybudovania/dobudovania kanalizačnej siete a pripojením sa k nej“</w:t>
            </w:r>
            <w:r>
              <w:rPr>
                <w:rFonts w:ascii="Roboto" w:hAnsi="Roboto"/>
                <w:sz w:val="14"/>
                <w:szCs w:val="14"/>
              </w:rPr>
              <w:t xml:space="preserve">, ktorý je previazaný s </w:t>
            </w:r>
            <w:r w:rsidRPr="002F2961">
              <w:rPr>
                <w:rFonts w:ascii="Roboto" w:hAnsi="Roboto"/>
                <w:b/>
                <w:sz w:val="14"/>
                <w:szCs w:val="14"/>
              </w:rPr>
              <w:t>merateľným ukazovateľom P0261</w:t>
            </w:r>
            <w:r w:rsidRPr="002F2961">
              <w:rPr>
                <w:rFonts w:ascii="Roboto" w:hAnsi="Roboto"/>
                <w:sz w:val="14"/>
                <w:szCs w:val="14"/>
              </w:rPr>
              <w:t>)</w:t>
            </w:r>
          </w:p>
          <w:p w14:paraId="580B40D9" w14:textId="21D37000" w:rsidR="00B62270" w:rsidRPr="000C7615" w:rsidRDefault="00B62270" w:rsidP="006E277A">
            <w:pPr>
              <w:rPr>
                <w:rFonts w:cstheme="minorHAnsi"/>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27343C30" w14:textId="754538F5" w:rsidR="00DA46B8" w:rsidRPr="00426E3D" w:rsidRDefault="00DA46B8" w:rsidP="00426E3D">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426E3D">
              <w:rPr>
                <w:rFonts w:ascii="Roboto" w:hAnsi="Roboto" w:cstheme="minorHAnsi"/>
                <w:b/>
                <w:sz w:val="14"/>
                <w:szCs w:val="14"/>
              </w:rPr>
              <w:t xml:space="preserve"> </w:t>
            </w:r>
            <w:r w:rsidR="00426E3D" w:rsidRPr="00426E3D">
              <w:rPr>
                <w:rFonts w:ascii="Roboto" w:hAnsi="Roboto"/>
                <w:sz w:val="14"/>
                <w:szCs w:val="14"/>
              </w:rPr>
              <w:t xml:space="preserve">podľa zamerania projektu formu zabezpečenia </w:t>
            </w:r>
            <w:r w:rsidR="004C3AA2">
              <w:rPr>
                <w:rFonts w:ascii="Roboto" w:hAnsi="Roboto"/>
                <w:sz w:val="14"/>
                <w:szCs w:val="14"/>
              </w:rPr>
              <w:t>odvádzania/čistenia</w:t>
            </w:r>
            <w:r w:rsidR="00426E3D" w:rsidRPr="00426E3D">
              <w:rPr>
                <w:rFonts w:ascii="Roboto" w:hAnsi="Roboto"/>
                <w:sz w:val="14"/>
                <w:szCs w:val="14"/>
              </w:rPr>
              <w:t xml:space="preserve"> odpadových vôd a</w:t>
            </w:r>
            <w:r w:rsidR="004C3AA2">
              <w:rPr>
                <w:rFonts w:ascii="Roboto" w:hAnsi="Roboto"/>
                <w:sz w:val="14"/>
                <w:szCs w:val="14"/>
              </w:rPr>
              <w:t xml:space="preserve"> prístupu</w:t>
            </w:r>
            <w:r w:rsidR="00426E3D" w:rsidRPr="00426E3D">
              <w:rPr>
                <w:rFonts w:ascii="Roboto" w:hAnsi="Roboto"/>
                <w:sz w:val="14"/>
                <w:szCs w:val="14"/>
              </w:rPr>
              <w:t xml:space="preserve"> k pitnej vode pre obyvateľov MRK</w:t>
            </w:r>
            <w:r w:rsidR="004F7F08">
              <w:rPr>
                <w:rFonts w:ascii="Roboto" w:hAnsi="Roboto"/>
                <w:sz w:val="14"/>
                <w:szCs w:val="14"/>
              </w:rPr>
              <w:t xml:space="preserve"> (ak relevantné)</w:t>
            </w:r>
            <w:r w:rsidR="00426E3D" w:rsidRPr="00426E3D">
              <w:rPr>
                <w:rFonts w:ascii="Roboto" w:hAnsi="Roboto"/>
                <w:sz w:val="14"/>
                <w:szCs w:val="14"/>
              </w:rPr>
              <w:t xml:space="preserve"> prostredníctvom projektu (v súlade s popisom relevantnej hlavnej aktivity). Žiadateľ v rámci popisu uvedie, ako navrhnutý spôsob realizácie projektu najefektívnejšie zabezpečí</w:t>
            </w:r>
            <w:r w:rsidR="004C3AA2">
              <w:rPr>
                <w:rFonts w:ascii="Roboto" w:hAnsi="Roboto"/>
                <w:sz w:val="14"/>
                <w:szCs w:val="14"/>
              </w:rPr>
              <w:t xml:space="preserve"> odvádzanie/čistenie odpadových vôd a</w:t>
            </w:r>
            <w:r w:rsidR="00426E3D" w:rsidRPr="00426E3D">
              <w:rPr>
                <w:rFonts w:ascii="Roboto" w:hAnsi="Roboto"/>
                <w:sz w:val="14"/>
                <w:szCs w:val="14"/>
              </w:rPr>
              <w:t xml:space="preserve"> prístup k pitnej vode </w:t>
            </w:r>
            <w:r w:rsidR="004F7F08">
              <w:rPr>
                <w:rFonts w:ascii="Roboto" w:hAnsi="Roboto"/>
                <w:sz w:val="14"/>
                <w:szCs w:val="14"/>
              </w:rPr>
              <w:t xml:space="preserve">(ak relevantné) </w:t>
            </w:r>
            <w:r w:rsidR="00426E3D" w:rsidRPr="00426E3D">
              <w:rPr>
                <w:rFonts w:ascii="Roboto" w:hAnsi="Roboto"/>
                <w:sz w:val="14"/>
                <w:szCs w:val="14"/>
              </w:rPr>
              <w:t xml:space="preserve">pre </w:t>
            </w:r>
            <w:r w:rsidR="004C3AA2">
              <w:rPr>
                <w:rFonts w:ascii="Roboto" w:hAnsi="Roboto"/>
                <w:sz w:val="14"/>
                <w:szCs w:val="14"/>
              </w:rPr>
              <w:t xml:space="preserve">čo </w:t>
            </w:r>
            <w:r w:rsidR="00426E3D" w:rsidRPr="00426E3D">
              <w:rPr>
                <w:rFonts w:ascii="Roboto" w:hAnsi="Roboto"/>
                <w:sz w:val="14"/>
                <w:szCs w:val="14"/>
              </w:rPr>
              <w:t>najväčší počet obyvateľov MRK v riešenej lokalite. Žiadateľ sa tiež zameria na popis „dostatočnosti “ prístupu vo vzťahu k počtu oby</w:t>
            </w:r>
            <w:r w:rsidR="00426E3D">
              <w:rPr>
                <w:rFonts w:ascii="Roboto" w:hAnsi="Roboto"/>
                <w:sz w:val="14"/>
                <w:szCs w:val="14"/>
              </w:rPr>
              <w:t>vateľov MRK v riešenej lokalite.</w:t>
            </w:r>
            <w:r w:rsidR="00126865" w:rsidRPr="00426E3D">
              <w:rPr>
                <w:rFonts w:ascii="Roboto" w:hAnsi="Roboto" w:cstheme="minorHAnsi"/>
                <w:sz w:val="14"/>
                <w:szCs w:val="14"/>
              </w:rPr>
              <w:t>,</w:t>
            </w:r>
          </w:p>
          <w:p w14:paraId="1D19FD16" w14:textId="60719A19"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Pr>
                <w:rFonts w:ascii="Roboto" w:hAnsi="Roboto" w:cstheme="minorHAnsi"/>
                <w:sz w:val="14"/>
                <w:szCs w:val="14"/>
              </w:rPr>
              <w:t>;</w:t>
            </w:r>
          </w:p>
          <w:p w14:paraId="1191B9B6" w14:textId="609EA64A"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lastRenderedPageBreak/>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sidRPr="006E277A">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2E027F40" w14:textId="06C03A6D" w:rsidR="00DA46B8" w:rsidRPr="00DA46B8" w:rsidRDefault="00DA46B8" w:rsidP="00DA46B8">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920575">
              <w:rPr>
                <w:rFonts w:ascii="Roboto" w:hAnsi="Roboto" w:cstheme="minorHAnsi"/>
                <w:b/>
                <w:sz w:val="14"/>
                <w:szCs w:val="14"/>
              </w:rPr>
              <w:t>:</w:t>
            </w:r>
            <w:r w:rsidRPr="00DA46B8">
              <w:rPr>
                <w:rFonts w:ascii="Roboto" w:hAnsi="Roboto" w:cstheme="minorHAnsi"/>
                <w:b/>
                <w:sz w:val="14"/>
                <w:szCs w:val="14"/>
              </w:rPr>
              <w:t xml:space="preserve"> </w:t>
            </w:r>
          </w:p>
          <w:p w14:paraId="722E5B80" w14:textId="2C67375F"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b/>
                <w:sz w:val="14"/>
                <w:szCs w:val="14"/>
              </w:rPr>
              <w:t xml:space="preserve">ako prístup k pitnej vode </w:t>
            </w:r>
            <w:r w:rsidR="004C3AA2">
              <w:rPr>
                <w:rFonts w:ascii="Roboto" w:hAnsi="Roboto" w:cs="Calibri"/>
                <w:b/>
                <w:sz w:val="14"/>
                <w:szCs w:val="14"/>
              </w:rPr>
              <w:t>a vybudovanie</w:t>
            </w:r>
            <w:r w:rsidRPr="00A43DBC">
              <w:rPr>
                <w:rFonts w:ascii="Roboto" w:hAnsi="Roboto" w:cs="Calibri"/>
                <w:b/>
                <w:sz w:val="14"/>
                <w:szCs w:val="14"/>
              </w:rPr>
              <w:t> kanalizačnej infraštruktúr</w:t>
            </w:r>
            <w:r w:rsidR="004C3AA2">
              <w:rPr>
                <w:rFonts w:ascii="Roboto" w:hAnsi="Roboto" w:cs="Calibri"/>
                <w:b/>
                <w:sz w:val="14"/>
                <w:szCs w:val="14"/>
              </w:rPr>
              <w:t>y</w:t>
            </w:r>
            <w:r w:rsidRPr="00A43DBC">
              <w:rPr>
                <w:rFonts w:ascii="Roboto" w:hAnsi="Roboto" w:cs="Calibri"/>
                <w:b/>
                <w:sz w:val="14"/>
                <w:szCs w:val="14"/>
              </w:rPr>
              <w:t xml:space="preserve"> po realizácií predloženého projektu prispeje k desegregácii, degetoizácii a destigmatizácii obyvateľov MRK</w:t>
            </w:r>
            <w:r w:rsidRPr="00A43DBC">
              <w:rPr>
                <w:rFonts w:ascii="Roboto" w:hAnsi="Roboto" w:cs="Calibri"/>
                <w:sz w:val="14"/>
                <w:szCs w:val="14"/>
              </w:rPr>
              <w:t>, napr. zvýšenie kvality života, bývania a hygieny, zlepšenie zdravotného stavu, čo vytvára základné predpoklady pre zlepšenie celkovej kvality života a tým sa nepriamo vytvárajú podmienky k integrácii a zúčastňovaní sa MRK na živote celej  spoločnosti,</w:t>
            </w:r>
            <w:r w:rsidRPr="00A43DBC">
              <w:rPr>
                <w:rFonts w:ascii="Roboto" w:hAnsi="Roboto" w:cs="Calibri"/>
                <w:b/>
                <w:sz w:val="14"/>
                <w:szCs w:val="14"/>
              </w:rPr>
              <w:t xml:space="preserve"> pričom projekt pre splnenie súladu s 3D princípmi musí výrazne znížiť</w:t>
            </w:r>
            <w:r w:rsidRPr="00A43DBC">
              <w:rPr>
                <w:rFonts w:ascii="Roboto" w:hAnsi="Roboto" w:cs="Calibri"/>
                <w:b/>
                <w:sz w:val="14"/>
                <w:szCs w:val="14"/>
                <w:lang w:eastAsia="sk-SK"/>
              </w:rPr>
              <w:t xml:space="preserve"> sociálnu vylúčenosť v jednej z</w:t>
            </w:r>
            <w:r w:rsidRPr="00A43DBC">
              <w:rPr>
                <w:rFonts w:ascii="Roboto" w:hAnsi="Roboto" w:cs="Calibri"/>
                <w:b/>
                <w:sz w:val="14"/>
                <w:szCs w:val="14"/>
              </w:rPr>
              <w:t> 3D oblastí, a zároveň nezhoršiť sociálnu situáciu v ostatných dvoch.</w:t>
            </w:r>
            <w:r w:rsidRPr="00A43DBC">
              <w:rPr>
                <w:rFonts w:ascii="Roboto" w:hAnsi="Roboto" w:cs="Calibri"/>
                <w:sz w:val="14"/>
                <w:szCs w:val="14"/>
              </w:rPr>
              <w:t xml:space="preserve"> Odporúčame žiadateľovi uviesť v tejto časti konkrétne a reálne prínosy pre obyvateľov MRK (t.j. vyhnúť sa citovaniu rôznych príručiek a literatúry).</w:t>
            </w:r>
          </w:p>
          <w:p w14:paraId="77793F7F" w14:textId="62D84143"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sz w:val="14"/>
                <w:szCs w:val="14"/>
              </w:rPr>
              <w:t xml:space="preserve">v prípade, ak žiadateľ bude realizovať </w:t>
            </w:r>
            <w:r w:rsidRPr="00A43DBC">
              <w:rPr>
                <w:rFonts w:ascii="Roboto" w:hAnsi="Roboto" w:cs="Calibri"/>
                <w:b/>
                <w:sz w:val="14"/>
                <w:szCs w:val="14"/>
              </w:rPr>
              <w:t>kombináciu aktivít pre rómske a nerómske obyvateľstvo</w:t>
            </w:r>
            <w:r w:rsidRPr="00A43DBC">
              <w:rPr>
                <w:rFonts w:ascii="Roboto" w:hAnsi="Roboto" w:cs="Calibri"/>
                <w:sz w:val="14"/>
                <w:szCs w:val="14"/>
              </w:rPr>
              <w:t xml:space="preserve">, ako kombinácia aktivít prispeje k </w:t>
            </w:r>
            <w:r w:rsidRPr="00A43DBC">
              <w:rPr>
                <w:rFonts w:ascii="Roboto" w:hAnsi="Roboto" w:cs="Calibri"/>
                <w:b/>
                <w:sz w:val="14"/>
                <w:szCs w:val="14"/>
              </w:rPr>
              <w:t>sociálno-ekonomickej integrácií</w:t>
            </w:r>
            <w:r w:rsidRPr="00A43DBC">
              <w:rPr>
                <w:rFonts w:ascii="Roboto" w:hAnsi="Roboto" w:cs="Calibri"/>
                <w:sz w:val="14"/>
                <w:szCs w:val="14"/>
              </w:rPr>
              <w:t xml:space="preserve"> obyvateľov MRK v riešenej lokalite s prítomnosťou MRK.</w:t>
            </w:r>
          </w:p>
          <w:p w14:paraId="0185F10A" w14:textId="0EC40B36"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sz w:val="14"/>
                <w:szCs w:val="14"/>
              </w:rPr>
              <w:t xml:space="preserve">aké </w:t>
            </w:r>
            <w:r w:rsidRPr="00A43DBC">
              <w:rPr>
                <w:rFonts w:ascii="Roboto" w:hAnsi="Roboto" w:cs="Calibri"/>
                <w:b/>
                <w:sz w:val="14"/>
                <w:szCs w:val="14"/>
              </w:rPr>
              <w:t>osvetové aktivity</w:t>
            </w:r>
            <w:r w:rsidRPr="00A43DBC">
              <w:rPr>
                <w:rFonts w:ascii="Roboto" w:hAnsi="Roboto" w:cs="Calibri"/>
                <w:sz w:val="14"/>
                <w:szCs w:val="14"/>
              </w:rPr>
              <w:t xml:space="preserve"> plánuje žiadateľ realizovať so zameraním na vysvetľovanie dôležitosti prístupu k pitnej vode a  zabezpečeniu zneškodňovania odpadových vôd prostredníctvom kanalizačnej siete a </w:t>
            </w:r>
            <w:r w:rsidRPr="00A43DBC">
              <w:rPr>
                <w:rFonts w:ascii="Roboto" w:hAnsi="Roboto" w:cs="Calibri"/>
                <w:b/>
                <w:sz w:val="14"/>
                <w:szCs w:val="14"/>
              </w:rPr>
              <w:t>k ich čo najplnohodnotnejšiemu využívaniu</w:t>
            </w:r>
            <w:r w:rsidRPr="00A43DBC">
              <w:rPr>
                <w:rFonts w:ascii="Roboto" w:hAnsi="Roboto" w:cs="Calibri"/>
                <w:sz w:val="14"/>
                <w:szCs w:val="14"/>
              </w:rPr>
              <w:t xml:space="preserve"> vo vzťahu k zvýšeniu kvality života obyvateľov MRK. Pre zvýšenie efektívnosti, hospodárnosti a účelnosti vynaložených finančných prostriedkov je žiadateľ povinný naplánovať a zorganizovať osvetové aktivity zamerané vo vzťahu k pitnej vode a kanalizačnej infraštruktúre (napr. informačné stretnutia, kultúrne podujatie  pri príležitosti Svetového dňa vody, spolupráca s materskou/základnou školou, s asistentmi podpory zdravia a pod.).</w:t>
            </w:r>
            <w:r w:rsidR="000C7615" w:rsidRPr="00A43DBC">
              <w:rPr>
                <w:rFonts w:ascii="Roboto" w:hAnsi="Roboto"/>
                <w:sz w:val="14"/>
                <w:szCs w:val="14"/>
              </w:rPr>
              <w:t xml:space="preserve"> </w:t>
            </w:r>
          </w:p>
          <w:p w14:paraId="47F7DED6" w14:textId="1FD0A474" w:rsidR="000C7615" w:rsidRPr="00511496" w:rsidRDefault="00426E3D" w:rsidP="004C3AA2">
            <w:pPr>
              <w:pStyle w:val="Odsekzoznamu"/>
              <w:numPr>
                <w:ilvl w:val="0"/>
                <w:numId w:val="49"/>
              </w:numPr>
              <w:spacing w:before="120" w:after="120" w:line="240" w:lineRule="auto"/>
              <w:rPr>
                <w:rFonts w:ascii="Roboto" w:hAnsi="Roboto"/>
                <w:b/>
                <w:sz w:val="14"/>
                <w:szCs w:val="14"/>
              </w:rPr>
            </w:pPr>
            <w:r w:rsidRPr="00A43DBC">
              <w:rPr>
                <w:rFonts w:ascii="Roboto" w:hAnsi="Roboto" w:cs="Calibri"/>
                <w:sz w:val="14"/>
                <w:szCs w:val="14"/>
              </w:rPr>
              <w:t xml:space="preserve">aké žiadateľ príjme opatrenia na zabezpečenie </w:t>
            </w:r>
            <w:r w:rsidR="004C3AA2" w:rsidRPr="004C3AA2">
              <w:rPr>
                <w:rFonts w:ascii="Roboto" w:hAnsi="Roboto" w:cs="Calibri"/>
                <w:sz w:val="14"/>
                <w:szCs w:val="14"/>
              </w:rPr>
              <w:t xml:space="preserve">a udržanie pripojenia obyvateľov MRK na kanalizačnú sieť/ČOV a/alebo aké príjme opatrenia na zabezpečenie </w:t>
            </w:r>
            <w:r w:rsidRPr="00A43DBC">
              <w:rPr>
                <w:rFonts w:ascii="Roboto" w:hAnsi="Roboto" w:cs="Calibri"/>
                <w:b/>
                <w:sz w:val="14"/>
                <w:szCs w:val="14"/>
              </w:rPr>
              <w:t>udržateľnosti</w:t>
            </w:r>
            <w:r w:rsidRPr="00A43DBC">
              <w:rPr>
                <w:rStyle w:val="Odkaznapoznmkupodiarou"/>
                <w:rFonts w:ascii="Roboto" w:hAnsi="Roboto" w:cs="Calibri"/>
                <w:sz w:val="14"/>
                <w:szCs w:val="14"/>
              </w:rPr>
              <w:footnoteReference w:id="1"/>
            </w:r>
            <w:r w:rsidRPr="00A43DBC">
              <w:rPr>
                <w:rFonts w:ascii="Roboto" w:hAnsi="Roboto" w:cs="Calibri"/>
                <w:sz w:val="14"/>
                <w:szCs w:val="14"/>
              </w:rPr>
              <w:t xml:space="preserve"> </w:t>
            </w:r>
            <w:r w:rsidRPr="00A43DBC">
              <w:rPr>
                <w:rFonts w:ascii="Roboto" w:hAnsi="Roboto" w:cs="Calibri"/>
                <w:b/>
                <w:sz w:val="14"/>
                <w:szCs w:val="14"/>
              </w:rPr>
              <w:t>prístupu k pitnej vode pre obyvateľov MRK</w:t>
            </w:r>
            <w:r w:rsidRPr="00A43DBC">
              <w:rPr>
                <w:rFonts w:ascii="Roboto" w:hAnsi="Roboto" w:cs="Calibri"/>
                <w:sz w:val="14"/>
                <w:szCs w:val="14"/>
              </w:rPr>
              <w:t>. Plánované opatrenia musia byť konkrétne, vrátane ich stručného popisu (napr. pravidelná kontrola kvality vody, priebežná kontrola pripojenosti domácností ku kanalizačnej infraštruktúre, údržba, opravy príslušných zariadení a pod.).</w:t>
            </w:r>
          </w:p>
        </w:tc>
      </w:tr>
    </w:tbl>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lastRenderedPageBreak/>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lastRenderedPageBreak/>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5E831679"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16764A"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0E5AA89" w14:textId="5DEEE0FF" w:rsidR="009E6CDF" w:rsidRPr="00087F2B" w:rsidRDefault="00FD0B47" w:rsidP="00087F2B">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087F2B" w:rsidRPr="00087F2B">
              <w:rPr>
                <w:rFonts w:ascii="Roboto" w:hAnsi="Roboto" w:cstheme="minorHAnsi"/>
                <w:b/>
                <w:sz w:val="14"/>
                <w:szCs w:val="14"/>
              </w:rPr>
              <w:t xml:space="preserve">Podpora dobudovania </w:t>
            </w:r>
            <w:bookmarkStart w:id="2" w:name="_GoBack"/>
            <w:r w:rsidR="00D37460">
              <w:rPr>
                <w:rFonts w:ascii="Roboto" w:hAnsi="Roboto" w:cstheme="minorHAnsi"/>
                <w:b/>
                <w:sz w:val="14"/>
                <w:szCs w:val="14"/>
              </w:rPr>
              <w:t xml:space="preserve">(výstavba/rekonštrukcia) </w:t>
            </w:r>
            <w:bookmarkEnd w:id="2"/>
            <w:r w:rsidR="00087F2B" w:rsidRPr="00087F2B">
              <w:rPr>
                <w:rFonts w:ascii="Roboto" w:hAnsi="Roboto" w:cstheme="minorHAnsi"/>
                <w:b/>
                <w:sz w:val="14"/>
                <w:szCs w:val="14"/>
              </w:rPr>
              <w:t>inžinierskych sietí v prostredí MRK</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202C77F1" w14:textId="3E527FBA" w:rsidR="00FD0B47" w:rsidRPr="00087F2B"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w:t>
            </w:r>
            <w:r w:rsidR="00087F2B">
              <w:rPr>
                <w:rFonts w:ascii="Roboto" w:hAnsi="Roboto"/>
                <w:sz w:val="14"/>
                <w:szCs w:val="14"/>
              </w:rPr>
              <w:t>zvy nasledujúcu hlavnú aktivitu</w:t>
            </w:r>
            <w:r w:rsidR="00FD0B47" w:rsidRPr="0050659B">
              <w:rPr>
                <w:rFonts w:ascii="Roboto" w:hAnsi="Roboto"/>
                <w:sz w:val="14"/>
                <w:szCs w:val="14"/>
                <w:u w:val="single"/>
              </w:rPr>
              <w:t>:</w:t>
            </w:r>
          </w:p>
          <w:p w14:paraId="44294036" w14:textId="4D138F02"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w:t>
            </w:r>
            <w:r w:rsidR="00087F2B" w:rsidRPr="00087F2B">
              <w:rPr>
                <w:rFonts w:ascii="Roboto" w:hAnsi="Roboto" w:cstheme="minorHAnsi"/>
                <w:b/>
                <w:sz w:val="14"/>
                <w:szCs w:val="14"/>
              </w:rPr>
              <w:t>Podpora dobudovania inžinierskych sietí</w:t>
            </w:r>
            <w:r w:rsidRPr="0050659B">
              <w:rPr>
                <w:rFonts w:ascii="Roboto" w:hAnsi="Roboto" w:cstheme="minorHAnsi"/>
                <w:b/>
                <w:sz w:val="14"/>
                <w:szCs w:val="14"/>
              </w:rPr>
              <w:t>“</w:t>
            </w:r>
          </w:p>
          <w:p w14:paraId="26EF7E20" w14:textId="1E9E90E4" w:rsidR="0050659B" w:rsidRPr="00FC2433" w:rsidRDefault="0050659B" w:rsidP="0016764A">
            <w:pPr>
              <w:rPr>
                <w:rFonts w:ascii="Roboto" w:hAnsi="Roboto"/>
                <w:sz w:val="14"/>
                <w:szCs w:val="14"/>
              </w:rPr>
            </w:pPr>
          </w:p>
        </w:tc>
        <w:tc>
          <w:tcPr>
            <w:tcW w:w="2410" w:type="dxa"/>
            <w:tcBorders>
              <w:left w:val="nil"/>
              <w:right w:val="nil"/>
            </w:tcBorders>
          </w:tcPr>
          <w:p w14:paraId="726ECD67" w14:textId="081520C6" w:rsidR="009B540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lastRenderedPageBreak/>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lastRenderedPageBreak/>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lastRenderedPageBreak/>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59FFAA56"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r w:rsidR="00B225E2">
        <w:rPr>
          <w:rFonts w:ascii="Roboto" w:hAnsi="Roboto"/>
          <w:sz w:val="14"/>
          <w:szCs w:val="14"/>
        </w:rPr>
        <w:t xml:space="preserve"> Pod pojmom „VO“ sa pre účely vyplnenia tejto časti for</w:t>
      </w:r>
      <w:r w:rsidR="00503149">
        <w:rPr>
          <w:rFonts w:ascii="Roboto" w:hAnsi="Roboto"/>
          <w:sz w:val="14"/>
          <w:szCs w:val="14"/>
        </w:rPr>
        <w:t>mulára ŽoNFP myslí každá zákazka</w:t>
      </w:r>
      <w:r w:rsidR="00B225E2">
        <w:rPr>
          <w:rFonts w:ascii="Roboto" w:hAnsi="Roboto"/>
          <w:sz w:val="14"/>
          <w:szCs w:val="14"/>
        </w:rPr>
        <w:t xml:space="preserve">, predmetom ktorej je dodanie tovaru, uskutočnenie stavebných prác alebo poskytnutie služby, a to bez ohľadu na konkrétne postupy obstarávania podľa zákona o VO ako aj bez ohľadu na to, či sa na tieto zákazky vzťahujú postupy obstarávania podľa zákona o VO. </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29787723"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B225E2">
              <w:rPr>
                <w:rFonts w:ascii="Roboto" w:hAnsi="Roboto"/>
                <w:sz w:val="14"/>
                <w:szCs w:val="14"/>
              </w:rPr>
              <w:t>. V prípade ostatných zákaziek, na ktoré sa nevzťahujú postupy obstarávania podľa zákona o VO, žiadateľ uvedie len zjednodušený názov predmetu zákazky.</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lastRenderedPageBreak/>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62BA0DA"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sidR="00B225E2">
              <w:rPr>
                <w:rFonts w:ascii="Roboto" w:hAnsi="Roboto"/>
                <w:sz w:val="14"/>
                <w:szCs w:val="14"/>
              </w:rPr>
              <w:t>, resp. doplnenia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B225E2">
            <w:pPr>
              <w:pStyle w:val="Odsekzoznamu"/>
              <w:numPr>
                <w:ilvl w:val="0"/>
                <w:numId w:val="17"/>
              </w:num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V zmysle uvedeného ustanovenia zákona je  úspešný žiadateľ v postavení  prijímateľa  povinný</w:t>
            </w:r>
            <w:r w:rsidR="00731FBF">
              <w:rPr>
                <w:rFonts w:ascii="Roboto" w:hAnsi="Roboto" w:cs="Arial"/>
                <w:color w:val="000000"/>
                <w:sz w:val="14"/>
                <w:szCs w:val="14"/>
                <w:highlight w:val="yellow"/>
              </w:rPr>
              <w:t>:</w:t>
            </w:r>
          </w:p>
          <w:p w14:paraId="3C7D805D" w14:textId="07B17B8D" w:rsidR="00731FBF" w:rsidRDefault="00B05BA1" w:rsidP="00731FBF">
            <w:pPr>
              <w:pStyle w:val="Odsekzoznamu"/>
              <w:numPr>
                <w:ilvl w:val="0"/>
                <w:numId w:val="44"/>
              </w:numPr>
              <w:rPr>
                <w:rFonts w:ascii="Roboto" w:hAnsi="Roboto" w:cs="Arial"/>
                <w:color w:val="000000"/>
                <w:sz w:val="14"/>
                <w:szCs w:val="14"/>
                <w:highlight w:val="yellow"/>
              </w:rPr>
            </w:pPr>
            <w:r w:rsidRPr="00731FBF">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31FBF">
              <w:rPr>
                <w:rFonts w:ascii="Roboto" w:hAnsi="Roboto" w:cs="Arial"/>
                <w:b/>
                <w:color w:val="000000"/>
                <w:sz w:val="14"/>
                <w:szCs w:val="14"/>
                <w:highlight w:val="yellow"/>
              </w:rPr>
              <w:t xml:space="preserve">minimálne </w:t>
            </w:r>
            <w:r w:rsidR="007B166A">
              <w:rPr>
                <w:rFonts w:ascii="Roboto" w:hAnsi="Roboto" w:cs="Arial"/>
                <w:b/>
                <w:color w:val="000000"/>
                <w:sz w:val="14"/>
                <w:szCs w:val="14"/>
                <w:highlight w:val="yellow"/>
              </w:rPr>
              <w:t>jednu</w:t>
            </w:r>
            <w:r w:rsidR="007B166A" w:rsidRPr="00731FBF">
              <w:rPr>
                <w:rFonts w:ascii="Roboto" w:hAnsi="Roboto" w:cs="Arial"/>
                <w:b/>
                <w:color w:val="000000"/>
                <w:sz w:val="14"/>
                <w:szCs w:val="14"/>
                <w:highlight w:val="yellow"/>
              </w:rPr>
              <w:t xml:space="preserve"> </w:t>
            </w:r>
            <w:r w:rsidR="009C1A97" w:rsidRPr="00731FBF">
              <w:rPr>
                <w:rFonts w:ascii="Roboto" w:hAnsi="Roboto" w:cs="Arial"/>
                <w:b/>
                <w:color w:val="000000"/>
                <w:sz w:val="14"/>
                <w:szCs w:val="14"/>
                <w:highlight w:val="yellow"/>
              </w:rPr>
              <w:t>nezamestnan</w:t>
            </w:r>
            <w:r w:rsidR="007B166A">
              <w:rPr>
                <w:rFonts w:ascii="Roboto" w:hAnsi="Roboto" w:cs="Arial"/>
                <w:b/>
                <w:color w:val="000000"/>
                <w:sz w:val="14"/>
                <w:szCs w:val="14"/>
                <w:highlight w:val="yellow"/>
              </w:rPr>
              <w:t>ú</w:t>
            </w:r>
            <w:r w:rsidR="009C1A97" w:rsidRPr="00731FBF">
              <w:rPr>
                <w:rFonts w:ascii="Roboto" w:hAnsi="Roboto" w:cs="Arial"/>
                <w:b/>
                <w:color w:val="000000"/>
                <w:sz w:val="14"/>
                <w:szCs w:val="14"/>
                <w:highlight w:val="yellow"/>
              </w:rPr>
              <w:t xml:space="preserve"> </w:t>
            </w:r>
            <w:r w:rsidRPr="00731FBF">
              <w:rPr>
                <w:rFonts w:ascii="Roboto" w:hAnsi="Roboto" w:cs="Arial"/>
                <w:b/>
                <w:color w:val="000000"/>
                <w:sz w:val="14"/>
                <w:szCs w:val="14"/>
                <w:highlight w:val="yellow"/>
              </w:rPr>
              <w:t>osob</w:t>
            </w:r>
            <w:r w:rsidR="007B166A">
              <w:rPr>
                <w:rFonts w:ascii="Roboto" w:hAnsi="Roboto" w:cs="Arial"/>
                <w:b/>
                <w:color w:val="000000"/>
                <w:sz w:val="14"/>
                <w:szCs w:val="14"/>
                <w:highlight w:val="yellow"/>
              </w:rPr>
              <w:t>u</w:t>
            </w:r>
            <w:r w:rsidRPr="00731FBF">
              <w:rPr>
                <w:rFonts w:ascii="Roboto" w:hAnsi="Roboto" w:cs="Arial"/>
                <w:b/>
                <w:color w:val="000000"/>
                <w:sz w:val="14"/>
                <w:szCs w:val="14"/>
                <w:highlight w:val="yellow"/>
              </w:rPr>
              <w:t xml:space="preserve"> z prostredia   MRK</w:t>
            </w:r>
            <w:r w:rsidRPr="00731FBF">
              <w:rPr>
                <w:rFonts w:ascii="Roboto" w:hAnsi="Roboto" w:cs="Arial"/>
                <w:color w:val="000000"/>
                <w:sz w:val="14"/>
                <w:szCs w:val="14"/>
                <w:highlight w:val="yellow"/>
              </w:rPr>
              <w:t>, s dôrazom na dlhodobo nezamestnané osoby MRK</w:t>
            </w:r>
            <w:r w:rsidR="00924A70">
              <w:rPr>
                <w:rFonts w:ascii="Roboto" w:hAnsi="Roboto" w:cs="Arial"/>
                <w:color w:val="000000"/>
                <w:sz w:val="14"/>
                <w:szCs w:val="14"/>
                <w:highlight w:val="yellow"/>
              </w:rPr>
              <w:t xml:space="preserve"> a </w:t>
            </w:r>
            <w:r w:rsidR="00924A70" w:rsidRPr="00166EC8">
              <w:rPr>
                <w:rFonts w:ascii="Roboto" w:hAnsi="Roboto" w:cs="Arial"/>
                <w:color w:val="000000"/>
                <w:sz w:val="14"/>
                <w:szCs w:val="14"/>
                <w:highlight w:val="green"/>
              </w:rPr>
              <w:t xml:space="preserve">to </w:t>
            </w:r>
            <w:r w:rsidR="00587DC7" w:rsidRPr="00166EC8">
              <w:rPr>
                <w:rFonts w:ascii="Roboto" w:hAnsi="Roboto" w:cs="Arial"/>
                <w:color w:val="000000"/>
                <w:sz w:val="14"/>
                <w:szCs w:val="14"/>
                <w:highlight w:val="green"/>
              </w:rPr>
              <w:t xml:space="preserve"> minimálne </w:t>
            </w:r>
            <w:r w:rsidR="00924A70" w:rsidRPr="00166EC8">
              <w:rPr>
                <w:rFonts w:ascii="Roboto" w:hAnsi="Roboto" w:cs="Arial"/>
                <w:color w:val="000000"/>
                <w:sz w:val="14"/>
                <w:szCs w:val="14"/>
                <w:highlight w:val="green"/>
              </w:rPr>
              <w:t xml:space="preserve">v trvaní </w:t>
            </w:r>
            <w:r w:rsidR="00587DC7" w:rsidRPr="00166EC8">
              <w:rPr>
                <w:rFonts w:ascii="Roboto" w:hAnsi="Roboto" w:cs="Arial"/>
                <w:color w:val="000000"/>
                <w:sz w:val="14"/>
                <w:szCs w:val="14"/>
                <w:highlight w:val="green"/>
              </w:rPr>
              <w:t>50% doby realizácie stavebných prác.</w:t>
            </w:r>
          </w:p>
          <w:p w14:paraId="641205FF" w14:textId="2BBE2C36" w:rsidR="00731FBF" w:rsidRDefault="00731FBF" w:rsidP="00731FBF">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74320BFD" w14:textId="0B179215" w:rsidR="00B05BA1" w:rsidRPr="000D2C9A" w:rsidRDefault="00731FBF" w:rsidP="00731FBF">
            <w:pPr>
              <w:pStyle w:val="Odsekzoznamu"/>
              <w:numPr>
                <w:ilvl w:val="0"/>
                <w:numId w:val="44"/>
              </w:numPr>
              <w:rPr>
                <w:rFonts w:ascii="Roboto" w:hAnsi="Roboto" w:cs="Arial"/>
                <w:color w:val="000000"/>
                <w:sz w:val="14"/>
                <w:szCs w:val="14"/>
                <w:highlight w:val="yellow"/>
              </w:rPr>
            </w:pPr>
            <w:r w:rsidRPr="000D2C9A">
              <w:rPr>
                <w:rFonts w:ascii="Roboto" w:hAnsi="Roboto" w:cs="Arial"/>
                <w:color w:val="000000"/>
                <w:sz w:val="14"/>
                <w:szCs w:val="14"/>
                <w:highlight w:val="yellow"/>
              </w:rPr>
              <w:t xml:space="preserve">splnenie povinnosti zhotoviteľa zamestnať minimálne </w:t>
            </w:r>
            <w:r w:rsidR="007B166A">
              <w:rPr>
                <w:rFonts w:ascii="Roboto" w:hAnsi="Roboto" w:cs="Arial"/>
                <w:color w:val="000000"/>
                <w:sz w:val="14"/>
                <w:szCs w:val="14"/>
                <w:highlight w:val="yellow"/>
              </w:rPr>
              <w:t>jednu</w:t>
            </w:r>
            <w:r w:rsidR="007B166A" w:rsidRPr="000D2C9A">
              <w:rPr>
                <w:rFonts w:ascii="Roboto" w:hAnsi="Roboto" w:cs="Arial"/>
                <w:color w:val="000000"/>
                <w:sz w:val="14"/>
                <w:szCs w:val="14"/>
                <w:highlight w:val="yellow"/>
              </w:rPr>
              <w:t xml:space="preserve"> </w:t>
            </w:r>
            <w:r w:rsidRPr="000D2C9A">
              <w:rPr>
                <w:rFonts w:ascii="Roboto" w:hAnsi="Roboto" w:cs="Arial"/>
                <w:color w:val="000000"/>
                <w:sz w:val="14"/>
                <w:szCs w:val="14"/>
                <w:highlight w:val="yellow"/>
              </w:rPr>
              <w:t>nezamestnan</w:t>
            </w:r>
            <w:r w:rsidR="007B166A">
              <w:rPr>
                <w:rFonts w:ascii="Roboto" w:hAnsi="Roboto" w:cs="Arial"/>
                <w:color w:val="000000"/>
                <w:sz w:val="14"/>
                <w:szCs w:val="14"/>
                <w:highlight w:val="yellow"/>
              </w:rPr>
              <w:t>ú</w:t>
            </w:r>
            <w:r w:rsidRPr="000D2C9A">
              <w:rPr>
                <w:rFonts w:ascii="Roboto" w:hAnsi="Roboto" w:cs="Arial"/>
                <w:color w:val="000000"/>
                <w:sz w:val="14"/>
                <w:szCs w:val="14"/>
                <w:highlight w:val="yellow"/>
              </w:rPr>
              <w:t xml:space="preserve"> osob</w:t>
            </w:r>
            <w:r w:rsidR="007B166A">
              <w:rPr>
                <w:rFonts w:ascii="Roboto" w:hAnsi="Roboto" w:cs="Arial"/>
                <w:color w:val="000000"/>
                <w:sz w:val="14"/>
                <w:szCs w:val="14"/>
                <w:highlight w:val="yellow"/>
              </w:rPr>
              <w:t>u</w:t>
            </w:r>
            <w:r w:rsidRPr="000D2C9A">
              <w:rPr>
                <w:rFonts w:ascii="Roboto" w:hAnsi="Roboto" w:cs="Arial"/>
                <w:color w:val="000000"/>
                <w:sz w:val="14"/>
                <w:szCs w:val="14"/>
                <w:highlight w:val="yellow"/>
              </w:rPr>
              <w:t xml:space="preserve"> z prostredia   MRK, s dôrazom na dlhodobo nezamestnané osoby MRK</w:t>
            </w:r>
            <w:r w:rsidR="000D2C9A" w:rsidRPr="000D2C9A">
              <w:rPr>
                <w:rFonts w:ascii="Roboto" w:hAnsi="Roboto" w:cs="Arial"/>
                <w:color w:val="000000"/>
                <w:sz w:val="14"/>
                <w:szCs w:val="14"/>
                <w:highlight w:val="yellow"/>
              </w:rPr>
              <w:t>,</w:t>
            </w:r>
            <w:r w:rsidRPr="000D2C9A">
              <w:rPr>
                <w:rFonts w:ascii="Roboto" w:hAnsi="Roboto" w:cs="Arial"/>
                <w:color w:val="000000"/>
                <w:sz w:val="14"/>
                <w:szCs w:val="14"/>
                <w:highlight w:val="yellow"/>
              </w:rPr>
              <w:t xml:space="preserve"> </w:t>
            </w:r>
            <w:r w:rsidRPr="000D2C9A">
              <w:rPr>
                <w:rFonts w:ascii="Roboto" w:hAnsi="Roboto" w:cs="Arial"/>
                <w:b/>
                <w:color w:val="000000"/>
                <w:sz w:val="14"/>
                <w:szCs w:val="14"/>
                <w:highlight w:val="yellow"/>
              </w:rPr>
              <w:t>zabezpečiť zmluvnou pokutou</w:t>
            </w:r>
            <w:r w:rsidR="00B05BA1" w:rsidRPr="000D2C9A">
              <w:rPr>
                <w:rFonts w:ascii="Roboto" w:hAnsi="Roboto" w:cs="Arial"/>
                <w:color w:val="000000"/>
                <w:sz w:val="14"/>
                <w:szCs w:val="14"/>
                <w:highlight w:val="yellow"/>
              </w:rPr>
              <w:t xml:space="preserve">.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17A005FA" w14:textId="786F1AF5" w:rsidR="00587DC7" w:rsidRDefault="00587DC7" w:rsidP="00B05BA1">
            <w:pPr>
              <w:rPr>
                <w:rFonts w:ascii="Roboto" w:hAnsi="Roboto" w:cs="Arial"/>
                <w:color w:val="000000"/>
                <w:sz w:val="14"/>
                <w:szCs w:val="14"/>
              </w:rPr>
            </w:pPr>
            <w:r w:rsidRPr="00501EE4">
              <w:rPr>
                <w:rFonts w:ascii="Roboto" w:hAnsi="Roboto" w:cs="Arial"/>
                <w:color w:val="000000"/>
                <w:sz w:val="14"/>
                <w:szCs w:val="14"/>
                <w:highlight w:val="yellow"/>
              </w:rPr>
              <w:t>Na účely tejto výzvy sa za nezamestnanú osobu</w:t>
            </w:r>
            <w:r w:rsidRPr="00501EE4">
              <w:rPr>
                <w:highlight w:val="yellow"/>
              </w:rPr>
              <w:t xml:space="preserve"> </w:t>
            </w:r>
            <w:r w:rsidRPr="00501EE4">
              <w:rPr>
                <w:rFonts w:ascii="Roboto" w:hAnsi="Roboto" w:cs="Arial"/>
                <w:color w:val="000000"/>
                <w:sz w:val="14"/>
                <w:szCs w:val="14"/>
                <w:highlight w:val="yellow"/>
              </w:rPr>
              <w:t>z prostredia MRK považuje aj osoba</w:t>
            </w:r>
            <w:r w:rsidRPr="00501EE4">
              <w:rPr>
                <w:highlight w:val="yellow"/>
              </w:rPr>
              <w:t xml:space="preserve"> </w:t>
            </w:r>
            <w:r w:rsidRPr="00501EE4">
              <w:rPr>
                <w:rFonts w:ascii="Roboto" w:hAnsi="Roboto" w:cs="Arial"/>
                <w:color w:val="000000"/>
                <w:sz w:val="14"/>
                <w:szCs w:val="14"/>
                <w:highlight w:val="yellow"/>
              </w:rPr>
              <w:t xml:space="preserve">z prostredia MRK, ktorá bola za posledných </w:t>
            </w:r>
            <w:r w:rsidR="00937995" w:rsidRPr="00501EE4">
              <w:rPr>
                <w:rFonts w:ascii="Roboto" w:hAnsi="Roboto" w:cs="Arial"/>
                <w:color w:val="000000"/>
                <w:sz w:val="14"/>
                <w:szCs w:val="14"/>
                <w:highlight w:val="yellow"/>
              </w:rPr>
              <w:t>24</w:t>
            </w:r>
            <w:r w:rsidRPr="00501EE4">
              <w:rPr>
                <w:rFonts w:ascii="Roboto" w:hAnsi="Roboto" w:cs="Arial"/>
                <w:color w:val="000000"/>
                <w:sz w:val="14"/>
                <w:szCs w:val="14"/>
                <w:highlight w:val="yellow"/>
              </w:rPr>
              <w:t xml:space="preserve"> kalendárnych mesiacov nezamestnaná aspoň </w:t>
            </w:r>
            <w:r w:rsidR="00937995" w:rsidRPr="00501EE4">
              <w:rPr>
                <w:rFonts w:ascii="Roboto" w:hAnsi="Roboto" w:cs="Arial"/>
                <w:color w:val="000000"/>
                <w:sz w:val="14"/>
                <w:szCs w:val="14"/>
                <w:highlight w:val="yellow"/>
              </w:rPr>
              <w:t>60</w:t>
            </w:r>
            <w:r w:rsidRPr="00501EE4">
              <w:rPr>
                <w:rFonts w:ascii="Roboto" w:hAnsi="Roboto" w:cs="Arial"/>
                <w:color w:val="000000"/>
                <w:sz w:val="14"/>
                <w:szCs w:val="14"/>
                <w:highlight w:val="yellow"/>
              </w:rPr>
              <w:t xml:space="preserve"> kalendárnych dní.</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t>Odporúčanie:</w:t>
            </w:r>
          </w:p>
          <w:p w14:paraId="12245D5A" w14:textId="472A7415"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w:t>
            </w:r>
            <w:r w:rsidR="007B166A">
              <w:rPr>
                <w:rFonts w:ascii="Roboto" w:hAnsi="Roboto" w:cs="Arial"/>
                <w:color w:val="000000"/>
                <w:sz w:val="14"/>
                <w:szCs w:val="14"/>
                <w:highlight w:val="yellow"/>
              </w:rPr>
              <w:t>tejto</w:t>
            </w:r>
            <w:r w:rsidR="007B166A" w:rsidRPr="00A1525A">
              <w:rPr>
                <w:rFonts w:ascii="Roboto" w:hAnsi="Roboto" w:cs="Arial"/>
                <w:color w:val="000000"/>
                <w:sz w:val="14"/>
                <w:szCs w:val="14"/>
                <w:highlight w:val="yellow"/>
              </w:rPr>
              <w:t xml:space="preserve"> os</w:t>
            </w:r>
            <w:r w:rsidR="007B166A">
              <w:rPr>
                <w:rFonts w:ascii="Roboto" w:hAnsi="Roboto" w:cs="Arial"/>
                <w:color w:val="000000"/>
                <w:sz w:val="14"/>
                <w:szCs w:val="14"/>
                <w:highlight w:val="yellow"/>
              </w:rPr>
              <w:t>oby</w:t>
            </w:r>
            <w:r w:rsidRPr="00A1525A">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 xml:space="preserve">minimálne </w:t>
            </w:r>
            <w:r w:rsidR="007B166A">
              <w:rPr>
                <w:rFonts w:ascii="Roboto" w:hAnsi="Roboto" w:cs="Arial"/>
                <w:b/>
                <w:color w:val="000000"/>
                <w:sz w:val="14"/>
                <w:szCs w:val="14"/>
                <w:highlight w:val="yellow"/>
              </w:rPr>
              <w:t>jednu</w:t>
            </w:r>
            <w:r w:rsidR="007B166A" w:rsidRPr="00A1525A">
              <w:rPr>
                <w:rFonts w:ascii="Roboto" w:hAnsi="Roboto" w:cs="Arial"/>
                <w:b/>
                <w:color w:val="000000"/>
                <w:sz w:val="14"/>
                <w:szCs w:val="14"/>
                <w:highlight w:val="yellow"/>
              </w:rPr>
              <w:t xml:space="preserve"> </w:t>
            </w:r>
            <w:r w:rsidR="007B166A">
              <w:rPr>
                <w:rFonts w:ascii="Roboto" w:hAnsi="Roboto" w:cs="Arial"/>
                <w:b/>
                <w:color w:val="000000"/>
                <w:sz w:val="14"/>
                <w:szCs w:val="14"/>
                <w:highlight w:val="yellow"/>
              </w:rPr>
              <w:t xml:space="preserve">nezamestnanú </w:t>
            </w:r>
            <w:r w:rsidR="007B166A" w:rsidRPr="00A1525A">
              <w:rPr>
                <w:rFonts w:ascii="Roboto" w:hAnsi="Roboto" w:cs="Arial"/>
                <w:b/>
                <w:color w:val="000000"/>
                <w:sz w:val="14"/>
                <w:szCs w:val="14"/>
                <w:highlight w:val="yellow"/>
              </w:rPr>
              <w:t>osob</w:t>
            </w:r>
            <w:r w:rsidR="007B166A">
              <w:rPr>
                <w:rFonts w:ascii="Roboto" w:hAnsi="Roboto" w:cs="Arial"/>
                <w:b/>
                <w:color w:val="000000"/>
                <w:sz w:val="14"/>
                <w:szCs w:val="14"/>
                <w:highlight w:val="yellow"/>
              </w:rPr>
              <w:t>u</w:t>
            </w:r>
            <w:r w:rsidR="007B166A" w:rsidRPr="00A1525A">
              <w:rPr>
                <w:rFonts w:ascii="Roboto" w:hAnsi="Roboto" w:cs="Arial"/>
                <w:b/>
                <w:color w:val="000000"/>
                <w:sz w:val="14"/>
                <w:szCs w:val="14"/>
                <w:highlight w:val="yellow"/>
              </w:rPr>
              <w:t xml:space="preserve"> </w:t>
            </w:r>
            <w:r w:rsidRPr="00A1525A">
              <w:rPr>
                <w:rFonts w:ascii="Roboto" w:hAnsi="Roboto" w:cs="Arial"/>
                <w:b/>
                <w:color w:val="000000"/>
                <w:sz w:val="14"/>
                <w:szCs w:val="14"/>
                <w:highlight w:val="yellow"/>
              </w:rPr>
              <w:t>z prostredia   MRK</w:t>
            </w:r>
            <w:r w:rsidRPr="00A1525A">
              <w:rPr>
                <w:rFonts w:ascii="Roboto" w:hAnsi="Roboto" w:cs="Arial"/>
                <w:color w:val="000000"/>
                <w:sz w:val="14"/>
                <w:szCs w:val="14"/>
                <w:highlight w:val="yellow"/>
              </w:rPr>
              <w:t>, s dôrazom na dlhodobo nezamestnané osoby MRK, zmluvnou pokutou</w:t>
            </w:r>
            <w:r w:rsidR="007E0399">
              <w:rPr>
                <w:rFonts w:ascii="Roboto" w:hAnsi="Roboto" w:cs="Arial"/>
                <w:color w:val="000000"/>
                <w:sz w:val="14"/>
                <w:szCs w:val="14"/>
                <w:highlight w:val="yellow"/>
              </w:rPr>
              <w:t xml:space="preserve"> </w:t>
            </w:r>
            <w:r w:rsidR="007E0399" w:rsidRPr="007E0399">
              <w:rPr>
                <w:rFonts w:ascii="Roboto" w:hAnsi="Roboto" w:cs="Arial"/>
                <w:b/>
                <w:color w:val="000000"/>
                <w:sz w:val="14"/>
                <w:szCs w:val="14"/>
                <w:highlight w:val="yellow"/>
              </w:rPr>
              <w:t xml:space="preserve">vo výške </w:t>
            </w:r>
            <w:r w:rsidR="006C59B2">
              <w:rPr>
                <w:rFonts w:ascii="Roboto" w:hAnsi="Roboto" w:cs="Arial"/>
                <w:b/>
                <w:color w:val="000000"/>
                <w:sz w:val="14"/>
                <w:szCs w:val="14"/>
                <w:highlight w:val="yellow"/>
              </w:rPr>
              <w:t xml:space="preserve">celkovej ceny práce osoby s minimálnou </w:t>
            </w:r>
            <w:r w:rsidR="00937995">
              <w:rPr>
                <w:rFonts w:ascii="Roboto" w:hAnsi="Roboto" w:cs="Arial"/>
                <w:b/>
                <w:color w:val="000000"/>
                <w:sz w:val="14"/>
                <w:szCs w:val="14"/>
                <w:highlight w:val="yellow"/>
              </w:rPr>
              <w:t xml:space="preserve">mzdou za </w:t>
            </w:r>
            <w:r w:rsidR="00937995" w:rsidRPr="00166EC8">
              <w:rPr>
                <w:rFonts w:ascii="Roboto" w:hAnsi="Roboto" w:cs="Arial"/>
                <w:b/>
                <w:color w:val="000000"/>
                <w:sz w:val="14"/>
                <w:szCs w:val="14"/>
                <w:highlight w:val="green"/>
              </w:rPr>
              <w:t>každý neodpracovaný kalendárny</w:t>
            </w:r>
            <w:r w:rsidR="006C59B2" w:rsidRPr="00166EC8">
              <w:rPr>
                <w:rFonts w:ascii="Roboto" w:hAnsi="Roboto" w:cs="Arial"/>
                <w:b/>
                <w:color w:val="000000"/>
                <w:sz w:val="14"/>
                <w:szCs w:val="14"/>
                <w:highlight w:val="green"/>
              </w:rPr>
              <w:t xml:space="preserve"> mesiac</w:t>
            </w:r>
            <w:r w:rsidR="00937995" w:rsidRPr="00166EC8">
              <w:rPr>
                <w:rFonts w:ascii="Roboto" w:hAnsi="Roboto" w:cs="Arial"/>
                <w:b/>
                <w:color w:val="000000"/>
                <w:sz w:val="14"/>
                <w:szCs w:val="14"/>
                <w:highlight w:val="green"/>
              </w:rPr>
              <w:t xml:space="preserve">  </w:t>
            </w:r>
            <w:r w:rsidR="007B166A">
              <w:rPr>
                <w:rFonts w:ascii="Roboto" w:hAnsi="Roboto" w:cs="Arial"/>
                <w:b/>
                <w:color w:val="000000"/>
                <w:sz w:val="14"/>
                <w:szCs w:val="14"/>
                <w:highlight w:val="green"/>
              </w:rPr>
              <w:t xml:space="preserve">za túto </w:t>
            </w:r>
            <w:r w:rsidR="00937995" w:rsidRPr="00166EC8">
              <w:rPr>
                <w:rFonts w:ascii="Roboto" w:hAnsi="Roboto" w:cs="Arial"/>
                <w:b/>
                <w:color w:val="000000"/>
                <w:sz w:val="14"/>
                <w:szCs w:val="14"/>
                <w:highlight w:val="green"/>
              </w:rPr>
              <w:t>osobu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9E8E317"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3B8549D1"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13 ŽoNFP</w:t>
            </w:r>
            <w:r>
              <w:rPr>
                <w:rFonts w:ascii="Roboto" w:hAnsi="Roboto"/>
                <w:sz w:val="14"/>
                <w:szCs w:val="14"/>
              </w:rPr>
              <w:t xml:space="preserve"> - </w:t>
            </w:r>
            <w:r w:rsidRPr="00457E55">
              <w:rPr>
                <w:rFonts w:ascii="Roboto" w:hAnsi="Roboto"/>
                <w:sz w:val="14"/>
                <w:szCs w:val="14"/>
              </w:rPr>
              <w:t>Schválený splátkový kalendár daňovým úradom</w:t>
            </w:r>
            <w:r>
              <w:rPr>
                <w:rFonts w:ascii="Roboto" w:hAnsi="Roboto"/>
                <w:sz w:val="14"/>
                <w:szCs w:val="14"/>
              </w:rPr>
              <w:t xml:space="preserve"> (ak relevantné)</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05E78F8D"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14 ŽoNFP</w:t>
            </w:r>
            <w:r>
              <w:rPr>
                <w:rFonts w:ascii="Roboto" w:hAnsi="Roboto"/>
                <w:sz w:val="14"/>
                <w:szCs w:val="14"/>
              </w:rPr>
              <w:t xml:space="preserve"> - </w:t>
            </w:r>
            <w:r w:rsidRPr="00457E55">
              <w:rPr>
                <w:rFonts w:ascii="Roboto" w:hAnsi="Roboto"/>
                <w:sz w:val="14"/>
                <w:szCs w:val="14"/>
              </w:rPr>
              <w:t>Schválený splátkový kalendár zdravotnou poisťovňou</w:t>
            </w:r>
            <w:r>
              <w:rPr>
                <w:rFonts w:ascii="Roboto" w:hAnsi="Roboto"/>
                <w:sz w:val="14"/>
                <w:szCs w:val="14"/>
              </w:rPr>
              <w:t xml:space="preserve"> (ak relevantné)</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454677F8"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15 ŽoNFP</w:t>
            </w:r>
            <w:r>
              <w:rPr>
                <w:rFonts w:ascii="Roboto" w:hAnsi="Roboto"/>
                <w:sz w:val="14"/>
                <w:szCs w:val="14"/>
              </w:rPr>
              <w:t xml:space="preserve"> - </w:t>
            </w:r>
            <w:r w:rsidRPr="00457E55">
              <w:rPr>
                <w:rFonts w:ascii="Roboto" w:hAnsi="Roboto"/>
                <w:sz w:val="14"/>
                <w:szCs w:val="14"/>
              </w:rPr>
              <w:t>Schválený splátkový kalendár sociálnou poisťovňou</w:t>
            </w:r>
            <w:r>
              <w:rPr>
                <w:rFonts w:ascii="Roboto" w:hAnsi="Roboto"/>
                <w:sz w:val="14"/>
                <w:szCs w:val="14"/>
              </w:rPr>
              <w:t xml:space="preserve"> (ak relevantné)</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6EAE93EA"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457E55">
              <w:rPr>
                <w:rFonts w:ascii="Roboto" w:hAnsi="Roboto"/>
                <w:sz w:val="14"/>
                <w:szCs w:val="14"/>
              </w:rPr>
              <w:t xml:space="preserve"> (ak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5210C680"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Pr="00D54F14">
              <w:rPr>
                <w:rFonts w:ascii="Roboto" w:hAnsi="Roboto"/>
                <w:sz w:val="14"/>
                <w:szCs w:val="14"/>
              </w:rPr>
              <w:t>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62B125CA" w:rsidR="00445692" w:rsidRPr="00C932E5" w:rsidRDefault="00457E5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lastRenderedPageBreak/>
              <w:t>Osobitná podmienka realizácie hlavných aktivít</w:t>
            </w:r>
          </w:p>
        </w:tc>
        <w:tc>
          <w:tcPr>
            <w:tcW w:w="4536" w:type="dxa"/>
          </w:tcPr>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6B82C6D6"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 xml:space="preserve">Povolenie na realizáciu </w:t>
            </w:r>
            <w:r w:rsidR="00852BE1">
              <w:rPr>
                <w:rFonts w:ascii="Roboto" w:hAnsi="Roboto"/>
                <w:sz w:val="14"/>
                <w:szCs w:val="14"/>
              </w:rPr>
              <w:t>stavby</w:t>
            </w:r>
            <w:r w:rsidR="00852BE1" w:rsidRPr="00FD062D">
              <w:rPr>
                <w:rFonts w:ascii="Roboto" w:hAnsi="Roboto"/>
                <w:sz w:val="14"/>
                <w:szCs w:val="14"/>
              </w:rPr>
              <w:t xml:space="preserve"> </w:t>
            </w:r>
            <w:r w:rsidRPr="00FD062D">
              <w:rPr>
                <w:rFonts w:ascii="Roboto" w:hAnsi="Roboto"/>
                <w:sz w:val="14"/>
                <w:szCs w:val="14"/>
              </w:rPr>
              <w:t>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3F5B4587" w:rsidR="00445692" w:rsidRPr="00E712E2" w:rsidRDefault="00E712E2" w:rsidP="00457E55">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457E55">
              <w:rPr>
                <w:rFonts w:ascii="Roboto" w:hAnsi="Roboto"/>
                <w:sz w:val="14"/>
                <w:szCs w:val="14"/>
              </w:rPr>
              <w:t xml:space="preserve"> štátneho príslušníka tretej krajiny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B713BD" w:rsidRPr="00E654BA" w14:paraId="26717E53" w14:textId="77777777" w:rsidTr="001C1E75">
        <w:trPr>
          <w:trHeight w:val="330"/>
        </w:trPr>
        <w:tc>
          <w:tcPr>
            <w:tcW w:w="3970" w:type="dxa"/>
          </w:tcPr>
          <w:p w14:paraId="668FE1CA" w14:textId="7DA5D354" w:rsidR="00B713BD" w:rsidRDefault="00B713BD"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B713BD">
              <w:rPr>
                <w:rFonts w:ascii="Roboto" w:hAnsi="Roboto"/>
                <w:sz w:val="14"/>
                <w:szCs w:val="14"/>
              </w:rPr>
              <w:t>Oprávnenosť z hľadiska VO na hlavné aktivity projektu</w:t>
            </w:r>
          </w:p>
        </w:tc>
        <w:tc>
          <w:tcPr>
            <w:tcW w:w="4536" w:type="dxa"/>
          </w:tcPr>
          <w:p w14:paraId="38D5F540" w14:textId="0211B309" w:rsidR="00B713BD" w:rsidRPr="00440224" w:rsidRDefault="00B713BD" w:rsidP="003B0D9A">
            <w:pPr>
              <w:pStyle w:val="Default"/>
              <w:spacing w:before="60" w:after="60"/>
              <w:rPr>
                <w:rFonts w:ascii="Roboto" w:hAnsi="Roboto"/>
                <w:sz w:val="14"/>
                <w:szCs w:val="14"/>
              </w:rPr>
            </w:pPr>
            <w:r>
              <w:rPr>
                <w:rFonts w:ascii="Roboto" w:hAnsi="Roboto"/>
                <w:sz w:val="14"/>
                <w:szCs w:val="14"/>
              </w:rPr>
              <w:t>Bez osobitnej prílohy</w:t>
            </w:r>
          </w:p>
        </w:tc>
        <w:tc>
          <w:tcPr>
            <w:tcW w:w="2081" w:type="dxa"/>
          </w:tcPr>
          <w:p w14:paraId="032E68A7" w14:textId="77777777" w:rsidR="00B713BD" w:rsidRPr="00440224" w:rsidRDefault="00B713BD"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651B00">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B77C3DF" w14:textId="42B41B60" w:rsidR="000C2216" w:rsidRPr="000C2216" w:rsidRDefault="000C2216" w:rsidP="000C2216">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p w14:paraId="77E1EE6D" w14:textId="3CA22AFD" w:rsidR="00445692" w:rsidRPr="00440224" w:rsidRDefault="000C2216"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440224">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4F5D0161"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E155D" w:rsidRPr="00E654BA" w14:paraId="64ACC599" w14:textId="77777777" w:rsidTr="001C1E75">
        <w:trPr>
          <w:trHeight w:val="330"/>
        </w:trPr>
        <w:tc>
          <w:tcPr>
            <w:tcW w:w="3970" w:type="dxa"/>
          </w:tcPr>
          <w:p w14:paraId="3601073C" w14:textId="7B4A6917" w:rsidR="00CE155D" w:rsidRPr="00661A8C" w:rsidRDefault="00CE155D"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CE155D">
              <w:rPr>
                <w:rFonts w:ascii="Roboto" w:hAnsi="Roboto"/>
                <w:sz w:val="14"/>
                <w:szCs w:val="14"/>
              </w:rPr>
              <w:t>Podmienka zabezpečenia prevádzkovania vodohospodárskej infraštruktúry</w:t>
            </w:r>
          </w:p>
        </w:tc>
        <w:tc>
          <w:tcPr>
            <w:tcW w:w="4536" w:type="dxa"/>
          </w:tcPr>
          <w:p w14:paraId="607F57D8" w14:textId="560415FF"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059EB83" w14:textId="77777777" w:rsidR="00CE155D" w:rsidRPr="00440224" w:rsidRDefault="00CE155D" w:rsidP="00445692">
            <w:pPr>
              <w:rPr>
                <w:rFonts w:ascii="Roboto" w:hAnsi="Roboto"/>
                <w:sz w:val="14"/>
                <w:szCs w:val="14"/>
              </w:rPr>
            </w:pPr>
          </w:p>
        </w:tc>
      </w:tr>
      <w:tr w:rsidR="00457E55" w:rsidRPr="00E654BA" w14:paraId="24888D88" w14:textId="77777777" w:rsidTr="001C1E75">
        <w:trPr>
          <w:trHeight w:val="330"/>
        </w:trPr>
        <w:tc>
          <w:tcPr>
            <w:tcW w:w="3970" w:type="dxa"/>
          </w:tcPr>
          <w:p w14:paraId="4DEFF1FA" w14:textId="57105905" w:rsidR="00457E55" w:rsidRPr="00CE155D" w:rsidRDefault="00457E55"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2933EBBC" w14:textId="77777777" w:rsidR="00457E55" w:rsidRPr="00FD062D" w:rsidRDefault="00457E55" w:rsidP="00457E55">
            <w:pPr>
              <w:spacing w:before="60" w:after="60" w:line="240" w:lineRule="auto"/>
              <w:jc w:val="left"/>
              <w:rPr>
                <w:rFonts w:ascii="Roboto" w:hAnsi="Roboto"/>
                <w:sz w:val="14"/>
                <w:szCs w:val="14"/>
              </w:rPr>
            </w:pPr>
            <w:r>
              <w:rPr>
                <w:rFonts w:ascii="Roboto" w:hAnsi="Roboto"/>
                <w:sz w:val="14"/>
                <w:szCs w:val="14"/>
              </w:rPr>
              <w:t>Príloha č.6 ŽoNFP -</w:t>
            </w:r>
            <w:r w:rsidRPr="00FD062D">
              <w:rPr>
                <w:rFonts w:ascii="Roboto" w:hAnsi="Roboto"/>
                <w:sz w:val="14"/>
                <w:szCs w:val="14"/>
              </w:rPr>
              <w:t xml:space="preserve"> Špecifikácia oprávnených vý</w:t>
            </w:r>
            <w:r>
              <w:rPr>
                <w:rFonts w:ascii="Roboto" w:hAnsi="Roboto"/>
                <w:sz w:val="14"/>
                <w:szCs w:val="14"/>
              </w:rPr>
              <w:t xml:space="preserve">davkov a spôsob ich stanovenia </w:t>
            </w:r>
          </w:p>
          <w:p w14:paraId="0922F39E" w14:textId="47E759BF" w:rsidR="00457E55" w:rsidRPr="00440224" w:rsidRDefault="00457E55" w:rsidP="00457E55">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č.7 ŽoNFP -</w:t>
            </w:r>
            <w:r w:rsidRPr="00FD062D">
              <w:rPr>
                <w:rFonts w:ascii="Roboto" w:hAnsi="Roboto"/>
                <w:sz w:val="14"/>
                <w:szCs w:val="14"/>
              </w:rPr>
              <w:t xml:space="preserve"> Projektová dokumentácia  stavby, vrátane položkového rozpočtu stavby</w:t>
            </w:r>
          </w:p>
        </w:tc>
        <w:tc>
          <w:tcPr>
            <w:tcW w:w="2081" w:type="dxa"/>
          </w:tcPr>
          <w:p w14:paraId="1CE8A82D" w14:textId="77777777" w:rsidR="00457E55" w:rsidRPr="00440224" w:rsidRDefault="00457E55" w:rsidP="00457E55">
            <w:pPr>
              <w:rPr>
                <w:rFonts w:ascii="Roboto" w:hAnsi="Roboto"/>
                <w:sz w:val="14"/>
                <w:szCs w:val="14"/>
              </w:rPr>
            </w:pPr>
          </w:p>
        </w:tc>
      </w:tr>
      <w:tr w:rsidR="00457E55" w:rsidRPr="00E654BA" w14:paraId="3F9ABDEA" w14:textId="77777777" w:rsidTr="001C1E75">
        <w:trPr>
          <w:trHeight w:val="330"/>
        </w:trPr>
        <w:tc>
          <w:tcPr>
            <w:tcW w:w="3970" w:type="dxa"/>
          </w:tcPr>
          <w:p w14:paraId="3814D6DA" w14:textId="5062675F" w:rsidR="00457E55" w:rsidRPr="00C932E5" w:rsidRDefault="00457E55"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FD062D">
              <w:rPr>
                <w:rFonts w:ascii="Roboto" w:hAnsi="Roboto"/>
                <w:sz w:val="14"/>
                <w:szCs w:val="14"/>
              </w:rPr>
              <w:t>Podmienka oprávnenosti pre projekty generujúce príjem</w:t>
            </w:r>
          </w:p>
        </w:tc>
        <w:tc>
          <w:tcPr>
            <w:tcW w:w="4536" w:type="dxa"/>
          </w:tcPr>
          <w:p w14:paraId="12832A63" w14:textId="6A248971" w:rsidR="00457E55" w:rsidRDefault="00457E55" w:rsidP="00457E55">
            <w:pPr>
              <w:spacing w:before="60" w:after="60" w:line="240" w:lineRule="auto"/>
              <w:jc w:val="left"/>
              <w:rPr>
                <w:rFonts w:ascii="Roboto" w:hAnsi="Roboto"/>
                <w:sz w:val="14"/>
                <w:szCs w:val="14"/>
              </w:rPr>
            </w:pPr>
            <w:r w:rsidRPr="00FD062D">
              <w:rPr>
                <w:rFonts w:ascii="Roboto" w:hAnsi="Roboto"/>
                <w:sz w:val="14"/>
                <w:szCs w:val="14"/>
              </w:rPr>
              <w:t>Príloha č. 1</w:t>
            </w:r>
            <w:r>
              <w:rPr>
                <w:rFonts w:ascii="Roboto" w:hAnsi="Roboto"/>
                <w:sz w:val="14"/>
                <w:szCs w:val="14"/>
              </w:rPr>
              <w:t xml:space="preserve">2 </w:t>
            </w:r>
            <w:r w:rsidRPr="009C7606">
              <w:rPr>
                <w:rFonts w:ascii="Roboto" w:hAnsi="Roboto"/>
                <w:sz w:val="14"/>
                <w:szCs w:val="14"/>
              </w:rPr>
              <w:t>ŽoNFP</w:t>
            </w:r>
            <w:r>
              <w:rPr>
                <w:rFonts w:ascii="Roboto" w:hAnsi="Roboto"/>
                <w:sz w:val="14"/>
                <w:szCs w:val="14"/>
              </w:rPr>
              <w:t xml:space="preserve"> – Finančná analýza (ak relevantné)</w:t>
            </w:r>
          </w:p>
        </w:tc>
        <w:tc>
          <w:tcPr>
            <w:tcW w:w="2081" w:type="dxa"/>
          </w:tcPr>
          <w:p w14:paraId="4CFDCC7D" w14:textId="77777777" w:rsidR="00457E55" w:rsidRPr="00440224" w:rsidRDefault="00457E55" w:rsidP="00457E55">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lastRenderedPageBreak/>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5F7FAFB3"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sidR="00596150">
        <w:rPr>
          <w:rFonts w:ascii="Roboto" w:hAnsi="Roboto"/>
          <w:sz w:val="14"/>
          <w:szCs w:val="14"/>
        </w:rPr>
        <w:t xml:space="preserve">, </w:t>
      </w:r>
    </w:p>
    <w:p w14:paraId="130CFB46" w14:textId="4084488F"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sidR="00596150">
        <w:rPr>
          <w:rFonts w:ascii="Roboto" w:hAnsi="Roboto"/>
          <w:sz w:val="14"/>
          <w:szCs w:val="14"/>
        </w:rPr>
        <w:t xml:space="preserve">, </w:t>
      </w:r>
    </w:p>
    <w:p w14:paraId="74105590" w14:textId="2DE06A5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sidR="00596150">
        <w:rPr>
          <w:rFonts w:ascii="Roboto" w:hAnsi="Roboto"/>
          <w:sz w:val="14"/>
          <w:szCs w:val="14"/>
        </w:rPr>
        <w:t xml:space="preserve">, </w:t>
      </w:r>
    </w:p>
    <w:p w14:paraId="31AF6ACD" w14:textId="371C53C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w:t>
      </w:r>
      <w:r w:rsidR="002A219C">
        <w:rPr>
          <w:rFonts w:ascii="Roboto" w:hAnsi="Roboto"/>
          <w:sz w:val="14"/>
          <w:szCs w:val="14"/>
        </w:rPr>
        <w:t xml:space="preserve">nelegálnej práce a </w:t>
      </w:r>
      <w:r w:rsidRPr="00BB4E45">
        <w:rPr>
          <w:rFonts w:ascii="Roboto" w:hAnsi="Roboto"/>
          <w:sz w:val="14"/>
          <w:szCs w:val="14"/>
        </w:rPr>
        <w:t xml:space="preserve"> nelegálneho zamestnávania</w:t>
      </w:r>
      <w:r w:rsidR="00457E55">
        <w:rPr>
          <w:rFonts w:ascii="Roboto" w:hAnsi="Roboto"/>
          <w:sz w:val="14"/>
          <w:szCs w:val="14"/>
        </w:rPr>
        <w:t xml:space="preserve"> štátneho príslušníka tretej krajiny </w:t>
      </w:r>
      <w:r w:rsidRPr="00BB4E45">
        <w:rPr>
          <w:rFonts w:ascii="Roboto" w:hAnsi="Roboto"/>
          <w:sz w:val="14"/>
          <w:szCs w:val="14"/>
        </w:rPr>
        <w:t xml:space="preserve"> za obdobie 5 rokov predchádzajúcich podaniu ŽoNFP</w:t>
      </w:r>
      <w:r w:rsidR="00596150">
        <w:rPr>
          <w:rFonts w:ascii="Roboto" w:hAnsi="Roboto"/>
          <w:sz w:val="14"/>
          <w:szCs w:val="14"/>
        </w:rPr>
        <w:t xml:space="preserve">, </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75364274"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596150">
        <w:rPr>
          <w:rFonts w:ascii="Roboto" w:hAnsi="Roboto"/>
          <w:sz w:val="14"/>
          <w:szCs w:val="14"/>
        </w:rPr>
        <w:t xml:space="preserve">, </w:t>
      </w:r>
    </w:p>
    <w:p w14:paraId="3DA05BBE" w14:textId="3AACAFCB" w:rsidR="00161909" w:rsidRDefault="00161909" w:rsidP="00CE61D2">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7CED2521" w14:textId="398C479B" w:rsidR="002B5939" w:rsidRPr="008F1970" w:rsidRDefault="00F3293F" w:rsidP="005D5F6A">
      <w:pPr>
        <w:pStyle w:val="Odsekzoznamu"/>
        <w:numPr>
          <w:ilvl w:val="0"/>
          <w:numId w:val="14"/>
        </w:numPr>
        <w:spacing w:after="0"/>
        <w:rPr>
          <w:rFonts w:ascii="Roboto" w:hAnsi="Roboto"/>
          <w:sz w:val="14"/>
          <w:szCs w:val="14"/>
        </w:rPr>
      </w:pPr>
      <w:r w:rsidRPr="008F1970">
        <w:rPr>
          <w:rFonts w:ascii="Roboto" w:hAnsi="Roboto"/>
          <w:sz w:val="14"/>
          <w:szCs w:val="14"/>
        </w:rPr>
        <w:t xml:space="preserve"> v období </w:t>
      </w:r>
      <w:r w:rsidR="008F1970" w:rsidRPr="008F1970">
        <w:rPr>
          <w:rFonts w:ascii="Roboto" w:hAnsi="Roboto"/>
          <w:sz w:val="14"/>
          <w:szCs w:val="14"/>
        </w:rPr>
        <w:t xml:space="preserve">od </w:t>
      </w:r>
      <w:r w:rsidRPr="008F1970">
        <w:rPr>
          <w:rFonts w:ascii="Roboto" w:hAnsi="Roboto"/>
          <w:sz w:val="14"/>
          <w:szCs w:val="14"/>
        </w:rPr>
        <w:t xml:space="preserve">začatia realizácie aktivít projektu do ukončenia 5. roku po finančnom ukončení projektu </w:t>
      </w:r>
      <w:r w:rsidR="008F1970" w:rsidRPr="008F1970">
        <w:rPr>
          <w:rFonts w:ascii="Roboto" w:hAnsi="Roboto"/>
          <w:sz w:val="14"/>
          <w:szCs w:val="14"/>
        </w:rPr>
        <w:t>nebude poskytova</w:t>
      </w:r>
      <w:r w:rsidR="008F1970">
        <w:rPr>
          <w:rFonts w:ascii="Roboto" w:hAnsi="Roboto"/>
          <w:sz w:val="14"/>
          <w:szCs w:val="14"/>
        </w:rPr>
        <w:t>ná</w:t>
      </w:r>
      <w:r w:rsidR="008F1970" w:rsidRPr="008F1970">
        <w:rPr>
          <w:rFonts w:ascii="Roboto" w:hAnsi="Roboto"/>
          <w:sz w:val="14"/>
          <w:szCs w:val="14"/>
        </w:rPr>
        <w:t xml:space="preserve"> </w:t>
      </w:r>
      <w:r w:rsidRPr="008F1970">
        <w:rPr>
          <w:rFonts w:ascii="Roboto" w:hAnsi="Roboto"/>
          <w:sz w:val="14"/>
          <w:szCs w:val="14"/>
        </w:rPr>
        <w:t>tretím subjektom žiadn</w:t>
      </w:r>
      <w:r w:rsidR="008F1970">
        <w:rPr>
          <w:rFonts w:ascii="Roboto" w:hAnsi="Roboto"/>
          <w:sz w:val="14"/>
          <w:szCs w:val="14"/>
        </w:rPr>
        <w:t>a</w:t>
      </w:r>
      <w:r w:rsidRPr="008F1970">
        <w:rPr>
          <w:rFonts w:ascii="Roboto" w:hAnsi="Roboto"/>
          <w:sz w:val="14"/>
          <w:szCs w:val="14"/>
        </w:rPr>
        <w:t xml:space="preserve"> nepriam</w:t>
      </w:r>
      <w:r w:rsidR="008F1970">
        <w:rPr>
          <w:rFonts w:ascii="Roboto" w:hAnsi="Roboto"/>
          <w:sz w:val="14"/>
          <w:szCs w:val="14"/>
        </w:rPr>
        <w:t>a</w:t>
      </w:r>
      <w:r w:rsidRPr="008F1970">
        <w:rPr>
          <w:rFonts w:ascii="Roboto" w:hAnsi="Roboto"/>
          <w:sz w:val="14"/>
          <w:szCs w:val="14"/>
        </w:rPr>
        <w:t xml:space="preserve"> štátn</w:t>
      </w:r>
      <w:r w:rsidR="008F1970">
        <w:rPr>
          <w:rFonts w:ascii="Roboto" w:hAnsi="Roboto"/>
          <w:sz w:val="14"/>
          <w:szCs w:val="14"/>
        </w:rPr>
        <w:t>a</w:t>
      </w:r>
      <w:r w:rsidRPr="008F1970">
        <w:rPr>
          <w:rFonts w:ascii="Roboto" w:hAnsi="Roboto"/>
          <w:sz w:val="14"/>
          <w:szCs w:val="14"/>
        </w:rPr>
        <w:t xml:space="preserve"> pomoc alebo in</w:t>
      </w:r>
      <w:r w:rsidR="008F1970">
        <w:rPr>
          <w:rFonts w:ascii="Roboto" w:hAnsi="Roboto"/>
          <w:sz w:val="14"/>
          <w:szCs w:val="14"/>
        </w:rPr>
        <w:t>a</w:t>
      </w:r>
      <w:r w:rsidRPr="008F1970">
        <w:rPr>
          <w:rFonts w:ascii="Roboto" w:hAnsi="Roboto"/>
          <w:sz w:val="14"/>
          <w:szCs w:val="14"/>
        </w:rPr>
        <w:t xml:space="preserve"> form</w:t>
      </w:r>
      <w:r w:rsidR="008F1970">
        <w:rPr>
          <w:rFonts w:ascii="Roboto" w:hAnsi="Roboto"/>
          <w:sz w:val="14"/>
          <w:szCs w:val="14"/>
        </w:rPr>
        <w:t>a</w:t>
      </w:r>
      <w:r w:rsidRPr="008F1970">
        <w:rPr>
          <w:rFonts w:ascii="Roboto" w:hAnsi="Roboto"/>
          <w:sz w:val="14"/>
          <w:szCs w:val="14"/>
        </w:rPr>
        <w:t xml:space="preserve">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001154C3" w14:textId="55A3CCA4" w:rsidR="00717E85" w:rsidRPr="00717E85" w:rsidRDefault="001E29E0" w:rsidP="00717E85">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v prípade realizácie líniový</w:t>
      </w:r>
      <w:r w:rsidR="00671DAC">
        <w:rPr>
          <w:rFonts w:ascii="Roboto" w:hAnsi="Roboto"/>
          <w:sz w:val="14"/>
          <w:szCs w:val="14"/>
        </w:rPr>
        <w:t>c</w:t>
      </w:r>
      <w:r>
        <w:rPr>
          <w:rFonts w:ascii="Roboto" w:hAnsi="Roboto"/>
          <w:sz w:val="14"/>
          <w:szCs w:val="14"/>
        </w:rPr>
        <w:t>h stavieb</w:t>
      </w:r>
      <w:r w:rsidRPr="008F57F1">
        <w:rPr>
          <w:rFonts w:ascii="Roboto" w:hAnsi="Roboto"/>
          <w:sz w:val="14"/>
          <w:szCs w:val="14"/>
        </w:rPr>
        <w:t xml:space="preserve"> </w:t>
      </w:r>
      <w:r w:rsidR="00717E85" w:rsidRPr="008F57F1">
        <w:rPr>
          <w:rFonts w:ascii="Roboto" w:hAnsi="Roboto"/>
          <w:sz w:val="14"/>
          <w:szCs w:val="14"/>
        </w:rPr>
        <w:t>mám v</w:t>
      </w:r>
      <w:r w:rsidR="00717E85">
        <w:rPr>
          <w:rFonts w:ascii="Roboto" w:hAnsi="Roboto"/>
          <w:sz w:val="14"/>
          <w:szCs w:val="14"/>
        </w:rPr>
        <w:t>y</w:t>
      </w:r>
      <w:r w:rsidR="00717E85" w:rsidRPr="008F57F1">
        <w:rPr>
          <w:rFonts w:ascii="Roboto" w:hAnsi="Roboto"/>
          <w:sz w:val="14"/>
          <w:szCs w:val="14"/>
        </w:rPr>
        <w:t>sporiad</w:t>
      </w:r>
      <w:r w:rsidR="00717E85">
        <w:rPr>
          <w:rFonts w:ascii="Roboto" w:hAnsi="Roboto"/>
          <w:sz w:val="14"/>
          <w:szCs w:val="14"/>
        </w:rPr>
        <w:t>a</w:t>
      </w:r>
      <w:r w:rsidR="00717E85" w:rsidRPr="008F57F1">
        <w:rPr>
          <w:rFonts w:ascii="Roboto" w:hAnsi="Roboto"/>
          <w:sz w:val="14"/>
          <w:szCs w:val="14"/>
        </w:rPr>
        <w:t xml:space="preserve">né majetkovo-právne vzťahy </w:t>
      </w:r>
      <w:r>
        <w:rPr>
          <w:rFonts w:ascii="Roboto" w:hAnsi="Roboto"/>
          <w:sz w:val="14"/>
          <w:szCs w:val="14"/>
        </w:rPr>
        <w:t xml:space="preserve"> </w:t>
      </w:r>
      <w:r w:rsidR="00717E85">
        <w:rPr>
          <w:rFonts w:ascii="Roboto" w:hAnsi="Roboto"/>
          <w:sz w:val="14"/>
          <w:szCs w:val="14"/>
        </w:rPr>
        <w:t>,</w:t>
      </w:r>
    </w:p>
    <w:p w14:paraId="68272424" w14:textId="07EE866C" w:rsidR="00B05F6F" w:rsidRPr="00086EFC" w:rsidRDefault="00B05F6F" w:rsidP="007C0BDF">
      <w:pPr>
        <w:numPr>
          <w:ilvl w:val="0"/>
          <w:numId w:val="14"/>
        </w:numPr>
        <w:spacing w:before="100" w:beforeAutospacing="1" w:after="100" w:afterAutospacing="1" w:line="240" w:lineRule="auto"/>
        <w:rPr>
          <w:rFonts w:ascii="Roboto" w:hAnsi="Roboto"/>
          <w:sz w:val="14"/>
          <w:szCs w:val="14"/>
        </w:rPr>
      </w:pPr>
      <w:r w:rsidRPr="00086EFC">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w:t>
      </w:r>
      <w:r w:rsidR="00600479" w:rsidRPr="00086EFC">
        <w:rPr>
          <w:rFonts w:ascii="Roboto" w:hAnsi="Roboto"/>
          <w:sz w:val="14"/>
          <w:szCs w:val="14"/>
        </w:rPr>
        <w:t xml:space="preserve"> v zmysle podmienok výzvy</w:t>
      </w:r>
      <w:r w:rsidRPr="00086EFC">
        <w:rPr>
          <w:rFonts w:ascii="Roboto" w:hAnsi="Roboto"/>
          <w:sz w:val="14"/>
          <w:szCs w:val="14"/>
        </w:rPr>
        <w:t>,</w:t>
      </w:r>
    </w:p>
    <w:p w14:paraId="5F0F8302" w14:textId="77777777"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0FE27B0F" w14:textId="7E97A7D7" w:rsidR="00596150" w:rsidRDefault="00596150"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26D82912" w14:textId="613D4F8B" w:rsidR="004022A5" w:rsidRDefault="004022A5" w:rsidP="00536591">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 xml:space="preserve">zabezpečím </w:t>
      </w:r>
      <w:r w:rsidR="00B31380" w:rsidRPr="008F239A">
        <w:rPr>
          <w:rFonts w:ascii="Roboto" w:hAnsi="Roboto"/>
          <w:sz w:val="14"/>
          <w:szCs w:val="14"/>
        </w:rPr>
        <w:t xml:space="preserve">nepretržitý </w:t>
      </w:r>
      <w:r w:rsidRPr="008F239A">
        <w:rPr>
          <w:rFonts w:ascii="Roboto" w:hAnsi="Roboto"/>
          <w:sz w:val="14"/>
          <w:szCs w:val="14"/>
        </w:rPr>
        <w:t>prístup k pitnej vode pre osoby MRK počas obdobia udržateľnosti projektu</w:t>
      </w:r>
    </w:p>
    <w:p w14:paraId="082174F8" w14:textId="0BEA47CB" w:rsidR="006C734F" w:rsidRPr="008F239A" w:rsidRDefault="006C734F" w:rsidP="0053659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zabezpečím odvádzanie/čistenie odpadových vôd pre osoby MRK počas obdobia udržateľnosti</w:t>
      </w:r>
    </w:p>
    <w:p w14:paraId="4570CC3A" w14:textId="46F93399" w:rsidR="004022A5" w:rsidRPr="008F239A" w:rsidRDefault="004022A5" w:rsidP="002B688D">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zabezpečím, aby prevádzkovanie vodohospodárskej infraštruktúry bolo v súlade s Oznámením Komisie o pojme štátna pomoc uvedenom v článku 107 ods. 1 Zmluvy o fungovaní Európskej únie (2016/C 262/01), čl. 7.2.2. Narušenie hospodárskej súťaže a vplyv na obchod a ak bude  prevádzkovanie vodohospodárskej infraštruktúry (verejný vodovod</w:t>
      </w:r>
      <w:r w:rsidR="006C734F">
        <w:rPr>
          <w:rFonts w:ascii="Roboto" w:hAnsi="Roboto"/>
          <w:sz w:val="14"/>
          <w:szCs w:val="14"/>
        </w:rPr>
        <w:t>, verejná kanalizácia, ČOV)</w:t>
      </w:r>
      <w:r w:rsidRPr="008F239A">
        <w:rPr>
          <w:rFonts w:ascii="Roboto" w:hAnsi="Roboto"/>
          <w:sz w:val="14"/>
          <w:szCs w:val="14"/>
        </w:rPr>
        <w:t xml:space="preserve">), spolufinancovanej z finančných prostriedkov OP ĽZ, zabezpečené prevádzkovou spoločnosťou s účasťou súkromného kapitálu, zabezpečím prevádzkovanie plne v súlade s podmienkami definovanými </w:t>
      </w:r>
      <w:r w:rsidR="00671DAC" w:rsidRPr="008F239A">
        <w:rPr>
          <w:rFonts w:ascii="Roboto" w:hAnsi="Roboto"/>
          <w:sz w:val="14"/>
          <w:szCs w:val="14"/>
        </w:rPr>
        <w:t xml:space="preserve">vo výzve a jej prílohách </w:t>
      </w:r>
    </w:p>
    <w:p w14:paraId="1AC4CD75" w14:textId="5020B9B3" w:rsidR="007A766A" w:rsidRDefault="007A766A" w:rsidP="007A766A">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r w:rsidR="004022A5">
        <w:rPr>
          <w:rFonts w:ascii="Roboto" w:hAnsi="Roboto"/>
          <w:sz w:val="14"/>
          <w:szCs w:val="14"/>
        </w:rPr>
        <w:t xml:space="preserve"> </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lastRenderedPageBreak/>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04FBCE84" w:rsidR="00814EBE" w:rsidRPr="008C4E22"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p>
    <w:p w14:paraId="428099CA" w14:textId="403BCBF1" w:rsidR="000F29C6" w:rsidRDefault="00136716" w:rsidP="004C331A">
      <w:pPr>
        <w:numPr>
          <w:ilvl w:val="0"/>
          <w:numId w:val="14"/>
        </w:numPr>
        <w:spacing w:before="100" w:beforeAutospacing="1" w:after="100" w:afterAutospacing="1" w:line="240" w:lineRule="auto"/>
        <w:rPr>
          <w:rFonts w:ascii="Roboto" w:hAnsi="Roboto"/>
          <w:sz w:val="14"/>
          <w:szCs w:val="14"/>
        </w:rPr>
      </w:pPr>
      <w:r w:rsidRPr="00136716">
        <w:rPr>
          <w:rFonts w:ascii="Roboto" w:hAnsi="Roboto"/>
          <w:sz w:val="14"/>
          <w:szCs w:val="14"/>
        </w:rPr>
        <w:t xml:space="preserve">že, nakoľko </w:t>
      </w:r>
      <w:r>
        <w:rPr>
          <w:rFonts w:ascii="Roboto" w:hAnsi="Roboto"/>
          <w:sz w:val="14"/>
          <w:szCs w:val="14"/>
        </w:rPr>
        <w:t xml:space="preserve">celkové </w:t>
      </w:r>
      <w:r w:rsidRPr="00136716">
        <w:rPr>
          <w:rFonts w:ascii="Roboto" w:hAnsi="Roboto"/>
          <w:sz w:val="14"/>
          <w:szCs w:val="14"/>
        </w:rPr>
        <w:t xml:space="preserve">oprávnené výdavky </w:t>
      </w:r>
      <w:r w:rsidR="00E23760">
        <w:rPr>
          <w:rFonts w:ascii="Roboto" w:hAnsi="Roboto"/>
          <w:sz w:val="14"/>
          <w:szCs w:val="14"/>
        </w:rPr>
        <w:t xml:space="preserve">projektu </w:t>
      </w:r>
      <w:r>
        <w:rPr>
          <w:rFonts w:ascii="Roboto" w:hAnsi="Roboto"/>
          <w:sz w:val="14"/>
          <w:szCs w:val="14"/>
        </w:rPr>
        <w:t xml:space="preserve">sú rovné alebo nižšie ako </w:t>
      </w:r>
      <w:r w:rsidRPr="00136716">
        <w:rPr>
          <w:rFonts w:ascii="Roboto" w:hAnsi="Roboto"/>
          <w:sz w:val="14"/>
          <w:szCs w:val="14"/>
        </w:rPr>
        <w:t>1 mil. EUR</w:t>
      </w:r>
      <w:r>
        <w:rPr>
          <w:rFonts w:ascii="Roboto" w:hAnsi="Roboto"/>
          <w:sz w:val="14"/>
          <w:szCs w:val="14"/>
        </w:rPr>
        <w:t xml:space="preserve"> a zároveň vyššie ako 100</w:t>
      </w:r>
      <w:r w:rsidR="00E23760">
        <w:rPr>
          <w:rFonts w:ascii="Roboto" w:hAnsi="Roboto"/>
          <w:sz w:val="14"/>
          <w:szCs w:val="14"/>
        </w:rPr>
        <w:t> </w:t>
      </w:r>
      <w:r>
        <w:rPr>
          <w:rFonts w:ascii="Roboto" w:hAnsi="Roboto"/>
          <w:sz w:val="14"/>
          <w:szCs w:val="14"/>
        </w:rPr>
        <w:t>000</w:t>
      </w:r>
      <w:r w:rsidR="00E23760">
        <w:rPr>
          <w:rFonts w:ascii="Roboto" w:hAnsi="Roboto"/>
          <w:sz w:val="14"/>
          <w:szCs w:val="14"/>
        </w:rPr>
        <w:t xml:space="preserve"> </w:t>
      </w:r>
      <w:r>
        <w:rPr>
          <w:rFonts w:ascii="Roboto" w:hAnsi="Roboto"/>
          <w:sz w:val="14"/>
          <w:szCs w:val="14"/>
        </w:rPr>
        <w:t>EUR</w:t>
      </w:r>
      <w:r w:rsidRPr="00136716">
        <w:rPr>
          <w:rFonts w:ascii="Roboto" w:hAnsi="Roboto"/>
          <w:sz w:val="14"/>
          <w:szCs w:val="14"/>
        </w:rPr>
        <w:t xml:space="preserve">, sa čistý príjem vytvorený projektom zohľadní na základe výpočtu finančnej medzery prostredníctvom </w:t>
      </w:r>
      <w:r>
        <w:rPr>
          <w:rFonts w:ascii="Roboto" w:hAnsi="Roboto"/>
          <w:sz w:val="14"/>
          <w:szCs w:val="14"/>
        </w:rPr>
        <w:t xml:space="preserve">zjednodušenej </w:t>
      </w:r>
      <w:r w:rsidRPr="00136716">
        <w:rPr>
          <w:rFonts w:ascii="Roboto" w:hAnsi="Roboto"/>
          <w:sz w:val="14"/>
          <w:szCs w:val="14"/>
        </w:rPr>
        <w:t xml:space="preserve">finančnej analýzy projektu, ktorú predložím ako súčasť </w:t>
      </w:r>
      <w:r w:rsidRPr="00136716">
        <w:rPr>
          <w:rFonts w:ascii="Roboto" w:hAnsi="Roboto"/>
          <w:b/>
          <w:sz w:val="14"/>
          <w:szCs w:val="14"/>
        </w:rPr>
        <w:t>žiadosti o záverečnú platbu</w:t>
      </w:r>
      <w:r w:rsidR="00030D1F" w:rsidRPr="002B688D">
        <w:rPr>
          <w:rFonts w:ascii="Roboto" w:hAnsi="Roboto"/>
          <w:sz w:val="14"/>
          <w:szCs w:val="14"/>
        </w:rPr>
        <w:t xml:space="preserve">. </w:t>
      </w:r>
      <w:r w:rsidR="004C331A" w:rsidRPr="004C331A">
        <w:rPr>
          <w:rFonts w:ascii="Roboto" w:hAnsi="Roboto"/>
          <w:i/>
          <w:color w:val="FF0000"/>
          <w:sz w:val="14"/>
          <w:szCs w:val="14"/>
        </w:rPr>
        <w:t xml:space="preserve">(Žiadateľ vyberá toto vyhlásenie v prípade, ak celkové oprávnené výdavky projektu </w:t>
      </w:r>
      <w:r w:rsidR="004C331A" w:rsidRPr="00A00AC6">
        <w:rPr>
          <w:rFonts w:ascii="Roboto" w:hAnsi="Roboto"/>
          <w:b/>
          <w:i/>
          <w:color w:val="FF0000"/>
          <w:sz w:val="14"/>
          <w:szCs w:val="14"/>
          <w:highlight w:val="lightGray"/>
        </w:rPr>
        <w:t>sú rovné alebo nižšie ako 1 mil. EUR a zároveň vyššie ako 100 000 EUR</w:t>
      </w:r>
      <w:r w:rsidR="004C331A" w:rsidRPr="00A00AC6">
        <w:rPr>
          <w:rFonts w:ascii="Roboto" w:hAnsi="Roboto"/>
          <w:i/>
          <w:color w:val="FF0000"/>
          <w:sz w:val="14"/>
          <w:szCs w:val="14"/>
          <w:highlight w:val="lightGray"/>
        </w:rPr>
        <w:t>)</w:t>
      </w:r>
      <w:r w:rsidR="004C331A" w:rsidRPr="00A00AC6">
        <w:rPr>
          <w:rFonts w:ascii="Roboto" w:hAnsi="Roboto"/>
          <w:sz w:val="14"/>
          <w:szCs w:val="14"/>
          <w:highlight w:val="lightGray"/>
        </w:rPr>
        <w:t>;</w:t>
      </w: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E10AC">
              <w:rPr>
                <w:rFonts w:asciiTheme="minorHAnsi" w:hAnsiTheme="minorHAnsi"/>
                <w:sz w:val="14"/>
                <w:szCs w:val="14"/>
              </w:rPr>
              <w:t>(odtlačok pečiatky,</w:t>
            </w:r>
            <w:r w:rsidR="007B13C3" w:rsidRPr="009E10AC">
              <w:rPr>
                <w:rFonts w:asciiTheme="minorHAnsi" w:hAnsiTheme="minorHAnsi"/>
                <w:sz w:val="14"/>
                <w:szCs w:val="14"/>
              </w:rPr>
              <w:t xml:space="preserve"> </w:t>
            </w:r>
            <w:r w:rsidR="00537B46" w:rsidRPr="009E10AC">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86545" w14:textId="77777777" w:rsidR="00EF2F7C" w:rsidRDefault="00EF2F7C" w:rsidP="00BC0D02">
      <w:pPr>
        <w:spacing w:after="0" w:line="240" w:lineRule="auto"/>
      </w:pPr>
      <w:r>
        <w:separator/>
      </w:r>
    </w:p>
  </w:endnote>
  <w:endnote w:type="continuationSeparator" w:id="0">
    <w:p w14:paraId="37F439E6" w14:textId="77777777" w:rsidR="00EF2F7C" w:rsidRDefault="00EF2F7C"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D0E8D" w14:textId="77777777" w:rsidR="00EF2F7C" w:rsidRDefault="00EF2F7C" w:rsidP="00BC0D02">
      <w:pPr>
        <w:spacing w:after="0" w:line="240" w:lineRule="auto"/>
      </w:pPr>
      <w:r>
        <w:separator/>
      </w:r>
    </w:p>
  </w:footnote>
  <w:footnote w:type="continuationSeparator" w:id="0">
    <w:p w14:paraId="22FB2EB0" w14:textId="77777777" w:rsidR="00EF2F7C" w:rsidRDefault="00EF2F7C" w:rsidP="00BC0D02">
      <w:pPr>
        <w:spacing w:after="0" w:line="240" w:lineRule="auto"/>
      </w:pPr>
      <w:r>
        <w:continuationSeparator/>
      </w:r>
    </w:p>
  </w:footnote>
  <w:footnote w:id="1">
    <w:p w14:paraId="2FE61EAC" w14:textId="77777777" w:rsidR="0078089F" w:rsidRPr="00EA01D3" w:rsidRDefault="0078089F" w:rsidP="00426E3D">
      <w:pPr>
        <w:pStyle w:val="Textpoznmkypodiarou"/>
        <w:rPr>
          <w:rFonts w:ascii="Calibri" w:hAnsi="Calibri"/>
        </w:rPr>
      </w:pPr>
      <w:r w:rsidRPr="00EA01D3">
        <w:rPr>
          <w:rStyle w:val="Odkaznapoznmkupodiarou"/>
          <w:rFonts w:ascii="Calibri" w:hAnsi="Calibri"/>
        </w:rPr>
        <w:footnoteRef/>
      </w:r>
      <w:r w:rsidRPr="00EA01D3">
        <w:rPr>
          <w:rFonts w:ascii="Calibri" w:hAnsi="Calibri"/>
        </w:rPr>
        <w:t xml:space="preserve"> Prijímateľ zodpovedá za plnenie a vyhodnotenie merateľných ukazovateľov v rámci Realizácie hlavných aktivít Projektu a súčasne zodpovedá za ich udržanie v rámci Udržateľnosti Projektu (5 rokov).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15:restartNumberingAfterBreak="0">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15:restartNumberingAfterBreak="0">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D2108AE"/>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7"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1"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1"/>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9"/>
  </w:num>
  <w:num w:numId="20">
    <w:abstractNumId w:val="13"/>
  </w:num>
  <w:num w:numId="21">
    <w:abstractNumId w:val="40"/>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8"/>
  </w:num>
  <w:num w:numId="31">
    <w:abstractNumId w:val="14"/>
  </w:num>
  <w:num w:numId="32">
    <w:abstractNumId w:val="15"/>
  </w:num>
  <w:num w:numId="33">
    <w:abstractNumId w:val="42"/>
  </w:num>
  <w:num w:numId="34">
    <w:abstractNumId w:val="48"/>
  </w:num>
  <w:num w:numId="35">
    <w:abstractNumId w:val="18"/>
  </w:num>
  <w:num w:numId="36">
    <w:abstractNumId w:val="45"/>
  </w:num>
  <w:num w:numId="37">
    <w:abstractNumId w:val="46"/>
  </w:num>
  <w:num w:numId="38">
    <w:abstractNumId w:val="24"/>
  </w:num>
  <w:num w:numId="39">
    <w:abstractNumId w:val="43"/>
  </w:num>
  <w:num w:numId="40">
    <w:abstractNumId w:val="37"/>
  </w:num>
  <w:num w:numId="41">
    <w:abstractNumId w:val="44"/>
  </w:num>
  <w:num w:numId="42">
    <w:abstractNumId w:val="47"/>
  </w:num>
  <w:num w:numId="43">
    <w:abstractNumId w:val="12"/>
  </w:num>
  <w:num w:numId="44">
    <w:abstractNumId w:val="34"/>
  </w:num>
  <w:num w:numId="45">
    <w:abstractNumId w:val="32"/>
  </w:num>
  <w:num w:numId="46">
    <w:abstractNumId w:val="33"/>
  </w:num>
  <w:num w:numId="47">
    <w:abstractNumId w:val="31"/>
  </w:num>
  <w:num w:numId="48">
    <w:abstractNumId w:val="2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14CDC"/>
    <w:rsid w:val="00025A1F"/>
    <w:rsid w:val="00030D1F"/>
    <w:rsid w:val="0004545B"/>
    <w:rsid w:val="000461A5"/>
    <w:rsid w:val="000537CD"/>
    <w:rsid w:val="00067398"/>
    <w:rsid w:val="0007019F"/>
    <w:rsid w:val="0007038B"/>
    <w:rsid w:val="00071BBD"/>
    <w:rsid w:val="00074F3A"/>
    <w:rsid w:val="0008013E"/>
    <w:rsid w:val="00080220"/>
    <w:rsid w:val="000802BE"/>
    <w:rsid w:val="00086EFC"/>
    <w:rsid w:val="00087F2B"/>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4D64"/>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72C3F"/>
    <w:rsid w:val="00180945"/>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949DA"/>
    <w:rsid w:val="002A0199"/>
    <w:rsid w:val="002A219C"/>
    <w:rsid w:val="002A2815"/>
    <w:rsid w:val="002A59D8"/>
    <w:rsid w:val="002B5939"/>
    <w:rsid w:val="002B60DD"/>
    <w:rsid w:val="002B688D"/>
    <w:rsid w:val="002B7098"/>
    <w:rsid w:val="002C348D"/>
    <w:rsid w:val="002C799F"/>
    <w:rsid w:val="002D362C"/>
    <w:rsid w:val="002D3B05"/>
    <w:rsid w:val="002D6153"/>
    <w:rsid w:val="002E0950"/>
    <w:rsid w:val="002E3B34"/>
    <w:rsid w:val="002E57EA"/>
    <w:rsid w:val="002F2961"/>
    <w:rsid w:val="002F7175"/>
    <w:rsid w:val="0031183D"/>
    <w:rsid w:val="003120FE"/>
    <w:rsid w:val="00313E17"/>
    <w:rsid w:val="00320A71"/>
    <w:rsid w:val="00324F4B"/>
    <w:rsid w:val="00335F3F"/>
    <w:rsid w:val="003378D2"/>
    <w:rsid w:val="00337D2E"/>
    <w:rsid w:val="00340EFC"/>
    <w:rsid w:val="003466BC"/>
    <w:rsid w:val="003466EB"/>
    <w:rsid w:val="003570C3"/>
    <w:rsid w:val="0036101E"/>
    <w:rsid w:val="00365722"/>
    <w:rsid w:val="00367160"/>
    <w:rsid w:val="00370E7F"/>
    <w:rsid w:val="00371957"/>
    <w:rsid w:val="00375E9D"/>
    <w:rsid w:val="00377099"/>
    <w:rsid w:val="00387C80"/>
    <w:rsid w:val="00392870"/>
    <w:rsid w:val="003A28E7"/>
    <w:rsid w:val="003A6DDA"/>
    <w:rsid w:val="003B0D9A"/>
    <w:rsid w:val="003B350A"/>
    <w:rsid w:val="003C14BF"/>
    <w:rsid w:val="003C4ED7"/>
    <w:rsid w:val="003C50C6"/>
    <w:rsid w:val="003C69D1"/>
    <w:rsid w:val="003C7493"/>
    <w:rsid w:val="003D04F9"/>
    <w:rsid w:val="003D6F2C"/>
    <w:rsid w:val="003E2AD7"/>
    <w:rsid w:val="003F077B"/>
    <w:rsid w:val="004022A5"/>
    <w:rsid w:val="00407535"/>
    <w:rsid w:val="00407B47"/>
    <w:rsid w:val="00412861"/>
    <w:rsid w:val="00415C5D"/>
    <w:rsid w:val="004224E7"/>
    <w:rsid w:val="00425CD9"/>
    <w:rsid w:val="00426E3D"/>
    <w:rsid w:val="004307C5"/>
    <w:rsid w:val="004373C3"/>
    <w:rsid w:val="00440224"/>
    <w:rsid w:val="00442C21"/>
    <w:rsid w:val="004430F3"/>
    <w:rsid w:val="00445692"/>
    <w:rsid w:val="0045133E"/>
    <w:rsid w:val="004561E7"/>
    <w:rsid w:val="00457E55"/>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3AA2"/>
    <w:rsid w:val="004C4628"/>
    <w:rsid w:val="004C488B"/>
    <w:rsid w:val="004E2262"/>
    <w:rsid w:val="004E74C3"/>
    <w:rsid w:val="004E75B1"/>
    <w:rsid w:val="004F1DDF"/>
    <w:rsid w:val="004F31E9"/>
    <w:rsid w:val="004F58DB"/>
    <w:rsid w:val="004F6D6B"/>
    <w:rsid w:val="004F7F08"/>
    <w:rsid w:val="00500688"/>
    <w:rsid w:val="00501EE4"/>
    <w:rsid w:val="00503149"/>
    <w:rsid w:val="005064FB"/>
    <w:rsid w:val="0050659B"/>
    <w:rsid w:val="0051043C"/>
    <w:rsid w:val="00511496"/>
    <w:rsid w:val="005139CC"/>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51B00"/>
    <w:rsid w:val="00661A8C"/>
    <w:rsid w:val="00663DD9"/>
    <w:rsid w:val="00665777"/>
    <w:rsid w:val="00670DC9"/>
    <w:rsid w:val="006718EB"/>
    <w:rsid w:val="00671DAC"/>
    <w:rsid w:val="006804D2"/>
    <w:rsid w:val="00687204"/>
    <w:rsid w:val="006875B7"/>
    <w:rsid w:val="00690470"/>
    <w:rsid w:val="00691153"/>
    <w:rsid w:val="006916E6"/>
    <w:rsid w:val="0069512B"/>
    <w:rsid w:val="00695E76"/>
    <w:rsid w:val="006A4434"/>
    <w:rsid w:val="006A79B9"/>
    <w:rsid w:val="006B5B08"/>
    <w:rsid w:val="006C4C0A"/>
    <w:rsid w:val="006C535B"/>
    <w:rsid w:val="006C59B2"/>
    <w:rsid w:val="006C6067"/>
    <w:rsid w:val="006C734F"/>
    <w:rsid w:val="006D138B"/>
    <w:rsid w:val="006D725D"/>
    <w:rsid w:val="006E1A8A"/>
    <w:rsid w:val="006E277A"/>
    <w:rsid w:val="006F24C6"/>
    <w:rsid w:val="006F4FDB"/>
    <w:rsid w:val="006F7724"/>
    <w:rsid w:val="00703968"/>
    <w:rsid w:val="0070421F"/>
    <w:rsid w:val="0070528A"/>
    <w:rsid w:val="007078DC"/>
    <w:rsid w:val="00711E1C"/>
    <w:rsid w:val="007140E0"/>
    <w:rsid w:val="00717E85"/>
    <w:rsid w:val="00726D32"/>
    <w:rsid w:val="00727588"/>
    <w:rsid w:val="00731FBF"/>
    <w:rsid w:val="007507C4"/>
    <w:rsid w:val="00750B69"/>
    <w:rsid w:val="00762B20"/>
    <w:rsid w:val="00763BA6"/>
    <w:rsid w:val="00765530"/>
    <w:rsid w:val="00770979"/>
    <w:rsid w:val="0078089F"/>
    <w:rsid w:val="007824CA"/>
    <w:rsid w:val="00783769"/>
    <w:rsid w:val="00793ABC"/>
    <w:rsid w:val="0079464A"/>
    <w:rsid w:val="00797475"/>
    <w:rsid w:val="007A139E"/>
    <w:rsid w:val="007A766A"/>
    <w:rsid w:val="007B13C3"/>
    <w:rsid w:val="007B166A"/>
    <w:rsid w:val="007B2DB1"/>
    <w:rsid w:val="007B4C37"/>
    <w:rsid w:val="007C0BDF"/>
    <w:rsid w:val="007C14AF"/>
    <w:rsid w:val="007C7B6C"/>
    <w:rsid w:val="007D05E9"/>
    <w:rsid w:val="007E0399"/>
    <w:rsid w:val="007E5794"/>
    <w:rsid w:val="00803E8C"/>
    <w:rsid w:val="008135C7"/>
    <w:rsid w:val="008144FD"/>
    <w:rsid w:val="00814EBE"/>
    <w:rsid w:val="0082334A"/>
    <w:rsid w:val="00832697"/>
    <w:rsid w:val="00834F88"/>
    <w:rsid w:val="00835571"/>
    <w:rsid w:val="00843A06"/>
    <w:rsid w:val="00852BE1"/>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7006A"/>
    <w:rsid w:val="009725A3"/>
    <w:rsid w:val="00976BA4"/>
    <w:rsid w:val="00985F86"/>
    <w:rsid w:val="00993E8B"/>
    <w:rsid w:val="00994B5B"/>
    <w:rsid w:val="00996E38"/>
    <w:rsid w:val="009A2BDC"/>
    <w:rsid w:val="009A43BA"/>
    <w:rsid w:val="009B2469"/>
    <w:rsid w:val="009B2B16"/>
    <w:rsid w:val="009B540F"/>
    <w:rsid w:val="009C1A97"/>
    <w:rsid w:val="009C3F14"/>
    <w:rsid w:val="009C50FA"/>
    <w:rsid w:val="009C6147"/>
    <w:rsid w:val="009C7606"/>
    <w:rsid w:val="009D0729"/>
    <w:rsid w:val="009E10AC"/>
    <w:rsid w:val="009E4910"/>
    <w:rsid w:val="009E6CC5"/>
    <w:rsid w:val="009E6CDF"/>
    <w:rsid w:val="009F54A5"/>
    <w:rsid w:val="00A00AC6"/>
    <w:rsid w:val="00A0689F"/>
    <w:rsid w:val="00A1357C"/>
    <w:rsid w:val="00A13FC4"/>
    <w:rsid w:val="00A209C9"/>
    <w:rsid w:val="00A23B3A"/>
    <w:rsid w:val="00A2528B"/>
    <w:rsid w:val="00A2726C"/>
    <w:rsid w:val="00A30EB7"/>
    <w:rsid w:val="00A43DBC"/>
    <w:rsid w:val="00A51D16"/>
    <w:rsid w:val="00A62690"/>
    <w:rsid w:val="00A64B3E"/>
    <w:rsid w:val="00A65F09"/>
    <w:rsid w:val="00A827D7"/>
    <w:rsid w:val="00A82CF9"/>
    <w:rsid w:val="00A84B45"/>
    <w:rsid w:val="00A866BB"/>
    <w:rsid w:val="00A923A8"/>
    <w:rsid w:val="00A9335F"/>
    <w:rsid w:val="00AA24AB"/>
    <w:rsid w:val="00AA5B24"/>
    <w:rsid w:val="00AB76F3"/>
    <w:rsid w:val="00AC3B4F"/>
    <w:rsid w:val="00AD0082"/>
    <w:rsid w:val="00AD3453"/>
    <w:rsid w:val="00AD4741"/>
    <w:rsid w:val="00AE141D"/>
    <w:rsid w:val="00AE3514"/>
    <w:rsid w:val="00AE5FF4"/>
    <w:rsid w:val="00AF0A7E"/>
    <w:rsid w:val="00AF2B95"/>
    <w:rsid w:val="00B041DE"/>
    <w:rsid w:val="00B05BA1"/>
    <w:rsid w:val="00B05F6F"/>
    <w:rsid w:val="00B10FA0"/>
    <w:rsid w:val="00B120C2"/>
    <w:rsid w:val="00B1636E"/>
    <w:rsid w:val="00B1645A"/>
    <w:rsid w:val="00B225E2"/>
    <w:rsid w:val="00B23EA3"/>
    <w:rsid w:val="00B24AF5"/>
    <w:rsid w:val="00B31380"/>
    <w:rsid w:val="00B4103C"/>
    <w:rsid w:val="00B42369"/>
    <w:rsid w:val="00B54D7E"/>
    <w:rsid w:val="00B56D55"/>
    <w:rsid w:val="00B60050"/>
    <w:rsid w:val="00B60F0C"/>
    <w:rsid w:val="00B62270"/>
    <w:rsid w:val="00B624DB"/>
    <w:rsid w:val="00B67100"/>
    <w:rsid w:val="00B7080D"/>
    <w:rsid w:val="00B713BD"/>
    <w:rsid w:val="00B83F39"/>
    <w:rsid w:val="00B86B28"/>
    <w:rsid w:val="00B949B3"/>
    <w:rsid w:val="00BB4E45"/>
    <w:rsid w:val="00BB6BBA"/>
    <w:rsid w:val="00BC0D02"/>
    <w:rsid w:val="00BC3879"/>
    <w:rsid w:val="00BE6FDA"/>
    <w:rsid w:val="00BE70B8"/>
    <w:rsid w:val="00BF0224"/>
    <w:rsid w:val="00BF42F4"/>
    <w:rsid w:val="00BF76BE"/>
    <w:rsid w:val="00C00827"/>
    <w:rsid w:val="00C00A30"/>
    <w:rsid w:val="00C013B5"/>
    <w:rsid w:val="00C040C2"/>
    <w:rsid w:val="00C06FD2"/>
    <w:rsid w:val="00C123ED"/>
    <w:rsid w:val="00C25C08"/>
    <w:rsid w:val="00C3562F"/>
    <w:rsid w:val="00C36F09"/>
    <w:rsid w:val="00C4340A"/>
    <w:rsid w:val="00C4352A"/>
    <w:rsid w:val="00C506BA"/>
    <w:rsid w:val="00C5175F"/>
    <w:rsid w:val="00C540DC"/>
    <w:rsid w:val="00C54B3F"/>
    <w:rsid w:val="00C710FD"/>
    <w:rsid w:val="00C80E8C"/>
    <w:rsid w:val="00C932E5"/>
    <w:rsid w:val="00C93B56"/>
    <w:rsid w:val="00CA3FD3"/>
    <w:rsid w:val="00CA5D7E"/>
    <w:rsid w:val="00CA76B0"/>
    <w:rsid w:val="00CB6C13"/>
    <w:rsid w:val="00CC00DF"/>
    <w:rsid w:val="00CC316E"/>
    <w:rsid w:val="00CC5437"/>
    <w:rsid w:val="00CC609B"/>
    <w:rsid w:val="00CD03D7"/>
    <w:rsid w:val="00CD310A"/>
    <w:rsid w:val="00CE155D"/>
    <w:rsid w:val="00CE1925"/>
    <w:rsid w:val="00CE61D2"/>
    <w:rsid w:val="00CE6504"/>
    <w:rsid w:val="00CE6DD1"/>
    <w:rsid w:val="00CF2F01"/>
    <w:rsid w:val="00D063C5"/>
    <w:rsid w:val="00D15083"/>
    <w:rsid w:val="00D17172"/>
    <w:rsid w:val="00D20A09"/>
    <w:rsid w:val="00D23AAA"/>
    <w:rsid w:val="00D23B8A"/>
    <w:rsid w:val="00D27FED"/>
    <w:rsid w:val="00D31737"/>
    <w:rsid w:val="00D37460"/>
    <w:rsid w:val="00D42D28"/>
    <w:rsid w:val="00D54F14"/>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3F95"/>
    <w:rsid w:val="00E375FF"/>
    <w:rsid w:val="00E4172F"/>
    <w:rsid w:val="00E443BD"/>
    <w:rsid w:val="00E44CF5"/>
    <w:rsid w:val="00E57E1A"/>
    <w:rsid w:val="00E63D11"/>
    <w:rsid w:val="00E63EF7"/>
    <w:rsid w:val="00E712E2"/>
    <w:rsid w:val="00E72D4F"/>
    <w:rsid w:val="00E76BD0"/>
    <w:rsid w:val="00E77E30"/>
    <w:rsid w:val="00E90101"/>
    <w:rsid w:val="00E93764"/>
    <w:rsid w:val="00EA3997"/>
    <w:rsid w:val="00EB13A1"/>
    <w:rsid w:val="00EB4AE8"/>
    <w:rsid w:val="00ED2089"/>
    <w:rsid w:val="00ED2C6D"/>
    <w:rsid w:val="00EE493D"/>
    <w:rsid w:val="00EE60C6"/>
    <w:rsid w:val="00EE64CC"/>
    <w:rsid w:val="00EF2A03"/>
    <w:rsid w:val="00EF2F7C"/>
    <w:rsid w:val="00EF5921"/>
    <w:rsid w:val="00EF7EB5"/>
    <w:rsid w:val="00F0117C"/>
    <w:rsid w:val="00F026A3"/>
    <w:rsid w:val="00F07F8D"/>
    <w:rsid w:val="00F169A6"/>
    <w:rsid w:val="00F2027D"/>
    <w:rsid w:val="00F2303C"/>
    <w:rsid w:val="00F3293F"/>
    <w:rsid w:val="00F36FB2"/>
    <w:rsid w:val="00F43672"/>
    <w:rsid w:val="00F445E6"/>
    <w:rsid w:val="00F52123"/>
    <w:rsid w:val="00F576C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C554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purl.org/dc/dcmitype/"/>
    <ds:schemaRef ds:uri="7d7cdc55-6ebe-4ecb-a43c-ecb324da520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CA1C6FE-111A-4D75-A595-598E9D0B0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5FA5A07E-AC64-477E-B43F-F2FC582E9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8239</Words>
  <Characters>46963</Characters>
  <Application>Microsoft Office Word</Application>
  <DocSecurity>0</DocSecurity>
  <Lines>391</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2020-11-26T13:28:00Z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