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62E6E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081FEE82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4C0D9BB6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411B6E9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546E1F52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1FB47AC9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69D73D5F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015A42E0" w14:textId="2F1D0E41" w:rsidR="00104D46" w:rsidRPr="00104D46" w:rsidRDefault="00104D46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BF24E0" w:rsidRPr="00BF24E0">
        <w:rPr>
          <w:rFonts w:ascii="Calibri" w:hAnsi="Calibri"/>
          <w:b/>
          <w:bCs/>
          <w:color w:val="000000"/>
          <w:sz w:val="24"/>
          <w:szCs w:val="24"/>
        </w:rPr>
        <w:t>OPLZ-PO6-SC611-2020-2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, zameran</w:t>
      </w:r>
      <w:r w:rsidR="00572262">
        <w:rPr>
          <w:rFonts w:ascii="Calibri" w:hAnsi="Calibri"/>
          <w:b/>
          <w:bCs/>
          <w:color w:val="000000"/>
          <w:sz w:val="24"/>
          <w:szCs w:val="24"/>
        </w:rPr>
        <w:t>ej</w:t>
      </w:r>
      <w:r w:rsidR="00BF24E0">
        <w:rPr>
          <w:rFonts w:ascii="Calibri" w:hAnsi="Calibri"/>
          <w:b/>
          <w:bCs/>
          <w:color w:val="000000"/>
          <w:sz w:val="24"/>
          <w:szCs w:val="24"/>
        </w:rPr>
        <w:t xml:space="preserve"> na</w:t>
      </w:r>
      <w:r w:rsidR="00BF24E0" w:rsidRPr="00BF24E0">
        <w:rPr>
          <w:rFonts w:ascii="Calibri" w:hAnsi="Calibri"/>
          <w:b/>
          <w:bCs/>
          <w:color w:val="000000"/>
          <w:sz w:val="24"/>
          <w:szCs w:val="24"/>
        </w:rPr>
        <w:t xml:space="preserve"> podporu dobudovania inžinierskych sietí (kanalizácia, prístup k pitnej vode), v prostredí marginalizovaných rómskych komunít</w:t>
      </w:r>
      <w:r w:rsidR="00BF24E0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B9248F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90026F">
        <w:rPr>
          <w:rFonts w:ascii="Calibri" w:hAnsi="Calibri"/>
          <w:b/>
          <w:bCs/>
          <w:color w:val="000000"/>
          <w:sz w:val="24"/>
          <w:szCs w:val="24"/>
        </w:rPr>
        <w:t>7</w:t>
      </w:r>
      <w:r w:rsidR="00B9248F">
        <w:rPr>
          <w:rFonts w:ascii="Calibri" w:hAnsi="Calibri"/>
          <w:b/>
          <w:bCs/>
          <w:color w:val="000000"/>
          <w:sz w:val="24"/>
          <w:szCs w:val="24"/>
        </w:rPr>
        <w:t>.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kolo:</w:t>
      </w:r>
    </w:p>
    <w:p w14:paraId="7EC44B49" w14:textId="77777777"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4C01739A" w14:textId="77777777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4B892D6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</w:t>
            </w:r>
            <w:r w:rsidR="0013584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 </w:t>
            </w: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689F8D6D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14:paraId="2B867427" w14:textId="77777777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EBCAF16" w14:textId="77777777" w:rsidR="000A6928" w:rsidRPr="00DC09D5" w:rsidRDefault="00B14282" w:rsidP="00222D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135845">
              <w:rPr>
                <w:b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795DE85" w14:textId="77777777"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</w:t>
            </w:r>
            <w:r w:rsidR="00135845">
              <w:t>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14:paraId="68ADB29A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6022BBDB" w14:textId="77777777" w:rsidR="00104D46" w:rsidRPr="00135845" w:rsidRDefault="00B1428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35845">
              <w:rPr>
                <w:b/>
                <w:bCs/>
                <w:color w:val="000000"/>
              </w:rPr>
              <w:t>Ing. Mgr. Marián Zaťko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F8DA989" w14:textId="77777777"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</w:t>
            </w:r>
            <w:r w:rsidR="00135845">
              <w:t> </w:t>
            </w:r>
            <w:r w:rsidRPr="00480EB9">
              <w:t>požadovanej oblasti</w:t>
            </w:r>
          </w:p>
        </w:tc>
      </w:tr>
    </w:tbl>
    <w:p w14:paraId="112241E3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6A466041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28E77FB2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A8391" w14:textId="77777777" w:rsidR="00B7070A" w:rsidRDefault="00B7070A" w:rsidP="00BC6B47">
      <w:pPr>
        <w:spacing w:after="0" w:line="240" w:lineRule="auto"/>
      </w:pPr>
      <w:r>
        <w:separator/>
      </w:r>
    </w:p>
  </w:endnote>
  <w:endnote w:type="continuationSeparator" w:id="0">
    <w:p w14:paraId="7FA86201" w14:textId="77777777" w:rsidR="00B7070A" w:rsidRDefault="00B7070A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F7AED" w14:textId="77777777" w:rsidR="00B7070A" w:rsidRDefault="00B7070A" w:rsidP="00BC6B47">
      <w:pPr>
        <w:spacing w:after="0" w:line="240" w:lineRule="auto"/>
      </w:pPr>
      <w:r>
        <w:separator/>
      </w:r>
    </w:p>
  </w:footnote>
  <w:footnote w:type="continuationSeparator" w:id="0">
    <w:p w14:paraId="07F90AFF" w14:textId="77777777" w:rsidR="00B7070A" w:rsidRDefault="00B7070A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F45F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87F10CD" wp14:editId="6DB47B69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4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1F4E"/>
    <w:rsid w:val="000A6928"/>
    <w:rsid w:val="000C403A"/>
    <w:rsid w:val="000E3773"/>
    <w:rsid w:val="00104D46"/>
    <w:rsid w:val="0011528F"/>
    <w:rsid w:val="001275D4"/>
    <w:rsid w:val="00135845"/>
    <w:rsid w:val="00153D03"/>
    <w:rsid w:val="001B28AF"/>
    <w:rsid w:val="001B43A3"/>
    <w:rsid w:val="00205625"/>
    <w:rsid w:val="00222DDC"/>
    <w:rsid w:val="002A5900"/>
    <w:rsid w:val="003236EC"/>
    <w:rsid w:val="003B2EBF"/>
    <w:rsid w:val="00480EB9"/>
    <w:rsid w:val="004A786B"/>
    <w:rsid w:val="00572262"/>
    <w:rsid w:val="006477A2"/>
    <w:rsid w:val="0072032E"/>
    <w:rsid w:val="007443CB"/>
    <w:rsid w:val="0090026F"/>
    <w:rsid w:val="00946036"/>
    <w:rsid w:val="00AF1656"/>
    <w:rsid w:val="00B14282"/>
    <w:rsid w:val="00B45D82"/>
    <w:rsid w:val="00B7070A"/>
    <w:rsid w:val="00B9248F"/>
    <w:rsid w:val="00B965DA"/>
    <w:rsid w:val="00BC6B47"/>
    <w:rsid w:val="00BF24E0"/>
    <w:rsid w:val="00C252B2"/>
    <w:rsid w:val="00D30DB7"/>
    <w:rsid w:val="00DA1AFA"/>
    <w:rsid w:val="00DC09D5"/>
    <w:rsid w:val="00DE7BEB"/>
    <w:rsid w:val="00EB76C1"/>
    <w:rsid w:val="00EC7ED4"/>
    <w:rsid w:val="00F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5F22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Feješ Dananaiová Blanka</cp:lastModifiedBy>
  <cp:revision>4</cp:revision>
  <dcterms:created xsi:type="dcterms:W3CDTF">2022-07-14T06:47:00Z</dcterms:created>
  <dcterms:modified xsi:type="dcterms:W3CDTF">2025-02-17T14:48:00Z</dcterms:modified>
</cp:coreProperties>
</file>