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776F2" w14:textId="77777777" w:rsidR="004D2512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</w:p>
    <w:p w14:paraId="159AF1B7" w14:textId="77777777" w:rsidR="004D2512" w:rsidRPr="00205625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eastAsia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7437BE1D" w14:textId="77777777" w:rsidR="004D2512" w:rsidRDefault="004D2512" w:rsidP="004D2512">
      <w:pPr>
        <w:rPr>
          <w:rFonts w:eastAsia="Times New Roman"/>
          <w:b/>
          <w:bCs/>
          <w:color w:val="000000"/>
          <w:lang w:eastAsia="sk-SK"/>
        </w:rPr>
      </w:pPr>
    </w:p>
    <w:p w14:paraId="19854710" w14:textId="77777777" w:rsidR="004D2512" w:rsidRDefault="004D2512" w:rsidP="004D2512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2903F347" w14:textId="3AF79C2D" w:rsidR="004D2512" w:rsidRPr="00104D46" w:rsidRDefault="004D2512" w:rsidP="004D2512">
      <w:pPr>
        <w:jc w:val="both"/>
        <w:rPr>
          <w:b/>
          <w:bCs/>
          <w:color w:val="000000"/>
          <w:sz w:val="24"/>
          <w:szCs w:val="24"/>
        </w:rPr>
      </w:pPr>
      <w:r w:rsidRPr="00104D46">
        <w:rPr>
          <w:b/>
          <w:bCs/>
          <w:color w:val="000000"/>
          <w:sz w:val="24"/>
          <w:szCs w:val="24"/>
        </w:rPr>
        <w:t>k výzve s</w:t>
      </w:r>
      <w:r w:rsidR="0035290B">
        <w:rPr>
          <w:b/>
          <w:bCs/>
          <w:color w:val="000000"/>
          <w:sz w:val="24"/>
          <w:szCs w:val="24"/>
        </w:rPr>
        <w:t> </w:t>
      </w:r>
      <w:r w:rsidRPr="00104D46">
        <w:rPr>
          <w:b/>
          <w:bCs/>
          <w:color w:val="000000"/>
          <w:sz w:val="24"/>
          <w:szCs w:val="24"/>
        </w:rPr>
        <w:t>kódom</w:t>
      </w:r>
      <w:r w:rsidR="0035290B">
        <w:rPr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35290B" w:rsidRPr="0035290B">
        <w:rPr>
          <w:b/>
          <w:bCs/>
          <w:color w:val="000000"/>
          <w:sz w:val="24"/>
          <w:szCs w:val="24"/>
        </w:rPr>
        <w:t xml:space="preserve">č. OPLZ-PO6-SC611-2020-2 zameranej na podporu dobudovania inžinierskych sietí (kanalizácia, prístup k pitnej vode), </w:t>
      </w:r>
      <w:r>
        <w:rPr>
          <w:b/>
          <w:bCs/>
          <w:color w:val="000000"/>
          <w:sz w:val="24"/>
          <w:szCs w:val="24"/>
        </w:rPr>
        <w:t>1</w:t>
      </w:r>
      <w:r w:rsidRPr="00104D46">
        <w:rPr>
          <w:b/>
          <w:bCs/>
          <w:color w:val="000000"/>
          <w:sz w:val="24"/>
          <w:szCs w:val="24"/>
        </w:rPr>
        <w:t>. kolo:</w:t>
      </w:r>
      <w:r w:rsidRPr="0035290B">
        <w:rPr>
          <w:b/>
          <w:bCs/>
          <w:color w:val="000000"/>
          <w:sz w:val="24"/>
          <w:szCs w:val="24"/>
        </w:rPr>
        <w:t xml:space="preserve"> </w:t>
      </w:r>
    </w:p>
    <w:p w14:paraId="1798A2B1" w14:textId="77777777" w:rsidR="004D2512" w:rsidRPr="0035290B" w:rsidRDefault="004D2512" w:rsidP="004D2512">
      <w:pPr>
        <w:pStyle w:val="Normlnywebov"/>
        <w:jc w:val="both"/>
        <w:rPr>
          <w:rFonts w:ascii="Calibri" w:eastAsia="Calibri" w:hAnsi="Calibri"/>
          <w:b/>
          <w:bCs/>
          <w:color w:val="000000"/>
          <w:lang w:eastAsia="en-US"/>
        </w:rPr>
      </w:pPr>
    </w:p>
    <w:p w14:paraId="55A6271B" w14:textId="77777777" w:rsidR="004D2512" w:rsidRDefault="004D2512" w:rsidP="004D2512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10" w:type="dxa"/>
        <w:tblInd w:w="-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150"/>
        <w:gridCol w:w="650"/>
        <w:gridCol w:w="3800"/>
      </w:tblGrid>
      <w:tr w:rsidR="004D2512" w:rsidRPr="00222DDC" w14:paraId="35CCEACD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62372999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7943B6E8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35290B" w:rsidRPr="00222DDC" w14:paraId="0F8F1C4D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1589284" w14:textId="3352CE59" w:rsidR="0035290B" w:rsidRPr="00DC09D5" w:rsidRDefault="0035290B" w:rsidP="0035290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Lýdia Bekerová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DF995D7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3AF62250" w14:textId="77777777" w:rsidR="0035290B" w:rsidRPr="00172387" w:rsidRDefault="0035290B" w:rsidP="0035290B">
            <w:pPr>
              <w:pStyle w:val="Odsekzoznamu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0A80E034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03D6329" w14:textId="766BFC2E" w:rsidR="0035290B" w:rsidRPr="00742C25" w:rsidRDefault="0035290B" w:rsidP="0035290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Branislav Kajánek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E11BD50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1998805B" w14:textId="77777777" w:rsidR="0035290B" w:rsidRPr="001B28AF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4E811A26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D25E6C3" w14:textId="1BA3C384" w:rsidR="0035290B" w:rsidRPr="000C686D" w:rsidRDefault="0035290B" w:rsidP="0035290B">
            <w:pPr>
              <w:spacing w:after="0" w:line="240" w:lineRule="auto"/>
              <w:rPr>
                <w:b/>
                <w:bCs/>
                <w:i/>
                <w:color w:val="000000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Pavel Kokuľa,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2127F57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AABDE6F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260A42C1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D4FBC5" w14:textId="60EAA9CB" w:rsidR="0035290B" w:rsidRPr="000C686D" w:rsidRDefault="0035290B" w:rsidP="0035290B">
            <w:pPr>
              <w:spacing w:after="0" w:line="240" w:lineRule="auto"/>
              <w:rPr>
                <w:bCs/>
                <w:color w:val="000000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Karol Minarovič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ACB97DA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3F8D2D29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0DA9E3BD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2AFBD2D" w14:textId="56F72D50" w:rsidR="0035290B" w:rsidRPr="000C686D" w:rsidRDefault="0035290B" w:rsidP="0035290B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Miloš Kreth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AF96A19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D681993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7BB97D2B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927A23" w14:textId="7E4F5407" w:rsidR="0035290B" w:rsidRPr="000C686D" w:rsidRDefault="0035290B" w:rsidP="0035290B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831B89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Mgr. Ing.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3647E90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15818BB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35290B" w:rsidRPr="00222DDC" w14:paraId="77E5A33E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603E684" w14:textId="702A6C2E" w:rsidR="0035290B" w:rsidRPr="000076BF" w:rsidRDefault="0035290B" w:rsidP="0035290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Monika Hlôšková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EAF0E3A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CC18A5C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35290B" w:rsidRPr="00222DDC" w14:paraId="45EA5DDF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FB467BA" w14:textId="5AF67211" w:rsidR="0035290B" w:rsidRPr="000076BF" w:rsidRDefault="0035290B" w:rsidP="0035290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Jozef Uriga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6FC1B1F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0A931DB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35290B" w:rsidRPr="00222DDC" w14:paraId="3087D359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B202082" w14:textId="28E2680B" w:rsidR="0035290B" w:rsidRPr="00EF78B2" w:rsidRDefault="0035290B" w:rsidP="0035290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8BF5AB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565C5DD0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35290B" w:rsidRPr="00222DDC" w14:paraId="4116C824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5C3CE8D" w14:textId="6C4A2BC5" w:rsidR="0035290B" w:rsidRPr="0090720E" w:rsidRDefault="0035290B" w:rsidP="0035290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3D7F388" w14:textId="77777777" w:rsidR="0035290B" w:rsidRPr="00E903A2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EA668FF" w14:textId="77777777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35290B" w:rsidRPr="00222DDC" w14:paraId="59A29C39" w14:textId="77777777" w:rsidTr="0035290B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80649EB" w14:textId="22BAB4E7" w:rsidR="0035290B" w:rsidRDefault="0035290B" w:rsidP="0035290B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lastRenderedPageBreak/>
              <w:t>Ing. arch. Peter Kopča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C25B4D8" w14:textId="77777777" w:rsidR="0035290B" w:rsidRPr="000C686D" w:rsidRDefault="0035290B" w:rsidP="0035290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44EAF2A" w14:textId="1D9786F5" w:rsidR="0035290B" w:rsidRDefault="0035290B" w:rsidP="0035290B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0076BF" w14:paraId="4BA66A7F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EE30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0C5CB9DD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79C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6A7AA7C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FC5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E295F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42E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7C0EB77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1859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50A186C2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BF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DED66A3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BAD1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DFC2A13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6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3AEE7A9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70B72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2F5E3488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A10A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6F04A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219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E200F27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436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84C48E0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163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CBDCCB2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98FB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960334A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297A4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D28C2B9" w14:textId="77777777" w:rsidTr="0035290B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C6703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14:paraId="59C3D236" w14:textId="36CB2281" w:rsidR="004153DB" w:rsidRPr="004D2512" w:rsidRDefault="004153DB" w:rsidP="004D2512"/>
    <w:sectPr w:rsidR="004153DB" w:rsidRPr="004D2512" w:rsidSect="00BD2E2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25040" w14:textId="77777777" w:rsidR="00E0364B" w:rsidRDefault="00E0364B" w:rsidP="008C37A2">
      <w:pPr>
        <w:spacing w:after="0" w:line="240" w:lineRule="auto"/>
      </w:pPr>
      <w:r>
        <w:separator/>
      </w:r>
    </w:p>
  </w:endnote>
  <w:endnote w:type="continuationSeparator" w:id="0">
    <w:p w14:paraId="7AFA3DFE" w14:textId="77777777" w:rsidR="00E0364B" w:rsidRDefault="00E0364B" w:rsidP="008C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B9AD8" w14:textId="77777777" w:rsidR="00E0364B" w:rsidRDefault="00E0364B" w:rsidP="008C37A2">
      <w:pPr>
        <w:spacing w:after="0" w:line="240" w:lineRule="auto"/>
      </w:pPr>
      <w:r>
        <w:separator/>
      </w:r>
    </w:p>
  </w:footnote>
  <w:footnote w:type="continuationSeparator" w:id="0">
    <w:p w14:paraId="6248B781" w14:textId="77777777" w:rsidR="00E0364B" w:rsidRDefault="00E0364B" w:rsidP="008C3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7B6E"/>
    <w:multiLevelType w:val="hybridMultilevel"/>
    <w:tmpl w:val="5E4ABD78"/>
    <w:lvl w:ilvl="0" w:tplc="7780037A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C3135"/>
    <w:multiLevelType w:val="hybridMultilevel"/>
    <w:tmpl w:val="E4C892A4"/>
    <w:lvl w:ilvl="0" w:tplc="11961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8D6DBA"/>
    <w:multiLevelType w:val="hybridMultilevel"/>
    <w:tmpl w:val="A2E0E2C6"/>
    <w:lvl w:ilvl="0" w:tplc="71F8D2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ED73AD"/>
    <w:multiLevelType w:val="hybridMultilevel"/>
    <w:tmpl w:val="340039EA"/>
    <w:lvl w:ilvl="0" w:tplc="537C5222">
      <w:start w:val="5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41" w:hanging="360"/>
      </w:pPr>
    </w:lvl>
    <w:lvl w:ilvl="2" w:tplc="041B001B" w:tentative="1">
      <w:start w:val="1"/>
      <w:numFmt w:val="lowerRoman"/>
      <w:lvlText w:val="%3."/>
      <w:lvlJc w:val="right"/>
      <w:pPr>
        <w:ind w:left="5061" w:hanging="180"/>
      </w:pPr>
    </w:lvl>
    <w:lvl w:ilvl="3" w:tplc="041B000F" w:tentative="1">
      <w:start w:val="1"/>
      <w:numFmt w:val="decimal"/>
      <w:lvlText w:val="%4."/>
      <w:lvlJc w:val="left"/>
      <w:pPr>
        <w:ind w:left="5781" w:hanging="360"/>
      </w:pPr>
    </w:lvl>
    <w:lvl w:ilvl="4" w:tplc="041B0019" w:tentative="1">
      <w:start w:val="1"/>
      <w:numFmt w:val="lowerLetter"/>
      <w:lvlText w:val="%5."/>
      <w:lvlJc w:val="left"/>
      <w:pPr>
        <w:ind w:left="6501" w:hanging="360"/>
      </w:pPr>
    </w:lvl>
    <w:lvl w:ilvl="5" w:tplc="041B001B" w:tentative="1">
      <w:start w:val="1"/>
      <w:numFmt w:val="lowerRoman"/>
      <w:lvlText w:val="%6."/>
      <w:lvlJc w:val="right"/>
      <w:pPr>
        <w:ind w:left="7221" w:hanging="180"/>
      </w:pPr>
    </w:lvl>
    <w:lvl w:ilvl="6" w:tplc="041B000F" w:tentative="1">
      <w:start w:val="1"/>
      <w:numFmt w:val="decimal"/>
      <w:lvlText w:val="%7."/>
      <w:lvlJc w:val="left"/>
      <w:pPr>
        <w:ind w:left="7941" w:hanging="360"/>
      </w:pPr>
    </w:lvl>
    <w:lvl w:ilvl="7" w:tplc="041B0019" w:tentative="1">
      <w:start w:val="1"/>
      <w:numFmt w:val="lowerLetter"/>
      <w:lvlText w:val="%8."/>
      <w:lvlJc w:val="left"/>
      <w:pPr>
        <w:ind w:left="8661" w:hanging="360"/>
      </w:pPr>
    </w:lvl>
    <w:lvl w:ilvl="8" w:tplc="041B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4195B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91A61"/>
    <w:multiLevelType w:val="hybridMultilevel"/>
    <w:tmpl w:val="1D4E83F0"/>
    <w:lvl w:ilvl="0" w:tplc="5C269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C0C21"/>
    <w:multiLevelType w:val="hybridMultilevel"/>
    <w:tmpl w:val="AEBE3796"/>
    <w:lvl w:ilvl="0" w:tplc="0772E8DA">
      <w:start w:val="500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06914"/>
    <w:multiLevelType w:val="hybridMultilevel"/>
    <w:tmpl w:val="CB58A830"/>
    <w:lvl w:ilvl="0" w:tplc="041B000F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E7B41"/>
    <w:multiLevelType w:val="hybridMultilevel"/>
    <w:tmpl w:val="73DE8CAE"/>
    <w:lvl w:ilvl="0" w:tplc="E95C00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E39D7"/>
    <w:multiLevelType w:val="hybridMultilevel"/>
    <w:tmpl w:val="C2CC9A34"/>
    <w:lvl w:ilvl="0" w:tplc="9C340F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5425E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54417"/>
    <w:multiLevelType w:val="hybridMultilevel"/>
    <w:tmpl w:val="3216F066"/>
    <w:lvl w:ilvl="0" w:tplc="DBE225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86061E"/>
    <w:multiLevelType w:val="hybridMultilevel"/>
    <w:tmpl w:val="03B699E6"/>
    <w:lvl w:ilvl="0" w:tplc="7DF6E7C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C67FB"/>
    <w:multiLevelType w:val="hybridMultilevel"/>
    <w:tmpl w:val="25BA9F2E"/>
    <w:lvl w:ilvl="0" w:tplc="6214F6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D7E9D"/>
    <w:multiLevelType w:val="hybridMultilevel"/>
    <w:tmpl w:val="D632D1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364B4"/>
    <w:multiLevelType w:val="hybridMultilevel"/>
    <w:tmpl w:val="7C682E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4475F0"/>
    <w:multiLevelType w:val="hybridMultilevel"/>
    <w:tmpl w:val="98A0E260"/>
    <w:lvl w:ilvl="0" w:tplc="041B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25B44"/>
    <w:multiLevelType w:val="hybridMultilevel"/>
    <w:tmpl w:val="E16EB4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DD65D8"/>
    <w:multiLevelType w:val="hybridMultilevel"/>
    <w:tmpl w:val="084837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C3041"/>
    <w:multiLevelType w:val="hybridMultilevel"/>
    <w:tmpl w:val="7D84929E"/>
    <w:lvl w:ilvl="0" w:tplc="6086512C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7E2"/>
    <w:multiLevelType w:val="hybridMultilevel"/>
    <w:tmpl w:val="D76A8CEE"/>
    <w:lvl w:ilvl="0" w:tplc="BF2E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6860A8"/>
    <w:multiLevelType w:val="hybridMultilevel"/>
    <w:tmpl w:val="149E3DA4"/>
    <w:lvl w:ilvl="0" w:tplc="C5D2BB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A649B"/>
    <w:multiLevelType w:val="hybridMultilevel"/>
    <w:tmpl w:val="0644A7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0">
    <w:nsid w:val="75673088"/>
    <w:multiLevelType w:val="hybridMultilevel"/>
    <w:tmpl w:val="504CDABE"/>
    <w:lvl w:ilvl="0" w:tplc="47D2CB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986F69"/>
    <w:multiLevelType w:val="hybridMultilevel"/>
    <w:tmpl w:val="CD7EE782"/>
    <w:lvl w:ilvl="0" w:tplc="49B617E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55DA4"/>
    <w:multiLevelType w:val="hybridMultilevel"/>
    <w:tmpl w:val="A01A8BF4"/>
    <w:lvl w:ilvl="0" w:tplc="36C0DA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12"/>
  </w:num>
  <w:num w:numId="5">
    <w:abstractNumId w:val="25"/>
  </w:num>
  <w:num w:numId="6">
    <w:abstractNumId w:val="13"/>
  </w:num>
  <w:num w:numId="7">
    <w:abstractNumId w:val="30"/>
  </w:num>
  <w:num w:numId="8">
    <w:abstractNumId w:val="6"/>
  </w:num>
  <w:num w:numId="9">
    <w:abstractNumId w:val="24"/>
  </w:num>
  <w:num w:numId="10">
    <w:abstractNumId w:val="16"/>
  </w:num>
  <w:num w:numId="11">
    <w:abstractNumId w:val="21"/>
  </w:num>
  <w:num w:numId="12">
    <w:abstractNumId w:val="11"/>
  </w:num>
  <w:num w:numId="13">
    <w:abstractNumId w:val="3"/>
  </w:num>
  <w:num w:numId="14">
    <w:abstractNumId w:val="23"/>
  </w:num>
  <w:num w:numId="15">
    <w:abstractNumId w:val="8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4"/>
  </w:num>
  <w:num w:numId="18">
    <w:abstractNumId w:val="32"/>
  </w:num>
  <w:num w:numId="19">
    <w:abstractNumId w:val="7"/>
  </w:num>
  <w:num w:numId="20">
    <w:abstractNumId w:val="10"/>
  </w:num>
  <w:num w:numId="21">
    <w:abstractNumId w:val="0"/>
  </w:num>
  <w:num w:numId="22">
    <w:abstractNumId w:val="15"/>
  </w:num>
  <w:num w:numId="23">
    <w:abstractNumId w:val="17"/>
  </w:num>
  <w:num w:numId="24">
    <w:abstractNumId w:val="28"/>
  </w:num>
  <w:num w:numId="25">
    <w:abstractNumId w:val="33"/>
  </w:num>
  <w:num w:numId="26">
    <w:abstractNumId w:val="9"/>
  </w:num>
  <w:num w:numId="27">
    <w:abstractNumId w:val="2"/>
  </w:num>
  <w:num w:numId="28">
    <w:abstractNumId w:val="22"/>
  </w:num>
  <w:num w:numId="29">
    <w:abstractNumId w:val="27"/>
  </w:num>
  <w:num w:numId="30">
    <w:abstractNumId w:val="29"/>
  </w:num>
  <w:num w:numId="31">
    <w:abstractNumId w:val="4"/>
  </w:num>
  <w:num w:numId="32">
    <w:abstractNumId w:val="2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E0"/>
    <w:rsid w:val="0001565F"/>
    <w:rsid w:val="00017310"/>
    <w:rsid w:val="00022A04"/>
    <w:rsid w:val="00026290"/>
    <w:rsid w:val="000321DB"/>
    <w:rsid w:val="00034C28"/>
    <w:rsid w:val="0003673E"/>
    <w:rsid w:val="000369A3"/>
    <w:rsid w:val="00040768"/>
    <w:rsid w:val="00041176"/>
    <w:rsid w:val="000435F6"/>
    <w:rsid w:val="000574FA"/>
    <w:rsid w:val="00065526"/>
    <w:rsid w:val="000658AD"/>
    <w:rsid w:val="0006737C"/>
    <w:rsid w:val="00067FB8"/>
    <w:rsid w:val="000711C0"/>
    <w:rsid w:val="000718BD"/>
    <w:rsid w:val="00074BFA"/>
    <w:rsid w:val="00075FCA"/>
    <w:rsid w:val="0008151B"/>
    <w:rsid w:val="00086DCC"/>
    <w:rsid w:val="000879DD"/>
    <w:rsid w:val="00095637"/>
    <w:rsid w:val="00097FD4"/>
    <w:rsid w:val="000A0408"/>
    <w:rsid w:val="000A0A7F"/>
    <w:rsid w:val="000A79B3"/>
    <w:rsid w:val="000B2B27"/>
    <w:rsid w:val="000C25A6"/>
    <w:rsid w:val="000C514F"/>
    <w:rsid w:val="000C5CD1"/>
    <w:rsid w:val="000C686D"/>
    <w:rsid w:val="000D615C"/>
    <w:rsid w:val="000D6C9A"/>
    <w:rsid w:val="000D7B73"/>
    <w:rsid w:val="000E130D"/>
    <w:rsid w:val="000E29B5"/>
    <w:rsid w:val="000F13AB"/>
    <w:rsid w:val="000F3342"/>
    <w:rsid w:val="001025B9"/>
    <w:rsid w:val="001126A1"/>
    <w:rsid w:val="00114422"/>
    <w:rsid w:val="00114A39"/>
    <w:rsid w:val="0011664F"/>
    <w:rsid w:val="00121DCD"/>
    <w:rsid w:val="001417CA"/>
    <w:rsid w:val="001425BF"/>
    <w:rsid w:val="001426C3"/>
    <w:rsid w:val="00146BD5"/>
    <w:rsid w:val="00150666"/>
    <w:rsid w:val="00152B5D"/>
    <w:rsid w:val="00162DAA"/>
    <w:rsid w:val="00163815"/>
    <w:rsid w:val="00164B84"/>
    <w:rsid w:val="00164BE6"/>
    <w:rsid w:val="001766B7"/>
    <w:rsid w:val="00177ECC"/>
    <w:rsid w:val="001845E9"/>
    <w:rsid w:val="0019299D"/>
    <w:rsid w:val="001A4E97"/>
    <w:rsid w:val="001B51A2"/>
    <w:rsid w:val="001D1352"/>
    <w:rsid w:val="001D4F63"/>
    <w:rsid w:val="001D6872"/>
    <w:rsid w:val="001E1B03"/>
    <w:rsid w:val="001F0C4F"/>
    <w:rsid w:val="001F2A4E"/>
    <w:rsid w:val="001F65EB"/>
    <w:rsid w:val="001F68EF"/>
    <w:rsid w:val="001F6AE9"/>
    <w:rsid w:val="00200112"/>
    <w:rsid w:val="00210F4D"/>
    <w:rsid w:val="00211FC6"/>
    <w:rsid w:val="00222519"/>
    <w:rsid w:val="00224048"/>
    <w:rsid w:val="002329E4"/>
    <w:rsid w:val="00233D46"/>
    <w:rsid w:val="00235952"/>
    <w:rsid w:val="00240544"/>
    <w:rsid w:val="0024358D"/>
    <w:rsid w:val="00247574"/>
    <w:rsid w:val="00253538"/>
    <w:rsid w:val="00274DF8"/>
    <w:rsid w:val="00276C3A"/>
    <w:rsid w:val="00285002"/>
    <w:rsid w:val="00290303"/>
    <w:rsid w:val="00290F6D"/>
    <w:rsid w:val="00297516"/>
    <w:rsid w:val="002A4CD6"/>
    <w:rsid w:val="002A6261"/>
    <w:rsid w:val="002B7FD7"/>
    <w:rsid w:val="002C0E07"/>
    <w:rsid w:val="002C177A"/>
    <w:rsid w:val="002C479A"/>
    <w:rsid w:val="002C70D0"/>
    <w:rsid w:val="002C784F"/>
    <w:rsid w:val="002C7905"/>
    <w:rsid w:val="002D1676"/>
    <w:rsid w:val="002D5D4F"/>
    <w:rsid w:val="002D60F8"/>
    <w:rsid w:val="002E0333"/>
    <w:rsid w:val="002E70B5"/>
    <w:rsid w:val="002F0561"/>
    <w:rsid w:val="002F1961"/>
    <w:rsid w:val="002F2144"/>
    <w:rsid w:val="002F7A84"/>
    <w:rsid w:val="00300FE7"/>
    <w:rsid w:val="00301BFF"/>
    <w:rsid w:val="00303B3A"/>
    <w:rsid w:val="003120E4"/>
    <w:rsid w:val="00320C20"/>
    <w:rsid w:val="003212AF"/>
    <w:rsid w:val="003232D2"/>
    <w:rsid w:val="00330BEC"/>
    <w:rsid w:val="00332A8D"/>
    <w:rsid w:val="00346E4D"/>
    <w:rsid w:val="0035290B"/>
    <w:rsid w:val="00360A4A"/>
    <w:rsid w:val="003746C0"/>
    <w:rsid w:val="003748EC"/>
    <w:rsid w:val="00374F3B"/>
    <w:rsid w:val="00383335"/>
    <w:rsid w:val="003845D2"/>
    <w:rsid w:val="00391FA3"/>
    <w:rsid w:val="003A3229"/>
    <w:rsid w:val="003A400C"/>
    <w:rsid w:val="003A476B"/>
    <w:rsid w:val="003A5E36"/>
    <w:rsid w:val="003A6876"/>
    <w:rsid w:val="003D1DA6"/>
    <w:rsid w:val="003D213A"/>
    <w:rsid w:val="003D2A25"/>
    <w:rsid w:val="003D44F7"/>
    <w:rsid w:val="003D736C"/>
    <w:rsid w:val="003E71AA"/>
    <w:rsid w:val="003F2448"/>
    <w:rsid w:val="003F4B3F"/>
    <w:rsid w:val="003F6DA7"/>
    <w:rsid w:val="004004B2"/>
    <w:rsid w:val="00400F24"/>
    <w:rsid w:val="00402A5E"/>
    <w:rsid w:val="0040666C"/>
    <w:rsid w:val="004125AA"/>
    <w:rsid w:val="00413F05"/>
    <w:rsid w:val="004153DB"/>
    <w:rsid w:val="00417545"/>
    <w:rsid w:val="00424926"/>
    <w:rsid w:val="00427323"/>
    <w:rsid w:val="00430152"/>
    <w:rsid w:val="00434075"/>
    <w:rsid w:val="0043465F"/>
    <w:rsid w:val="004368CC"/>
    <w:rsid w:val="00444BAD"/>
    <w:rsid w:val="004455EB"/>
    <w:rsid w:val="00461035"/>
    <w:rsid w:val="00462C6B"/>
    <w:rsid w:val="00470A91"/>
    <w:rsid w:val="00485064"/>
    <w:rsid w:val="004977FE"/>
    <w:rsid w:val="004A178F"/>
    <w:rsid w:val="004A3A92"/>
    <w:rsid w:val="004A57F7"/>
    <w:rsid w:val="004B282A"/>
    <w:rsid w:val="004B43CE"/>
    <w:rsid w:val="004B7DF8"/>
    <w:rsid w:val="004C09F3"/>
    <w:rsid w:val="004D2512"/>
    <w:rsid w:val="004D5CB0"/>
    <w:rsid w:val="004D6BD7"/>
    <w:rsid w:val="004E41B0"/>
    <w:rsid w:val="004E7C1E"/>
    <w:rsid w:val="004F246E"/>
    <w:rsid w:val="0050103E"/>
    <w:rsid w:val="00501C58"/>
    <w:rsid w:val="00503FF5"/>
    <w:rsid w:val="0050605B"/>
    <w:rsid w:val="00507C46"/>
    <w:rsid w:val="00515D4B"/>
    <w:rsid w:val="00524F90"/>
    <w:rsid w:val="00527AA9"/>
    <w:rsid w:val="005310B2"/>
    <w:rsid w:val="00532835"/>
    <w:rsid w:val="00534992"/>
    <w:rsid w:val="0054030C"/>
    <w:rsid w:val="0054279F"/>
    <w:rsid w:val="00554757"/>
    <w:rsid w:val="005569BD"/>
    <w:rsid w:val="00560565"/>
    <w:rsid w:val="005646FF"/>
    <w:rsid w:val="00565C15"/>
    <w:rsid w:val="005942DF"/>
    <w:rsid w:val="005A37AB"/>
    <w:rsid w:val="005A5DC9"/>
    <w:rsid w:val="005B1B24"/>
    <w:rsid w:val="005C7E9F"/>
    <w:rsid w:val="005D0026"/>
    <w:rsid w:val="005D10F8"/>
    <w:rsid w:val="005E1D77"/>
    <w:rsid w:val="005E384E"/>
    <w:rsid w:val="005F1D46"/>
    <w:rsid w:val="0060259A"/>
    <w:rsid w:val="00602B48"/>
    <w:rsid w:val="00605FDC"/>
    <w:rsid w:val="00610974"/>
    <w:rsid w:val="006149EE"/>
    <w:rsid w:val="00632D11"/>
    <w:rsid w:val="00637998"/>
    <w:rsid w:val="006459ED"/>
    <w:rsid w:val="006513E9"/>
    <w:rsid w:val="006637C8"/>
    <w:rsid w:val="0067379A"/>
    <w:rsid w:val="0067608F"/>
    <w:rsid w:val="00680C3C"/>
    <w:rsid w:val="00682AD5"/>
    <w:rsid w:val="00683C31"/>
    <w:rsid w:val="006863AE"/>
    <w:rsid w:val="00690610"/>
    <w:rsid w:val="00691C85"/>
    <w:rsid w:val="00692E33"/>
    <w:rsid w:val="00693530"/>
    <w:rsid w:val="006A3189"/>
    <w:rsid w:val="006B4E8E"/>
    <w:rsid w:val="006C0932"/>
    <w:rsid w:val="006C4F73"/>
    <w:rsid w:val="006C53B1"/>
    <w:rsid w:val="006D02D7"/>
    <w:rsid w:val="006D4508"/>
    <w:rsid w:val="006E00F3"/>
    <w:rsid w:val="006E1833"/>
    <w:rsid w:val="006E3B08"/>
    <w:rsid w:val="006E7AAA"/>
    <w:rsid w:val="006F2208"/>
    <w:rsid w:val="006F2237"/>
    <w:rsid w:val="006F457C"/>
    <w:rsid w:val="006F51A1"/>
    <w:rsid w:val="0070059B"/>
    <w:rsid w:val="00702173"/>
    <w:rsid w:val="0071710C"/>
    <w:rsid w:val="00725604"/>
    <w:rsid w:val="0073085E"/>
    <w:rsid w:val="00734CFC"/>
    <w:rsid w:val="00735BBB"/>
    <w:rsid w:val="007376F2"/>
    <w:rsid w:val="00737764"/>
    <w:rsid w:val="007416FA"/>
    <w:rsid w:val="0074462F"/>
    <w:rsid w:val="00745045"/>
    <w:rsid w:val="007542DC"/>
    <w:rsid w:val="00754BE0"/>
    <w:rsid w:val="007639C1"/>
    <w:rsid w:val="007659E7"/>
    <w:rsid w:val="007676E2"/>
    <w:rsid w:val="00773627"/>
    <w:rsid w:val="00787117"/>
    <w:rsid w:val="007A2552"/>
    <w:rsid w:val="007A37CB"/>
    <w:rsid w:val="007B22D3"/>
    <w:rsid w:val="007B2F22"/>
    <w:rsid w:val="007B3968"/>
    <w:rsid w:val="007C24C9"/>
    <w:rsid w:val="007D076A"/>
    <w:rsid w:val="007D10B8"/>
    <w:rsid w:val="007D3B31"/>
    <w:rsid w:val="0080332C"/>
    <w:rsid w:val="0080431F"/>
    <w:rsid w:val="008059F7"/>
    <w:rsid w:val="00813EDA"/>
    <w:rsid w:val="00815C3C"/>
    <w:rsid w:val="00822F3F"/>
    <w:rsid w:val="0083175F"/>
    <w:rsid w:val="0083346C"/>
    <w:rsid w:val="00834544"/>
    <w:rsid w:val="00834EE9"/>
    <w:rsid w:val="00837A57"/>
    <w:rsid w:val="00841470"/>
    <w:rsid w:val="00857565"/>
    <w:rsid w:val="00861A14"/>
    <w:rsid w:val="0086669A"/>
    <w:rsid w:val="008744C2"/>
    <w:rsid w:val="00874DED"/>
    <w:rsid w:val="00883690"/>
    <w:rsid w:val="00884F42"/>
    <w:rsid w:val="008855BD"/>
    <w:rsid w:val="0088706A"/>
    <w:rsid w:val="00894EBA"/>
    <w:rsid w:val="00896FF6"/>
    <w:rsid w:val="008A0D00"/>
    <w:rsid w:val="008A11C8"/>
    <w:rsid w:val="008B0814"/>
    <w:rsid w:val="008B22E8"/>
    <w:rsid w:val="008B252C"/>
    <w:rsid w:val="008B2BC4"/>
    <w:rsid w:val="008B54B9"/>
    <w:rsid w:val="008B7120"/>
    <w:rsid w:val="008C37A2"/>
    <w:rsid w:val="008C44A7"/>
    <w:rsid w:val="008C6B56"/>
    <w:rsid w:val="008E2031"/>
    <w:rsid w:val="008E2E88"/>
    <w:rsid w:val="008E6147"/>
    <w:rsid w:val="008F252C"/>
    <w:rsid w:val="008F388A"/>
    <w:rsid w:val="008F71FD"/>
    <w:rsid w:val="00900454"/>
    <w:rsid w:val="0090090E"/>
    <w:rsid w:val="009055CA"/>
    <w:rsid w:val="00916EFB"/>
    <w:rsid w:val="009176F9"/>
    <w:rsid w:val="009222E3"/>
    <w:rsid w:val="00922EE0"/>
    <w:rsid w:val="00925967"/>
    <w:rsid w:val="009415BB"/>
    <w:rsid w:val="0094742C"/>
    <w:rsid w:val="00950EC2"/>
    <w:rsid w:val="009657DF"/>
    <w:rsid w:val="00977798"/>
    <w:rsid w:val="00980870"/>
    <w:rsid w:val="009830BC"/>
    <w:rsid w:val="009834A8"/>
    <w:rsid w:val="00992F27"/>
    <w:rsid w:val="009A1E69"/>
    <w:rsid w:val="009A699B"/>
    <w:rsid w:val="009A7AF6"/>
    <w:rsid w:val="009B0D0B"/>
    <w:rsid w:val="009B16E8"/>
    <w:rsid w:val="009C384E"/>
    <w:rsid w:val="009D0020"/>
    <w:rsid w:val="009D4F9C"/>
    <w:rsid w:val="009D6CE0"/>
    <w:rsid w:val="009E0D2F"/>
    <w:rsid w:val="009F0F24"/>
    <w:rsid w:val="009F56BC"/>
    <w:rsid w:val="00A04E71"/>
    <w:rsid w:val="00A07816"/>
    <w:rsid w:val="00A10F55"/>
    <w:rsid w:val="00A11B65"/>
    <w:rsid w:val="00A23F5F"/>
    <w:rsid w:val="00A25F5A"/>
    <w:rsid w:val="00A278F4"/>
    <w:rsid w:val="00A31238"/>
    <w:rsid w:val="00A31E0C"/>
    <w:rsid w:val="00A32519"/>
    <w:rsid w:val="00A33D0F"/>
    <w:rsid w:val="00A34790"/>
    <w:rsid w:val="00A42C38"/>
    <w:rsid w:val="00A455A6"/>
    <w:rsid w:val="00A509FE"/>
    <w:rsid w:val="00A50AD5"/>
    <w:rsid w:val="00A50E25"/>
    <w:rsid w:val="00A51DFE"/>
    <w:rsid w:val="00A51ED8"/>
    <w:rsid w:val="00A6208F"/>
    <w:rsid w:val="00A626D9"/>
    <w:rsid w:val="00A63D82"/>
    <w:rsid w:val="00A6547B"/>
    <w:rsid w:val="00A73B27"/>
    <w:rsid w:val="00A73B94"/>
    <w:rsid w:val="00A75E0F"/>
    <w:rsid w:val="00A91B05"/>
    <w:rsid w:val="00A950D1"/>
    <w:rsid w:val="00AA1B3B"/>
    <w:rsid w:val="00AA55B9"/>
    <w:rsid w:val="00AA630A"/>
    <w:rsid w:val="00AA708C"/>
    <w:rsid w:val="00AB2619"/>
    <w:rsid w:val="00AB3D9F"/>
    <w:rsid w:val="00AB5952"/>
    <w:rsid w:val="00AC1453"/>
    <w:rsid w:val="00AC1550"/>
    <w:rsid w:val="00AC6E43"/>
    <w:rsid w:val="00AE3954"/>
    <w:rsid w:val="00AF3433"/>
    <w:rsid w:val="00B009A0"/>
    <w:rsid w:val="00B012A3"/>
    <w:rsid w:val="00B03752"/>
    <w:rsid w:val="00B039F9"/>
    <w:rsid w:val="00B155EB"/>
    <w:rsid w:val="00B232DB"/>
    <w:rsid w:val="00B26F98"/>
    <w:rsid w:val="00B4091D"/>
    <w:rsid w:val="00B4538A"/>
    <w:rsid w:val="00B51498"/>
    <w:rsid w:val="00B52698"/>
    <w:rsid w:val="00B555FC"/>
    <w:rsid w:val="00B60912"/>
    <w:rsid w:val="00B6527A"/>
    <w:rsid w:val="00B6713A"/>
    <w:rsid w:val="00B811CE"/>
    <w:rsid w:val="00B861B8"/>
    <w:rsid w:val="00B90490"/>
    <w:rsid w:val="00B9059E"/>
    <w:rsid w:val="00B942F9"/>
    <w:rsid w:val="00B95989"/>
    <w:rsid w:val="00BC0D3D"/>
    <w:rsid w:val="00BC7C9B"/>
    <w:rsid w:val="00BD2E29"/>
    <w:rsid w:val="00BD3EAD"/>
    <w:rsid w:val="00BD4490"/>
    <w:rsid w:val="00BE01FC"/>
    <w:rsid w:val="00BE198B"/>
    <w:rsid w:val="00BE7E19"/>
    <w:rsid w:val="00C10F40"/>
    <w:rsid w:val="00C139AE"/>
    <w:rsid w:val="00C15214"/>
    <w:rsid w:val="00C17599"/>
    <w:rsid w:val="00C20A6D"/>
    <w:rsid w:val="00C3569E"/>
    <w:rsid w:val="00C4470A"/>
    <w:rsid w:val="00C44F16"/>
    <w:rsid w:val="00C45DBE"/>
    <w:rsid w:val="00C504A0"/>
    <w:rsid w:val="00C50569"/>
    <w:rsid w:val="00C5234F"/>
    <w:rsid w:val="00C5460F"/>
    <w:rsid w:val="00C67641"/>
    <w:rsid w:val="00C75172"/>
    <w:rsid w:val="00C77632"/>
    <w:rsid w:val="00C92D11"/>
    <w:rsid w:val="00C95149"/>
    <w:rsid w:val="00CA0793"/>
    <w:rsid w:val="00CA2B1B"/>
    <w:rsid w:val="00CB688A"/>
    <w:rsid w:val="00CC127D"/>
    <w:rsid w:val="00CC2E13"/>
    <w:rsid w:val="00CC413F"/>
    <w:rsid w:val="00CC4F8C"/>
    <w:rsid w:val="00CC7C14"/>
    <w:rsid w:val="00CD2BAB"/>
    <w:rsid w:val="00CD66A6"/>
    <w:rsid w:val="00CF481B"/>
    <w:rsid w:val="00CF68BC"/>
    <w:rsid w:val="00D03DCC"/>
    <w:rsid w:val="00D06028"/>
    <w:rsid w:val="00D119F7"/>
    <w:rsid w:val="00D230D7"/>
    <w:rsid w:val="00D2355F"/>
    <w:rsid w:val="00D267C9"/>
    <w:rsid w:val="00D30B0A"/>
    <w:rsid w:val="00D30BAF"/>
    <w:rsid w:val="00D33B74"/>
    <w:rsid w:val="00D358B8"/>
    <w:rsid w:val="00D37294"/>
    <w:rsid w:val="00D56C1F"/>
    <w:rsid w:val="00D57A8A"/>
    <w:rsid w:val="00D61A82"/>
    <w:rsid w:val="00D62885"/>
    <w:rsid w:val="00D6569B"/>
    <w:rsid w:val="00D70AAA"/>
    <w:rsid w:val="00D72884"/>
    <w:rsid w:val="00D75203"/>
    <w:rsid w:val="00D75808"/>
    <w:rsid w:val="00D75E6F"/>
    <w:rsid w:val="00D762FB"/>
    <w:rsid w:val="00D8335F"/>
    <w:rsid w:val="00D83B1D"/>
    <w:rsid w:val="00D84226"/>
    <w:rsid w:val="00D84A8C"/>
    <w:rsid w:val="00D8795F"/>
    <w:rsid w:val="00D95231"/>
    <w:rsid w:val="00DB27D1"/>
    <w:rsid w:val="00DC01FB"/>
    <w:rsid w:val="00DC226A"/>
    <w:rsid w:val="00DC6170"/>
    <w:rsid w:val="00DD7729"/>
    <w:rsid w:val="00DE0F0C"/>
    <w:rsid w:val="00DF66FD"/>
    <w:rsid w:val="00E0364B"/>
    <w:rsid w:val="00E07B2C"/>
    <w:rsid w:val="00E07C11"/>
    <w:rsid w:val="00E10DBF"/>
    <w:rsid w:val="00E16C04"/>
    <w:rsid w:val="00E177F0"/>
    <w:rsid w:val="00E24602"/>
    <w:rsid w:val="00E324B7"/>
    <w:rsid w:val="00E368CE"/>
    <w:rsid w:val="00E4113D"/>
    <w:rsid w:val="00E41932"/>
    <w:rsid w:val="00E467C0"/>
    <w:rsid w:val="00E51A9B"/>
    <w:rsid w:val="00E524DA"/>
    <w:rsid w:val="00E52B3F"/>
    <w:rsid w:val="00E57913"/>
    <w:rsid w:val="00E6223A"/>
    <w:rsid w:val="00E62A40"/>
    <w:rsid w:val="00E81650"/>
    <w:rsid w:val="00E86839"/>
    <w:rsid w:val="00E913C7"/>
    <w:rsid w:val="00EA2D88"/>
    <w:rsid w:val="00EA36FD"/>
    <w:rsid w:val="00EB4BE0"/>
    <w:rsid w:val="00EC3565"/>
    <w:rsid w:val="00EC445A"/>
    <w:rsid w:val="00EC5654"/>
    <w:rsid w:val="00EE3387"/>
    <w:rsid w:val="00EF01EC"/>
    <w:rsid w:val="00EF0627"/>
    <w:rsid w:val="00EF1510"/>
    <w:rsid w:val="00F03F4C"/>
    <w:rsid w:val="00F10F06"/>
    <w:rsid w:val="00F13490"/>
    <w:rsid w:val="00F15E24"/>
    <w:rsid w:val="00F2769A"/>
    <w:rsid w:val="00F3003F"/>
    <w:rsid w:val="00F36A61"/>
    <w:rsid w:val="00F3724F"/>
    <w:rsid w:val="00F459B3"/>
    <w:rsid w:val="00F475DC"/>
    <w:rsid w:val="00F47F4F"/>
    <w:rsid w:val="00F51A3A"/>
    <w:rsid w:val="00F52A77"/>
    <w:rsid w:val="00F5783E"/>
    <w:rsid w:val="00F63112"/>
    <w:rsid w:val="00F67E8C"/>
    <w:rsid w:val="00F70F92"/>
    <w:rsid w:val="00F869A2"/>
    <w:rsid w:val="00F95136"/>
    <w:rsid w:val="00FA04DD"/>
    <w:rsid w:val="00FA3792"/>
    <w:rsid w:val="00FA76A6"/>
    <w:rsid w:val="00FB376D"/>
    <w:rsid w:val="00FB3B8C"/>
    <w:rsid w:val="00FC3369"/>
    <w:rsid w:val="00FD2EC9"/>
    <w:rsid w:val="00FD7C79"/>
    <w:rsid w:val="00FE4E95"/>
    <w:rsid w:val="00FE5B93"/>
    <w:rsid w:val="00FF4A44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35B8"/>
  <w15:docId w15:val="{E5B31563-43A9-4558-B2C0-C27A068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Odsekzoznamu"/>
    <w:next w:val="Normlny"/>
    <w:link w:val="Nadpis1Char"/>
    <w:uiPriority w:val="9"/>
    <w:qFormat/>
    <w:rsid w:val="00735BBB"/>
    <w:pPr>
      <w:shd w:val="clear" w:color="auto" w:fill="D6E3BC"/>
      <w:spacing w:after="0"/>
      <w:ind w:left="36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5D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99"/>
    <w:qFormat/>
    <w:rsid w:val="00754B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637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7C8"/>
    <w:rPr>
      <w:rFonts w:ascii="Arial" w:hAnsi="Arial" w:cs="Arial"/>
      <w:sz w:val="18"/>
      <w:szCs w:val="18"/>
    </w:rPr>
  </w:style>
  <w:style w:type="character" w:styleId="Hypertextovprepojenie">
    <w:name w:val="Hyperlink"/>
    <w:uiPriority w:val="99"/>
    <w:unhideWhenUsed/>
    <w:rsid w:val="00C95149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B904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4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904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49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90490"/>
    <w:rPr>
      <w:b/>
      <w:bCs/>
      <w:sz w:val="20"/>
      <w:szCs w:val="20"/>
    </w:rPr>
  </w:style>
  <w:style w:type="character" w:styleId="PouitHypertextovPrepojenie">
    <w:name w:val="FollowedHyperlink"/>
    <w:uiPriority w:val="99"/>
    <w:semiHidden/>
    <w:unhideWhenUsed/>
    <w:rsid w:val="00BE7E19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735BBB"/>
    <w:rPr>
      <w:b/>
      <w:shd w:val="clear" w:color="auto" w:fill="D6E3BC"/>
    </w:rPr>
  </w:style>
  <w:style w:type="paragraph" w:styleId="Revzia">
    <w:name w:val="Revision"/>
    <w:hidden/>
    <w:uiPriority w:val="99"/>
    <w:semiHidden/>
    <w:rsid w:val="000A79B3"/>
    <w:rPr>
      <w:sz w:val="22"/>
      <w:szCs w:val="22"/>
      <w:lang w:eastAsia="en-US"/>
    </w:rPr>
  </w:style>
  <w:style w:type="paragraph" w:customStyle="1" w:styleId="Default">
    <w:name w:val="Default"/>
    <w:rsid w:val="000A79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67608F"/>
    <w:pPr>
      <w:spacing w:after="0" w:line="240" w:lineRule="auto"/>
    </w:pPr>
    <w:rPr>
      <w:rFonts w:eastAsia="Times New Roman"/>
      <w:szCs w:val="21"/>
    </w:rPr>
  </w:style>
  <w:style w:type="character" w:customStyle="1" w:styleId="ObyajntextChar">
    <w:name w:val="Obyčajný text Char"/>
    <w:link w:val="Obyajntext"/>
    <w:uiPriority w:val="99"/>
    <w:rsid w:val="0067608F"/>
    <w:rPr>
      <w:rFonts w:ascii="Calibri" w:eastAsia="Times New Roman" w:hAnsi="Calibri" w:cs="Times New Roman"/>
      <w:szCs w:val="21"/>
    </w:rPr>
  </w:style>
  <w:style w:type="paragraph" w:styleId="Bezriadkovania">
    <w:name w:val="No Spacing"/>
    <w:uiPriority w:val="1"/>
    <w:qFormat/>
    <w:rsid w:val="00B4091D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C37A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C37A2"/>
    <w:rPr>
      <w:sz w:val="22"/>
      <w:szCs w:val="22"/>
      <w:lang w:eastAsia="en-US"/>
    </w:rPr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D61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D61A82"/>
    <w:rPr>
      <w:rFonts w:ascii="Times New Roman" w:eastAsia="Times New Roman" w:hAnsi="Times New Roman"/>
      <w:sz w:val="24"/>
      <w:szCs w:val="24"/>
    </w:rPr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99"/>
    <w:locked/>
    <w:rsid w:val="00822F3F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5DC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1104CA2C6A1944A53A5E7590F9EAD5" ma:contentTypeVersion="0" ma:contentTypeDescription="Umožňuje vytvoriť nový dokument." ma:contentTypeScope="" ma:versionID="59bca993ceb1ed815f301f3465de85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54D09-685B-474A-8D72-A00327D63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31747B-0425-4060-9DC6-8E7E8C890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635A1-C8AF-4D7E-9E06-213451DDD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D8A678-0AEF-46C9-BE14-7279AF70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946</CharactersWithSpaces>
  <SharedDoc>false</SharedDoc>
  <HLinks>
    <vt:vector size="6" baseType="variant"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http://www.partnerskadohoda.gov.sk/metodicke-pokyny-cko/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Mikuška</dc:creator>
  <cp:keywords/>
  <cp:lastModifiedBy>Ľubomíra Kopcová</cp:lastModifiedBy>
  <cp:revision>4</cp:revision>
  <cp:lastPrinted>2021-07-08T07:06:00Z</cp:lastPrinted>
  <dcterms:created xsi:type="dcterms:W3CDTF">2022-01-17T11:31:00Z</dcterms:created>
  <dcterms:modified xsi:type="dcterms:W3CDTF">2022-05-04T12:29:00Z</dcterms:modified>
</cp:coreProperties>
</file>