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:rsidR="00205625" w:rsidRDefault="00205625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</w:p>
    <w:p w:rsidR="00205625" w:rsidRDefault="00205625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</w:p>
    <w:p w:rsidR="00EB76C1" w:rsidRPr="00205625" w:rsidRDefault="00EB76C1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  <w:r w:rsidRPr="00205625"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  <w:t>Zoznam odborných hodnotiteľov</w:t>
      </w:r>
    </w:p>
    <w:p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:rsidR="00205625" w:rsidRDefault="00205625" w:rsidP="00205625">
      <w:pPr>
        <w:pStyle w:val="Normlnywebov"/>
        <w:rPr>
          <w:rFonts w:ascii="Calibri" w:hAnsi="Calibri"/>
          <w:b/>
          <w:bCs/>
          <w:color w:val="000000"/>
          <w:sz w:val="22"/>
          <w:szCs w:val="22"/>
        </w:rPr>
      </w:pPr>
    </w:p>
    <w:p w:rsidR="00104D46" w:rsidRPr="00104D46" w:rsidRDefault="00104D46" w:rsidP="00104D46">
      <w:pPr>
        <w:jc w:val="both"/>
        <w:rPr>
          <w:rFonts w:ascii="Calibri" w:hAnsi="Calibri"/>
          <w:b/>
          <w:bCs/>
          <w:color w:val="000000"/>
          <w:sz w:val="24"/>
          <w:szCs w:val="24"/>
        </w:rPr>
      </w:pPr>
      <w:r w:rsidRPr="00104D46">
        <w:rPr>
          <w:rFonts w:ascii="Calibri" w:hAnsi="Calibri"/>
          <w:b/>
          <w:bCs/>
          <w:color w:val="000000"/>
          <w:sz w:val="24"/>
          <w:szCs w:val="24"/>
        </w:rPr>
        <w:t>k výzve s</w:t>
      </w:r>
      <w:r w:rsidR="007F7561">
        <w:rPr>
          <w:rFonts w:ascii="Calibri" w:hAnsi="Calibri"/>
          <w:b/>
          <w:bCs/>
          <w:color w:val="000000"/>
          <w:sz w:val="24"/>
          <w:szCs w:val="24"/>
        </w:rPr>
        <w:t> </w:t>
      </w:r>
      <w:r w:rsidRPr="00104D46">
        <w:rPr>
          <w:rFonts w:ascii="Calibri" w:hAnsi="Calibri"/>
          <w:b/>
          <w:bCs/>
          <w:color w:val="000000"/>
          <w:sz w:val="24"/>
          <w:szCs w:val="24"/>
        </w:rPr>
        <w:t>kódom</w:t>
      </w:r>
      <w:r w:rsidR="007F7561">
        <w:rPr>
          <w:rFonts w:ascii="Calibri" w:hAnsi="Calibri"/>
          <w:b/>
          <w:bCs/>
          <w:color w:val="000000"/>
          <w:sz w:val="24"/>
          <w:szCs w:val="24"/>
        </w:rPr>
        <w:t xml:space="preserve"> </w:t>
      </w:r>
      <w:r w:rsidR="007F7561" w:rsidRPr="007F7561">
        <w:rPr>
          <w:rFonts w:ascii="Calibri" w:hAnsi="Calibri"/>
          <w:b/>
          <w:bCs/>
          <w:color w:val="000000"/>
          <w:sz w:val="24"/>
          <w:szCs w:val="24"/>
        </w:rPr>
        <w:t>OPLZ-PO6-SC611-2020-2</w:t>
      </w:r>
      <w:r w:rsidRPr="00104D46">
        <w:rPr>
          <w:rFonts w:ascii="Calibri" w:hAnsi="Calibri"/>
          <w:b/>
          <w:bCs/>
          <w:color w:val="000000"/>
          <w:sz w:val="24"/>
          <w:szCs w:val="24"/>
        </w:rPr>
        <w:t xml:space="preserve">, </w:t>
      </w:r>
      <w:r w:rsidR="007F7561">
        <w:rPr>
          <w:rFonts w:ascii="Calibri" w:hAnsi="Calibri"/>
          <w:b/>
          <w:bCs/>
          <w:color w:val="000000"/>
          <w:sz w:val="24"/>
          <w:szCs w:val="24"/>
        </w:rPr>
        <w:t xml:space="preserve"> zameranej</w:t>
      </w:r>
      <w:r w:rsidR="007F7561" w:rsidRPr="007F7561">
        <w:rPr>
          <w:rFonts w:ascii="Calibri" w:hAnsi="Calibri"/>
          <w:b/>
          <w:bCs/>
          <w:color w:val="000000"/>
          <w:sz w:val="24"/>
          <w:szCs w:val="24"/>
        </w:rPr>
        <w:t xml:space="preserve"> na podporu dobudovania inžinierskych sietí (kanalizácia, prístup k pitnej vode), v prostredí marginalizovaných rómskych komunít</w:t>
      </w:r>
      <w:r w:rsidR="007F7561">
        <w:rPr>
          <w:rFonts w:ascii="Calibri" w:hAnsi="Calibri"/>
          <w:b/>
          <w:bCs/>
          <w:color w:val="000000"/>
          <w:sz w:val="24"/>
          <w:szCs w:val="24"/>
        </w:rPr>
        <w:t xml:space="preserve">, </w:t>
      </w:r>
      <w:r w:rsidR="006104A7">
        <w:rPr>
          <w:rFonts w:ascii="Calibri" w:hAnsi="Calibri"/>
          <w:b/>
          <w:bCs/>
          <w:color w:val="000000"/>
          <w:sz w:val="24"/>
          <w:szCs w:val="24"/>
        </w:rPr>
        <w:t>4</w:t>
      </w:r>
      <w:r w:rsidR="007F7561">
        <w:rPr>
          <w:rFonts w:ascii="Calibri" w:hAnsi="Calibri"/>
          <w:b/>
          <w:bCs/>
          <w:color w:val="000000"/>
          <w:sz w:val="24"/>
          <w:szCs w:val="24"/>
        </w:rPr>
        <w:t xml:space="preserve">. </w:t>
      </w:r>
      <w:r w:rsidRPr="00104D46">
        <w:rPr>
          <w:rFonts w:ascii="Calibri" w:hAnsi="Calibri"/>
          <w:b/>
          <w:bCs/>
          <w:color w:val="000000"/>
          <w:sz w:val="24"/>
          <w:szCs w:val="24"/>
        </w:rPr>
        <w:t>kolo:</w:t>
      </w:r>
    </w:p>
    <w:p w:rsidR="00205625" w:rsidRDefault="00205625" w:rsidP="00205625">
      <w:pPr>
        <w:pStyle w:val="Normlnywebov"/>
        <w:jc w:val="both"/>
        <w:rPr>
          <w:rFonts w:ascii="Calibri" w:hAnsi="Calibri"/>
          <w:b/>
          <w:bCs/>
          <w:color w:val="000000"/>
          <w:sz w:val="22"/>
          <w:szCs w:val="22"/>
        </w:rPr>
      </w:pPr>
    </w:p>
    <w:p w:rsidR="00222DDC" w:rsidRDefault="0011528F" w:rsidP="00222DDC">
      <w:pPr>
        <w:pStyle w:val="Normlnywebov"/>
        <w:jc w:val="both"/>
        <w:rPr>
          <w:rFonts w:ascii="Roboto" w:hAnsi="Roboto" w:cs="Arial"/>
          <w:b/>
          <w:color w:val="000000"/>
          <w:sz w:val="20"/>
          <w:szCs w:val="20"/>
        </w:rPr>
      </w:pPr>
      <w:r w:rsidRPr="0011528F">
        <w:rPr>
          <w:rFonts w:ascii="Roboto" w:hAnsi="Roboto" w:cs="Arial"/>
          <w:color w:val="000000"/>
          <w:sz w:val="20"/>
          <w:szCs w:val="20"/>
        </w:rPr>
        <w:br/>
      </w:r>
    </w:p>
    <w:tbl>
      <w:tblPr>
        <w:tblW w:w="7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0"/>
        <w:gridCol w:w="3800"/>
      </w:tblGrid>
      <w:tr w:rsidR="000A6928" w:rsidRPr="00222DDC" w:rsidTr="00B1428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5911" w:themeFill="accent2" w:themeFillShade="BF"/>
            <w:noWrap/>
            <w:vAlign w:val="center"/>
          </w:tcPr>
          <w:p w:rsidR="000A6928" w:rsidRPr="000A6928" w:rsidRDefault="000A6928" w:rsidP="00222DD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</w:pPr>
            <w:r w:rsidRPr="000A6928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  <w:t>Titul, meno a priezvisko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5911" w:themeFill="accent2" w:themeFillShade="BF"/>
          </w:tcPr>
          <w:p w:rsidR="000A6928" w:rsidRPr="000A6928" w:rsidRDefault="000A6928" w:rsidP="00222DD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</w:pPr>
            <w:r w:rsidRPr="000A6928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  <w:t>Prax</w:t>
            </w:r>
          </w:p>
        </w:tc>
      </w:tr>
      <w:tr w:rsidR="000A6928" w:rsidRPr="00222DDC" w:rsidTr="00B1428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:rsidR="000A6928" w:rsidRPr="00DC09D5" w:rsidRDefault="00B14282" w:rsidP="00222D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k-SK"/>
              </w:rPr>
            </w:pPr>
            <w:r>
              <w:rPr>
                <w:b/>
                <w:bCs/>
                <w:color w:val="000000"/>
              </w:rPr>
              <w:t>Ing. Andrej Markovič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:rsidR="000A6928" w:rsidRPr="00172387" w:rsidRDefault="00B14282" w:rsidP="00480E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480EB9">
              <w:rPr>
                <w:b/>
              </w:rPr>
              <w:t>prax viac ako 5 rokov</w:t>
            </w:r>
            <w:r w:rsidRPr="00480EB9">
              <w:t xml:space="preserve"> </w:t>
            </w:r>
            <w:r w:rsidR="00480EB9" w:rsidRPr="00480EB9">
              <w:t>v </w:t>
            </w:r>
            <w:r w:rsidRPr="00480EB9">
              <w:t>požadovan</w:t>
            </w:r>
            <w:r w:rsidR="00480EB9" w:rsidRPr="00480EB9">
              <w:t>ej oblasti</w:t>
            </w:r>
            <w:r w:rsidRPr="0072032E">
              <w:rPr>
                <w:color w:val="000000"/>
                <w:highlight w:val="yellow"/>
                <w:u w:val="single"/>
              </w:rPr>
              <w:t xml:space="preserve"> </w:t>
            </w:r>
          </w:p>
        </w:tc>
      </w:tr>
      <w:tr w:rsidR="00104D46" w:rsidRPr="00222DDC" w:rsidTr="0057226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:rsidR="00104D46" w:rsidRPr="00DC09D5" w:rsidRDefault="00B14282" w:rsidP="006104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k-SK"/>
              </w:rPr>
            </w:pPr>
            <w:r>
              <w:rPr>
                <w:b/>
                <w:bCs/>
                <w:color w:val="000000"/>
              </w:rPr>
              <w:t>Ing</w:t>
            </w:r>
            <w:r w:rsidR="006104A7">
              <w:rPr>
                <w:b/>
                <w:bCs/>
                <w:color w:val="000000"/>
              </w:rPr>
              <w:t xml:space="preserve">. Jozef </w:t>
            </w:r>
            <w:proofErr w:type="spellStart"/>
            <w:r w:rsidR="006104A7">
              <w:rPr>
                <w:b/>
                <w:bCs/>
                <w:color w:val="000000"/>
              </w:rPr>
              <w:t>Uriga</w:t>
            </w:r>
            <w:proofErr w:type="spellEnd"/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:rsidR="00104D46" w:rsidRPr="001B28AF" w:rsidRDefault="00480EB9" w:rsidP="000748B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480EB9">
              <w:rPr>
                <w:b/>
              </w:rPr>
              <w:t>prax viac ako 5 rokov</w:t>
            </w:r>
            <w:r w:rsidRPr="00480EB9">
              <w:t xml:space="preserve"> v požadovanej oblasti</w:t>
            </w:r>
          </w:p>
        </w:tc>
      </w:tr>
      <w:tr w:rsidR="00572262" w:rsidRPr="00222DDC" w:rsidTr="0057226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:rsidR="00572262" w:rsidRDefault="00572262" w:rsidP="00104D46">
            <w:pPr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Ing. </w:t>
            </w:r>
            <w:r w:rsidRPr="00572262">
              <w:rPr>
                <w:b/>
              </w:rPr>
              <w:t xml:space="preserve">Monika </w:t>
            </w:r>
            <w:proofErr w:type="spellStart"/>
            <w:r w:rsidRPr="00572262">
              <w:rPr>
                <w:b/>
              </w:rPr>
              <w:t>Hlôšková</w:t>
            </w:r>
            <w:proofErr w:type="spellEnd"/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:rsidR="00572262" w:rsidRDefault="00480EB9" w:rsidP="000748BA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480EB9">
              <w:rPr>
                <w:b/>
              </w:rPr>
              <w:t>prax viac ako 5 rokov</w:t>
            </w:r>
            <w:r w:rsidRPr="00480EB9">
              <w:t xml:space="preserve"> v požadovanej oblasti</w:t>
            </w:r>
          </w:p>
        </w:tc>
      </w:tr>
      <w:tr w:rsidR="00572262" w:rsidRPr="00222DDC" w:rsidTr="0057226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:rsidR="00572262" w:rsidRDefault="00572262" w:rsidP="00572262">
            <w:pPr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Ing. Jaroslav </w:t>
            </w:r>
            <w:proofErr w:type="spellStart"/>
            <w:r>
              <w:rPr>
                <w:b/>
                <w:bCs/>
                <w:color w:val="000000"/>
              </w:rPr>
              <w:t>Onufer</w:t>
            </w:r>
            <w:proofErr w:type="spellEnd"/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:rsidR="00572262" w:rsidRPr="001B28AF" w:rsidRDefault="00480EB9" w:rsidP="005722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480EB9">
              <w:rPr>
                <w:b/>
              </w:rPr>
              <w:t>prax viac ako 5 rokov</w:t>
            </w:r>
            <w:r w:rsidRPr="00480EB9">
              <w:t xml:space="preserve"> v požadovanej oblasti</w:t>
            </w:r>
          </w:p>
        </w:tc>
      </w:tr>
    </w:tbl>
    <w:p w:rsidR="00222DDC" w:rsidRPr="0011528F" w:rsidRDefault="00222DDC" w:rsidP="00205625">
      <w:pPr>
        <w:pStyle w:val="Normlnywebov"/>
        <w:jc w:val="both"/>
        <w:rPr>
          <w:rFonts w:ascii="Roboto" w:hAnsi="Roboto" w:cs="Arial"/>
          <w:b/>
          <w:color w:val="000000"/>
          <w:sz w:val="20"/>
          <w:szCs w:val="20"/>
        </w:rPr>
      </w:pPr>
      <w:bookmarkStart w:id="0" w:name="_GoBack"/>
      <w:bookmarkEnd w:id="0"/>
    </w:p>
    <w:p w:rsidR="0011528F" w:rsidRPr="0011528F" w:rsidRDefault="0011528F" w:rsidP="00205625">
      <w:pPr>
        <w:pStyle w:val="Normlnywebov"/>
        <w:jc w:val="both"/>
        <w:rPr>
          <w:rFonts w:ascii="Roboto" w:hAnsi="Roboto" w:cs="Arial"/>
          <w:color w:val="000000"/>
          <w:sz w:val="20"/>
          <w:szCs w:val="20"/>
        </w:rPr>
      </w:pPr>
    </w:p>
    <w:p w:rsidR="0000588D" w:rsidRDefault="0000588D" w:rsidP="00EB76C1"/>
    <w:sectPr w:rsidR="0000588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34F" w:rsidRDefault="002A234F" w:rsidP="00BC6B47">
      <w:pPr>
        <w:spacing w:after="0" w:line="240" w:lineRule="auto"/>
      </w:pPr>
      <w:r>
        <w:separator/>
      </w:r>
    </w:p>
  </w:endnote>
  <w:endnote w:type="continuationSeparator" w:id="0">
    <w:p w:rsidR="002A234F" w:rsidRDefault="002A234F" w:rsidP="00BC6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34F" w:rsidRDefault="002A234F" w:rsidP="00BC6B47">
      <w:pPr>
        <w:spacing w:after="0" w:line="240" w:lineRule="auto"/>
      </w:pPr>
      <w:r>
        <w:separator/>
      </w:r>
    </w:p>
  </w:footnote>
  <w:footnote w:type="continuationSeparator" w:id="0">
    <w:p w:rsidR="002A234F" w:rsidRDefault="002A234F" w:rsidP="00BC6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B47" w:rsidRDefault="00BC6B47">
    <w:pPr>
      <w:pStyle w:val="Hlavika"/>
    </w:pPr>
    <w:r w:rsidRPr="002A690B">
      <w:rPr>
        <w:noProof/>
        <w:lang w:eastAsia="sk-SK"/>
      </w:rPr>
      <w:drawing>
        <wp:inline distT="0" distB="0" distL="0" distR="0" wp14:anchorId="4E114B01" wp14:editId="08774B6B">
          <wp:extent cx="5760720" cy="402590"/>
          <wp:effectExtent l="0" t="0" r="0" b="0"/>
          <wp:docPr id="27" name="Obrázok 27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610ED7"/>
    <w:multiLevelType w:val="hybridMultilevel"/>
    <w:tmpl w:val="9322E7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6C1"/>
    <w:rsid w:val="0000588D"/>
    <w:rsid w:val="000337A3"/>
    <w:rsid w:val="000748BA"/>
    <w:rsid w:val="00091616"/>
    <w:rsid w:val="00094ABF"/>
    <w:rsid w:val="000A6928"/>
    <w:rsid w:val="000E3773"/>
    <w:rsid w:val="00104D46"/>
    <w:rsid w:val="0011528F"/>
    <w:rsid w:val="001275D4"/>
    <w:rsid w:val="00153D03"/>
    <w:rsid w:val="001B28AF"/>
    <w:rsid w:val="001B43A3"/>
    <w:rsid w:val="00205625"/>
    <w:rsid w:val="00210B89"/>
    <w:rsid w:val="00222DDC"/>
    <w:rsid w:val="002A234F"/>
    <w:rsid w:val="003236EC"/>
    <w:rsid w:val="00480EB9"/>
    <w:rsid w:val="00572262"/>
    <w:rsid w:val="006104A7"/>
    <w:rsid w:val="006477A2"/>
    <w:rsid w:val="0072032E"/>
    <w:rsid w:val="007443CB"/>
    <w:rsid w:val="007F7561"/>
    <w:rsid w:val="00946036"/>
    <w:rsid w:val="00A71C26"/>
    <w:rsid w:val="00AF1656"/>
    <w:rsid w:val="00B14282"/>
    <w:rsid w:val="00B45D82"/>
    <w:rsid w:val="00B755C2"/>
    <w:rsid w:val="00B965DA"/>
    <w:rsid w:val="00BC6B47"/>
    <w:rsid w:val="00C252B2"/>
    <w:rsid w:val="00D04063"/>
    <w:rsid w:val="00DA1AFA"/>
    <w:rsid w:val="00DC09D5"/>
    <w:rsid w:val="00DE7BEB"/>
    <w:rsid w:val="00DF5634"/>
    <w:rsid w:val="00EB76C1"/>
    <w:rsid w:val="00EC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C312D5-E958-4849-94AA-F684B60B2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B76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B76C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C6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C6B47"/>
  </w:style>
  <w:style w:type="paragraph" w:styleId="Pta">
    <w:name w:val="footer"/>
    <w:basedOn w:val="Normlny"/>
    <w:link w:val="PtaChar"/>
    <w:uiPriority w:val="99"/>
    <w:unhideWhenUsed/>
    <w:rsid w:val="00BC6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C6B47"/>
  </w:style>
  <w:style w:type="paragraph" w:styleId="Normlnywebov">
    <w:name w:val="Normal (Web)"/>
    <w:basedOn w:val="Normlny"/>
    <w:uiPriority w:val="99"/>
    <w:unhideWhenUsed/>
    <w:rsid w:val="00205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B965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Ľubomíra Kopcová</dc:creator>
  <cp:keywords/>
  <dc:description/>
  <cp:lastModifiedBy>Ľubomíra Kopcová</cp:lastModifiedBy>
  <cp:revision>3</cp:revision>
  <dcterms:created xsi:type="dcterms:W3CDTF">2022-05-04T15:19:00Z</dcterms:created>
  <dcterms:modified xsi:type="dcterms:W3CDTF">2022-05-20T08:34:00Z</dcterms:modified>
</cp:coreProperties>
</file>